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CD2" w:rsidDel="0089271A" w:rsidRDefault="00C07CD2" w:rsidP="003C459C">
      <w:pPr>
        <w:spacing w:line="480" w:lineRule="auto"/>
        <w:jc w:val="center"/>
        <w:rPr>
          <w:del w:id="0" w:author="Zoe Radnor" w:date="2015-12-03T15:20:00Z"/>
          <w:b/>
          <w:bCs/>
        </w:rPr>
      </w:pPr>
      <w:del w:id="1" w:author="Zoe Radnor" w:date="2015-12-03T15:20:00Z">
        <w:r w:rsidDel="0089271A">
          <w:rPr>
            <w:b/>
            <w:bCs/>
          </w:rPr>
          <w:delText>2035 words</w:delText>
        </w:r>
      </w:del>
    </w:p>
    <w:p w:rsidR="00C07CD2" w:rsidRDefault="00C07CD2" w:rsidP="003C459C">
      <w:pPr>
        <w:spacing w:line="480" w:lineRule="auto"/>
        <w:jc w:val="center"/>
        <w:rPr>
          <w:b/>
          <w:bCs/>
        </w:rPr>
      </w:pPr>
    </w:p>
    <w:p w:rsidR="00C07CD2" w:rsidDel="0089271A" w:rsidRDefault="00C07CD2" w:rsidP="003C459C">
      <w:pPr>
        <w:spacing w:line="480" w:lineRule="auto"/>
        <w:jc w:val="center"/>
        <w:rPr>
          <w:del w:id="2" w:author="Zoe Radnor" w:date="2015-12-03T15:20:00Z"/>
          <w:b/>
          <w:bCs/>
        </w:rPr>
      </w:pPr>
      <w:del w:id="3" w:author="Zoe Radnor" w:date="2015-12-03T15:20:00Z">
        <w:r w:rsidDel="0089271A">
          <w:rPr>
            <w:b/>
            <w:bCs/>
          </w:rPr>
          <w:delText>Debate</w:delText>
        </w:r>
      </w:del>
    </w:p>
    <w:p w:rsidR="00C07CD2" w:rsidRDefault="00C07CD2" w:rsidP="003C459C">
      <w:pPr>
        <w:spacing w:line="480" w:lineRule="auto"/>
        <w:jc w:val="center"/>
        <w:rPr>
          <w:b/>
          <w:bCs/>
        </w:rPr>
      </w:pPr>
    </w:p>
    <w:p w:rsidR="003C459C" w:rsidRDefault="003C459C" w:rsidP="003C459C">
      <w:pPr>
        <w:spacing w:line="480" w:lineRule="auto"/>
        <w:jc w:val="center"/>
        <w:rPr>
          <w:b/>
          <w:bCs/>
        </w:rPr>
      </w:pPr>
      <w:r>
        <w:rPr>
          <w:b/>
          <w:bCs/>
        </w:rPr>
        <w:t xml:space="preserve">The Development of </w:t>
      </w:r>
      <w:r w:rsidRPr="00323A34">
        <w:rPr>
          <w:b/>
          <w:bCs/>
        </w:rPr>
        <w:t>Public Service Operations Management</w:t>
      </w:r>
    </w:p>
    <w:p w:rsidR="003C459C" w:rsidRPr="00323A34" w:rsidRDefault="003C459C" w:rsidP="000B011D">
      <w:pPr>
        <w:spacing w:line="480" w:lineRule="auto"/>
        <w:jc w:val="center"/>
        <w:rPr>
          <w:i/>
          <w:iCs/>
        </w:rPr>
      </w:pPr>
      <w:r w:rsidRPr="00323A34">
        <w:rPr>
          <w:i/>
          <w:iCs/>
        </w:rPr>
        <w:t>Professor Zoe Radnor, Dr Nicola Bateman</w:t>
      </w:r>
    </w:p>
    <w:p w:rsidR="003C459C" w:rsidRPr="00323A34" w:rsidRDefault="003C459C" w:rsidP="003C459C">
      <w:pPr>
        <w:spacing w:line="480" w:lineRule="auto"/>
        <w:jc w:val="center"/>
        <w:rPr>
          <w:i/>
          <w:iCs/>
        </w:rPr>
      </w:pPr>
      <w:r w:rsidRPr="00323A34">
        <w:rPr>
          <w:i/>
          <w:iCs/>
        </w:rPr>
        <w:t>School of Business and Economics, Loughborough University</w:t>
      </w:r>
    </w:p>
    <w:p w:rsidR="003C459C" w:rsidRDefault="003C459C" w:rsidP="00F3696D">
      <w:pPr>
        <w:spacing w:line="480" w:lineRule="auto"/>
        <w:jc w:val="both"/>
      </w:pPr>
      <w:r>
        <w:t xml:space="preserve">This  piece aims to outline the development of a discipline – Public Service Operations Management  </w:t>
      </w:r>
      <w:r w:rsidR="00680068">
        <w:t xml:space="preserve">and </w:t>
      </w:r>
      <w:r>
        <w:t xml:space="preserve">will argue the importance of developing an understanding between public management and operations management literature and theory  This is reflected through the recent publication of an edited companion which </w:t>
      </w:r>
      <w:r w:rsidR="002C4477">
        <w:t>aspires</w:t>
      </w:r>
      <w:r>
        <w:t xml:space="preserve"> to explore and define bodies of knowledge related to Public Service Operations Management</w:t>
      </w:r>
      <w:r w:rsidR="004E5D61">
        <w:t xml:space="preserve"> </w:t>
      </w:r>
      <w:r w:rsidR="00BD383D">
        <w:fldChar w:fldCharType="begin"/>
      </w:r>
      <w:r w:rsidR="00F3696D">
        <w:instrText xml:space="preserve"> ADDIN EN.CITE &lt;EndNote&gt;&lt;Cite&gt;&lt;Author&gt;Radnor&lt;/Author&gt;&lt;Year&gt;2016&lt;/Year&gt;&lt;RecNum&gt;672&lt;/RecNum&gt;&lt;DisplayText&gt;(Radnor, Bateman et al. 2016)&lt;/DisplayText&gt;&lt;record&gt;&lt;rec-number&gt;672&lt;/rec-number&gt;&lt;foreign-keys&gt;&lt;key app="EN" db-id="2xw0xaa9usd5a0ezvan5dsp1sw5rpsf02rtr"&gt;672&lt;/key&gt;&lt;/foreign-keys&gt;&lt;ref-type name="Edited Book"&gt;28&lt;/ref-type&gt;&lt;contributors&gt;&lt;authors&gt;&lt;author&gt;Radnor, Z.J., &lt;/author&gt;&lt;author&gt;Bateman, N., &lt;/author&gt;&lt;author&gt;Esain, A., &lt;/author&gt;&lt;author&gt;Kumar, M.,&lt;/author&gt;&lt;author&gt;Williams, S., &lt;/author&gt;&lt;author&gt;Upton, D.,&lt;/author&gt;&lt;/authors&gt;&lt;/contributors&gt;&lt;titles&gt;&lt;title&gt;Public Service Operations Management&lt;/title&gt;&lt;/titles&gt;&lt;pages&gt;462&lt;/pages&gt;&lt;dates&gt;&lt;year&gt;2016&lt;/year&gt;&lt;/dates&gt;&lt;pub-location&gt;Oxon&lt;/pub-location&gt;&lt;publisher&gt;Routledge&lt;/publisher&gt;&lt;isbn&gt;978-1-138-81369-4&lt;/isbn&gt;&lt;urls&gt;&lt;/urls&gt;&lt;/record&gt;&lt;/Cite&gt;&lt;/EndNote&gt;</w:instrText>
      </w:r>
      <w:r w:rsidR="00BD383D">
        <w:fldChar w:fldCharType="separate"/>
      </w:r>
      <w:r w:rsidR="00F3696D">
        <w:rPr>
          <w:noProof/>
        </w:rPr>
        <w:t>(</w:t>
      </w:r>
      <w:hyperlink w:anchor="_ENREF_9" w:tooltip="Radnor, 2016 #672" w:history="1">
        <w:r w:rsidR="009B07BE">
          <w:rPr>
            <w:noProof/>
          </w:rPr>
          <w:t>Radnor, Bateman et al. 2016</w:t>
        </w:r>
      </w:hyperlink>
      <w:r w:rsidR="00F3696D">
        <w:rPr>
          <w:noProof/>
        </w:rPr>
        <w:t>)</w:t>
      </w:r>
      <w:r w:rsidR="00BD383D">
        <w:fldChar w:fldCharType="end"/>
      </w:r>
      <w:r w:rsidR="00F3696D">
        <w:t>.</w:t>
      </w:r>
    </w:p>
    <w:p w:rsidR="003C459C" w:rsidRDefault="003C459C" w:rsidP="009B533B">
      <w:pPr>
        <w:spacing w:line="480" w:lineRule="auto"/>
        <w:jc w:val="both"/>
        <w:rPr>
          <w:b/>
          <w:bCs/>
        </w:rPr>
      </w:pPr>
      <w:r>
        <w:t xml:space="preserve">A public service can be considered to be a service or set of services provided to citizens directly through a public sector body or through </w:t>
      </w:r>
      <w:r w:rsidR="00DC24B1">
        <w:t xml:space="preserve">public </w:t>
      </w:r>
      <w:r>
        <w:t xml:space="preserve">financing of provision by private sector, third sector or voluntary organisations.  </w:t>
      </w:r>
      <w:r w:rsidRPr="00323A34">
        <w:t>At the most simplistic level operations management</w:t>
      </w:r>
      <w:r>
        <w:t xml:space="preserve"> (OM)</w:t>
      </w:r>
      <w:r w:rsidRPr="00323A34">
        <w:t xml:space="preserve"> is concerned with managing inputs of processes, people and resources through a transformation process model to provide the required output of goods and services </w:t>
      </w:r>
      <w:r w:rsidR="00BD383D">
        <w:fldChar w:fldCharType="begin"/>
      </w:r>
      <w:r w:rsidR="000B011D">
        <w:instrText xml:space="preserve"> ADDIN EN.CITE &lt;EndNote&gt;&lt;Cite&gt;&lt;Author&gt;Slack&lt;/Author&gt;&lt;Year&gt;2012&lt;/Year&gt;&lt;RecNum&gt;630&lt;/RecNum&gt;&lt;DisplayText&gt;(Slack, Brandon-Jones et al. 2012)&lt;/DisplayText&gt;&lt;record&gt;&lt;rec-number&gt;630&lt;/rec-number&gt;&lt;foreign-keys&gt;&lt;key app="EN" db-id="2xw0xaa9usd5a0ezvan5dsp1sw5rpsf02rtr"&gt;630&lt;/key&gt;&lt;/foreign-keys&gt;&lt;ref-type name="Book"&gt;6&lt;/ref-type&gt;&lt;contributors&gt;&lt;authors&gt;&lt;author&gt;Slack, N., &lt;/author&gt;&lt;author&gt;Brandon-Jones, A., &lt;/author&gt;&lt;author&gt;Johnston, R.,&lt;/author&gt;&lt;author&gt;Betts, A.,&lt;/author&gt;&lt;/authors&gt;&lt;/contributors&gt;&lt;titles&gt;&lt;title&gt;Operations and Process Management: Principles and Practice for Strategic Impact&lt;/title&gt;&lt;/titles&gt;&lt;edition&gt;third&lt;/edition&gt;&lt;dates&gt;&lt;year&gt;2012&lt;/year&gt;&lt;/dates&gt;&lt;pub-location&gt;Harlow, Essex&lt;/pub-location&gt;&lt;publisher&gt;Pearson&lt;/publisher&gt;&lt;urls&gt;&lt;/urls&gt;&lt;/record&gt;&lt;/Cite&gt;&lt;/EndNote&gt;</w:instrText>
      </w:r>
      <w:r w:rsidR="00BD383D">
        <w:fldChar w:fldCharType="separate"/>
      </w:r>
      <w:r w:rsidR="000B011D">
        <w:rPr>
          <w:noProof/>
        </w:rPr>
        <w:t>(</w:t>
      </w:r>
      <w:hyperlink w:anchor="_ENREF_11" w:tooltip="Slack, 2012 #630" w:history="1">
        <w:r w:rsidR="009B07BE">
          <w:rPr>
            <w:noProof/>
          </w:rPr>
          <w:t>Slack, Brandon-Jones et al. 2012</w:t>
        </w:r>
      </w:hyperlink>
      <w:r w:rsidR="000B011D">
        <w:rPr>
          <w:noProof/>
        </w:rPr>
        <w:t>)</w:t>
      </w:r>
      <w:r w:rsidR="00BD383D">
        <w:fldChar w:fldCharType="end"/>
      </w:r>
      <w:r w:rsidRPr="00323A34">
        <w:t xml:space="preserve">.  Service operations management is concerned with </w:t>
      </w:r>
      <w:r>
        <w:t xml:space="preserve">both </w:t>
      </w:r>
      <w:r w:rsidRPr="00323A34">
        <w:t xml:space="preserve">the output or outcome of ‘the service’ in the sense of ‘customer service’ </w:t>
      </w:r>
      <w:r>
        <w:t>and also t</w:t>
      </w:r>
      <w:r w:rsidRPr="00323A34">
        <w:t xml:space="preserve">he service organisation itself </w:t>
      </w:r>
      <w:r>
        <w:t xml:space="preserve">- </w:t>
      </w:r>
      <w:r w:rsidRPr="00323A34">
        <w:t xml:space="preserve">in the way it configures, manages and integrates its (hopefully value-adding) activities </w:t>
      </w:r>
      <w:r w:rsidR="00BD383D">
        <w:fldChar w:fldCharType="begin"/>
      </w:r>
      <w:r>
        <w:instrText xml:space="preserve"> ADDIN EN.CITE &lt;EndNote&gt;&lt;Cite&gt;&lt;Author&gt;Johnston&lt;/Author&gt;&lt;Year&gt;2008&lt;/Year&gt;&lt;RecNum&gt;217&lt;/RecNum&gt;&lt;DisplayText&gt;(Johnston and Clark 2008)&lt;/DisplayText&gt;&lt;record&gt;&lt;rec-number&gt;217&lt;/rec-number&gt;&lt;foreign-keys&gt;&lt;key app="EN" db-id="2xw0xaa9usd5a0ezvan5dsp1sw5rpsf02rtr"&gt;217&lt;/key&gt;&lt;/foreign-keys&gt;&lt;ref-type name="Book"&gt;6&lt;/ref-type&gt;&lt;contributors&gt;&lt;authors&gt;&lt;author&gt;Johnston, R.,&lt;/author&gt;&lt;author&gt;Clark, G.,&lt;/author&gt;&lt;/authors&gt;&lt;/contributors&gt;&lt;titles&gt;&lt;title&gt;Service Operations Management&lt;/title&gt;&lt;/titles&gt;&lt;edition&gt;3rd&lt;/edition&gt;&lt;dates&gt;&lt;year&gt;2008&lt;/year&gt;&lt;/dates&gt;&lt;pub-location&gt;Harlow&lt;/pub-location&gt;&lt;publisher&gt;FT/Prentice Hall&lt;/publisher&gt;&lt;urls&gt;&lt;/urls&gt;&lt;/record&gt;&lt;/Cite&gt;&lt;/EndNote&gt;</w:instrText>
      </w:r>
      <w:r w:rsidR="00BD383D">
        <w:fldChar w:fldCharType="separate"/>
      </w:r>
      <w:r>
        <w:rPr>
          <w:noProof/>
        </w:rPr>
        <w:t>(</w:t>
      </w:r>
      <w:hyperlink w:anchor="_ENREF_3" w:tooltip="Johnston, 2008 #217" w:history="1">
        <w:r w:rsidR="009B07BE">
          <w:rPr>
            <w:noProof/>
          </w:rPr>
          <w:t>Johnston and Clark 2008</w:t>
        </w:r>
      </w:hyperlink>
      <w:r>
        <w:rPr>
          <w:noProof/>
        </w:rPr>
        <w:t>)</w:t>
      </w:r>
      <w:r w:rsidR="00BD383D">
        <w:fldChar w:fldCharType="end"/>
      </w:r>
      <w:r w:rsidRPr="00323A34">
        <w:t xml:space="preserve">.  Operations tasks fall into three main areas; developing an operations strategy, improving the operation and, managing the day-to-day operations </w:t>
      </w:r>
      <w:r w:rsidR="00BD383D">
        <w:fldChar w:fldCharType="begin"/>
      </w:r>
      <w:r w:rsidR="000B011D">
        <w:instrText xml:space="preserve"> ADDIN EN.CITE &lt;EndNote&gt;&lt;Cite&gt;&lt;Author&gt;Slack&lt;/Author&gt;&lt;Year&gt;2012&lt;/Year&gt;&lt;RecNum&gt;630&lt;/RecNum&gt;&lt;DisplayText&gt;(Slack, Brandon-Jones et al. 2012)&lt;/DisplayText&gt;&lt;record&gt;&lt;rec-number&gt;630&lt;/rec-number&gt;&lt;foreign-keys&gt;&lt;key app="EN" db-id="2xw0xaa9usd5a0ezvan5dsp1sw5rpsf02rtr"&gt;630&lt;/key&gt;&lt;/foreign-keys&gt;&lt;ref-type name="Book"&gt;6&lt;/ref-type&gt;&lt;contributors&gt;&lt;authors&gt;&lt;author&gt;Slack, N., &lt;/author&gt;&lt;author&gt;Brandon-Jones, A., &lt;/author&gt;&lt;author&gt;Johnston, R.,&lt;/author&gt;&lt;author&gt;Betts, A.,&lt;/author&gt;&lt;/authors&gt;&lt;/contributors&gt;&lt;titles&gt;&lt;title&gt;Operations and Process Management: Principles and Practice for Strategic Impact&lt;/title&gt;&lt;/titles&gt;&lt;edition&gt;third&lt;/edition&gt;&lt;dates&gt;&lt;year&gt;2012&lt;/year&gt;&lt;/dates&gt;&lt;pub-location&gt;Harlow, Essex&lt;/pub-location&gt;&lt;publisher&gt;Pearson&lt;/publisher&gt;&lt;urls&gt;&lt;/urls&gt;&lt;/record&gt;&lt;/Cite&gt;&lt;/EndNote&gt;</w:instrText>
      </w:r>
      <w:r w:rsidR="00BD383D">
        <w:fldChar w:fldCharType="separate"/>
      </w:r>
      <w:r w:rsidR="000B011D">
        <w:rPr>
          <w:noProof/>
        </w:rPr>
        <w:t>(</w:t>
      </w:r>
      <w:hyperlink w:anchor="_ENREF_11" w:tooltip="Slack, 2012 #630" w:history="1">
        <w:r w:rsidR="009B07BE">
          <w:rPr>
            <w:noProof/>
          </w:rPr>
          <w:t>Slack, Brandon-Jones et al. 2012</w:t>
        </w:r>
      </w:hyperlink>
      <w:r w:rsidR="000B011D">
        <w:rPr>
          <w:noProof/>
        </w:rPr>
        <w:t>)</w:t>
      </w:r>
      <w:r w:rsidR="00BD383D">
        <w:fldChar w:fldCharType="end"/>
      </w:r>
      <w:r w:rsidRPr="00323A34">
        <w:t xml:space="preserve">.  </w:t>
      </w:r>
      <w:r>
        <w:t xml:space="preserve">We argue that </w:t>
      </w:r>
      <w:r w:rsidR="009B07BE">
        <w:t xml:space="preserve">these </w:t>
      </w:r>
      <w:r>
        <w:t xml:space="preserve">general operations management concepts, tasks and components are relevant to </w:t>
      </w:r>
      <w:r w:rsidR="009B07BE">
        <w:t>the public sector</w:t>
      </w:r>
      <w:r>
        <w:t xml:space="preserve"> but also, that public sector organisations should recognise that they are a </w:t>
      </w:r>
      <w:bookmarkStart w:id="4" w:name="_GoBack"/>
      <w:bookmarkEnd w:id="4"/>
      <w:r>
        <w:t>service organisation</w:t>
      </w:r>
      <w:r w:rsidR="00D7525B">
        <w:t xml:space="preserve"> within a complex stakeholder environment</w:t>
      </w:r>
      <w:r>
        <w:t xml:space="preserve">.  </w:t>
      </w:r>
    </w:p>
    <w:p w:rsidR="003C459C" w:rsidRPr="008F3EBB" w:rsidRDefault="003C459C" w:rsidP="003C459C">
      <w:pPr>
        <w:spacing w:line="480" w:lineRule="auto"/>
        <w:jc w:val="both"/>
        <w:rPr>
          <w:b/>
          <w:bCs/>
        </w:rPr>
      </w:pPr>
      <w:r w:rsidRPr="008F3EBB">
        <w:rPr>
          <w:b/>
          <w:bCs/>
        </w:rPr>
        <w:t xml:space="preserve">Operations Management </w:t>
      </w:r>
      <w:r>
        <w:rPr>
          <w:b/>
          <w:bCs/>
        </w:rPr>
        <w:t>recognising Public Services</w:t>
      </w:r>
    </w:p>
    <w:p w:rsidR="003C459C" w:rsidRDefault="003C459C" w:rsidP="00F3696D">
      <w:pPr>
        <w:spacing w:line="480" w:lineRule="auto"/>
        <w:jc w:val="both"/>
      </w:pPr>
      <w:r>
        <w:t>Periodically authors and editors of Operations Management journals state the need for more Operations Management research in not-for-profit and Public Sector organisations</w:t>
      </w:r>
      <w:r w:rsidR="0089271A">
        <w:t xml:space="preserve"> </w:t>
      </w:r>
      <w:r w:rsidR="0089271A">
        <w:fldChar w:fldCharType="begin"/>
      </w:r>
      <w:r w:rsidR="0089271A">
        <w:instrText xml:space="preserve"> ADDIN EN.CITE &lt;EndNote&gt;&lt;Cite&gt;&lt;Author&gt;Taylor&lt;/Author&gt;&lt;Year&gt;2009&lt;/Year&gt;&lt;RecNum&gt;392&lt;/RecNum&gt;&lt;DisplayText&gt;(Taylor and Taylor 2009)&lt;/DisplayText&gt;&lt;record&gt;&lt;rec-number&gt;392&lt;/rec-number&gt;&lt;foreign-keys&gt;&lt;key app="EN" db-id="2xw0xaa9usd5a0ezvan5dsp1sw5rpsf02rtr"&gt;392&lt;/key&gt;&lt;/foreign-keys&gt;&lt;ref-type name="Journal Article"&gt;17&lt;/ref-type&gt;&lt;contributors&gt;&lt;authors&gt;&lt;author&gt;Taylor, A.,&lt;/author&gt;&lt;author&gt;Taylor, M.,&lt;/author&gt;&lt;/authors&gt;&lt;/contributors&gt;&lt;titles&gt;&lt;title&gt;Operations management research: contemporary themes, trends and potential future directions&lt;/title&gt;&lt;secondary-title&gt;International Journal of Operations &amp;amp; Production Management,&lt;/secondary-title&gt;&lt;/titles&gt;&lt;periodical&gt;&lt;full-title&gt;International Journal of Operations &amp;amp; Production Management,&lt;/full-title&gt;&lt;/periodical&gt;&lt;pages&gt;1316-1340&lt;/pages&gt;&lt;volume&gt;29&lt;/volume&gt;&lt;number&gt;12&lt;/number&gt;&lt;dates&gt;&lt;year&gt;2009&lt;/year&gt;&lt;/dates&gt;&lt;urls&gt;&lt;/urls&gt;&lt;/record&gt;&lt;/Cite&gt;&lt;/EndNote&gt;</w:instrText>
      </w:r>
      <w:r w:rsidR="0089271A">
        <w:fldChar w:fldCharType="separate"/>
      </w:r>
      <w:r w:rsidR="0089271A">
        <w:rPr>
          <w:noProof/>
        </w:rPr>
        <w:t>(</w:t>
      </w:r>
      <w:hyperlink w:anchor="_ENREF_12" w:tooltip="Taylor, 2009 #392" w:history="1">
        <w:r w:rsidR="009B07BE">
          <w:rPr>
            <w:noProof/>
          </w:rPr>
          <w:t>Taylor and Taylor 2009</w:t>
        </w:r>
      </w:hyperlink>
      <w:r w:rsidR="0089271A">
        <w:rPr>
          <w:noProof/>
        </w:rPr>
        <w:t>)</w:t>
      </w:r>
      <w:r w:rsidR="0089271A">
        <w:fldChar w:fldCharType="end"/>
      </w:r>
      <w:r>
        <w:t xml:space="preserve">.  </w:t>
      </w:r>
      <w:r w:rsidR="001A5D62">
        <w:t>This size of public sector both in employment (</w:t>
      </w:r>
      <w:r>
        <w:t xml:space="preserve">5.7 million people in the UK </w:t>
      </w:r>
      <w:r w:rsidR="001A5D62">
        <w:t xml:space="preserve">or </w:t>
      </w:r>
      <w:r>
        <w:t>19.1% of the workforce</w:t>
      </w:r>
      <w:r>
        <w:rPr>
          <w:rStyle w:val="FootnoteReference"/>
        </w:rPr>
        <w:footnoteReference w:id="1"/>
      </w:r>
      <w:r w:rsidR="001A5D62">
        <w:t>) and cost (as</w:t>
      </w:r>
      <w:r w:rsidR="000B011D">
        <w:t xml:space="preserve"> </w:t>
      </w:r>
      <w:r>
        <w:t xml:space="preserve">a percentage of National Gross Domestic Product (GDP) was </w:t>
      </w:r>
      <w:r w:rsidR="000B011D">
        <w:t xml:space="preserve">20.5% </w:t>
      </w:r>
      <w:r w:rsidR="001A5D62">
        <w:t xml:space="preserve">(US) </w:t>
      </w:r>
      <w:r w:rsidR="000B011D">
        <w:t xml:space="preserve">and 41% </w:t>
      </w:r>
      <w:r w:rsidR="001A5D62">
        <w:t>(UK),</w:t>
      </w:r>
      <w:r w:rsidR="00FB1205">
        <w:t xml:space="preserve"> </w:t>
      </w:r>
      <w:r w:rsidR="00BD383D">
        <w:fldChar w:fldCharType="begin"/>
      </w:r>
      <w:r w:rsidR="0089271A">
        <w:instrText xml:space="preserve"> ADDIN EN.CITE &lt;EndNote&gt;&lt;Cite&gt;&lt;Author&gt;Pettigrew&lt;/Author&gt;&lt;Year&gt;2005&lt;/Year&gt;&lt;RecNum&gt;496&lt;/RecNum&gt;&lt;DisplayText&gt;(Pettigrew 2005)&lt;/DisplayText&gt;&lt;record&gt;&lt;rec-number&gt;496&lt;/rec-number&gt;&lt;foreign-keys&gt;&lt;key app="EN" db-id="2xw0xaa9usd5a0ezvan5dsp1sw5rpsf02rtr"&gt;496&lt;/key&gt;&lt;/foreign-keys&gt;&lt;ref-type name="Journal Article"&gt;17&lt;/ref-type&gt;&lt;contributors&gt;&lt;authors&gt;&lt;author&gt;Pettigrew, A.&lt;/author&gt;&lt;/authors&gt;&lt;/contributors&gt;&lt;titles&gt;&lt;title&gt;The Character and Significance of Management Research on the Public Services&lt;/title&gt;&lt;secondary-title&gt;Academy of Management Journal&lt;/secondary-title&gt;&lt;/titles&gt;&lt;periodical&gt;&lt;full-title&gt;Academy of Management Journal&lt;/full-title&gt;&lt;/periodical&gt;&lt;pages&gt;973-977&lt;/pages&gt;&lt;volume&gt;48&lt;/volume&gt;&lt;number&gt;6&lt;/number&gt;&lt;dates&gt;&lt;year&gt;2005&lt;/year&gt;&lt;/dates&gt;&lt;urls&gt;&lt;/urls&gt;&lt;/record&gt;&lt;/Cite&gt;&lt;/EndNote&gt;</w:instrText>
      </w:r>
      <w:r w:rsidR="00BD383D">
        <w:fldChar w:fldCharType="separate"/>
      </w:r>
      <w:r w:rsidR="0089271A">
        <w:rPr>
          <w:noProof/>
        </w:rPr>
        <w:t>(</w:t>
      </w:r>
      <w:hyperlink w:anchor="_ENREF_7" w:tooltip="Pettigrew, 2005 #496" w:history="1">
        <w:r w:rsidR="009B07BE">
          <w:rPr>
            <w:noProof/>
          </w:rPr>
          <w:t>Pettigrew 2005</w:t>
        </w:r>
      </w:hyperlink>
      <w:r w:rsidR="0089271A">
        <w:rPr>
          <w:noProof/>
        </w:rPr>
        <w:t>)</w:t>
      </w:r>
      <w:r w:rsidR="00BD383D">
        <w:fldChar w:fldCharType="end"/>
      </w:r>
      <w:r w:rsidR="001A5D62">
        <w:t xml:space="preserve"> justifies OM attention</w:t>
      </w:r>
      <w:r>
        <w:t xml:space="preserve">.  In 2011 the Index of Economic Freedom reported that Government spending as a percentage of National GDP was 38.9% for the USA and 47.3% for the UK (Index of Economic Freedom 2011).  During this same period (2005 – 2011) </w:t>
      </w:r>
      <w:proofErr w:type="gramStart"/>
      <w:r>
        <w:t>both</w:t>
      </w:r>
      <w:r w:rsidR="00FB1205">
        <w:t xml:space="preserve"> </w:t>
      </w:r>
      <w:r>
        <w:t>the</w:t>
      </w:r>
      <w:proofErr w:type="gramEnd"/>
      <w:r>
        <w:t xml:space="preserve"> UK and US, as well as other countries, have experienced financial crisis with </w:t>
      </w:r>
      <w:r w:rsidR="00425DDC">
        <w:t xml:space="preserve">substantial public </w:t>
      </w:r>
      <w:r>
        <w:t>debt</w:t>
      </w:r>
      <w:r w:rsidR="00FB1205">
        <w:t xml:space="preserve"> </w:t>
      </w:r>
      <w:r>
        <w:t>leading to se</w:t>
      </w:r>
      <w:r w:rsidR="00E910F4">
        <w:t>v</w:t>
      </w:r>
      <w:r>
        <w:t>e</w:t>
      </w:r>
      <w:r w:rsidR="00E910F4">
        <w:t>re</w:t>
      </w:r>
      <w:r>
        <w:t xml:space="preserve"> budget cuts across the public sector.  </w:t>
      </w:r>
    </w:p>
    <w:p w:rsidR="003C459C" w:rsidRDefault="003C459C" w:rsidP="00F3696D">
      <w:pPr>
        <w:spacing w:line="480" w:lineRule="auto"/>
        <w:jc w:val="both"/>
      </w:pPr>
      <w:r>
        <w:t xml:space="preserve">This growing pressure on public services across the western world has led to a focus on increased efficiency.  </w:t>
      </w:r>
      <w:r w:rsidR="009B533B">
        <w:t>A</w:t>
      </w:r>
      <w:r>
        <w:t xml:space="preserve">lthough the focus on efficiency and productivity initially led many public organisations to consider information technology as a possible solution </w:t>
      </w:r>
      <w:r w:rsidR="00BD383D">
        <w:fldChar w:fldCharType="begin"/>
      </w:r>
      <w:r>
        <w:instrText xml:space="preserve"> ADDIN EN.CITE &lt;EndNote&gt;&lt;Cite&gt;&lt;Author&gt;Karwan&lt;/Author&gt;&lt;Year&gt;2006&lt;/Year&gt;&lt;RecNum&gt;487&lt;/RecNum&gt;&lt;DisplayText&gt;(Karwan and Markland 2006)&lt;/DisplayText&gt;&lt;record&gt;&lt;rec-number&gt;487&lt;/rec-number&gt;&lt;foreign-keys&gt;&lt;key app="EN" db-id="2xw0xaa9usd5a0ezvan5dsp1sw5rpsf02rtr"&gt;487&lt;/key&gt;&lt;/foreign-keys&gt;&lt;ref-type name="Journal Article"&gt;17&lt;/ref-type&gt;&lt;contributors&gt;&lt;authors&gt;&lt;author&gt;Karwan, K.R.,&lt;/author&gt;&lt;author&gt;Markland, R.E.,&lt;/author&gt;&lt;/authors&gt;&lt;/contributors&gt;&lt;titles&gt;&lt;title&gt;Integrating service design principles and information technology to improve delivery and productivity in public sector operations: The case of South Carolina DMV&lt;/title&gt;&lt;secondary-title&gt;Journal of Operations Management&lt;/secondary-title&gt;&lt;/titles&gt;&lt;periodical&gt;&lt;full-title&gt;Journal of Operations Management&lt;/full-title&gt;&lt;/periodical&gt;&lt;pages&gt;347-362&lt;/pages&gt;&lt;volume&gt;24&lt;/volume&gt;&lt;dates&gt;&lt;year&gt;2006&lt;/year&gt;&lt;/dates&gt;&lt;urls&gt;&lt;/urls&gt;&lt;/record&gt;&lt;/Cite&gt;&lt;/EndNote&gt;</w:instrText>
      </w:r>
      <w:r w:rsidR="00BD383D">
        <w:fldChar w:fldCharType="separate"/>
      </w:r>
      <w:r>
        <w:rPr>
          <w:noProof/>
        </w:rPr>
        <w:t>(</w:t>
      </w:r>
      <w:hyperlink w:anchor="_ENREF_4" w:tooltip="Karwan, 2006 #487" w:history="1">
        <w:r w:rsidR="009B07BE">
          <w:rPr>
            <w:noProof/>
          </w:rPr>
          <w:t>Karwan and Markland 2006</w:t>
        </w:r>
      </w:hyperlink>
      <w:r>
        <w:rPr>
          <w:noProof/>
        </w:rPr>
        <w:t>)</w:t>
      </w:r>
      <w:r w:rsidR="00BD383D">
        <w:fldChar w:fldCharType="end"/>
      </w:r>
      <w:r>
        <w:t xml:space="preserve"> the pressure </w:t>
      </w:r>
      <w:r w:rsidR="001A5D62">
        <w:t xml:space="preserve">of </w:t>
      </w:r>
      <w:r>
        <w:t xml:space="preserve">reduced budgets has meant many organisations have had to adopt </w:t>
      </w:r>
      <w:r w:rsidR="004E5D61">
        <w:t xml:space="preserve">alternative </w:t>
      </w:r>
      <w:r>
        <w:t xml:space="preserve">management concepts in order to improve their internal operations and processes.  In particular, public services </w:t>
      </w:r>
      <w:r>
        <w:lastRenderedPageBreak/>
        <w:t>including Health</w:t>
      </w:r>
      <w:r w:rsidR="009B07BE">
        <w:t xml:space="preserve"> </w:t>
      </w:r>
      <w:r w:rsidR="009B07BE">
        <w:fldChar w:fldCharType="begin"/>
      </w:r>
      <w:r w:rsidR="009B07BE">
        <w:instrText xml:space="preserve"> ADDIN EN.CITE &lt;EndNote&gt;&lt;Cite&gt;&lt;Author&gt;Fillingham&lt;/Author&gt;&lt;Year&gt;2008&lt;/Year&gt;&lt;RecNum&gt;348&lt;/RecNum&gt;&lt;DisplayText&gt;(Fillingham 2008)&lt;/DisplayText&gt;&lt;record&gt;&lt;rec-number&gt;348&lt;/rec-number&gt;&lt;foreign-keys&gt;&lt;key app="EN" db-id="2xw0xaa9usd5a0ezvan5dsp1sw5rpsf02rtr"&gt;348&lt;/key&gt;&lt;/foreign-keys&gt;&lt;ref-type name="Book"&gt;6&lt;/ref-type&gt;&lt;contributors&gt;&lt;authors&gt;&lt;author&gt;Fillingham, David&lt;/author&gt;&lt;/authors&gt;&lt;/contributors&gt;&lt;titles&gt;&lt;title&gt;Lean Healthcare: Improving the Patient&amp;apos;s Experience&lt;/title&gt;&lt;/titles&gt;&lt;dates&gt;&lt;year&gt;2008&lt;/year&gt;&lt;/dates&gt;&lt;pub-location&gt;Chichester&lt;/pub-location&gt;&lt;publisher&gt;Kingsham Press&lt;/publisher&gt;&lt;urls&gt;&lt;/urls&gt;&lt;/record&gt;&lt;/Cite&gt;&lt;/EndNote&gt;</w:instrText>
      </w:r>
      <w:r w:rsidR="009B07BE">
        <w:fldChar w:fldCharType="separate"/>
      </w:r>
      <w:r w:rsidR="009B07BE">
        <w:rPr>
          <w:noProof/>
        </w:rPr>
        <w:t>(</w:t>
      </w:r>
      <w:hyperlink w:anchor="_ENREF_1" w:tooltip="Fillingham, 2008 #348" w:history="1">
        <w:r w:rsidR="009B07BE">
          <w:rPr>
            <w:noProof/>
          </w:rPr>
          <w:t>Fillingham 2008</w:t>
        </w:r>
      </w:hyperlink>
      <w:r w:rsidR="009B07BE">
        <w:rPr>
          <w:noProof/>
        </w:rPr>
        <w:t>)</w:t>
      </w:r>
      <w:r w:rsidR="009B07BE">
        <w:fldChar w:fldCharType="end"/>
      </w:r>
      <w:r>
        <w:t xml:space="preserve">, Central and Federal Government </w:t>
      </w:r>
      <w:r w:rsidR="009B07BE">
        <w:fldChar w:fldCharType="begin"/>
      </w:r>
      <w:r w:rsidR="009B07BE">
        <w:instrText xml:space="preserve"> ADDIN EN.CITE &lt;EndNote&gt;&lt;Cite&gt;&lt;Author&gt;Radnor&lt;/Author&gt;&lt;Year&gt;2010&lt;/Year&gt;&lt;RecNum&gt;409&lt;/RecNum&gt;&lt;DisplayText&gt;(Radnor and Bucci. 2010)&lt;/DisplayText&gt;&lt;record&gt;&lt;rec-number&gt;409&lt;/rec-number&gt;&lt;foreign-keys&gt;&lt;key app="EN" db-id="2xw0xaa9usd5a0ezvan5dsp1sw5rpsf02rtr"&gt;409&lt;/key&gt;&lt;/foreign-keys&gt;&lt;ref-type name="Report"&gt;27&lt;/ref-type&gt;&lt;contributors&gt;&lt;authors&gt;&lt;author&gt;Radnor, Z, J.,&lt;/author&gt;&lt;author&gt;Bucci., G.,&lt;/author&gt;&lt;/authors&gt;&lt;/contributors&gt;&lt;titles&gt;&lt;title&gt;Evaluation of the Lean Programme in HMCS: Final Report&lt;/title&gt;&lt;/titles&gt;&lt;dates&gt;&lt;year&gt;2010&lt;/year&gt;&lt;/dates&gt;&lt;pub-location&gt;London&lt;/pub-location&gt;&lt;publisher&gt;HM Court Services&lt;/publisher&gt;&lt;urls&gt;&lt;/urls&gt;&lt;/record&gt;&lt;/Cite&gt;&lt;/EndNote&gt;</w:instrText>
      </w:r>
      <w:r w:rsidR="009B07BE">
        <w:fldChar w:fldCharType="separate"/>
      </w:r>
      <w:r w:rsidR="009B07BE">
        <w:rPr>
          <w:noProof/>
        </w:rPr>
        <w:t>(</w:t>
      </w:r>
      <w:hyperlink w:anchor="_ENREF_8" w:tooltip="Radnor, 2010 #409" w:history="1">
        <w:r w:rsidR="009B07BE">
          <w:rPr>
            <w:noProof/>
          </w:rPr>
          <w:t>Radnor and Bucci. 2010</w:t>
        </w:r>
      </w:hyperlink>
      <w:r w:rsidR="009B07BE">
        <w:rPr>
          <w:noProof/>
        </w:rPr>
        <w:t>)</w:t>
      </w:r>
      <w:r w:rsidR="009B07BE">
        <w:fldChar w:fldCharType="end"/>
      </w:r>
      <w:r>
        <w:t xml:space="preserve"> and, Local Government </w:t>
      </w:r>
      <w:r w:rsidR="009B07BE">
        <w:fldChar w:fldCharType="begin"/>
      </w:r>
      <w:r w:rsidR="009B07BE">
        <w:instrText xml:space="preserve"> ADDIN EN.CITE &lt;EndNote&gt;&lt;Cite&gt;&lt;Author&gt;Seddon&lt;/Author&gt;&lt;Year&gt;2008&lt;/Year&gt;&lt;RecNum&gt;375&lt;/RecNum&gt;&lt;DisplayText&gt;(Seddon and Brand 2008)&lt;/DisplayText&gt;&lt;record&gt;&lt;rec-number&gt;375&lt;/rec-number&gt;&lt;foreign-keys&gt;&lt;key app="EN" db-id="2xw0xaa9usd5a0ezvan5dsp1sw5rpsf02rtr"&gt;375&lt;/key&gt;&lt;/foreign-keys&gt;&lt;ref-type name="Journal Article"&gt;17&lt;/ref-type&gt;&lt;contributors&gt;&lt;authors&gt;&lt;author&gt;Seddon, J.&lt;/author&gt;&lt;author&gt;Brand, C.&lt;/author&gt;&lt;/authors&gt;&lt;/contributors&gt;&lt;titles&gt;&lt;title&gt;Debate: Systems Thinking and Public Sector Performance&lt;/title&gt;&lt;secondary-title&gt;Public Money and Management&lt;/secondary-title&gt;&lt;/titles&gt;&lt;periodical&gt;&lt;full-title&gt;Public Money and Management&lt;/full-title&gt;&lt;/periodical&gt;&lt;pages&gt;7-10&lt;/pages&gt;&lt;volume&gt;28&lt;/volume&gt;&lt;number&gt;1&lt;/number&gt;&lt;dates&gt;&lt;year&gt;2008&lt;/year&gt;&lt;/dates&gt;&lt;urls&gt;&lt;/urls&gt;&lt;/record&gt;&lt;/Cite&gt;&lt;/EndNote&gt;</w:instrText>
      </w:r>
      <w:r w:rsidR="009B07BE">
        <w:fldChar w:fldCharType="separate"/>
      </w:r>
      <w:r w:rsidR="009B07BE">
        <w:rPr>
          <w:noProof/>
        </w:rPr>
        <w:t>(</w:t>
      </w:r>
      <w:hyperlink w:anchor="_ENREF_10" w:tooltip="Seddon, 2008 #375" w:history="1">
        <w:r w:rsidR="009B07BE">
          <w:rPr>
            <w:noProof/>
          </w:rPr>
          <w:t>Seddon and Brand 2008</w:t>
        </w:r>
      </w:hyperlink>
      <w:r w:rsidR="009B07BE">
        <w:rPr>
          <w:noProof/>
        </w:rPr>
        <w:t>)</w:t>
      </w:r>
      <w:r w:rsidR="009B07BE">
        <w:fldChar w:fldCharType="end"/>
      </w:r>
      <w:r>
        <w:t xml:space="preserve"> have responded by implementing </w:t>
      </w:r>
      <w:r w:rsidR="009B533B">
        <w:t xml:space="preserve">lean and </w:t>
      </w:r>
      <w:r>
        <w:t xml:space="preserve">business process improvement methodologies.  </w:t>
      </w:r>
    </w:p>
    <w:p w:rsidR="003C459C" w:rsidRDefault="003C459C" w:rsidP="003C459C">
      <w:pPr>
        <w:spacing w:line="480" w:lineRule="auto"/>
        <w:jc w:val="both"/>
      </w:pPr>
      <w:r w:rsidRPr="00323A34">
        <w:t>An analysis of the key operations management journals; International Journal of  Operations and Production Management</w:t>
      </w:r>
      <w:r w:rsidR="001A5D62">
        <w:t>,</w:t>
      </w:r>
      <w:r w:rsidRPr="00323A34">
        <w:t xml:space="preserve"> Journal of Operations Management and Production and Operations Management from 1980 to 2014 shows how operations management thinking has evolved over the last thirty years and</w:t>
      </w:r>
      <w:r w:rsidR="00E910F4">
        <w:t xml:space="preserve"> the</w:t>
      </w:r>
      <w:r w:rsidRPr="00323A34">
        <w:t xml:space="preserve"> role public service operations has taken within this body of work.   Of 3607 papers published </w:t>
      </w:r>
      <w:r>
        <w:t xml:space="preserve">114 </w:t>
      </w:r>
      <w:r w:rsidRPr="00323A34">
        <w:t xml:space="preserve">were explicitly focused on the public sector with a further </w:t>
      </w:r>
      <w:r>
        <w:t xml:space="preserve">140 </w:t>
      </w:r>
      <w:r w:rsidRPr="00323A34">
        <w:t>as mixed public and private.  The peak of publication for public sector (including mixed) was 2011, whilst during</w:t>
      </w:r>
      <w:r>
        <w:t xml:space="preserve"> </w:t>
      </w:r>
      <w:r w:rsidRPr="00323A34">
        <w:t>1980-1991</w:t>
      </w:r>
      <w:r>
        <w:t xml:space="preserve"> </w:t>
      </w:r>
      <w:r w:rsidRPr="00323A34">
        <w:t>only a handful of papers were published</w:t>
      </w:r>
      <w:r w:rsidR="00FB1205">
        <w:t>.</w:t>
      </w:r>
      <w:r w:rsidRPr="00323A34">
        <w:t xml:space="preserve"> In the past decade there has been consistent publication focusing on public service and mixed public and private, however it may be that the 41% of papers (1980-12014) where no sector is stated did have a public sector element that the authors chose not to </w:t>
      </w:r>
      <w:r w:rsidR="00E910F4">
        <w:t>identify</w:t>
      </w:r>
      <w:r w:rsidRPr="00323A34">
        <w:t>.</w:t>
      </w:r>
      <w:r>
        <w:t xml:space="preserve"> The predominant types of papers published were surveys and case studies representing 30% and 31% of the 254 papers.  Revealing that most research published is </w:t>
      </w:r>
      <w:r w:rsidR="00E910F4">
        <w:t>exploring</w:t>
      </w:r>
      <w:r>
        <w:t xml:space="preserve"> the current state of public service OM.  Whereas papers that set the agenda i.e. positional and conceptual, only represent 1.2% and 3.9% of the public service OM papers. This may be </w:t>
      </w:r>
      <w:r w:rsidR="00FB1205">
        <w:t>due to</w:t>
      </w:r>
      <w:r>
        <w:t>, difficulty publishing this type of papers or</w:t>
      </w:r>
      <w:r w:rsidR="00FB1205" w:rsidRPr="00FB1205">
        <w:t xml:space="preserve"> </w:t>
      </w:r>
      <w:r w:rsidR="00FB1205">
        <w:t>a lack of research in this area</w:t>
      </w:r>
      <w:r>
        <w:t xml:space="preserve">, a reflection of the need for greater levels of field data and in-depth analysis to develop new concepts and theory in the area. </w:t>
      </w:r>
    </w:p>
    <w:p w:rsidR="003C459C" w:rsidRDefault="003C459C" w:rsidP="009B533B">
      <w:pPr>
        <w:spacing w:line="480" w:lineRule="auto"/>
        <w:jc w:val="both"/>
      </w:pPr>
      <w:r w:rsidRPr="00323A34">
        <w:t>Of the 254 papers in public and mixed</w:t>
      </w:r>
      <w:r w:rsidR="00FB1205">
        <w:t>,</w:t>
      </w:r>
      <w:r w:rsidRPr="00323A34">
        <w:t xml:space="preserve"> </w:t>
      </w:r>
      <w:r w:rsidR="001A5D62">
        <w:t>h</w:t>
      </w:r>
      <w:r w:rsidRPr="00323A34">
        <w:t xml:space="preserve">ealthcare was </w:t>
      </w:r>
      <w:r>
        <w:t xml:space="preserve">revealed </w:t>
      </w:r>
      <w:r w:rsidRPr="00323A34">
        <w:t xml:space="preserve">the biggest </w:t>
      </w:r>
      <w:r w:rsidR="001A5D62">
        <w:t xml:space="preserve">sector </w:t>
      </w:r>
      <w:r w:rsidRPr="00323A34">
        <w:t xml:space="preserve">with 30% of papers.  The next largest sector was education with 8%, but papers that examined multiple sectors represented 24% of the papers.  </w:t>
      </w:r>
      <w:r w:rsidR="004E5D61">
        <w:t>I</w:t>
      </w:r>
      <w:r>
        <w:t>n the new edited book (</w:t>
      </w:r>
      <w:r w:rsidR="004E5D61">
        <w:t xml:space="preserve">Radnor et al, </w:t>
      </w:r>
      <w:r w:rsidR="0089271A">
        <w:t>201</w:t>
      </w:r>
      <w:r w:rsidR="0089271A">
        <w:t>6</w:t>
      </w:r>
      <w:r>
        <w:t xml:space="preserve">) </w:t>
      </w:r>
      <w:r w:rsidR="004E5D61">
        <w:t xml:space="preserve"> </w:t>
      </w:r>
      <w:r w:rsidR="00C60DCD">
        <w:t xml:space="preserve">chapters were selected </w:t>
      </w:r>
      <w:r w:rsidR="004E5D61">
        <w:t xml:space="preserve"> to widen the range of sectors to</w:t>
      </w:r>
      <w:r>
        <w:t xml:space="preserve"> </w:t>
      </w:r>
      <w:r>
        <w:lastRenderedPageBreak/>
        <w:t>i</w:t>
      </w:r>
      <w:r w:rsidRPr="00F948AD">
        <w:t>nclud</w:t>
      </w:r>
      <w:r>
        <w:t>e</w:t>
      </w:r>
      <w:r w:rsidRPr="00F948AD">
        <w:t>; uniformed services</w:t>
      </w:r>
      <w:r>
        <w:t>,</w:t>
      </w:r>
      <w:r w:rsidRPr="00F948AD">
        <w:t xml:space="preserve"> social housing</w:t>
      </w:r>
      <w:r>
        <w:t xml:space="preserve">, </w:t>
      </w:r>
      <w:r w:rsidRPr="00F948AD">
        <w:t xml:space="preserve">local government, higher education </w:t>
      </w:r>
      <w:r w:rsidR="009B533B">
        <w:t>as well as</w:t>
      </w:r>
      <w:r w:rsidRPr="00F948AD">
        <w:t xml:space="preserve"> third sector and voluntary organisations.</w:t>
      </w:r>
      <w:r w:rsidRPr="00323A34">
        <w:t xml:space="preserve"> </w:t>
      </w:r>
    </w:p>
    <w:p w:rsidR="003C459C" w:rsidRPr="00323A34" w:rsidRDefault="009B533B" w:rsidP="009B533B">
      <w:pPr>
        <w:spacing w:line="480" w:lineRule="auto"/>
        <w:jc w:val="both"/>
      </w:pPr>
      <w:r>
        <w:t>T</w:t>
      </w:r>
      <w:r w:rsidR="003C459C">
        <w:t xml:space="preserve">he challenge </w:t>
      </w:r>
      <w:r w:rsidR="00C60DCD">
        <w:t>for researchers and prac</w:t>
      </w:r>
      <w:r w:rsidR="00C07CD2">
        <w:t>t</w:t>
      </w:r>
      <w:r w:rsidR="000B011D">
        <w:t>i</w:t>
      </w:r>
      <w:r w:rsidR="00C60DCD">
        <w:t xml:space="preserve">tioners </w:t>
      </w:r>
      <w:r w:rsidR="003C459C">
        <w:t xml:space="preserve">is not just how the OM discipline should </w:t>
      </w:r>
      <w:r>
        <w:t xml:space="preserve">be more inclusive </w:t>
      </w:r>
      <w:r w:rsidR="003C459C">
        <w:t xml:space="preserve">to the context/sector but also how the context/sector </w:t>
      </w:r>
      <w:r>
        <w:t xml:space="preserve">engages with </w:t>
      </w:r>
      <w:r w:rsidR="003C459C">
        <w:t xml:space="preserve">the discipline.  As the next section will argue, public sector organisations have struggled to recognise that they are a service based organisation but instead considered </w:t>
      </w:r>
      <w:proofErr w:type="gramStart"/>
      <w:r w:rsidR="003C459C">
        <w:t>themselves</w:t>
      </w:r>
      <w:proofErr w:type="gramEnd"/>
      <w:r w:rsidR="003C459C">
        <w:t xml:space="preserve"> in terms of policy and product orientation.  </w:t>
      </w:r>
    </w:p>
    <w:p w:rsidR="003C459C" w:rsidRPr="008F3EBB" w:rsidRDefault="003C459C" w:rsidP="003C459C">
      <w:pPr>
        <w:spacing w:line="480" w:lineRule="auto"/>
        <w:jc w:val="both"/>
        <w:rPr>
          <w:b/>
          <w:bCs/>
        </w:rPr>
      </w:pPr>
      <w:r w:rsidRPr="008F3EBB">
        <w:rPr>
          <w:b/>
          <w:bCs/>
        </w:rPr>
        <w:t>Public Sector Organisations recognising Public Service Operations</w:t>
      </w:r>
    </w:p>
    <w:p w:rsidR="003C459C" w:rsidRDefault="003C459C" w:rsidP="00F3696D">
      <w:pPr>
        <w:spacing w:line="480" w:lineRule="auto"/>
        <w:jc w:val="both"/>
      </w:pPr>
      <w:r>
        <w:t xml:space="preserve">It has been argued that the increasingly fragmented and inter-organizational context of public services delivery </w:t>
      </w:r>
      <w:r w:rsidR="00BD383D">
        <w:fldChar w:fldCharType="begin"/>
      </w:r>
      <w:r w:rsidR="000B011D">
        <w:instrText xml:space="preserve"> ADDIN EN.CITE &lt;EndNote&gt;&lt;Cite&gt;&lt;Author&gt;Haveri&lt;/Author&gt;&lt;Year&gt;2006&lt;/Year&gt;&lt;RecNum&gt;647&lt;/RecNum&gt;&lt;DisplayText&gt;(Haveri 2006)&lt;/DisplayText&gt;&lt;record&gt;&lt;rec-number&gt;647&lt;/rec-number&gt;&lt;foreign-keys&gt;&lt;key app="EN" db-id="2xw0xaa9usd5a0ezvan5dsp1sw5rpsf02rtr"&gt;647&lt;/key&gt;&lt;/foreign-keys&gt;&lt;ref-type name="Journal Article"&gt;17&lt;/ref-type&gt;&lt;contributors&gt;&lt;authors&gt;&lt;author&gt;Haveri, A.,&lt;/author&gt;&lt;/authors&gt;&lt;/contributors&gt;&lt;titles&gt;&lt;title&gt;Complexity in local government change&lt;/title&gt;&lt;secondary-title&gt;Public Management Review&lt;/secondary-title&gt;&lt;/titles&gt;&lt;periodical&gt;&lt;full-title&gt;Public Management Review&lt;/full-title&gt;&lt;/periodical&gt;&lt;pages&gt;31-46&lt;/pages&gt;&lt;volume&gt;8&lt;/volume&gt;&lt;number&gt;1&lt;/number&gt;&lt;dates&gt;&lt;year&gt;2006&lt;/year&gt;&lt;/dates&gt;&lt;urls&gt;&lt;/urls&gt;&lt;/record&gt;&lt;/Cite&gt;&lt;/EndNote&gt;</w:instrText>
      </w:r>
      <w:r w:rsidR="00BD383D">
        <w:fldChar w:fldCharType="separate"/>
      </w:r>
      <w:r>
        <w:rPr>
          <w:noProof/>
        </w:rPr>
        <w:t>(</w:t>
      </w:r>
      <w:hyperlink w:anchor="_ENREF_2" w:tooltip="Haveri, 2006 #647" w:history="1">
        <w:r w:rsidR="009B07BE">
          <w:rPr>
            <w:noProof/>
          </w:rPr>
          <w:t>Haveri 2006</w:t>
        </w:r>
      </w:hyperlink>
      <w:r>
        <w:rPr>
          <w:noProof/>
        </w:rPr>
        <w:t>)</w:t>
      </w:r>
      <w:r w:rsidR="00BD383D">
        <w:fldChar w:fldCharType="end"/>
      </w:r>
      <w:r>
        <w:t xml:space="preserve"> necessitates asking new questions about public services delivery. It is now no longer possible to continue with a focus solely either upon administrative processes or upon intra-organizational management – the central pre-occupations of public administration and (new) public management, respectively.  Rather these foci must be integrated with a broader paradigm that emphasises both the governance of inter-organizational (and cross-sectorial) relationships and the efficacy of public service delivery systems rather than discrete public service organizations. This broader framework has subsequently been termed The New Public Governance </w:t>
      </w:r>
      <w:r w:rsidR="00BD383D">
        <w:fldChar w:fldCharType="begin"/>
      </w:r>
      <w:r>
        <w:instrText xml:space="preserve"> ADDIN EN.CITE &lt;EndNote&gt;&lt;Cite&gt;&lt;Author&gt;Osborne&lt;/Author&gt;&lt;Year&gt;2010&lt;/Year&gt;&lt;RecNum&gt;615&lt;/RecNum&gt;&lt;DisplayText&gt;(Osborne 2010)&lt;/DisplayText&gt;&lt;record&gt;&lt;rec-number&gt;615&lt;/rec-number&gt;&lt;foreign-keys&gt;&lt;key app="EN" db-id="2xw0xaa9usd5a0ezvan5dsp1sw5rpsf02rtr"&gt;615&lt;/key&gt;&lt;/foreign-keys&gt;&lt;ref-type name="Book"&gt;6&lt;/ref-type&gt;&lt;contributors&gt;&lt;authors&gt;&lt;author&gt;Osborne, S.P.,&lt;/author&gt;&lt;/authors&gt;&lt;/contributors&gt;&lt;titles&gt;&lt;title&gt;The New Public Governance?&lt;/title&gt;&lt;/titles&gt;&lt;dates&gt;&lt;year&gt;2010&lt;/year&gt;&lt;/dates&gt;&lt;pub-location&gt;London&lt;/pub-location&gt;&lt;publisher&gt;Routledge&lt;/publisher&gt;&lt;urls&gt;&lt;/urls&gt;&lt;/record&gt;&lt;/Cite&gt;&lt;/EndNote&gt;</w:instrText>
      </w:r>
      <w:r w:rsidR="00BD383D">
        <w:fldChar w:fldCharType="separate"/>
      </w:r>
      <w:r>
        <w:rPr>
          <w:noProof/>
        </w:rPr>
        <w:t>(</w:t>
      </w:r>
      <w:hyperlink w:anchor="_ENREF_6" w:tooltip="Osborne, 2010 #615" w:history="1">
        <w:r w:rsidR="009B07BE">
          <w:rPr>
            <w:noProof/>
          </w:rPr>
          <w:t>Osborne 2010</w:t>
        </w:r>
      </w:hyperlink>
      <w:r>
        <w:rPr>
          <w:noProof/>
        </w:rPr>
        <w:t>)</w:t>
      </w:r>
      <w:r w:rsidR="00BD383D">
        <w:fldChar w:fldCharType="end"/>
      </w:r>
      <w:r>
        <w:t xml:space="preserve">. This framework does not replace the previous foci, but rather embeds them in a new context, an argument similarly made by Thomas </w:t>
      </w:r>
      <w:r w:rsidR="00BD383D">
        <w:fldChar w:fldCharType="begin"/>
      </w:r>
      <w:r>
        <w:instrText xml:space="preserve"> ADDIN EN.CITE &lt;EndNote&gt;&lt;Cite ExcludeAuth="1"&gt;&lt;Author&gt;Thomas&lt;/Author&gt;&lt;Year&gt;2012&lt;/Year&gt;&lt;RecNum&gt;632&lt;/RecNum&gt;&lt;DisplayText&gt;(2012)&lt;/DisplayText&gt;&lt;record&gt;&lt;rec-number&gt;632&lt;/rec-number&gt;&lt;foreign-keys&gt;&lt;key app="EN" db-id="2xw0xaa9usd5a0ezvan5dsp1sw5rpsf02rtr"&gt;632&lt;/key&gt;&lt;/foreign-keys&gt;&lt;ref-type name="Book"&gt;6&lt;/ref-type&gt;&lt;contributors&gt;&lt;authors&gt;&lt;author&gt;Thomas, J.C., &lt;/author&gt;&lt;/authors&gt;&lt;/contributors&gt;&lt;titles&gt;&lt;title&gt;Citizen, Customer, Partner:  Engaging the Public in Public Management&lt;/title&gt;&lt;/titles&gt;&lt;dates&gt;&lt;year&gt;2012&lt;/year&gt;&lt;/dates&gt;&lt;publisher&gt; M.E. Sharpe&lt;/publisher&gt;&lt;urls&gt;&lt;/urls&gt;&lt;/record&gt;&lt;/Cite&gt;&lt;/EndNote&gt;</w:instrText>
      </w:r>
      <w:r w:rsidR="00BD383D">
        <w:fldChar w:fldCharType="separate"/>
      </w:r>
      <w:r>
        <w:rPr>
          <w:noProof/>
        </w:rPr>
        <w:t>(</w:t>
      </w:r>
      <w:hyperlink w:anchor="_ENREF_13" w:tooltip="Thomas, 2012 #632" w:history="1">
        <w:r w:rsidR="009B07BE">
          <w:rPr>
            <w:noProof/>
          </w:rPr>
          <w:t>2012</w:t>
        </w:r>
      </w:hyperlink>
      <w:r>
        <w:rPr>
          <w:noProof/>
        </w:rPr>
        <w:t>)</w:t>
      </w:r>
      <w:r w:rsidR="00BD383D">
        <w:fldChar w:fldCharType="end"/>
      </w:r>
      <w:r>
        <w:t>.</w:t>
      </w:r>
    </w:p>
    <w:p w:rsidR="003C459C" w:rsidRDefault="003C459C" w:rsidP="00F3696D">
      <w:pPr>
        <w:spacing w:line="480" w:lineRule="auto"/>
        <w:jc w:val="both"/>
      </w:pPr>
      <w:r>
        <w:t xml:space="preserve">A second argument that has been presented is that much contemporary public management theory has been derived conceptually from prior ‘generic’ management research conducted in the manufacturing rather than the services sector. This has generated a ‘fatal flaw’ in public management theory that has viewed public services </w:t>
      </w:r>
      <w:r w:rsidR="00C60DCD">
        <w:lastRenderedPageBreak/>
        <w:t xml:space="preserve">through a </w:t>
      </w:r>
      <w:r>
        <w:t xml:space="preserve">manufacturing </w:t>
      </w:r>
      <w:r w:rsidR="00C60DCD">
        <w:t xml:space="preserve">lens </w:t>
      </w:r>
      <w:r>
        <w:t>rather than as service processes</w:t>
      </w:r>
      <w:r w:rsidR="00C60DCD">
        <w:t>.</w:t>
      </w:r>
      <w:r>
        <w:t xml:space="preserve"> </w:t>
      </w:r>
      <w:r w:rsidR="003C2064">
        <w:t>M</w:t>
      </w:r>
      <w:r>
        <w:t xml:space="preserve">ost relationships between public service users and public service organisations </w:t>
      </w:r>
      <w:r w:rsidR="003C2064">
        <w:t xml:space="preserve">are not </w:t>
      </w:r>
      <w:r>
        <w:t xml:space="preserve">characterised by a transactional or discrete nature, as they are for such products </w:t>
      </w:r>
      <w:r w:rsidR="00BD383D">
        <w:fldChar w:fldCharType="begin"/>
      </w:r>
      <w:r w:rsidR="000B011D">
        <w:instrText xml:space="preserve"> ADDIN EN.CITE &lt;EndNote&gt;&lt;Cite&gt;&lt;Author&gt;McLaughlin&lt;/Author&gt;&lt;Year&gt;2009&lt;/Year&gt;&lt;RecNum&gt;613&lt;/RecNum&gt;&lt;DisplayText&gt;(McLaughlin, Osborne et al. 2009)&lt;/DisplayText&gt;&lt;record&gt;&lt;rec-number&gt;613&lt;/rec-number&gt;&lt;foreign-keys&gt;&lt;key app="EN" db-id="2xw0xaa9usd5a0ezvan5dsp1sw5rpsf02rtr"&gt;613&lt;/key&gt;&lt;/foreign-keys&gt;&lt;ref-type name="Journal Article"&gt;17&lt;/ref-type&gt;&lt;contributors&gt;&lt;authors&gt;&lt;author&gt;McLaughlin, K., &lt;/author&gt;&lt;author&gt;Osborne, S., &lt;/author&gt;&lt;author&gt;Chew, C., &lt;/author&gt;&lt;/authors&gt;&lt;/contributors&gt;&lt;titles&gt;&lt;title&gt;Developing the marketing function in UK Public Service Organizations: the contribution of theory and practice&lt;/title&gt;&lt;secondary-title&gt;Public Money and Management&lt;/secondary-title&gt;&lt;/titles&gt;&lt;periodical&gt;&lt;full-title&gt;Public Money and Management&lt;/full-title&gt;&lt;/periodical&gt;&lt;pages&gt;35-42&lt;/pages&gt;&lt;volume&gt;29&lt;/volume&gt;&lt;number&gt;1&lt;/number&gt;&lt;dates&gt;&lt;year&gt;2009&lt;/year&gt;&lt;/dates&gt;&lt;urls&gt;&lt;/urls&gt;&lt;/record&gt;&lt;/Cite&gt;&lt;/EndNote&gt;</w:instrText>
      </w:r>
      <w:r w:rsidR="00BD383D">
        <w:fldChar w:fldCharType="separate"/>
      </w:r>
      <w:r w:rsidR="000B011D">
        <w:rPr>
          <w:noProof/>
        </w:rPr>
        <w:t>(</w:t>
      </w:r>
      <w:hyperlink w:anchor="_ENREF_5" w:tooltip="McLaughlin, 2009 #613" w:history="1">
        <w:r w:rsidR="009B07BE">
          <w:rPr>
            <w:noProof/>
          </w:rPr>
          <w:t>McLaughlin, Osborne et al. 2009</w:t>
        </w:r>
      </w:hyperlink>
      <w:r w:rsidR="000B011D">
        <w:rPr>
          <w:noProof/>
        </w:rPr>
        <w:t>)</w:t>
      </w:r>
      <w:r w:rsidR="00BD383D">
        <w:fldChar w:fldCharType="end"/>
      </w:r>
      <w:r>
        <w:t>. On the contrary, the majority</w:t>
      </w:r>
      <w:r w:rsidR="0089271A">
        <w:t>,</w:t>
      </w:r>
      <w:r>
        <w:t xml:space="preserve"> whether provided by government, the non-profit and third sector or the private sector</w:t>
      </w:r>
      <w:r w:rsidR="0089271A">
        <w:t>,</w:t>
      </w:r>
      <w:r>
        <w:t xml:space="preserve"> are in fact not ‘public products’ but rather ‘public services’ that are integrated into people’s lives. Social work, health care, education, economic and business support services, community development and regeneration, for example, are all services provided b</w:t>
      </w:r>
      <w:r w:rsidR="00DC24B1">
        <w:t>y</w:t>
      </w:r>
      <w:r>
        <w:t xml:space="preserve"> service organisations rather than </w:t>
      </w:r>
      <w:r w:rsidR="00C60DCD">
        <w:t>physical</w:t>
      </w:r>
      <w:r>
        <w:t xml:space="preserve"> products, in that they are intangible, process driven and based upon a promise of what is to be delivered. </w:t>
      </w:r>
    </w:p>
    <w:p w:rsidR="003C459C" w:rsidRDefault="003C459C" w:rsidP="00C83EB5">
      <w:pPr>
        <w:spacing w:line="480" w:lineRule="auto"/>
        <w:jc w:val="both"/>
      </w:pPr>
      <w:r>
        <w:t xml:space="preserve">We would suggest that the attitude of uncritically applying manufacturing ideas to public service is flawed </w:t>
      </w:r>
      <w:proofErr w:type="gramStart"/>
      <w:r>
        <w:t>although,</w:t>
      </w:r>
      <w:proofErr w:type="gramEnd"/>
      <w:r>
        <w:t xml:space="preserve"> many of the approaches and ways of thinking that helped evolve these original manufacturing ideas are useful. </w:t>
      </w:r>
      <w:proofErr w:type="gramStart"/>
      <w:r>
        <w:t>This approach of adapting operations management to the public service environment whilst, learning from existing thinking is exemplified in a number of studies within the book (</w:t>
      </w:r>
      <w:r w:rsidR="00C83EB5">
        <w:t>Radnor et al, 2015</w:t>
      </w:r>
      <w:r>
        <w:t>).</w:t>
      </w:r>
      <w:proofErr w:type="gramEnd"/>
      <w:r>
        <w:t xml:space="preserve">  We argue that public services should recognise themselves as services, </w:t>
      </w:r>
      <w:proofErr w:type="gramStart"/>
      <w:r>
        <w:t>with  distinct</w:t>
      </w:r>
      <w:proofErr w:type="gramEnd"/>
      <w:r>
        <w:t xml:space="preserve"> service operations management logic and managerial challenges that this implies, and hence reject the potential flaw contained within current, product-dominant public management theory. </w:t>
      </w:r>
    </w:p>
    <w:p w:rsidR="009B533B" w:rsidRPr="00323A34" w:rsidRDefault="003C2064" w:rsidP="00F84E45">
      <w:pPr>
        <w:spacing w:line="480" w:lineRule="auto"/>
        <w:jc w:val="both"/>
      </w:pPr>
      <w:r>
        <w:t>T</w:t>
      </w:r>
      <w:r w:rsidR="009B533B">
        <w:t xml:space="preserve">o conclude we argue that due to the GDP </w:t>
      </w:r>
      <w:r w:rsidR="00C60DCD">
        <w:t xml:space="preserve">spend </w:t>
      </w:r>
      <w:r w:rsidR="009B533B">
        <w:t>on</w:t>
      </w:r>
      <w:r w:rsidR="00C1652C">
        <w:t xml:space="preserve"> public services,</w:t>
      </w:r>
      <w:r w:rsidR="00F84E45">
        <w:t xml:space="preserve"> </w:t>
      </w:r>
      <w:r w:rsidR="00D74FFD">
        <w:t xml:space="preserve">pressure to reduce this spend </w:t>
      </w:r>
      <w:r w:rsidR="009B533B">
        <w:t xml:space="preserve">and, the response by public organisations in using </w:t>
      </w:r>
      <w:r w:rsidR="00C1652C">
        <w:t xml:space="preserve">service </w:t>
      </w:r>
      <w:r w:rsidR="009B533B">
        <w:t xml:space="preserve">operations management concepts </w:t>
      </w:r>
      <w:r w:rsidR="00D74FFD">
        <w:t xml:space="preserve">drive the need </w:t>
      </w:r>
      <w:r w:rsidR="009B533B">
        <w:t xml:space="preserve">for Operations Management </w:t>
      </w:r>
      <w:r w:rsidR="00C1652C">
        <w:t xml:space="preserve">and Public Management </w:t>
      </w:r>
      <w:r w:rsidR="009B533B">
        <w:t xml:space="preserve">scholars to both research and publish on </w:t>
      </w:r>
      <w:r w:rsidR="00C1652C">
        <w:t xml:space="preserve">Service </w:t>
      </w:r>
      <w:r w:rsidR="009B533B">
        <w:t xml:space="preserve">OM in the </w:t>
      </w:r>
      <w:r w:rsidR="009B533B">
        <w:lastRenderedPageBreak/>
        <w:t xml:space="preserve">public sector.  This has to go beyond merely reporting </w:t>
      </w:r>
      <w:r w:rsidR="00D74FFD">
        <w:t xml:space="preserve">current practice </w:t>
      </w:r>
      <w:r>
        <w:t>and</w:t>
      </w:r>
      <w:r w:rsidR="00D74FFD">
        <w:t xml:space="preserve"> needs </w:t>
      </w:r>
      <w:proofErr w:type="gramStart"/>
      <w:r w:rsidR="009B533B">
        <w:t>to  develop</w:t>
      </w:r>
      <w:proofErr w:type="gramEnd"/>
      <w:r w:rsidR="009B533B">
        <w:t xml:space="preserve"> new theory </w:t>
      </w:r>
      <w:r w:rsidR="00D74FFD">
        <w:t>that</w:t>
      </w:r>
      <w:r w:rsidR="009B533B">
        <w:t xml:space="preserve"> can be applied to public sector organisations and public services</w:t>
      </w:r>
      <w:r w:rsidR="00425DDC">
        <w:t>.</w:t>
      </w:r>
      <w:r w:rsidR="009B533B">
        <w:t xml:space="preserve"> </w:t>
      </w:r>
      <w:r w:rsidR="00425DDC">
        <w:t>W</w:t>
      </w:r>
      <w:r w:rsidR="009B533B">
        <w:t xml:space="preserve">e are defining </w:t>
      </w:r>
      <w:r w:rsidR="00425DDC">
        <w:t xml:space="preserve">this development </w:t>
      </w:r>
      <w:r w:rsidR="009B533B">
        <w:t xml:space="preserve">as ‘Public Service Operations Management’.  This new discipline needs to adapt the traditional frameworks and concepts, developed through manufacturing and private service organisations, </w:t>
      </w:r>
      <w:r w:rsidR="00425DDC">
        <w:t xml:space="preserve">engage with the digital and information age </w:t>
      </w:r>
      <w:r w:rsidR="009B533B">
        <w:t xml:space="preserve">and </w:t>
      </w:r>
      <w:r w:rsidR="00425DDC">
        <w:t>mature</w:t>
      </w:r>
      <w:r w:rsidR="009B533B">
        <w:t xml:space="preserve"> on new frontiers</w:t>
      </w:r>
      <w:r w:rsidR="00C1652C">
        <w:t xml:space="preserve">, </w:t>
      </w:r>
      <w:r w:rsidR="00F84E45">
        <w:t>in order to develop concepts and thinking that supports the effective and robust public services</w:t>
      </w:r>
      <w:r w:rsidR="009B533B">
        <w:t>.</w:t>
      </w:r>
    </w:p>
    <w:p w:rsidR="009B533B" w:rsidRDefault="009B533B" w:rsidP="00C83EB5">
      <w:pPr>
        <w:spacing w:line="480" w:lineRule="auto"/>
        <w:jc w:val="both"/>
      </w:pPr>
    </w:p>
    <w:p w:rsidR="000B011D" w:rsidRDefault="000B011D" w:rsidP="003C459C">
      <w:pPr>
        <w:spacing w:line="480" w:lineRule="auto"/>
        <w:jc w:val="both"/>
      </w:pPr>
    </w:p>
    <w:p w:rsidR="000B011D" w:rsidRDefault="000B011D" w:rsidP="003C459C">
      <w:pPr>
        <w:spacing w:line="480" w:lineRule="auto"/>
        <w:jc w:val="both"/>
      </w:pPr>
    </w:p>
    <w:p w:rsidR="007A6EB0" w:rsidRPr="007F12D9" w:rsidRDefault="007A6EB0" w:rsidP="000B011D">
      <w:pPr>
        <w:spacing w:line="240" w:lineRule="auto"/>
        <w:jc w:val="both"/>
        <w:rPr>
          <w:b/>
          <w:bCs/>
        </w:rPr>
      </w:pPr>
      <w:r w:rsidRPr="007F12D9">
        <w:rPr>
          <w:b/>
          <w:bCs/>
        </w:rPr>
        <w:t>References</w:t>
      </w:r>
    </w:p>
    <w:p w:rsidR="009B07BE" w:rsidRDefault="00BD383D" w:rsidP="009B07BE">
      <w:pPr>
        <w:spacing w:line="240" w:lineRule="auto"/>
        <w:jc w:val="both"/>
        <w:rPr>
          <w:noProof/>
        </w:rPr>
      </w:pPr>
      <w:r>
        <w:fldChar w:fldCharType="begin"/>
      </w:r>
      <w:r w:rsidR="000B011D">
        <w:instrText xml:space="preserve"> ADDIN EN.REFLIST </w:instrText>
      </w:r>
      <w:r>
        <w:fldChar w:fldCharType="separate"/>
      </w:r>
      <w:bookmarkStart w:id="5" w:name="_ENREF_1"/>
      <w:r w:rsidR="009B07BE">
        <w:rPr>
          <w:noProof/>
        </w:rPr>
        <w:t xml:space="preserve">Fillingham, D. (2008). </w:t>
      </w:r>
      <w:r w:rsidR="009B07BE" w:rsidRPr="009B07BE">
        <w:rPr>
          <w:noProof/>
          <w:u w:val="single"/>
        </w:rPr>
        <w:t>Lean Healthcare: Improving the Patient's Experience</w:t>
      </w:r>
      <w:r w:rsidR="009B07BE">
        <w:rPr>
          <w:noProof/>
        </w:rPr>
        <w:t>. Chichester, Kingsham Press.</w:t>
      </w:r>
    </w:p>
    <w:p w:rsidR="009B07BE" w:rsidRDefault="009B07BE" w:rsidP="009B07BE">
      <w:pPr>
        <w:spacing w:after="0" w:line="240" w:lineRule="auto"/>
        <w:ind w:left="720" w:hanging="720"/>
        <w:jc w:val="both"/>
        <w:rPr>
          <w:noProof/>
        </w:rPr>
      </w:pPr>
      <w:r>
        <w:rPr>
          <w:noProof/>
        </w:rPr>
        <w:tab/>
      </w:r>
      <w:bookmarkEnd w:id="5"/>
    </w:p>
    <w:p w:rsidR="009B07BE" w:rsidRDefault="009B07BE" w:rsidP="009B07BE">
      <w:pPr>
        <w:spacing w:line="240" w:lineRule="auto"/>
        <w:jc w:val="both"/>
        <w:rPr>
          <w:noProof/>
        </w:rPr>
      </w:pPr>
      <w:bookmarkStart w:id="6" w:name="_ENREF_2"/>
      <w:r>
        <w:rPr>
          <w:noProof/>
        </w:rPr>
        <w:t xml:space="preserve">Haveri, A. (2006). "Complexity in local government change." </w:t>
      </w:r>
      <w:r w:rsidRPr="009B07BE">
        <w:rPr>
          <w:noProof/>
          <w:u w:val="single"/>
        </w:rPr>
        <w:t>Public Management Review</w:t>
      </w:r>
      <w:r>
        <w:rPr>
          <w:noProof/>
        </w:rPr>
        <w:t xml:space="preserve"> </w:t>
      </w:r>
      <w:r w:rsidRPr="009B07BE">
        <w:rPr>
          <w:b/>
          <w:noProof/>
        </w:rPr>
        <w:t>8</w:t>
      </w:r>
      <w:r>
        <w:rPr>
          <w:noProof/>
        </w:rPr>
        <w:t>(1): 31-46.</w:t>
      </w:r>
    </w:p>
    <w:p w:rsidR="009B07BE" w:rsidRDefault="009B07BE" w:rsidP="009B07BE">
      <w:pPr>
        <w:spacing w:after="0" w:line="240" w:lineRule="auto"/>
        <w:ind w:left="720" w:hanging="720"/>
        <w:jc w:val="both"/>
        <w:rPr>
          <w:noProof/>
        </w:rPr>
      </w:pPr>
      <w:r>
        <w:rPr>
          <w:noProof/>
        </w:rPr>
        <w:tab/>
      </w:r>
      <w:bookmarkEnd w:id="6"/>
    </w:p>
    <w:p w:rsidR="009B07BE" w:rsidRDefault="009B07BE" w:rsidP="009B07BE">
      <w:pPr>
        <w:spacing w:line="240" w:lineRule="auto"/>
        <w:jc w:val="both"/>
        <w:rPr>
          <w:noProof/>
        </w:rPr>
      </w:pPr>
      <w:bookmarkStart w:id="7" w:name="_ENREF_3"/>
      <w:r>
        <w:rPr>
          <w:noProof/>
        </w:rPr>
        <w:t xml:space="preserve">Johnston, R. and G. Clark (2008). </w:t>
      </w:r>
      <w:r w:rsidRPr="009B07BE">
        <w:rPr>
          <w:noProof/>
          <w:u w:val="single"/>
        </w:rPr>
        <w:t>Service Operations Management</w:t>
      </w:r>
      <w:r>
        <w:rPr>
          <w:noProof/>
        </w:rPr>
        <w:t>. Harlow, FT/Prentice Hall.</w:t>
      </w:r>
    </w:p>
    <w:p w:rsidR="009B07BE" w:rsidRDefault="009B07BE" w:rsidP="009B07BE">
      <w:pPr>
        <w:spacing w:after="0" w:line="240" w:lineRule="auto"/>
        <w:ind w:left="720" w:hanging="720"/>
        <w:jc w:val="both"/>
        <w:rPr>
          <w:noProof/>
        </w:rPr>
      </w:pPr>
      <w:r>
        <w:rPr>
          <w:noProof/>
        </w:rPr>
        <w:tab/>
      </w:r>
      <w:bookmarkEnd w:id="7"/>
    </w:p>
    <w:p w:rsidR="009B07BE" w:rsidRDefault="009B07BE" w:rsidP="009B07BE">
      <w:pPr>
        <w:spacing w:line="240" w:lineRule="auto"/>
        <w:jc w:val="both"/>
        <w:rPr>
          <w:noProof/>
        </w:rPr>
      </w:pPr>
      <w:bookmarkStart w:id="8" w:name="_ENREF_4"/>
      <w:r>
        <w:rPr>
          <w:noProof/>
        </w:rPr>
        <w:t xml:space="preserve">Karwan, K. R. and R. E. Markland (2006). "Integrating service design principles and information technology to improve delivery and productivity in public sector operations: The case of South Carolina DMV." </w:t>
      </w:r>
      <w:r w:rsidRPr="009B07BE">
        <w:rPr>
          <w:noProof/>
          <w:u w:val="single"/>
        </w:rPr>
        <w:t>Journal of Operations Management</w:t>
      </w:r>
      <w:r>
        <w:rPr>
          <w:noProof/>
        </w:rPr>
        <w:t xml:space="preserve"> </w:t>
      </w:r>
      <w:r w:rsidRPr="009B07BE">
        <w:rPr>
          <w:b/>
          <w:noProof/>
        </w:rPr>
        <w:t>24</w:t>
      </w:r>
      <w:r>
        <w:rPr>
          <w:noProof/>
        </w:rPr>
        <w:t>: 347-362.</w:t>
      </w:r>
    </w:p>
    <w:p w:rsidR="009B07BE" w:rsidRDefault="009B07BE" w:rsidP="009B07BE">
      <w:pPr>
        <w:spacing w:after="0" w:line="240" w:lineRule="auto"/>
        <w:ind w:left="720" w:hanging="720"/>
        <w:jc w:val="both"/>
        <w:rPr>
          <w:noProof/>
        </w:rPr>
      </w:pPr>
      <w:r>
        <w:rPr>
          <w:noProof/>
        </w:rPr>
        <w:tab/>
      </w:r>
      <w:bookmarkEnd w:id="8"/>
    </w:p>
    <w:p w:rsidR="009B07BE" w:rsidRDefault="009B07BE" w:rsidP="009B07BE">
      <w:pPr>
        <w:spacing w:line="240" w:lineRule="auto"/>
        <w:jc w:val="both"/>
        <w:rPr>
          <w:noProof/>
        </w:rPr>
      </w:pPr>
      <w:bookmarkStart w:id="9" w:name="_ENREF_5"/>
      <w:r>
        <w:rPr>
          <w:noProof/>
        </w:rPr>
        <w:t xml:space="preserve">McLaughlin, K., et al. (2009). "Developing the marketing function in UK Public Service Organizations: the contribution of theory and practice." </w:t>
      </w:r>
      <w:r w:rsidRPr="009B07BE">
        <w:rPr>
          <w:noProof/>
          <w:u w:val="single"/>
        </w:rPr>
        <w:t>Public Money and Management</w:t>
      </w:r>
      <w:r>
        <w:rPr>
          <w:noProof/>
        </w:rPr>
        <w:t xml:space="preserve"> </w:t>
      </w:r>
      <w:r w:rsidRPr="009B07BE">
        <w:rPr>
          <w:b/>
          <w:noProof/>
        </w:rPr>
        <w:t>29</w:t>
      </w:r>
      <w:r>
        <w:rPr>
          <w:noProof/>
        </w:rPr>
        <w:t>(1): 35-42.</w:t>
      </w:r>
    </w:p>
    <w:p w:rsidR="009B07BE" w:rsidRDefault="009B07BE" w:rsidP="009B07BE">
      <w:pPr>
        <w:spacing w:after="0" w:line="240" w:lineRule="auto"/>
        <w:ind w:left="720" w:hanging="720"/>
        <w:jc w:val="both"/>
        <w:rPr>
          <w:noProof/>
        </w:rPr>
      </w:pPr>
      <w:r>
        <w:rPr>
          <w:noProof/>
        </w:rPr>
        <w:tab/>
      </w:r>
      <w:bookmarkEnd w:id="9"/>
    </w:p>
    <w:p w:rsidR="009B07BE" w:rsidRDefault="009B07BE" w:rsidP="009B07BE">
      <w:pPr>
        <w:spacing w:line="240" w:lineRule="auto"/>
        <w:jc w:val="both"/>
        <w:rPr>
          <w:noProof/>
        </w:rPr>
      </w:pPr>
      <w:bookmarkStart w:id="10" w:name="_ENREF_6"/>
      <w:r>
        <w:rPr>
          <w:noProof/>
        </w:rPr>
        <w:t xml:space="preserve">Osborne, S. P. (2010). </w:t>
      </w:r>
      <w:r w:rsidRPr="009B07BE">
        <w:rPr>
          <w:noProof/>
          <w:u w:val="single"/>
        </w:rPr>
        <w:t>The New Public Governance?</w:t>
      </w:r>
      <w:r>
        <w:rPr>
          <w:noProof/>
        </w:rPr>
        <w:t xml:space="preserve"> London, Routledge.</w:t>
      </w:r>
    </w:p>
    <w:p w:rsidR="009B07BE" w:rsidRDefault="009B07BE" w:rsidP="009B07BE">
      <w:pPr>
        <w:spacing w:after="0" w:line="240" w:lineRule="auto"/>
        <w:ind w:left="720" w:hanging="720"/>
        <w:jc w:val="both"/>
        <w:rPr>
          <w:noProof/>
        </w:rPr>
      </w:pPr>
      <w:r>
        <w:rPr>
          <w:noProof/>
        </w:rPr>
        <w:tab/>
      </w:r>
      <w:bookmarkEnd w:id="10"/>
    </w:p>
    <w:p w:rsidR="009B07BE" w:rsidRDefault="009B07BE" w:rsidP="009B07BE">
      <w:pPr>
        <w:spacing w:line="240" w:lineRule="auto"/>
        <w:jc w:val="both"/>
        <w:rPr>
          <w:noProof/>
        </w:rPr>
      </w:pPr>
      <w:bookmarkStart w:id="11" w:name="_ENREF_7"/>
      <w:r>
        <w:rPr>
          <w:noProof/>
        </w:rPr>
        <w:t xml:space="preserve">Pettigrew, A. (2005). "The Character and Significance of Management Research on the Public Services." </w:t>
      </w:r>
      <w:r w:rsidRPr="009B07BE">
        <w:rPr>
          <w:noProof/>
          <w:u w:val="single"/>
        </w:rPr>
        <w:t>Academy of Management Journal</w:t>
      </w:r>
      <w:r>
        <w:rPr>
          <w:noProof/>
        </w:rPr>
        <w:t xml:space="preserve"> </w:t>
      </w:r>
      <w:r w:rsidRPr="009B07BE">
        <w:rPr>
          <w:b/>
          <w:noProof/>
        </w:rPr>
        <w:t>48</w:t>
      </w:r>
      <w:r>
        <w:rPr>
          <w:noProof/>
        </w:rPr>
        <w:t>(6): 973-977.</w:t>
      </w:r>
    </w:p>
    <w:p w:rsidR="009B07BE" w:rsidRDefault="009B07BE" w:rsidP="009B07BE">
      <w:pPr>
        <w:spacing w:after="0" w:line="240" w:lineRule="auto"/>
        <w:ind w:left="720" w:hanging="720"/>
        <w:jc w:val="both"/>
        <w:rPr>
          <w:noProof/>
        </w:rPr>
      </w:pPr>
      <w:r>
        <w:rPr>
          <w:noProof/>
        </w:rPr>
        <w:tab/>
      </w:r>
      <w:bookmarkEnd w:id="11"/>
    </w:p>
    <w:p w:rsidR="009B07BE" w:rsidRDefault="009B07BE" w:rsidP="009B07BE">
      <w:pPr>
        <w:spacing w:line="240" w:lineRule="auto"/>
        <w:jc w:val="both"/>
        <w:rPr>
          <w:noProof/>
        </w:rPr>
      </w:pPr>
      <w:bookmarkStart w:id="12" w:name="_ENREF_8"/>
      <w:r>
        <w:rPr>
          <w:noProof/>
        </w:rPr>
        <w:t>Radnor, Z., J., and G. Bucci. (2010). Evaluation of the Lean Programme in HMCS: Final Report. London, HM Court Services.</w:t>
      </w:r>
    </w:p>
    <w:p w:rsidR="009B07BE" w:rsidRDefault="009B07BE" w:rsidP="009B07BE">
      <w:pPr>
        <w:spacing w:after="0" w:line="240" w:lineRule="auto"/>
        <w:ind w:left="720" w:hanging="720"/>
        <w:jc w:val="both"/>
        <w:rPr>
          <w:noProof/>
        </w:rPr>
      </w:pPr>
      <w:r>
        <w:rPr>
          <w:noProof/>
        </w:rPr>
        <w:tab/>
      </w:r>
      <w:bookmarkEnd w:id="12"/>
    </w:p>
    <w:p w:rsidR="009B07BE" w:rsidRDefault="009B07BE" w:rsidP="009B07BE">
      <w:pPr>
        <w:spacing w:line="240" w:lineRule="auto"/>
        <w:jc w:val="both"/>
        <w:rPr>
          <w:noProof/>
        </w:rPr>
      </w:pPr>
      <w:bookmarkStart w:id="13" w:name="_ENREF_9"/>
      <w:r>
        <w:rPr>
          <w:noProof/>
        </w:rPr>
        <w:t xml:space="preserve">Radnor, Z. J., et al., Eds. (2016). </w:t>
      </w:r>
      <w:r w:rsidRPr="009B07BE">
        <w:rPr>
          <w:noProof/>
          <w:u w:val="single"/>
        </w:rPr>
        <w:t>Public Service Operations Management</w:t>
      </w:r>
      <w:r>
        <w:rPr>
          <w:noProof/>
        </w:rPr>
        <w:t>. Oxon, Routledge.</w:t>
      </w:r>
    </w:p>
    <w:p w:rsidR="009B07BE" w:rsidRDefault="009B07BE" w:rsidP="009B07BE">
      <w:pPr>
        <w:spacing w:after="0" w:line="240" w:lineRule="auto"/>
        <w:ind w:left="720" w:hanging="720"/>
        <w:jc w:val="both"/>
        <w:rPr>
          <w:noProof/>
        </w:rPr>
      </w:pPr>
      <w:r>
        <w:rPr>
          <w:noProof/>
        </w:rPr>
        <w:tab/>
      </w:r>
      <w:bookmarkEnd w:id="13"/>
    </w:p>
    <w:p w:rsidR="009B07BE" w:rsidRDefault="009B07BE" w:rsidP="009B07BE">
      <w:pPr>
        <w:spacing w:line="240" w:lineRule="auto"/>
        <w:jc w:val="both"/>
        <w:rPr>
          <w:noProof/>
        </w:rPr>
      </w:pPr>
      <w:bookmarkStart w:id="14" w:name="_ENREF_10"/>
      <w:r>
        <w:rPr>
          <w:noProof/>
        </w:rPr>
        <w:t xml:space="preserve">Seddon, J. and C. Brand (2008). "Debate: Systems Thinking and Public Sector Performance." </w:t>
      </w:r>
      <w:r w:rsidRPr="009B07BE">
        <w:rPr>
          <w:noProof/>
          <w:u w:val="single"/>
        </w:rPr>
        <w:t>Public Money and Management</w:t>
      </w:r>
      <w:r>
        <w:rPr>
          <w:noProof/>
        </w:rPr>
        <w:t xml:space="preserve"> </w:t>
      </w:r>
      <w:r w:rsidRPr="009B07BE">
        <w:rPr>
          <w:b/>
          <w:noProof/>
        </w:rPr>
        <w:t>28</w:t>
      </w:r>
      <w:r>
        <w:rPr>
          <w:noProof/>
        </w:rPr>
        <w:t>(1): 7-10.</w:t>
      </w:r>
    </w:p>
    <w:p w:rsidR="009B07BE" w:rsidRDefault="009B07BE" w:rsidP="009B07BE">
      <w:pPr>
        <w:spacing w:after="0" w:line="240" w:lineRule="auto"/>
        <w:ind w:left="720" w:hanging="720"/>
        <w:jc w:val="both"/>
        <w:rPr>
          <w:noProof/>
        </w:rPr>
      </w:pPr>
      <w:r>
        <w:rPr>
          <w:noProof/>
        </w:rPr>
        <w:tab/>
      </w:r>
      <w:bookmarkEnd w:id="14"/>
    </w:p>
    <w:p w:rsidR="009B07BE" w:rsidRDefault="009B07BE" w:rsidP="009B07BE">
      <w:pPr>
        <w:spacing w:line="240" w:lineRule="auto"/>
        <w:jc w:val="both"/>
        <w:rPr>
          <w:noProof/>
        </w:rPr>
      </w:pPr>
      <w:bookmarkStart w:id="15" w:name="_ENREF_11"/>
      <w:r>
        <w:rPr>
          <w:noProof/>
        </w:rPr>
        <w:t xml:space="preserve">Slack, N., et al. (2012). </w:t>
      </w:r>
      <w:r w:rsidRPr="009B07BE">
        <w:rPr>
          <w:noProof/>
          <w:u w:val="single"/>
        </w:rPr>
        <w:t>Operations and Process Management: Principles and Practice for Strategic Impact</w:t>
      </w:r>
      <w:r>
        <w:rPr>
          <w:noProof/>
        </w:rPr>
        <w:t>. Harlow, Essex, Pearson.</w:t>
      </w:r>
    </w:p>
    <w:p w:rsidR="009B07BE" w:rsidRDefault="009B07BE" w:rsidP="009B07BE">
      <w:pPr>
        <w:spacing w:after="0" w:line="240" w:lineRule="auto"/>
        <w:ind w:left="720" w:hanging="720"/>
        <w:jc w:val="both"/>
        <w:rPr>
          <w:noProof/>
        </w:rPr>
      </w:pPr>
      <w:r>
        <w:rPr>
          <w:noProof/>
        </w:rPr>
        <w:tab/>
      </w:r>
      <w:bookmarkEnd w:id="15"/>
    </w:p>
    <w:p w:rsidR="009B07BE" w:rsidRDefault="009B07BE" w:rsidP="009B07BE">
      <w:pPr>
        <w:spacing w:line="240" w:lineRule="auto"/>
        <w:jc w:val="both"/>
        <w:rPr>
          <w:noProof/>
        </w:rPr>
      </w:pPr>
      <w:bookmarkStart w:id="16" w:name="_ENREF_12"/>
      <w:r>
        <w:rPr>
          <w:noProof/>
        </w:rPr>
        <w:t xml:space="preserve">Taylor, A. and M. Taylor (2009). "Operations management research: contemporary themes, trends and potential future directions." </w:t>
      </w:r>
      <w:r w:rsidRPr="009B07BE">
        <w:rPr>
          <w:noProof/>
          <w:u w:val="single"/>
        </w:rPr>
        <w:t>International Journal of Operations &amp; Production Management,</w:t>
      </w:r>
      <w:r>
        <w:rPr>
          <w:noProof/>
        </w:rPr>
        <w:t xml:space="preserve"> </w:t>
      </w:r>
      <w:r w:rsidRPr="009B07BE">
        <w:rPr>
          <w:b/>
          <w:noProof/>
        </w:rPr>
        <w:t>29</w:t>
      </w:r>
      <w:r>
        <w:rPr>
          <w:noProof/>
        </w:rPr>
        <w:t>(12): 1316-1340.</w:t>
      </w:r>
    </w:p>
    <w:p w:rsidR="009B07BE" w:rsidRDefault="009B07BE" w:rsidP="009B07BE">
      <w:pPr>
        <w:spacing w:after="0" w:line="240" w:lineRule="auto"/>
        <w:ind w:left="720" w:hanging="720"/>
        <w:jc w:val="both"/>
        <w:rPr>
          <w:noProof/>
        </w:rPr>
      </w:pPr>
      <w:r>
        <w:rPr>
          <w:noProof/>
        </w:rPr>
        <w:tab/>
      </w:r>
      <w:bookmarkEnd w:id="16"/>
    </w:p>
    <w:p w:rsidR="009B07BE" w:rsidRDefault="009B07BE" w:rsidP="009B07BE">
      <w:pPr>
        <w:spacing w:line="240" w:lineRule="auto"/>
        <w:jc w:val="both"/>
        <w:rPr>
          <w:noProof/>
        </w:rPr>
      </w:pPr>
      <w:bookmarkStart w:id="17" w:name="_ENREF_13"/>
      <w:r>
        <w:rPr>
          <w:noProof/>
        </w:rPr>
        <w:t xml:space="preserve">Thomas, J. C. (2012). </w:t>
      </w:r>
      <w:r w:rsidRPr="009B07BE">
        <w:rPr>
          <w:noProof/>
          <w:u w:val="single"/>
        </w:rPr>
        <w:t>Citizen, Customer, Partner:  Engaging the Public in Public Management</w:t>
      </w:r>
      <w:r>
        <w:rPr>
          <w:noProof/>
        </w:rPr>
        <w:t>, M.E. Sharpe.</w:t>
      </w:r>
    </w:p>
    <w:p w:rsidR="009B07BE" w:rsidRDefault="009B07BE" w:rsidP="009B07BE">
      <w:pPr>
        <w:spacing w:line="240" w:lineRule="auto"/>
        <w:ind w:left="720" w:hanging="720"/>
        <w:jc w:val="both"/>
        <w:rPr>
          <w:noProof/>
        </w:rPr>
      </w:pPr>
      <w:r>
        <w:rPr>
          <w:noProof/>
        </w:rPr>
        <w:tab/>
      </w:r>
      <w:bookmarkEnd w:id="17"/>
    </w:p>
    <w:p w:rsidR="009B07BE" w:rsidRDefault="009B07BE" w:rsidP="009B07BE">
      <w:pPr>
        <w:spacing w:line="240" w:lineRule="auto"/>
        <w:jc w:val="both"/>
        <w:rPr>
          <w:noProof/>
        </w:rPr>
      </w:pPr>
    </w:p>
    <w:p w:rsidR="003C459C" w:rsidRDefault="00BD383D" w:rsidP="003C459C">
      <w:pPr>
        <w:spacing w:line="480" w:lineRule="auto"/>
        <w:jc w:val="both"/>
      </w:pPr>
      <w:r>
        <w:fldChar w:fldCharType="end"/>
      </w:r>
    </w:p>
    <w:sectPr w:rsidR="003C459C" w:rsidSect="00BD38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59C" w:rsidRDefault="003C459C" w:rsidP="003C459C">
      <w:pPr>
        <w:spacing w:after="0" w:line="240" w:lineRule="auto"/>
      </w:pPr>
      <w:r>
        <w:separator/>
      </w:r>
    </w:p>
  </w:endnote>
  <w:endnote w:type="continuationSeparator" w:id="0">
    <w:p w:rsidR="003C459C" w:rsidRDefault="003C459C" w:rsidP="003C4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59C" w:rsidRDefault="003C459C" w:rsidP="003C459C">
      <w:pPr>
        <w:spacing w:after="0" w:line="240" w:lineRule="auto"/>
      </w:pPr>
      <w:r>
        <w:separator/>
      </w:r>
    </w:p>
  </w:footnote>
  <w:footnote w:type="continuationSeparator" w:id="0">
    <w:p w:rsidR="003C459C" w:rsidRDefault="003C459C" w:rsidP="003C459C">
      <w:pPr>
        <w:spacing w:after="0" w:line="240" w:lineRule="auto"/>
      </w:pPr>
      <w:r>
        <w:continuationSeparator/>
      </w:r>
    </w:p>
  </w:footnote>
  <w:footnote w:id="1">
    <w:p w:rsidR="003C459C" w:rsidRDefault="003C459C" w:rsidP="003C459C">
      <w:pPr>
        <w:pStyle w:val="FootnoteText"/>
      </w:pPr>
      <w:r>
        <w:rPr>
          <w:rStyle w:val="FootnoteReference"/>
        </w:rPr>
        <w:footnoteRef/>
      </w:r>
      <w:r>
        <w:t xml:space="preserve"> </w:t>
      </w:r>
      <w:hyperlink r:id="rId1" w:history="1">
        <w:r w:rsidRPr="00322B5E">
          <w:rPr>
            <w:rStyle w:val="Hyperlink"/>
          </w:rPr>
          <w:t>http://www.ons.gov.uk/ons/rel/pse/public-sector-employment/q1-2013/sty-public-sector-employment.html</w:t>
        </w:r>
      </w:hyperlink>
      <w:r>
        <w:t>, accessed 18/11/2014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Annotate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xw0xaa9usd5a0ezvan5dsp1sw5rpsf02rtr&quot;&gt;Master all references&lt;record-ids&gt;&lt;item&gt;217&lt;/item&gt;&lt;item&gt;348&lt;/item&gt;&lt;item&gt;375&lt;/item&gt;&lt;item&gt;392&lt;/item&gt;&lt;item&gt;409&lt;/item&gt;&lt;item&gt;487&lt;/item&gt;&lt;item&gt;496&lt;/item&gt;&lt;item&gt;613&lt;/item&gt;&lt;item&gt;615&lt;/item&gt;&lt;item&gt;630&lt;/item&gt;&lt;item&gt;632&lt;/item&gt;&lt;item&gt;647&lt;/item&gt;&lt;item&gt;672&lt;/item&gt;&lt;/record-ids&gt;&lt;/item&gt;&lt;/Libraries&gt;"/>
  </w:docVars>
  <w:rsids>
    <w:rsidRoot w:val="003C459C"/>
    <w:rsid w:val="00014408"/>
    <w:rsid w:val="000B011D"/>
    <w:rsid w:val="001A5D62"/>
    <w:rsid w:val="002C4477"/>
    <w:rsid w:val="0031443C"/>
    <w:rsid w:val="003A6264"/>
    <w:rsid w:val="003C2064"/>
    <w:rsid w:val="003C459C"/>
    <w:rsid w:val="00425DDC"/>
    <w:rsid w:val="004E5D61"/>
    <w:rsid w:val="005140DB"/>
    <w:rsid w:val="005B0C5A"/>
    <w:rsid w:val="005F5370"/>
    <w:rsid w:val="00680068"/>
    <w:rsid w:val="00684AA0"/>
    <w:rsid w:val="006F1CEF"/>
    <w:rsid w:val="007A6EB0"/>
    <w:rsid w:val="007F12D9"/>
    <w:rsid w:val="0089271A"/>
    <w:rsid w:val="009B07BE"/>
    <w:rsid w:val="009B533B"/>
    <w:rsid w:val="00AA22EC"/>
    <w:rsid w:val="00B406B6"/>
    <w:rsid w:val="00BD383D"/>
    <w:rsid w:val="00C07CD2"/>
    <w:rsid w:val="00C1652C"/>
    <w:rsid w:val="00C60DCD"/>
    <w:rsid w:val="00C83EB5"/>
    <w:rsid w:val="00D242FD"/>
    <w:rsid w:val="00D74FFD"/>
    <w:rsid w:val="00D7525B"/>
    <w:rsid w:val="00DC24B1"/>
    <w:rsid w:val="00E910F4"/>
    <w:rsid w:val="00F3696D"/>
    <w:rsid w:val="00F73B25"/>
    <w:rsid w:val="00F84E45"/>
    <w:rsid w:val="00FB12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59C"/>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59C"/>
    <w:rPr>
      <w:color w:val="0000FF" w:themeColor="hyperlink"/>
      <w:u w:val="single"/>
    </w:rPr>
  </w:style>
  <w:style w:type="paragraph" w:styleId="FootnoteText">
    <w:name w:val="footnote text"/>
    <w:basedOn w:val="Normal"/>
    <w:link w:val="FootnoteTextChar"/>
    <w:uiPriority w:val="99"/>
    <w:semiHidden/>
    <w:unhideWhenUsed/>
    <w:rsid w:val="003C45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459C"/>
    <w:rPr>
      <w:rFonts w:ascii="Arial" w:hAnsi="Arial" w:cs="Arial"/>
      <w:sz w:val="20"/>
      <w:szCs w:val="20"/>
    </w:rPr>
  </w:style>
  <w:style w:type="character" w:styleId="FootnoteReference">
    <w:name w:val="footnote reference"/>
    <w:basedOn w:val="DefaultParagraphFont"/>
    <w:uiPriority w:val="99"/>
    <w:semiHidden/>
    <w:unhideWhenUsed/>
    <w:rsid w:val="003C459C"/>
    <w:rPr>
      <w:vertAlign w:val="superscript"/>
    </w:rPr>
  </w:style>
  <w:style w:type="paragraph" w:styleId="Header">
    <w:name w:val="header"/>
    <w:basedOn w:val="Normal"/>
    <w:link w:val="HeaderChar"/>
    <w:uiPriority w:val="99"/>
    <w:unhideWhenUsed/>
    <w:rsid w:val="004E5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5D61"/>
    <w:rPr>
      <w:rFonts w:ascii="Arial" w:hAnsi="Arial" w:cs="Arial"/>
      <w:sz w:val="24"/>
      <w:szCs w:val="24"/>
    </w:rPr>
  </w:style>
  <w:style w:type="paragraph" w:styleId="Footer">
    <w:name w:val="footer"/>
    <w:basedOn w:val="Normal"/>
    <w:link w:val="FooterChar"/>
    <w:uiPriority w:val="99"/>
    <w:unhideWhenUsed/>
    <w:rsid w:val="004E5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5D61"/>
    <w:rPr>
      <w:rFonts w:ascii="Arial" w:hAnsi="Arial" w:cs="Arial"/>
      <w:sz w:val="24"/>
      <w:szCs w:val="24"/>
    </w:rPr>
  </w:style>
  <w:style w:type="character" w:styleId="CommentReference">
    <w:name w:val="annotation reference"/>
    <w:basedOn w:val="DefaultParagraphFont"/>
    <w:uiPriority w:val="99"/>
    <w:semiHidden/>
    <w:unhideWhenUsed/>
    <w:rsid w:val="002C4477"/>
    <w:rPr>
      <w:sz w:val="16"/>
      <w:szCs w:val="16"/>
    </w:rPr>
  </w:style>
  <w:style w:type="paragraph" w:styleId="CommentText">
    <w:name w:val="annotation text"/>
    <w:basedOn w:val="Normal"/>
    <w:link w:val="CommentTextChar"/>
    <w:uiPriority w:val="99"/>
    <w:semiHidden/>
    <w:unhideWhenUsed/>
    <w:rsid w:val="002C4477"/>
    <w:pPr>
      <w:spacing w:line="240" w:lineRule="auto"/>
    </w:pPr>
    <w:rPr>
      <w:sz w:val="20"/>
      <w:szCs w:val="20"/>
    </w:rPr>
  </w:style>
  <w:style w:type="character" w:customStyle="1" w:styleId="CommentTextChar">
    <w:name w:val="Comment Text Char"/>
    <w:basedOn w:val="DefaultParagraphFont"/>
    <w:link w:val="CommentText"/>
    <w:uiPriority w:val="99"/>
    <w:semiHidden/>
    <w:rsid w:val="002C447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C4477"/>
    <w:rPr>
      <w:b/>
      <w:bCs/>
    </w:rPr>
  </w:style>
  <w:style w:type="character" w:customStyle="1" w:styleId="CommentSubjectChar">
    <w:name w:val="Comment Subject Char"/>
    <w:basedOn w:val="CommentTextChar"/>
    <w:link w:val="CommentSubject"/>
    <w:uiPriority w:val="99"/>
    <w:semiHidden/>
    <w:rsid w:val="002C4477"/>
    <w:rPr>
      <w:rFonts w:ascii="Arial" w:hAnsi="Arial" w:cs="Arial"/>
      <w:b/>
      <w:bCs/>
      <w:sz w:val="20"/>
      <w:szCs w:val="20"/>
    </w:rPr>
  </w:style>
  <w:style w:type="paragraph" w:styleId="BalloonText">
    <w:name w:val="Balloon Text"/>
    <w:basedOn w:val="Normal"/>
    <w:link w:val="BalloonTextChar"/>
    <w:uiPriority w:val="99"/>
    <w:semiHidden/>
    <w:unhideWhenUsed/>
    <w:rsid w:val="002C4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477"/>
    <w:rPr>
      <w:rFonts w:ascii="Tahoma" w:hAnsi="Tahoma" w:cs="Tahoma"/>
      <w:sz w:val="16"/>
      <w:szCs w:val="16"/>
    </w:rPr>
  </w:style>
  <w:style w:type="paragraph" w:styleId="Revision">
    <w:name w:val="Revision"/>
    <w:hidden/>
    <w:uiPriority w:val="99"/>
    <w:semiHidden/>
    <w:rsid w:val="005B0C5A"/>
    <w:pPr>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59C"/>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59C"/>
    <w:rPr>
      <w:color w:val="0000FF" w:themeColor="hyperlink"/>
      <w:u w:val="single"/>
    </w:rPr>
  </w:style>
  <w:style w:type="paragraph" w:styleId="FootnoteText">
    <w:name w:val="footnote text"/>
    <w:basedOn w:val="Normal"/>
    <w:link w:val="FootnoteTextChar"/>
    <w:uiPriority w:val="99"/>
    <w:semiHidden/>
    <w:unhideWhenUsed/>
    <w:rsid w:val="003C45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459C"/>
    <w:rPr>
      <w:rFonts w:ascii="Arial" w:hAnsi="Arial" w:cs="Arial"/>
      <w:sz w:val="20"/>
      <w:szCs w:val="20"/>
    </w:rPr>
  </w:style>
  <w:style w:type="character" w:styleId="FootnoteReference">
    <w:name w:val="footnote reference"/>
    <w:basedOn w:val="DefaultParagraphFont"/>
    <w:uiPriority w:val="99"/>
    <w:semiHidden/>
    <w:unhideWhenUsed/>
    <w:rsid w:val="003C459C"/>
    <w:rPr>
      <w:vertAlign w:val="superscript"/>
    </w:rPr>
  </w:style>
  <w:style w:type="paragraph" w:styleId="Header">
    <w:name w:val="header"/>
    <w:basedOn w:val="Normal"/>
    <w:link w:val="HeaderChar"/>
    <w:uiPriority w:val="99"/>
    <w:unhideWhenUsed/>
    <w:rsid w:val="004E5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5D61"/>
    <w:rPr>
      <w:rFonts w:ascii="Arial" w:hAnsi="Arial" w:cs="Arial"/>
      <w:sz w:val="24"/>
      <w:szCs w:val="24"/>
    </w:rPr>
  </w:style>
  <w:style w:type="paragraph" w:styleId="Footer">
    <w:name w:val="footer"/>
    <w:basedOn w:val="Normal"/>
    <w:link w:val="FooterChar"/>
    <w:uiPriority w:val="99"/>
    <w:unhideWhenUsed/>
    <w:rsid w:val="004E5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5D61"/>
    <w:rPr>
      <w:rFonts w:ascii="Arial" w:hAnsi="Arial" w:cs="Arial"/>
      <w:sz w:val="24"/>
      <w:szCs w:val="24"/>
    </w:rPr>
  </w:style>
  <w:style w:type="character" w:styleId="CommentReference">
    <w:name w:val="annotation reference"/>
    <w:basedOn w:val="DefaultParagraphFont"/>
    <w:uiPriority w:val="99"/>
    <w:semiHidden/>
    <w:unhideWhenUsed/>
    <w:rsid w:val="002C4477"/>
    <w:rPr>
      <w:sz w:val="16"/>
      <w:szCs w:val="16"/>
    </w:rPr>
  </w:style>
  <w:style w:type="paragraph" w:styleId="CommentText">
    <w:name w:val="annotation text"/>
    <w:basedOn w:val="Normal"/>
    <w:link w:val="CommentTextChar"/>
    <w:uiPriority w:val="99"/>
    <w:semiHidden/>
    <w:unhideWhenUsed/>
    <w:rsid w:val="002C4477"/>
    <w:pPr>
      <w:spacing w:line="240" w:lineRule="auto"/>
    </w:pPr>
    <w:rPr>
      <w:sz w:val="20"/>
      <w:szCs w:val="20"/>
    </w:rPr>
  </w:style>
  <w:style w:type="character" w:customStyle="1" w:styleId="CommentTextChar">
    <w:name w:val="Comment Text Char"/>
    <w:basedOn w:val="DefaultParagraphFont"/>
    <w:link w:val="CommentText"/>
    <w:uiPriority w:val="99"/>
    <w:semiHidden/>
    <w:rsid w:val="002C447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C4477"/>
    <w:rPr>
      <w:b/>
      <w:bCs/>
    </w:rPr>
  </w:style>
  <w:style w:type="character" w:customStyle="1" w:styleId="CommentSubjectChar">
    <w:name w:val="Comment Subject Char"/>
    <w:basedOn w:val="CommentTextChar"/>
    <w:link w:val="CommentSubject"/>
    <w:uiPriority w:val="99"/>
    <w:semiHidden/>
    <w:rsid w:val="002C4477"/>
    <w:rPr>
      <w:rFonts w:ascii="Arial" w:hAnsi="Arial" w:cs="Arial"/>
      <w:b/>
      <w:bCs/>
      <w:sz w:val="20"/>
      <w:szCs w:val="20"/>
    </w:rPr>
  </w:style>
  <w:style w:type="paragraph" w:styleId="BalloonText">
    <w:name w:val="Balloon Text"/>
    <w:basedOn w:val="Normal"/>
    <w:link w:val="BalloonTextChar"/>
    <w:uiPriority w:val="99"/>
    <w:semiHidden/>
    <w:unhideWhenUsed/>
    <w:rsid w:val="002C4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477"/>
    <w:rPr>
      <w:rFonts w:ascii="Tahoma" w:hAnsi="Tahoma" w:cs="Tahoma"/>
      <w:sz w:val="16"/>
      <w:szCs w:val="16"/>
    </w:rPr>
  </w:style>
  <w:style w:type="paragraph" w:styleId="Revision">
    <w:name w:val="Revision"/>
    <w:hidden/>
    <w:uiPriority w:val="99"/>
    <w:semiHidden/>
    <w:rsid w:val="005B0C5A"/>
    <w:pPr>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ons.gov.uk/ons/rel/pse/public-sector-employment/q1-2013/sty-public-sector-employ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3334</Words>
  <Characters>19004</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Radnor</dc:creator>
  <cp:lastModifiedBy>Zoe Radnor</cp:lastModifiedBy>
  <cp:revision>2</cp:revision>
  <cp:lastPrinted>2015-12-02T11:40:00Z</cp:lastPrinted>
  <dcterms:created xsi:type="dcterms:W3CDTF">2015-12-03T15:33:00Z</dcterms:created>
  <dcterms:modified xsi:type="dcterms:W3CDTF">2015-12-03T15:33:00Z</dcterms:modified>
</cp:coreProperties>
</file>