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4F0" w:rsidRPr="00C13795" w:rsidRDefault="003F44F0" w:rsidP="00C13795">
      <w:pPr>
        <w:rPr>
          <w:rFonts w:ascii="Times" w:hAnsi="Times" w:cs="Times New Roman"/>
          <w:b/>
          <w:lang w:val="en-GB"/>
        </w:rPr>
      </w:pPr>
    </w:p>
    <w:p w:rsidR="003F44F0" w:rsidRPr="00C13795" w:rsidRDefault="003F44F0" w:rsidP="00C13795">
      <w:pPr>
        <w:rPr>
          <w:rFonts w:ascii="Times" w:hAnsi="Times" w:cs="Times New Roman"/>
          <w:b/>
          <w:lang w:val="en-GB"/>
        </w:rPr>
      </w:pPr>
      <w:r w:rsidRPr="00C13795">
        <w:rPr>
          <w:rFonts w:ascii="Times" w:hAnsi="Times" w:cs="Times New Roman"/>
          <w:b/>
          <w:lang w:val="en-GB"/>
        </w:rPr>
        <w:t>Intercultural Conflict and Dialogue in the Trans</w:t>
      </w:r>
      <w:r w:rsidR="008B2F3D" w:rsidRPr="00C13795">
        <w:rPr>
          <w:rFonts w:ascii="Times" w:hAnsi="Times" w:cs="Times New Roman"/>
          <w:b/>
          <w:lang w:val="en-GB"/>
        </w:rPr>
        <w:t xml:space="preserve">national Digital Public Sphere: </w:t>
      </w:r>
      <w:r w:rsidR="00C13795">
        <w:rPr>
          <w:rFonts w:ascii="Times" w:hAnsi="Times" w:cs="Times New Roman"/>
          <w:b/>
          <w:lang w:val="en-GB"/>
        </w:rPr>
        <w:t>Findings from the MIG@NET</w:t>
      </w:r>
      <w:r w:rsidRPr="00C13795">
        <w:rPr>
          <w:rFonts w:ascii="Times" w:hAnsi="Times" w:cs="Times New Roman"/>
          <w:b/>
          <w:lang w:val="en-GB"/>
        </w:rPr>
        <w:t xml:space="preserve"> Research Project (2010-2013)</w:t>
      </w:r>
    </w:p>
    <w:p w:rsidR="003F44F0" w:rsidRPr="00C13795" w:rsidRDefault="003F44F0" w:rsidP="00C13795">
      <w:pPr>
        <w:rPr>
          <w:rFonts w:ascii="Times" w:hAnsi="Times" w:cs="Times New Roman"/>
          <w:b/>
          <w:lang w:val="en-GB"/>
        </w:rPr>
      </w:pPr>
    </w:p>
    <w:p w:rsidR="00827A68" w:rsidRPr="00C13795" w:rsidRDefault="00827A68" w:rsidP="00C13795">
      <w:pPr>
        <w:rPr>
          <w:rFonts w:ascii="Times" w:hAnsi="Times" w:cs="Times New Roman"/>
          <w:b/>
          <w:lang w:val="en-GB"/>
        </w:rPr>
      </w:pPr>
    </w:p>
    <w:p w:rsidR="00C13795" w:rsidRPr="00C13795" w:rsidRDefault="00C13795" w:rsidP="00C13795">
      <w:pPr>
        <w:rPr>
          <w:rFonts w:ascii="Times New Roman" w:hAnsi="Times New Roman"/>
          <w:i/>
          <w:color w:val="000000" w:themeColor="text1"/>
        </w:rPr>
      </w:pPr>
      <w:r w:rsidRPr="00C13795">
        <w:rPr>
          <w:rFonts w:ascii="Times" w:eastAsiaTheme="minorHAnsi" w:hAnsi="Times"/>
          <w:i/>
        </w:rPr>
        <w:t>Athina Karatzogianni, Oxana Morgunova, Nelli Kambouri, Olga Lafazani, Nicos Trimikliniotis, Grigoris Ioannou, and Dennis Nguyen</w:t>
      </w:r>
    </w:p>
    <w:p w:rsidR="00C13795" w:rsidRPr="00C13795" w:rsidRDefault="00C13795" w:rsidP="00C13795">
      <w:pPr>
        <w:rPr>
          <w:rFonts w:ascii="Times" w:hAnsi="Times" w:cs="Times New Roman"/>
          <w:b/>
          <w:lang w:val="en-GB"/>
        </w:rPr>
      </w:pPr>
    </w:p>
    <w:p w:rsidR="00C13795" w:rsidRDefault="00C13795" w:rsidP="00C13795">
      <w:pPr>
        <w:rPr>
          <w:rFonts w:ascii="Times" w:hAnsi="Times" w:cs="Times New Roman"/>
          <w:b/>
          <w:lang w:val="en-GB"/>
        </w:rPr>
      </w:pPr>
    </w:p>
    <w:p w:rsidR="00C13795" w:rsidRPr="00C13795" w:rsidRDefault="00C13795" w:rsidP="00C13795">
      <w:pPr>
        <w:rPr>
          <w:rFonts w:ascii="Times" w:hAnsi="Times" w:cs="Times New Roman"/>
          <w:b/>
          <w:lang w:val="en-GB"/>
        </w:rPr>
      </w:pPr>
    </w:p>
    <w:p w:rsidR="00C13795" w:rsidRDefault="00C13795" w:rsidP="00C13795">
      <w:pPr>
        <w:rPr>
          <w:rFonts w:ascii="Times" w:hAnsi="Times" w:cs="Times New Roman"/>
          <w:b/>
          <w:lang w:val="en-GB"/>
        </w:rPr>
      </w:pPr>
      <w:r w:rsidRPr="00C13795">
        <w:rPr>
          <w:rFonts w:ascii="Times" w:hAnsi="Times" w:cs="Times New Roman"/>
          <w:b/>
          <w:lang w:val="en-GB"/>
        </w:rPr>
        <w:t>Introduction</w:t>
      </w:r>
    </w:p>
    <w:p w:rsidR="00C13795" w:rsidRDefault="00C13795" w:rsidP="00C13795">
      <w:pPr>
        <w:rPr>
          <w:rFonts w:ascii="Times" w:hAnsi="Times" w:cs="Times New Roman"/>
          <w:b/>
          <w:lang w:val="en-GB"/>
        </w:rPr>
      </w:pPr>
    </w:p>
    <w:p w:rsidR="00C13795" w:rsidRPr="00C13795" w:rsidRDefault="00C13795" w:rsidP="00C13795">
      <w:pPr>
        <w:rPr>
          <w:rFonts w:ascii="Times" w:hAnsi="Times" w:cs="Times New Roman"/>
          <w:b/>
          <w:lang w:val="en-GB"/>
        </w:rPr>
      </w:pPr>
    </w:p>
    <w:p w:rsidR="004B3F7E" w:rsidRPr="00C13795" w:rsidRDefault="007A2D74" w:rsidP="00C13795">
      <w:pPr>
        <w:rPr>
          <w:rFonts w:ascii="Times" w:hAnsi="Times" w:cs="Times New Roman"/>
          <w:lang w:val="en-GB"/>
        </w:rPr>
      </w:pPr>
      <w:r w:rsidRPr="00C13795">
        <w:rPr>
          <w:rFonts w:ascii="Times" w:hAnsi="Times" w:cs="Times New Roman"/>
          <w:lang w:val="en-GB"/>
        </w:rPr>
        <w:t xml:space="preserve">The transnational MIG@NET research project </w:t>
      </w:r>
      <w:r w:rsidR="00C13795">
        <w:rPr>
          <w:rFonts w:ascii="Times" w:hAnsi="Times" w:cs="Times New Roman"/>
          <w:lang w:val="en-GB"/>
        </w:rPr>
        <w:t>(</w:t>
      </w:r>
      <w:hyperlink r:id="rId9" w:history="1">
        <w:r w:rsidR="00C13795" w:rsidRPr="008F1AA2">
          <w:rPr>
            <w:rStyle w:val="Hyperlink"/>
            <w:rFonts w:ascii="Times" w:hAnsi="Times" w:cs="Times New Roman"/>
            <w:lang w:val="en-GB"/>
          </w:rPr>
          <w:t>http://www.mignetproject.eu/</w:t>
        </w:r>
      </w:hyperlink>
      <w:r w:rsidR="00C13795">
        <w:rPr>
          <w:rFonts w:ascii="Times" w:hAnsi="Times" w:cs="Times New Roman"/>
          <w:lang w:val="en-GB"/>
        </w:rPr>
        <w:t xml:space="preserve">) </w:t>
      </w:r>
      <w:r w:rsidRPr="00C13795">
        <w:rPr>
          <w:rFonts w:ascii="Times" w:hAnsi="Times" w:cs="Times New Roman"/>
          <w:lang w:val="en-GB"/>
        </w:rPr>
        <w:t>explores how migrants – both as individuals and communities – make use of digital communication technologies to form and transform transnational networks. Eight European universities collaborate</w:t>
      </w:r>
      <w:r w:rsidR="00827A68" w:rsidRPr="00C13795">
        <w:rPr>
          <w:rFonts w:ascii="Times" w:hAnsi="Times" w:cs="Times New Roman"/>
          <w:lang w:val="en-GB"/>
        </w:rPr>
        <w:t>d to</w:t>
      </w:r>
      <w:r w:rsidRPr="00C13795">
        <w:rPr>
          <w:rFonts w:ascii="Times" w:hAnsi="Times" w:cs="Times New Roman"/>
          <w:lang w:val="en-GB"/>
        </w:rPr>
        <w:t xml:space="preserve"> analyse the effects these networks have on the mobility and integration of migrants. </w:t>
      </w:r>
      <w:r w:rsidR="009A7AFB" w:rsidRPr="00C13795">
        <w:rPr>
          <w:rFonts w:ascii="Times" w:hAnsi="Times" w:cs="Times New Roman"/>
          <w:lang w:val="en-GB"/>
        </w:rPr>
        <w:t>The different a</w:t>
      </w:r>
      <w:r w:rsidRPr="00C13795">
        <w:rPr>
          <w:rFonts w:ascii="Times" w:hAnsi="Times" w:cs="Times New Roman"/>
          <w:lang w:val="en-GB"/>
        </w:rPr>
        <w:t xml:space="preserve">reas of research </w:t>
      </w:r>
      <w:r w:rsidR="00827A68" w:rsidRPr="00C13795">
        <w:rPr>
          <w:rFonts w:ascii="Times" w:hAnsi="Times" w:cs="Times New Roman"/>
          <w:lang w:val="en-GB"/>
        </w:rPr>
        <w:t>approach</w:t>
      </w:r>
      <w:r w:rsidRPr="00C13795">
        <w:rPr>
          <w:rFonts w:ascii="Times" w:hAnsi="Times" w:cs="Times New Roman"/>
          <w:lang w:val="en-GB"/>
        </w:rPr>
        <w:t xml:space="preserve"> these networks as socioeconomic orders </w:t>
      </w:r>
      <w:r w:rsidR="00980BA5" w:rsidRPr="00C13795">
        <w:rPr>
          <w:rFonts w:ascii="Times" w:hAnsi="Times" w:cs="Times New Roman"/>
          <w:lang w:val="en-GB"/>
        </w:rPr>
        <w:t>and</w:t>
      </w:r>
      <w:r w:rsidRPr="00C13795">
        <w:rPr>
          <w:rFonts w:ascii="Times" w:hAnsi="Times" w:cs="Times New Roman"/>
          <w:lang w:val="en-GB"/>
        </w:rPr>
        <w:t xml:space="preserve"> hierarchies related to gender, race, and class. One part of this project </w:t>
      </w:r>
      <w:r w:rsidR="009A7AFB" w:rsidRPr="00C13795">
        <w:rPr>
          <w:rFonts w:ascii="Times" w:hAnsi="Times" w:cs="Times New Roman"/>
          <w:lang w:val="en-GB"/>
        </w:rPr>
        <w:t xml:space="preserve">focuses on Intercultural Conflict and Dialogue (WP 10) as </w:t>
      </w:r>
      <w:r w:rsidR="008D63BC" w:rsidRPr="00C13795">
        <w:rPr>
          <w:rFonts w:ascii="Times" w:hAnsi="Times" w:cs="Times New Roman"/>
          <w:lang w:val="en-GB"/>
        </w:rPr>
        <w:t>a</w:t>
      </w:r>
      <w:r w:rsidR="009A7AFB" w:rsidRPr="00C13795">
        <w:rPr>
          <w:rFonts w:ascii="Times" w:hAnsi="Times" w:cs="Times New Roman"/>
          <w:lang w:val="en-GB"/>
        </w:rPr>
        <w:t xml:space="preserve"> central dimension of communicative interaction within these transnational</w:t>
      </w:r>
      <w:r w:rsidR="00310659" w:rsidRPr="00C13795">
        <w:rPr>
          <w:rFonts w:ascii="Times" w:hAnsi="Times" w:cs="Times New Roman"/>
          <w:lang w:val="en-GB"/>
        </w:rPr>
        <w:t xml:space="preserve"> networks. The respective case</w:t>
      </w:r>
      <w:r w:rsidR="009A7AFB" w:rsidRPr="00C13795">
        <w:rPr>
          <w:rFonts w:ascii="Times" w:hAnsi="Times" w:cs="Times New Roman"/>
          <w:lang w:val="en-GB"/>
        </w:rPr>
        <w:t xml:space="preserve"> studies</w:t>
      </w:r>
      <w:r w:rsidR="00310659" w:rsidRPr="00C13795">
        <w:rPr>
          <w:rFonts w:ascii="Times" w:hAnsi="Times" w:cs="Times New Roman"/>
          <w:lang w:val="en-GB"/>
        </w:rPr>
        <w:t xml:space="preserve"> cover </w:t>
      </w:r>
      <w:r w:rsidR="00DE43BC" w:rsidRPr="00C13795">
        <w:rPr>
          <w:rFonts w:ascii="Times" w:hAnsi="Times" w:cs="Times New Roman"/>
          <w:lang w:val="en-GB"/>
        </w:rPr>
        <w:t xml:space="preserve">migrant online activities </w:t>
      </w:r>
      <w:r w:rsidR="008E1979" w:rsidRPr="00C13795">
        <w:rPr>
          <w:rFonts w:ascii="Times" w:hAnsi="Times" w:cs="Times New Roman"/>
          <w:lang w:val="en-GB"/>
        </w:rPr>
        <w:t xml:space="preserve">in </w:t>
      </w:r>
      <w:r w:rsidR="00851029" w:rsidRPr="00C13795">
        <w:rPr>
          <w:rFonts w:ascii="Times" w:hAnsi="Times" w:cs="Times New Roman"/>
          <w:lang w:val="en-GB"/>
        </w:rPr>
        <w:t xml:space="preserve">three </w:t>
      </w:r>
      <w:r w:rsidR="00310659" w:rsidRPr="00C13795">
        <w:rPr>
          <w:rFonts w:ascii="Times" w:hAnsi="Times" w:cs="Times New Roman"/>
          <w:lang w:val="en-GB"/>
        </w:rPr>
        <w:t>European</w:t>
      </w:r>
      <w:r w:rsidR="009A7AFB" w:rsidRPr="00C13795">
        <w:rPr>
          <w:rFonts w:ascii="Times" w:hAnsi="Times" w:cs="Times New Roman"/>
          <w:lang w:val="en-GB"/>
        </w:rPr>
        <w:t xml:space="preserve"> countries (Greece, Cyprus, and the UK). This chapter</w:t>
      </w:r>
      <w:r w:rsidR="002F3649" w:rsidRPr="00C13795">
        <w:rPr>
          <w:rFonts w:ascii="Times" w:hAnsi="Times" w:cs="Times New Roman"/>
          <w:lang w:val="en-GB"/>
        </w:rPr>
        <w:t xml:space="preserve"> is based on the </w:t>
      </w:r>
      <w:r w:rsidR="00121BCC" w:rsidRPr="00C13795">
        <w:rPr>
          <w:rFonts w:ascii="Times" w:hAnsi="Times" w:cs="Times New Roman"/>
          <w:lang w:val="en-GB"/>
        </w:rPr>
        <w:t xml:space="preserve">final </w:t>
      </w:r>
      <w:r w:rsidR="002F3649" w:rsidRPr="00C13795">
        <w:rPr>
          <w:rFonts w:ascii="Times" w:hAnsi="Times" w:cs="Times New Roman"/>
          <w:lang w:val="en-GB"/>
        </w:rPr>
        <w:t>report and</w:t>
      </w:r>
      <w:r w:rsidR="009A7AFB" w:rsidRPr="00C13795">
        <w:rPr>
          <w:rFonts w:ascii="Times" w:hAnsi="Times" w:cs="Times New Roman"/>
          <w:lang w:val="en-GB"/>
        </w:rPr>
        <w:t xml:space="preserve"> summarises the</w:t>
      </w:r>
      <w:r w:rsidR="00CD74AE" w:rsidRPr="00C13795">
        <w:rPr>
          <w:rFonts w:ascii="Times" w:hAnsi="Times" w:cs="Times New Roman"/>
          <w:lang w:val="en-GB"/>
        </w:rPr>
        <w:t xml:space="preserve"> main</w:t>
      </w:r>
      <w:r w:rsidR="009A7AFB" w:rsidRPr="00C13795">
        <w:rPr>
          <w:rFonts w:ascii="Times" w:hAnsi="Times" w:cs="Times New Roman"/>
          <w:lang w:val="en-GB"/>
        </w:rPr>
        <w:t xml:space="preserve"> </w:t>
      </w:r>
      <w:r w:rsidR="00CD74AE" w:rsidRPr="00C13795">
        <w:rPr>
          <w:rFonts w:ascii="Times" w:hAnsi="Times" w:cs="Times New Roman"/>
          <w:lang w:val="en-GB"/>
        </w:rPr>
        <w:t>research interests</w:t>
      </w:r>
      <w:r w:rsidR="009A7AFB" w:rsidRPr="00C13795">
        <w:rPr>
          <w:rFonts w:ascii="Times" w:hAnsi="Times" w:cs="Times New Roman"/>
          <w:lang w:val="en-GB"/>
        </w:rPr>
        <w:t xml:space="preserve"> </w:t>
      </w:r>
      <w:r w:rsidR="00CD74AE" w:rsidRPr="00C13795">
        <w:rPr>
          <w:rFonts w:ascii="Times" w:hAnsi="Times" w:cs="Times New Roman"/>
          <w:lang w:val="en-GB"/>
        </w:rPr>
        <w:t xml:space="preserve">as parts of the </w:t>
      </w:r>
      <w:r w:rsidR="00010143" w:rsidRPr="00C13795">
        <w:rPr>
          <w:rFonts w:ascii="Times" w:hAnsi="Times" w:cs="Times New Roman"/>
          <w:lang w:val="en-GB"/>
        </w:rPr>
        <w:t xml:space="preserve">larger </w:t>
      </w:r>
      <w:r w:rsidR="009A7AFB" w:rsidRPr="00C13795">
        <w:rPr>
          <w:rFonts w:ascii="Times" w:hAnsi="Times" w:cs="Times New Roman"/>
          <w:lang w:val="en-GB"/>
        </w:rPr>
        <w:t>Mig@Net project and outlines key findings.</w:t>
      </w:r>
    </w:p>
    <w:p w:rsidR="004B3F7E" w:rsidRPr="00C13795" w:rsidRDefault="004B3F7E" w:rsidP="00C13795">
      <w:pPr>
        <w:rPr>
          <w:rFonts w:ascii="Times" w:hAnsi="Times" w:cs="Times New Roman"/>
          <w:lang w:val="en-GB"/>
        </w:rPr>
      </w:pPr>
    </w:p>
    <w:p w:rsidR="00047151" w:rsidRPr="00C13795" w:rsidRDefault="00047151" w:rsidP="00C13795">
      <w:pPr>
        <w:rPr>
          <w:rFonts w:ascii="Times" w:hAnsi="Times" w:cs="Times New Roman"/>
          <w:lang w:val="en-GB"/>
        </w:rPr>
      </w:pPr>
    </w:p>
    <w:p w:rsidR="00DA15A5" w:rsidRPr="00C13795" w:rsidRDefault="00047151" w:rsidP="00C13795">
      <w:pPr>
        <w:rPr>
          <w:rFonts w:ascii="Times" w:hAnsi="Times" w:cs="Times New Roman"/>
          <w:lang w:val="en-GB"/>
        </w:rPr>
      </w:pPr>
      <w:r w:rsidRPr="00C13795">
        <w:rPr>
          <w:rFonts w:ascii="Times" w:hAnsi="Times" w:cs="Times New Roman"/>
          <w:lang w:val="en-GB"/>
        </w:rPr>
        <w:t xml:space="preserve">Digital communication has become a crucial element in </w:t>
      </w:r>
      <w:r w:rsidR="003F44F0" w:rsidRPr="00C13795">
        <w:rPr>
          <w:rFonts w:ascii="Times" w:hAnsi="Times" w:cs="Times New Roman"/>
          <w:lang w:val="en-GB"/>
        </w:rPr>
        <w:t xml:space="preserve">the formation of </w:t>
      </w:r>
      <w:r w:rsidRPr="00C13795">
        <w:rPr>
          <w:rFonts w:ascii="Times" w:hAnsi="Times" w:cs="Times New Roman"/>
          <w:lang w:val="en-GB"/>
        </w:rPr>
        <w:t>discourse</w:t>
      </w:r>
      <w:r w:rsidR="003F44F0" w:rsidRPr="00C13795">
        <w:rPr>
          <w:rFonts w:ascii="Times" w:hAnsi="Times" w:cs="Times New Roman"/>
          <w:lang w:val="en-GB"/>
        </w:rPr>
        <w:t>s</w:t>
      </w:r>
      <w:r w:rsidRPr="00C13795">
        <w:rPr>
          <w:rFonts w:ascii="Times" w:hAnsi="Times" w:cs="Times New Roman"/>
          <w:lang w:val="en-GB"/>
        </w:rPr>
        <w:t xml:space="preserve"> on migration</w:t>
      </w:r>
      <w:r w:rsidR="00666284" w:rsidRPr="00C13795">
        <w:rPr>
          <w:rFonts w:ascii="Times" w:hAnsi="Times" w:cs="Times New Roman"/>
          <w:lang w:val="en-GB"/>
        </w:rPr>
        <w:t xml:space="preserve"> and </w:t>
      </w:r>
      <w:r w:rsidR="008D1FE0" w:rsidRPr="00C13795">
        <w:rPr>
          <w:rFonts w:ascii="Times" w:hAnsi="Times" w:cs="Times New Roman"/>
          <w:lang w:val="en-GB"/>
        </w:rPr>
        <w:t>the fo</w:t>
      </w:r>
      <w:r w:rsidR="00666284" w:rsidRPr="00C13795">
        <w:rPr>
          <w:rFonts w:ascii="Times" w:hAnsi="Times" w:cs="Times New Roman"/>
          <w:lang w:val="en-GB"/>
        </w:rPr>
        <w:t>rging of transnational networks but also</w:t>
      </w:r>
      <w:r w:rsidRPr="00C13795">
        <w:rPr>
          <w:rFonts w:ascii="Times" w:hAnsi="Times" w:cs="Times New Roman"/>
          <w:lang w:val="en-GB"/>
        </w:rPr>
        <w:t xml:space="preserve"> </w:t>
      </w:r>
      <w:r w:rsidR="00666284" w:rsidRPr="00C13795">
        <w:rPr>
          <w:rFonts w:ascii="Times" w:hAnsi="Times" w:cs="Times New Roman"/>
          <w:lang w:val="en-GB"/>
        </w:rPr>
        <w:t>extended the sites for</w:t>
      </w:r>
      <w:r w:rsidRPr="00C13795">
        <w:rPr>
          <w:rFonts w:ascii="Times" w:hAnsi="Times" w:cs="Times New Roman"/>
          <w:lang w:val="en-GB"/>
        </w:rPr>
        <w:t xml:space="preserve"> conflicts, as minority groups make manifold use of the Internet </w:t>
      </w:r>
      <w:r w:rsidR="008D1FE0" w:rsidRPr="00C13795">
        <w:rPr>
          <w:rFonts w:ascii="Times" w:hAnsi="Times" w:cs="Times New Roman"/>
          <w:lang w:val="en-GB"/>
        </w:rPr>
        <w:t>for</w:t>
      </w:r>
      <w:r w:rsidRPr="00C13795">
        <w:rPr>
          <w:rFonts w:ascii="Times" w:hAnsi="Times" w:cs="Times New Roman"/>
          <w:lang w:val="en-GB"/>
        </w:rPr>
        <w:t xml:space="preserve"> maintain</w:t>
      </w:r>
      <w:r w:rsidR="008D1FE0" w:rsidRPr="00C13795">
        <w:rPr>
          <w:rFonts w:ascii="Times" w:hAnsi="Times" w:cs="Times New Roman"/>
          <w:lang w:val="en-GB"/>
        </w:rPr>
        <w:t>ing</w:t>
      </w:r>
      <w:r w:rsidRPr="00C13795">
        <w:rPr>
          <w:rFonts w:ascii="Times" w:hAnsi="Times" w:cs="Times New Roman"/>
          <w:lang w:val="en-GB"/>
        </w:rPr>
        <w:t xml:space="preserve"> communities in host countries as well as to remain linked to their countries of origin. </w:t>
      </w:r>
      <w:r w:rsidR="00666284" w:rsidRPr="00C13795">
        <w:rPr>
          <w:rFonts w:ascii="Times" w:hAnsi="Times" w:cs="Times New Roman"/>
          <w:lang w:val="en-GB"/>
        </w:rPr>
        <w:t>In doing so</w:t>
      </w:r>
      <w:r w:rsidRPr="00C13795">
        <w:rPr>
          <w:rFonts w:ascii="Times" w:hAnsi="Times" w:cs="Times New Roman"/>
          <w:lang w:val="en-GB"/>
        </w:rPr>
        <w:t xml:space="preserve"> these transnational networks expand the spectrum of contested social spaces in</w:t>
      </w:r>
      <w:r w:rsidR="008D1FE0" w:rsidRPr="00C13795">
        <w:rPr>
          <w:rFonts w:ascii="Times" w:hAnsi="Times" w:cs="Times New Roman"/>
          <w:lang w:val="en-GB"/>
        </w:rPr>
        <w:t>to the digital public sphere</w:t>
      </w:r>
      <w:r w:rsidR="00430EFD" w:rsidRPr="00C13795">
        <w:rPr>
          <w:rFonts w:ascii="Times" w:hAnsi="Times" w:cs="Times New Roman"/>
          <w:lang w:val="en-GB"/>
        </w:rPr>
        <w:t xml:space="preserve"> (Karatzogianni 2006)</w:t>
      </w:r>
      <w:r w:rsidR="00E42591" w:rsidRPr="00C13795">
        <w:rPr>
          <w:rFonts w:ascii="Times" w:hAnsi="Times" w:cs="Times New Roman"/>
          <w:lang w:val="en-GB"/>
        </w:rPr>
        <w:t xml:space="preserve">; processes of identity formation, the negotiation/imposition of hierarchies, and </w:t>
      </w:r>
      <w:r w:rsidR="001B1390" w:rsidRPr="00C13795">
        <w:rPr>
          <w:rFonts w:ascii="Times" w:hAnsi="Times" w:cs="Times New Roman"/>
          <w:lang w:val="en-GB"/>
        </w:rPr>
        <w:t xml:space="preserve">the </w:t>
      </w:r>
      <w:r w:rsidR="00E42591" w:rsidRPr="00C13795">
        <w:rPr>
          <w:rFonts w:ascii="Times" w:hAnsi="Times" w:cs="Times New Roman"/>
          <w:lang w:val="en-GB"/>
        </w:rPr>
        <w:t xml:space="preserve">entailed struggles for power become visible and thus accessible </w:t>
      </w:r>
      <w:r w:rsidR="009B59EA" w:rsidRPr="00C13795">
        <w:rPr>
          <w:rFonts w:ascii="Times" w:hAnsi="Times" w:cs="Times New Roman"/>
          <w:lang w:val="en-GB"/>
        </w:rPr>
        <w:t>on</w:t>
      </w:r>
      <w:r w:rsidR="00E42591" w:rsidRPr="00C13795">
        <w:rPr>
          <w:rFonts w:ascii="Times" w:hAnsi="Times" w:cs="Times New Roman"/>
          <w:lang w:val="en-GB"/>
        </w:rPr>
        <w:t xml:space="preserve"> a diversity of online platforms that connect individuals across great geographical distances</w:t>
      </w:r>
      <w:r w:rsidR="00385C89" w:rsidRPr="00C13795">
        <w:rPr>
          <w:rFonts w:ascii="Times" w:hAnsi="Times" w:cs="Times New Roman"/>
          <w:lang w:val="en-GB"/>
        </w:rPr>
        <w:t xml:space="preserve"> (e.g. Madianou and Miller 2011)</w:t>
      </w:r>
      <w:r w:rsidRPr="00C13795">
        <w:rPr>
          <w:rFonts w:ascii="Times" w:hAnsi="Times" w:cs="Times New Roman"/>
          <w:lang w:val="en-GB"/>
        </w:rPr>
        <w:t>.</w:t>
      </w:r>
      <w:r w:rsidR="00666284" w:rsidRPr="00C13795">
        <w:rPr>
          <w:rFonts w:ascii="Times" w:hAnsi="Times" w:cs="Times New Roman"/>
          <w:lang w:val="en-GB"/>
        </w:rPr>
        <w:t xml:space="preserve"> </w:t>
      </w:r>
      <w:r w:rsidR="000979AA" w:rsidRPr="00C13795">
        <w:rPr>
          <w:rFonts w:ascii="Times" w:hAnsi="Times" w:cs="Times New Roman"/>
          <w:lang w:val="en-GB"/>
        </w:rPr>
        <w:t>Migrants create discursive spaces that go beyond the discussion of practical information for life in their host coun</w:t>
      </w:r>
      <w:r w:rsidR="00EB537A" w:rsidRPr="00C13795">
        <w:rPr>
          <w:rFonts w:ascii="Times" w:hAnsi="Times" w:cs="Times New Roman"/>
          <w:lang w:val="en-GB"/>
        </w:rPr>
        <w:t>tries but that provide insight</w:t>
      </w:r>
      <w:r w:rsidR="00BA190E" w:rsidRPr="00C13795">
        <w:rPr>
          <w:rFonts w:ascii="Times" w:hAnsi="Times" w:cs="Times New Roman"/>
          <w:lang w:val="en-GB"/>
        </w:rPr>
        <w:t>s</w:t>
      </w:r>
      <w:r w:rsidR="00EB537A" w:rsidRPr="00C13795">
        <w:rPr>
          <w:rFonts w:ascii="Times" w:hAnsi="Times" w:cs="Times New Roman"/>
          <w:lang w:val="en-GB"/>
        </w:rPr>
        <w:t xml:space="preserve"> into </w:t>
      </w:r>
      <w:r w:rsidR="000979AA" w:rsidRPr="00C13795">
        <w:rPr>
          <w:rFonts w:ascii="Times" w:hAnsi="Times" w:cs="Times New Roman"/>
          <w:lang w:val="en-GB"/>
        </w:rPr>
        <w:t>their self-perception, their view</w:t>
      </w:r>
      <w:r w:rsidR="00EB537A" w:rsidRPr="00C13795">
        <w:rPr>
          <w:rFonts w:ascii="Times" w:hAnsi="Times" w:cs="Times New Roman"/>
          <w:lang w:val="en-GB"/>
        </w:rPr>
        <w:t>s</w:t>
      </w:r>
      <w:r w:rsidR="000979AA" w:rsidRPr="00C13795">
        <w:rPr>
          <w:rFonts w:ascii="Times" w:hAnsi="Times" w:cs="Times New Roman"/>
          <w:lang w:val="en-GB"/>
        </w:rPr>
        <w:t xml:space="preserve"> on integration process</w:t>
      </w:r>
      <w:r w:rsidR="005926ED" w:rsidRPr="00C13795">
        <w:rPr>
          <w:rFonts w:ascii="Times" w:hAnsi="Times" w:cs="Times New Roman"/>
          <w:lang w:val="en-GB"/>
        </w:rPr>
        <w:t>es</w:t>
      </w:r>
      <w:r w:rsidR="000979AA" w:rsidRPr="00C13795">
        <w:rPr>
          <w:rFonts w:ascii="Times" w:hAnsi="Times" w:cs="Times New Roman"/>
          <w:lang w:val="en-GB"/>
        </w:rPr>
        <w:t>, and the socio-economic as well as cultural conflicts they either carry with them or that ignite as result</w:t>
      </w:r>
      <w:r w:rsidR="00EB537A" w:rsidRPr="00C13795">
        <w:rPr>
          <w:rFonts w:ascii="Times" w:hAnsi="Times" w:cs="Times New Roman"/>
          <w:lang w:val="en-GB"/>
        </w:rPr>
        <w:t>s</w:t>
      </w:r>
      <w:r w:rsidR="000979AA" w:rsidRPr="00C13795">
        <w:rPr>
          <w:rFonts w:ascii="Times" w:hAnsi="Times" w:cs="Times New Roman"/>
          <w:lang w:val="en-GB"/>
        </w:rPr>
        <w:t xml:space="preserve"> of their arrival in a foreign</w:t>
      </w:r>
      <w:r w:rsidR="00565F3B" w:rsidRPr="00C13795">
        <w:rPr>
          <w:rFonts w:ascii="Times" w:hAnsi="Times" w:cs="Times New Roman"/>
          <w:lang w:val="en-GB"/>
        </w:rPr>
        <w:t xml:space="preserve"> environment</w:t>
      </w:r>
      <w:r w:rsidR="00D15E72" w:rsidRPr="00C13795">
        <w:rPr>
          <w:rFonts w:ascii="Times" w:hAnsi="Times" w:cs="Times New Roman"/>
          <w:lang w:val="en-GB"/>
        </w:rPr>
        <w:t xml:space="preserve"> (B</w:t>
      </w:r>
      <w:r w:rsidR="00D15E72" w:rsidRPr="00C13795">
        <w:rPr>
          <w:rFonts w:ascii="Times" w:hAnsi="Times"/>
        </w:rPr>
        <w:t>rinkerhoff 2009; Everett 2009; Mallapragada 2000; Wong 2003</w:t>
      </w:r>
      <w:r w:rsidR="007826D6" w:rsidRPr="00C13795">
        <w:rPr>
          <w:rFonts w:ascii="Times" w:hAnsi="Times"/>
        </w:rPr>
        <w:t xml:space="preserve">); they reproduce their cultures </w:t>
      </w:r>
      <w:r w:rsidR="003F0E6B" w:rsidRPr="00C13795">
        <w:rPr>
          <w:rFonts w:ascii="Times" w:hAnsi="Times"/>
        </w:rPr>
        <w:t>– and thus</w:t>
      </w:r>
      <w:r w:rsidR="002D2C83" w:rsidRPr="00C13795">
        <w:rPr>
          <w:rFonts w:ascii="Times" w:hAnsi="Times"/>
        </w:rPr>
        <w:t xml:space="preserve"> ‘cultural</w:t>
      </w:r>
      <w:r w:rsidR="003F0E6B" w:rsidRPr="00C13795">
        <w:rPr>
          <w:rFonts w:ascii="Times" w:hAnsi="Times"/>
        </w:rPr>
        <w:t xml:space="preserve"> identities</w:t>
      </w:r>
      <w:r w:rsidR="002D2C83" w:rsidRPr="00C13795">
        <w:rPr>
          <w:rFonts w:ascii="Times" w:hAnsi="Times"/>
        </w:rPr>
        <w:t>’</w:t>
      </w:r>
      <w:r w:rsidR="003F0E6B" w:rsidRPr="00C13795">
        <w:rPr>
          <w:rFonts w:ascii="Times" w:hAnsi="Times"/>
        </w:rPr>
        <w:t xml:space="preserve"> – </w:t>
      </w:r>
      <w:r w:rsidR="007826D6" w:rsidRPr="00C13795">
        <w:rPr>
          <w:rFonts w:ascii="Times" w:hAnsi="Times"/>
        </w:rPr>
        <w:t xml:space="preserve">through constant communication </w:t>
      </w:r>
      <w:r w:rsidR="003F0E6B" w:rsidRPr="00C13795">
        <w:rPr>
          <w:rFonts w:ascii="Times" w:hAnsi="Times"/>
        </w:rPr>
        <w:t xml:space="preserve">of shared ‘symbols, meanings, and norms of conduct’ </w:t>
      </w:r>
      <w:r w:rsidR="007826D6" w:rsidRPr="00C13795">
        <w:rPr>
          <w:rFonts w:ascii="Times" w:hAnsi="Times"/>
        </w:rPr>
        <w:t>(Jandt 2010</w:t>
      </w:r>
      <w:r w:rsidR="002D2C83" w:rsidRPr="00C13795">
        <w:rPr>
          <w:rFonts w:ascii="Times" w:hAnsi="Times"/>
        </w:rPr>
        <w:t>: 15, citing Collier and 1988</w:t>
      </w:r>
      <w:r w:rsidR="00D079AB" w:rsidRPr="00C13795">
        <w:rPr>
          <w:rFonts w:ascii="Times" w:hAnsi="Times"/>
        </w:rPr>
        <w:t>; see also Harney and Baldassar 2007</w:t>
      </w:r>
      <w:r w:rsidR="007826D6" w:rsidRPr="00C13795">
        <w:rPr>
          <w:rFonts w:ascii="Times" w:hAnsi="Times"/>
        </w:rPr>
        <w:t xml:space="preserve">). </w:t>
      </w:r>
      <w:r w:rsidR="000F346C" w:rsidRPr="00C13795">
        <w:rPr>
          <w:rFonts w:ascii="Times" w:hAnsi="Times" w:cs="Times New Roman"/>
          <w:lang w:val="en-GB"/>
        </w:rPr>
        <w:t xml:space="preserve">Understanding the </w:t>
      </w:r>
      <w:r w:rsidR="00666284" w:rsidRPr="00C13795">
        <w:rPr>
          <w:rFonts w:ascii="Times" w:hAnsi="Times" w:cs="Times New Roman"/>
          <w:lang w:val="en-GB"/>
        </w:rPr>
        <w:t xml:space="preserve">underlying </w:t>
      </w:r>
      <w:r w:rsidR="000F346C" w:rsidRPr="00C13795">
        <w:rPr>
          <w:rFonts w:ascii="Times" w:hAnsi="Times" w:cs="Times New Roman"/>
          <w:lang w:val="en-GB"/>
        </w:rPr>
        <w:t>social dynamics and the interplay of cultural as</w:t>
      </w:r>
      <w:r w:rsidR="007D3983" w:rsidRPr="00C13795">
        <w:rPr>
          <w:rFonts w:ascii="Times" w:hAnsi="Times" w:cs="Times New Roman"/>
          <w:lang w:val="en-GB"/>
        </w:rPr>
        <w:t xml:space="preserve"> well technological factors</w:t>
      </w:r>
      <w:r w:rsidR="005272C9" w:rsidRPr="00C13795">
        <w:rPr>
          <w:rFonts w:ascii="Times" w:hAnsi="Times" w:cs="Times New Roman"/>
          <w:lang w:val="en-GB"/>
        </w:rPr>
        <w:t xml:space="preserve"> remains a challenging, somewhat under-researched area</w:t>
      </w:r>
      <w:r w:rsidR="000F346C" w:rsidRPr="00C13795">
        <w:rPr>
          <w:rFonts w:ascii="Times" w:hAnsi="Times" w:cs="Times New Roman"/>
          <w:lang w:val="en-GB"/>
        </w:rPr>
        <w:t>, especially in the intersection of migration, transnational netwo</w:t>
      </w:r>
      <w:r w:rsidR="007D3983" w:rsidRPr="00C13795">
        <w:rPr>
          <w:rFonts w:ascii="Times" w:hAnsi="Times" w:cs="Times New Roman"/>
          <w:lang w:val="en-GB"/>
        </w:rPr>
        <w:t xml:space="preserve">rks, and intercultural conflict. </w:t>
      </w:r>
      <w:r w:rsidR="00D072E5" w:rsidRPr="00C13795">
        <w:rPr>
          <w:rFonts w:ascii="Times" w:hAnsi="Times" w:cs="Times New Roman"/>
          <w:lang w:val="en-GB"/>
        </w:rPr>
        <w:t>Instead of approaching migrants’ online activities in the context of the infamous divide (e.g. Alsonso and Olazarbal 2010</w:t>
      </w:r>
      <w:r w:rsidR="00FC31FE" w:rsidRPr="00C13795">
        <w:rPr>
          <w:rFonts w:ascii="Times" w:hAnsi="Times" w:cs="Times New Roman"/>
          <w:lang w:val="en-GB"/>
        </w:rPr>
        <w:t>; Benitez 2006</w:t>
      </w:r>
      <w:r w:rsidR="00C13795">
        <w:rPr>
          <w:rFonts w:ascii="Times" w:hAnsi="Times" w:cs="Times New Roman"/>
          <w:lang w:val="en-GB"/>
        </w:rPr>
        <w:t>), the MIG@NET</w:t>
      </w:r>
      <w:r w:rsidR="00D072E5" w:rsidRPr="00C13795">
        <w:rPr>
          <w:rFonts w:ascii="Times" w:hAnsi="Times" w:cs="Times New Roman"/>
          <w:lang w:val="en-GB"/>
        </w:rPr>
        <w:t xml:space="preserve"> research project focuses rather on the ‘</w:t>
      </w:r>
      <w:r w:rsidR="00D072E5" w:rsidRPr="00C13795">
        <w:rPr>
          <w:rFonts w:ascii="Times" w:hAnsi="Times"/>
        </w:rPr>
        <w:t xml:space="preserve">multiple intersections between migrant practices and digital networks’ </w:t>
      </w:r>
      <w:r w:rsidR="00D072E5" w:rsidRPr="00C13795">
        <w:rPr>
          <w:rFonts w:ascii="Times" w:hAnsi="Times"/>
        </w:rPr>
        <w:lastRenderedPageBreak/>
        <w:t>(Karatzogianni et al. 2012)</w:t>
      </w:r>
      <w:r w:rsidR="000E0E19" w:rsidRPr="00C13795">
        <w:rPr>
          <w:rFonts w:ascii="Times" w:hAnsi="Times"/>
        </w:rPr>
        <w:t>; in other words, it takes a look at the ‘connected migrant</w:t>
      </w:r>
      <w:r w:rsidR="00D86BA7" w:rsidRPr="00C13795">
        <w:rPr>
          <w:rFonts w:ascii="Times" w:hAnsi="Times"/>
        </w:rPr>
        <w:t>’</w:t>
      </w:r>
      <w:r w:rsidR="000E0E19" w:rsidRPr="00C13795">
        <w:rPr>
          <w:rFonts w:ascii="Times" w:hAnsi="Times"/>
        </w:rPr>
        <w:t xml:space="preserve"> (Diminescu 2</w:t>
      </w:r>
      <w:r w:rsidR="00FA4277" w:rsidRPr="00C13795">
        <w:rPr>
          <w:rFonts w:ascii="Times" w:hAnsi="Times"/>
        </w:rPr>
        <w:t>008)</w:t>
      </w:r>
      <w:r w:rsidR="00D072E5" w:rsidRPr="00C13795">
        <w:rPr>
          <w:rFonts w:ascii="Times" w:hAnsi="Times"/>
        </w:rPr>
        <w:t xml:space="preserve">. </w:t>
      </w:r>
      <w:r w:rsidR="0027552F" w:rsidRPr="00C13795">
        <w:rPr>
          <w:rFonts w:ascii="Times" w:hAnsi="Times" w:cs="Times New Roman"/>
          <w:lang w:val="en-GB"/>
        </w:rPr>
        <w:t>I</w:t>
      </w:r>
      <w:r w:rsidR="00AC7F47" w:rsidRPr="00C13795">
        <w:rPr>
          <w:rFonts w:ascii="Times" w:hAnsi="Times" w:cs="Times New Roman"/>
          <w:lang w:val="en-GB"/>
        </w:rPr>
        <w:t xml:space="preserve">n light of the so-called “migration crisis” that preoccupies much of Europe’s – if not the world’s – public discourse(s) at the time of writing, it </w:t>
      </w:r>
      <w:r w:rsidR="0027552F" w:rsidRPr="00C13795">
        <w:rPr>
          <w:rFonts w:ascii="Times" w:hAnsi="Times" w:cs="Times New Roman"/>
          <w:lang w:val="en-GB"/>
        </w:rPr>
        <w:t>seems likely that research on these very issues will gain in momentum</w:t>
      </w:r>
      <w:r w:rsidR="007D3983" w:rsidRPr="00C13795">
        <w:rPr>
          <w:rFonts w:ascii="Times" w:hAnsi="Times" w:cs="Times New Roman"/>
          <w:lang w:val="en-GB"/>
        </w:rPr>
        <w:t>.</w:t>
      </w:r>
      <w:r w:rsidR="00D16E4D" w:rsidRPr="00C13795">
        <w:rPr>
          <w:rFonts w:ascii="Times" w:hAnsi="Times" w:cs="Times New Roman"/>
          <w:lang w:val="en-GB"/>
        </w:rPr>
        <w:t xml:space="preserve"> </w:t>
      </w:r>
      <w:r w:rsidR="00DA15A5" w:rsidRPr="00C13795">
        <w:rPr>
          <w:rFonts w:ascii="Times" w:hAnsi="Times" w:cs="Times New Roman"/>
          <w:lang w:val="en-GB"/>
        </w:rPr>
        <w:t>The politicization of migration discourse</w:t>
      </w:r>
      <w:r w:rsidR="00514717" w:rsidRPr="00C13795">
        <w:rPr>
          <w:rFonts w:ascii="Times" w:hAnsi="Times" w:cs="Times New Roman"/>
          <w:lang w:val="en-GB"/>
        </w:rPr>
        <w:t>s</w:t>
      </w:r>
      <w:r w:rsidR="00DA15A5" w:rsidRPr="00C13795">
        <w:rPr>
          <w:rFonts w:ascii="Times" w:hAnsi="Times" w:cs="Times New Roman"/>
          <w:lang w:val="en-GB"/>
        </w:rPr>
        <w:t xml:space="preserve"> and the </w:t>
      </w:r>
      <w:r w:rsidR="00326660" w:rsidRPr="00C13795">
        <w:rPr>
          <w:rFonts w:ascii="Times" w:hAnsi="Times" w:cs="Times New Roman"/>
          <w:lang w:val="en-GB"/>
        </w:rPr>
        <w:t xml:space="preserve">extremely </w:t>
      </w:r>
      <w:r w:rsidR="00DA15A5" w:rsidRPr="00C13795">
        <w:rPr>
          <w:rFonts w:ascii="Times" w:hAnsi="Times" w:cs="Times New Roman"/>
          <w:lang w:val="en-GB"/>
        </w:rPr>
        <w:t xml:space="preserve">controversial character </w:t>
      </w:r>
      <w:r w:rsidR="00514717" w:rsidRPr="00C13795">
        <w:rPr>
          <w:rFonts w:ascii="Times" w:hAnsi="Times" w:cs="Times New Roman"/>
          <w:lang w:val="en-GB"/>
        </w:rPr>
        <w:t>they</w:t>
      </w:r>
      <w:r w:rsidR="00DA15A5" w:rsidRPr="00C13795">
        <w:rPr>
          <w:rFonts w:ascii="Times" w:hAnsi="Times" w:cs="Times New Roman"/>
          <w:lang w:val="en-GB"/>
        </w:rPr>
        <w:t xml:space="preserve"> </w:t>
      </w:r>
      <w:r w:rsidR="00514717" w:rsidRPr="00C13795">
        <w:rPr>
          <w:rFonts w:ascii="Times" w:hAnsi="Times" w:cs="Times New Roman"/>
          <w:lang w:val="en-GB"/>
        </w:rPr>
        <w:t>inevitably acquire</w:t>
      </w:r>
      <w:r w:rsidR="00326660" w:rsidRPr="00C13795">
        <w:rPr>
          <w:rFonts w:ascii="Times" w:hAnsi="Times" w:cs="Times New Roman"/>
          <w:lang w:val="en-GB"/>
        </w:rPr>
        <w:t xml:space="preserve"> are</w:t>
      </w:r>
      <w:r w:rsidR="00DA15A5" w:rsidRPr="00C13795">
        <w:rPr>
          <w:rFonts w:ascii="Times" w:hAnsi="Times" w:cs="Times New Roman"/>
          <w:lang w:val="en-GB"/>
        </w:rPr>
        <w:t xml:space="preserve"> likely to raise increased interest in the social sciences</w:t>
      </w:r>
      <w:r w:rsidR="003166BF" w:rsidRPr="00C13795">
        <w:rPr>
          <w:rFonts w:ascii="Times" w:hAnsi="Times" w:cs="Times New Roman"/>
          <w:lang w:val="en-GB"/>
        </w:rPr>
        <w:t xml:space="preserve"> and humanities</w:t>
      </w:r>
      <w:r w:rsidR="009424DF" w:rsidRPr="00C13795">
        <w:rPr>
          <w:rFonts w:ascii="Times" w:hAnsi="Times" w:cs="Times New Roman"/>
          <w:lang w:val="en-GB"/>
        </w:rPr>
        <w:t>, including the media studies and communication sciences</w:t>
      </w:r>
      <w:r w:rsidR="00DA15A5" w:rsidRPr="00C13795">
        <w:rPr>
          <w:rFonts w:ascii="Times" w:hAnsi="Times" w:cs="Times New Roman"/>
          <w:lang w:val="en-GB"/>
        </w:rPr>
        <w:t>.</w:t>
      </w:r>
      <w:r w:rsidR="001F5DA1" w:rsidRPr="00C13795">
        <w:rPr>
          <w:rFonts w:ascii="Times" w:hAnsi="Times" w:cs="Times New Roman"/>
          <w:lang w:val="en-GB"/>
        </w:rPr>
        <w:t xml:space="preserve"> After all, migration continues to dominate political agendas</w:t>
      </w:r>
      <w:r w:rsidR="00911C83" w:rsidRPr="00C13795">
        <w:rPr>
          <w:rFonts w:ascii="Times" w:hAnsi="Times" w:cs="Times New Roman"/>
          <w:lang w:val="en-GB"/>
        </w:rPr>
        <w:t xml:space="preserve"> –</w:t>
      </w:r>
      <w:r w:rsidR="001B2E40" w:rsidRPr="00C13795">
        <w:rPr>
          <w:rFonts w:ascii="Times" w:hAnsi="Times" w:cs="Times New Roman"/>
          <w:lang w:val="en-GB"/>
        </w:rPr>
        <w:t xml:space="preserve"> </w:t>
      </w:r>
      <w:r w:rsidR="00911C83" w:rsidRPr="00C13795">
        <w:rPr>
          <w:rFonts w:ascii="Times" w:hAnsi="Times" w:cs="Times New Roman"/>
          <w:lang w:val="en-GB"/>
        </w:rPr>
        <w:t xml:space="preserve">and therefore public discourses carried by on- and offline media – </w:t>
      </w:r>
      <w:r w:rsidR="001F5DA1" w:rsidRPr="00C13795">
        <w:rPr>
          <w:rFonts w:ascii="Times" w:hAnsi="Times" w:cs="Times New Roman"/>
          <w:lang w:val="en-GB"/>
        </w:rPr>
        <w:t>not</w:t>
      </w:r>
      <w:r w:rsidR="00911C83" w:rsidRPr="00C13795">
        <w:rPr>
          <w:rFonts w:ascii="Times" w:hAnsi="Times" w:cs="Times New Roman"/>
          <w:lang w:val="en-GB"/>
        </w:rPr>
        <w:t xml:space="preserve"> </w:t>
      </w:r>
      <w:r w:rsidR="001F5DA1" w:rsidRPr="00C13795">
        <w:rPr>
          <w:rFonts w:ascii="Times" w:hAnsi="Times" w:cs="Times New Roman"/>
          <w:lang w:val="en-GB"/>
        </w:rPr>
        <w:t xml:space="preserve">only in Europe </w:t>
      </w:r>
      <w:proofErr w:type="gramStart"/>
      <w:r w:rsidR="001F5DA1" w:rsidRPr="00C13795">
        <w:rPr>
          <w:rFonts w:ascii="Times" w:hAnsi="Times" w:cs="Times New Roman"/>
          <w:lang w:val="en-GB"/>
        </w:rPr>
        <w:t>but</w:t>
      </w:r>
      <w:proofErr w:type="gramEnd"/>
      <w:r w:rsidR="001F5DA1" w:rsidRPr="00C13795">
        <w:rPr>
          <w:rFonts w:ascii="Times" w:hAnsi="Times" w:cs="Times New Roman"/>
          <w:lang w:val="en-GB"/>
        </w:rPr>
        <w:t xml:space="preserve"> across the globe and it </w:t>
      </w:r>
      <w:r w:rsidR="00280C50" w:rsidRPr="00C13795">
        <w:rPr>
          <w:rFonts w:ascii="Times" w:hAnsi="Times" w:cs="Times New Roman"/>
          <w:lang w:val="en-GB"/>
        </w:rPr>
        <w:t xml:space="preserve">has </w:t>
      </w:r>
      <w:r w:rsidR="001F5DA1" w:rsidRPr="00C13795">
        <w:rPr>
          <w:rFonts w:ascii="Times" w:hAnsi="Times" w:cs="Times New Roman"/>
          <w:lang w:val="en-GB"/>
        </w:rPr>
        <w:t>tangible affect</w:t>
      </w:r>
      <w:r w:rsidR="00280C50" w:rsidRPr="00C13795">
        <w:rPr>
          <w:rFonts w:ascii="Times" w:hAnsi="Times" w:cs="Times New Roman"/>
          <w:lang w:val="en-GB"/>
        </w:rPr>
        <w:t>s</w:t>
      </w:r>
      <w:r w:rsidR="001F5DA1" w:rsidRPr="00C13795">
        <w:rPr>
          <w:rFonts w:ascii="Times" w:hAnsi="Times" w:cs="Times New Roman"/>
          <w:lang w:val="en-GB"/>
        </w:rPr>
        <w:t xml:space="preserve"> on existing socio-economic orders as well as cultural configurations.</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0F346C" w:rsidRPr="00C13795" w:rsidRDefault="00DA15A5" w:rsidP="00C13795">
      <w:pPr>
        <w:rPr>
          <w:rFonts w:ascii="Times" w:hAnsi="Times" w:cs="Times New Roman"/>
          <w:lang w:val="en-GB"/>
        </w:rPr>
      </w:pPr>
      <w:r w:rsidRPr="00C13795">
        <w:rPr>
          <w:rFonts w:ascii="Times" w:hAnsi="Times" w:cs="Times New Roman"/>
          <w:lang w:val="en-GB"/>
        </w:rPr>
        <w:t>From an empirical perspective i</w:t>
      </w:r>
      <w:r w:rsidR="00FF0CCB" w:rsidRPr="00C13795">
        <w:rPr>
          <w:rFonts w:ascii="Times" w:hAnsi="Times" w:cs="Times New Roman"/>
          <w:lang w:val="en-GB"/>
        </w:rPr>
        <w:t>t is</w:t>
      </w:r>
      <w:r w:rsidR="007D3983" w:rsidRPr="00C13795">
        <w:rPr>
          <w:rFonts w:ascii="Times" w:hAnsi="Times" w:cs="Times New Roman"/>
          <w:lang w:val="en-GB"/>
        </w:rPr>
        <w:t xml:space="preserve"> the Internet </w:t>
      </w:r>
      <w:r w:rsidR="00FF0CCB" w:rsidRPr="00C13795">
        <w:rPr>
          <w:rFonts w:ascii="Times" w:hAnsi="Times" w:cs="Times New Roman"/>
          <w:lang w:val="en-GB"/>
        </w:rPr>
        <w:t xml:space="preserve">in particular that </w:t>
      </w:r>
      <w:r w:rsidR="007D3983" w:rsidRPr="00C13795">
        <w:rPr>
          <w:rFonts w:ascii="Times" w:hAnsi="Times" w:cs="Times New Roman"/>
          <w:lang w:val="en-GB"/>
        </w:rPr>
        <w:t xml:space="preserve">offers </w:t>
      </w:r>
      <w:r w:rsidR="00666284" w:rsidRPr="00C13795">
        <w:rPr>
          <w:rFonts w:ascii="Times" w:hAnsi="Times" w:cs="Times New Roman"/>
          <w:lang w:val="en-GB"/>
        </w:rPr>
        <w:t>a</w:t>
      </w:r>
      <w:r w:rsidR="000F346C" w:rsidRPr="00C13795">
        <w:rPr>
          <w:rFonts w:ascii="Times" w:hAnsi="Times" w:cs="Times New Roman"/>
          <w:lang w:val="en-GB"/>
        </w:rPr>
        <w:t xml:space="preserve">n abundance of data </w:t>
      </w:r>
      <w:r w:rsidR="007D3983" w:rsidRPr="00C13795">
        <w:rPr>
          <w:rFonts w:ascii="Times" w:hAnsi="Times" w:cs="Times New Roman"/>
          <w:lang w:val="en-GB"/>
        </w:rPr>
        <w:t xml:space="preserve">to approach the </w:t>
      </w:r>
      <w:r w:rsidR="00FF0CCB" w:rsidRPr="00C13795">
        <w:rPr>
          <w:rFonts w:ascii="Times" w:hAnsi="Times" w:cs="Times New Roman"/>
          <w:lang w:val="en-GB"/>
        </w:rPr>
        <w:t xml:space="preserve">complex, often ambiguous </w:t>
      </w:r>
      <w:r w:rsidR="007D3983" w:rsidRPr="00C13795">
        <w:rPr>
          <w:rFonts w:ascii="Times" w:hAnsi="Times" w:cs="Times New Roman"/>
          <w:lang w:val="en-GB"/>
        </w:rPr>
        <w:t>relation</w:t>
      </w:r>
      <w:r w:rsidR="00FF0CCB" w:rsidRPr="00C13795">
        <w:rPr>
          <w:rFonts w:ascii="Times" w:hAnsi="Times" w:cs="Times New Roman"/>
          <w:lang w:val="en-GB"/>
        </w:rPr>
        <w:t>s</w:t>
      </w:r>
      <w:r w:rsidR="007D3983" w:rsidRPr="00C13795">
        <w:rPr>
          <w:rFonts w:ascii="Times" w:hAnsi="Times" w:cs="Times New Roman"/>
          <w:lang w:val="en-GB"/>
        </w:rPr>
        <w:t xml:space="preserve"> </w:t>
      </w:r>
      <w:r w:rsidR="00FF0CCB" w:rsidRPr="00C13795">
        <w:rPr>
          <w:rFonts w:ascii="Times" w:hAnsi="Times" w:cs="Times New Roman"/>
          <w:lang w:val="en-GB"/>
        </w:rPr>
        <w:t>between</w:t>
      </w:r>
      <w:r w:rsidR="007D3983" w:rsidRPr="00C13795">
        <w:rPr>
          <w:rFonts w:ascii="Times" w:hAnsi="Times" w:cs="Times New Roman"/>
          <w:lang w:val="en-GB"/>
        </w:rPr>
        <w:t xml:space="preserve"> migration, culture, and tec</w:t>
      </w:r>
      <w:r w:rsidR="00FF0CCB" w:rsidRPr="00C13795">
        <w:rPr>
          <w:rFonts w:ascii="Times" w:hAnsi="Times" w:cs="Times New Roman"/>
          <w:lang w:val="en-GB"/>
        </w:rPr>
        <w:t>hnology critically-analytically</w:t>
      </w:r>
      <w:r w:rsidRPr="00C13795">
        <w:rPr>
          <w:rFonts w:ascii="Times" w:hAnsi="Times" w:cs="Times New Roman"/>
          <w:lang w:val="en-GB"/>
        </w:rPr>
        <w:t xml:space="preserve"> and to bring clarity to important question</w:t>
      </w:r>
      <w:r w:rsidR="00672AE2" w:rsidRPr="00C13795">
        <w:rPr>
          <w:rFonts w:ascii="Times" w:hAnsi="Times" w:cs="Times New Roman"/>
          <w:lang w:val="en-GB"/>
        </w:rPr>
        <w:t>s</w:t>
      </w:r>
      <w:r w:rsidRPr="00C13795">
        <w:rPr>
          <w:rFonts w:ascii="Times" w:hAnsi="Times" w:cs="Times New Roman"/>
          <w:lang w:val="en-GB"/>
        </w:rPr>
        <w:t xml:space="preserve"> related to the self-understanding of migrants, their perception of their new and old homes, as well as the cultural, social, and historical baggage that they br</w:t>
      </w:r>
      <w:r w:rsidR="00D83366" w:rsidRPr="00C13795">
        <w:rPr>
          <w:rFonts w:ascii="Times" w:hAnsi="Times" w:cs="Times New Roman"/>
          <w:lang w:val="en-GB"/>
        </w:rPr>
        <w:t xml:space="preserve">ing </w:t>
      </w:r>
      <w:r w:rsidRPr="00C13795">
        <w:rPr>
          <w:rFonts w:ascii="Times" w:hAnsi="Times" w:cs="Times New Roman"/>
          <w:lang w:val="en-GB"/>
        </w:rPr>
        <w:t>with them</w:t>
      </w:r>
      <w:r w:rsidR="00FF0CCB" w:rsidRPr="00C13795">
        <w:rPr>
          <w:rFonts w:ascii="Times" w:hAnsi="Times" w:cs="Times New Roman"/>
          <w:lang w:val="en-GB"/>
        </w:rPr>
        <w:t>;</w:t>
      </w:r>
      <w:r w:rsidR="007D3983" w:rsidRPr="00C13795">
        <w:rPr>
          <w:rFonts w:ascii="Times" w:hAnsi="Times" w:cs="Times New Roman"/>
          <w:lang w:val="en-GB"/>
        </w:rPr>
        <w:t xml:space="preserve"> </w:t>
      </w:r>
      <w:r w:rsidR="00666284" w:rsidRPr="00C13795">
        <w:rPr>
          <w:rFonts w:ascii="Times" w:hAnsi="Times" w:cs="Times New Roman"/>
          <w:lang w:val="en-GB"/>
        </w:rPr>
        <w:t>l</w:t>
      </w:r>
      <w:r w:rsidR="000F346C" w:rsidRPr="00C13795">
        <w:rPr>
          <w:rFonts w:ascii="Times" w:hAnsi="Times" w:cs="Times New Roman"/>
          <w:lang w:val="en-GB"/>
        </w:rPr>
        <w:t>inguistic barriers</w:t>
      </w:r>
      <w:r w:rsidR="00666284" w:rsidRPr="00C13795">
        <w:rPr>
          <w:rFonts w:ascii="Times" w:hAnsi="Times" w:cs="Times New Roman"/>
          <w:lang w:val="en-GB"/>
        </w:rPr>
        <w:t xml:space="preserve"> left aside, one does not have to search long to find a diversity of communicative spaces created by migrant communities</w:t>
      </w:r>
      <w:r w:rsidR="00354F6C" w:rsidRPr="00C13795">
        <w:rPr>
          <w:rFonts w:ascii="Times" w:hAnsi="Times" w:cs="Times New Roman"/>
          <w:lang w:val="en-GB"/>
        </w:rPr>
        <w:t xml:space="preserve"> with the help of a</w:t>
      </w:r>
      <w:r w:rsidR="00666284" w:rsidRPr="00C13795">
        <w:rPr>
          <w:rFonts w:ascii="Times" w:hAnsi="Times" w:cs="Times New Roman"/>
          <w:lang w:val="en-GB"/>
        </w:rPr>
        <w:t xml:space="preserve"> variety of digital devices and online media platforms. Especially social networking media seem to facilitate modes for transnational interaction</w:t>
      </w:r>
      <w:r w:rsidR="008905E1" w:rsidRPr="00C13795">
        <w:rPr>
          <w:rFonts w:ascii="Times" w:hAnsi="Times" w:cs="Times New Roman"/>
          <w:lang w:val="en-GB"/>
        </w:rPr>
        <w:t xml:space="preserve"> and </w:t>
      </w:r>
      <w:r w:rsidR="002B1C14" w:rsidRPr="00C13795">
        <w:rPr>
          <w:rFonts w:ascii="Times" w:hAnsi="Times" w:cs="Times New Roman"/>
          <w:lang w:val="en-GB"/>
        </w:rPr>
        <w:t xml:space="preserve">enable </w:t>
      </w:r>
      <w:r w:rsidR="00C3792E" w:rsidRPr="00C13795">
        <w:rPr>
          <w:rFonts w:ascii="Times" w:hAnsi="Times" w:cs="Times New Roman"/>
          <w:lang w:val="en-GB"/>
        </w:rPr>
        <w:t xml:space="preserve">to overcome distances </w:t>
      </w:r>
      <w:r w:rsidR="008905E1" w:rsidRPr="00C13795">
        <w:rPr>
          <w:rFonts w:ascii="Times" w:hAnsi="Times" w:cs="Times New Roman"/>
          <w:lang w:val="en-GB"/>
        </w:rPr>
        <w:t>across and within countries</w:t>
      </w:r>
      <w:r w:rsidR="00666284" w:rsidRPr="00C13795">
        <w:rPr>
          <w:rFonts w:ascii="Times" w:hAnsi="Times" w:cs="Times New Roman"/>
          <w:lang w:val="en-GB"/>
        </w:rPr>
        <w:t xml:space="preserve">. </w:t>
      </w:r>
      <w:r w:rsidR="001B0EBF" w:rsidRPr="00C13795">
        <w:rPr>
          <w:rFonts w:ascii="Times" w:hAnsi="Times" w:cs="Times New Roman"/>
          <w:lang w:val="en-GB"/>
        </w:rPr>
        <w:t xml:space="preserve">However, </w:t>
      </w:r>
      <w:r w:rsidR="00CB6C99" w:rsidRPr="00C13795">
        <w:rPr>
          <w:rFonts w:ascii="Times" w:hAnsi="Times" w:cs="Times New Roman"/>
          <w:lang w:val="en-GB"/>
        </w:rPr>
        <w:t xml:space="preserve">there </w:t>
      </w:r>
      <w:r w:rsidR="001B0EBF" w:rsidRPr="00C13795">
        <w:rPr>
          <w:rFonts w:ascii="Times" w:hAnsi="Times" w:cs="Times New Roman"/>
          <w:lang w:val="en-GB"/>
        </w:rPr>
        <w:t>are also the different political groups in the host countries that use online media to talk about migrants from different political positions and</w:t>
      </w:r>
      <w:r w:rsidR="00F348EE" w:rsidRPr="00C13795">
        <w:rPr>
          <w:rFonts w:ascii="Times" w:hAnsi="Times" w:cs="Times New Roman"/>
          <w:lang w:val="en-GB"/>
        </w:rPr>
        <w:t xml:space="preserve"> who </w:t>
      </w:r>
      <w:r w:rsidR="001B0EBF" w:rsidRPr="00C13795">
        <w:rPr>
          <w:rFonts w:ascii="Times" w:hAnsi="Times" w:cs="Times New Roman"/>
          <w:lang w:val="en-GB"/>
        </w:rPr>
        <w:t xml:space="preserve">turn the issue into a contested site tied to a string of fundamental questions about identity, community, solidarity, and practical migration politics. </w:t>
      </w:r>
      <w:r w:rsidR="00B52B47" w:rsidRPr="00C13795">
        <w:rPr>
          <w:rFonts w:ascii="Times" w:hAnsi="Times" w:cs="Times New Roman"/>
          <w:lang w:val="en-GB"/>
        </w:rPr>
        <w:t>Ethno-nationalist/</w:t>
      </w:r>
      <w:r w:rsidR="001B0EBF" w:rsidRPr="00C13795">
        <w:rPr>
          <w:rFonts w:ascii="Times" w:hAnsi="Times" w:cs="Times New Roman"/>
          <w:lang w:val="en-GB"/>
        </w:rPr>
        <w:t>racist groups and their anti-racist counterparts confront each other on the streets and on the Web</w:t>
      </w:r>
      <w:r w:rsidR="000A366B" w:rsidRPr="00C13795">
        <w:rPr>
          <w:rFonts w:ascii="Times" w:hAnsi="Times" w:cs="Times New Roman"/>
          <w:lang w:val="en-GB"/>
        </w:rPr>
        <w:t xml:space="preserve"> and online practice of racism have th</w:t>
      </w:r>
      <w:r w:rsidR="00563C50" w:rsidRPr="00C13795">
        <w:rPr>
          <w:rFonts w:ascii="Times" w:hAnsi="Times" w:cs="Times New Roman"/>
          <w:lang w:val="en-GB"/>
        </w:rPr>
        <w:t>eir own qualities (Nakamura 2002</w:t>
      </w:r>
      <w:r w:rsidR="000A366B" w:rsidRPr="00C13795">
        <w:rPr>
          <w:rFonts w:ascii="Times" w:hAnsi="Times" w:cs="Times New Roman"/>
          <w:lang w:val="en-GB"/>
        </w:rPr>
        <w:t>)</w:t>
      </w:r>
      <w:r w:rsidR="001B0EBF" w:rsidRPr="00C13795">
        <w:rPr>
          <w:rFonts w:ascii="Times" w:hAnsi="Times" w:cs="Times New Roman"/>
          <w:lang w:val="en-GB"/>
        </w:rPr>
        <w:t xml:space="preserve">. </w:t>
      </w:r>
      <w:r w:rsidR="00666284" w:rsidRPr="00C13795">
        <w:rPr>
          <w:rFonts w:ascii="Times" w:hAnsi="Times" w:cs="Times New Roman"/>
          <w:lang w:val="en-GB"/>
        </w:rPr>
        <w:t xml:space="preserve">Taking a critical, analytical look at transnational migrant networks and their </w:t>
      </w:r>
      <w:r w:rsidR="008905E1" w:rsidRPr="00C13795">
        <w:rPr>
          <w:rFonts w:ascii="Times" w:hAnsi="Times" w:cs="Times New Roman"/>
          <w:lang w:val="en-GB"/>
        </w:rPr>
        <w:t xml:space="preserve">online activities </w:t>
      </w:r>
      <w:r w:rsidR="0087089F" w:rsidRPr="00C13795">
        <w:rPr>
          <w:rFonts w:ascii="Times" w:hAnsi="Times" w:cs="Times New Roman"/>
          <w:lang w:val="en-GB"/>
        </w:rPr>
        <w:t xml:space="preserve">as well as </w:t>
      </w:r>
      <w:r w:rsidR="002F3D9B" w:rsidRPr="00C13795">
        <w:rPr>
          <w:rFonts w:ascii="Times" w:hAnsi="Times" w:cs="Times New Roman"/>
          <w:lang w:val="en-GB"/>
        </w:rPr>
        <w:t xml:space="preserve">on </w:t>
      </w:r>
      <w:r w:rsidR="0087089F" w:rsidRPr="00C13795">
        <w:rPr>
          <w:rFonts w:ascii="Times" w:hAnsi="Times" w:cs="Times New Roman"/>
          <w:lang w:val="en-GB"/>
        </w:rPr>
        <w:t xml:space="preserve">the perception of migration in political movements in the host countries </w:t>
      </w:r>
      <w:r w:rsidR="00D420D5" w:rsidRPr="00C13795">
        <w:rPr>
          <w:rFonts w:ascii="Times" w:hAnsi="Times" w:cs="Times New Roman"/>
          <w:lang w:val="en-GB"/>
        </w:rPr>
        <w:t xml:space="preserve">enables empirical research on </w:t>
      </w:r>
      <w:r w:rsidR="008905E1" w:rsidRPr="00C13795">
        <w:rPr>
          <w:rFonts w:ascii="Times" w:hAnsi="Times" w:cs="Times New Roman"/>
          <w:lang w:val="en-GB"/>
        </w:rPr>
        <w:t>at least three increasingly important issues related to migration, integration, conflict, and digital technologies:</w:t>
      </w:r>
      <w:r w:rsidR="0072471E" w:rsidRPr="00C13795">
        <w:rPr>
          <w:rFonts w:ascii="Times" w:hAnsi="Times" w:cs="Times New Roman"/>
          <w:lang w:val="en-GB"/>
        </w:rPr>
        <w:t xml:space="preserve"> How </w:t>
      </w:r>
      <w:r w:rsidR="00962B78" w:rsidRPr="00C13795">
        <w:rPr>
          <w:rFonts w:ascii="Times" w:hAnsi="Times" w:cs="Times New Roman"/>
          <w:lang w:val="en-GB"/>
        </w:rPr>
        <w:t xml:space="preserve">do </w:t>
      </w:r>
      <w:r w:rsidR="0072471E" w:rsidRPr="00C13795">
        <w:rPr>
          <w:rFonts w:ascii="Times" w:hAnsi="Times" w:cs="Times New Roman"/>
          <w:lang w:val="en-GB"/>
        </w:rPr>
        <w:t>migrant</w:t>
      </w:r>
      <w:r w:rsidR="00962B78" w:rsidRPr="00C13795">
        <w:rPr>
          <w:rFonts w:ascii="Times" w:hAnsi="Times" w:cs="Times New Roman"/>
          <w:lang w:val="en-GB"/>
        </w:rPr>
        <w:t>s</w:t>
      </w:r>
      <w:r w:rsidR="00B70006" w:rsidRPr="00C13795">
        <w:rPr>
          <w:rFonts w:ascii="Times" w:hAnsi="Times" w:cs="Times New Roman"/>
          <w:lang w:val="en-GB"/>
        </w:rPr>
        <w:t xml:space="preserve"> and political groups</w:t>
      </w:r>
      <w:r w:rsidR="0072471E" w:rsidRPr="00C13795">
        <w:rPr>
          <w:rFonts w:ascii="Times" w:hAnsi="Times" w:cs="Times New Roman"/>
          <w:lang w:val="en-GB"/>
        </w:rPr>
        <w:t xml:space="preserve"> appropriate and utilize online media? How do they construct social-cultural orders? And how do they </w:t>
      </w:r>
      <w:r w:rsidR="00F36424" w:rsidRPr="00C13795">
        <w:rPr>
          <w:rFonts w:ascii="Times" w:hAnsi="Times" w:cs="Times New Roman"/>
          <w:lang w:val="en-GB"/>
        </w:rPr>
        <w:t>negotiate or enga</w:t>
      </w:r>
      <w:r w:rsidR="0072471E" w:rsidRPr="00C13795">
        <w:rPr>
          <w:rFonts w:ascii="Times" w:hAnsi="Times" w:cs="Times New Roman"/>
          <w:lang w:val="en-GB"/>
        </w:rPr>
        <w:t>ge in conflict through Internet communication?</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222D81" w:rsidRPr="00C13795" w:rsidRDefault="008E7E63" w:rsidP="00C13795">
      <w:pPr>
        <w:rPr>
          <w:rFonts w:ascii="Times" w:hAnsi="Times" w:cs="Times New Roman"/>
          <w:lang w:val="en-GB"/>
        </w:rPr>
      </w:pPr>
      <w:r w:rsidRPr="00C13795">
        <w:rPr>
          <w:rFonts w:ascii="Times" w:hAnsi="Times" w:cs="Times New Roman"/>
          <w:lang w:val="en-GB"/>
        </w:rPr>
        <w:t xml:space="preserve">The MIG@NET project is </w:t>
      </w:r>
      <w:r w:rsidR="000455B2" w:rsidRPr="00C13795">
        <w:rPr>
          <w:rFonts w:ascii="Times" w:hAnsi="Times" w:cs="Times New Roman"/>
          <w:lang w:val="en-GB"/>
        </w:rPr>
        <w:t xml:space="preserve">one of the </w:t>
      </w:r>
      <w:r w:rsidRPr="00C13795">
        <w:rPr>
          <w:rFonts w:ascii="Times" w:hAnsi="Times" w:cs="Times New Roman"/>
          <w:lang w:val="en-GB"/>
        </w:rPr>
        <w:t>first attempt</w:t>
      </w:r>
      <w:r w:rsidR="000455B2" w:rsidRPr="00C13795">
        <w:rPr>
          <w:rFonts w:ascii="Times" w:hAnsi="Times" w:cs="Times New Roman"/>
          <w:lang w:val="en-GB"/>
        </w:rPr>
        <w:t>s</w:t>
      </w:r>
      <w:r w:rsidRPr="00C13795">
        <w:rPr>
          <w:rFonts w:ascii="Times" w:hAnsi="Times" w:cs="Times New Roman"/>
          <w:lang w:val="en-GB"/>
        </w:rPr>
        <w:t xml:space="preserve"> to address these issues in several different countries at once</w:t>
      </w:r>
      <w:r w:rsidR="009C68EB" w:rsidRPr="00C13795">
        <w:rPr>
          <w:rFonts w:ascii="Times" w:hAnsi="Times" w:cs="Times New Roman"/>
          <w:lang w:val="en-GB"/>
        </w:rPr>
        <w:t>, in order to produce sufficient empirical data for comparative qualitative</w:t>
      </w:r>
      <w:r w:rsidR="00ED1360" w:rsidRPr="00C13795">
        <w:rPr>
          <w:rFonts w:ascii="Times" w:hAnsi="Times" w:cs="Times New Roman"/>
          <w:lang w:val="en-GB"/>
        </w:rPr>
        <w:t xml:space="preserve"> analyses as an important</w:t>
      </w:r>
      <w:r w:rsidR="004040E2" w:rsidRPr="00C13795">
        <w:rPr>
          <w:rFonts w:ascii="Times" w:hAnsi="Times" w:cs="Times New Roman"/>
          <w:lang w:val="en-GB"/>
        </w:rPr>
        <w:t xml:space="preserve"> step</w:t>
      </w:r>
      <w:r w:rsidR="009C68EB" w:rsidRPr="00C13795">
        <w:rPr>
          <w:rFonts w:ascii="Times" w:hAnsi="Times" w:cs="Times New Roman"/>
          <w:lang w:val="en-GB"/>
        </w:rPr>
        <w:t xml:space="preserve"> towards a better understanding </w:t>
      </w:r>
      <w:r w:rsidR="00237505" w:rsidRPr="00C13795">
        <w:rPr>
          <w:rFonts w:ascii="Times" w:hAnsi="Times" w:cs="Times New Roman"/>
          <w:lang w:val="en-GB"/>
        </w:rPr>
        <w:t>of</w:t>
      </w:r>
      <w:r w:rsidR="009C68EB" w:rsidRPr="00C13795">
        <w:rPr>
          <w:rFonts w:ascii="Times" w:hAnsi="Times" w:cs="Times New Roman"/>
          <w:lang w:val="en-GB"/>
        </w:rPr>
        <w:t xml:space="preserve"> the complex socio-cultural mechanisms behind these communicative processes. </w:t>
      </w:r>
      <w:r w:rsidR="00E87ACC" w:rsidRPr="00C13795">
        <w:rPr>
          <w:rFonts w:ascii="Times" w:hAnsi="Times" w:cs="Times New Roman"/>
          <w:lang w:val="en-GB"/>
        </w:rPr>
        <w:t>This extensive research venture</w:t>
      </w:r>
      <w:r w:rsidR="00303D00" w:rsidRPr="00C13795">
        <w:rPr>
          <w:rFonts w:ascii="Times" w:hAnsi="Times" w:cs="Times New Roman"/>
          <w:lang w:val="en-GB"/>
        </w:rPr>
        <w:t xml:space="preserve"> is</w:t>
      </w:r>
      <w:r w:rsidR="00E4489A" w:rsidRPr="00C13795">
        <w:rPr>
          <w:rFonts w:ascii="Times" w:hAnsi="Times" w:cs="Times New Roman"/>
          <w:lang w:val="en-GB"/>
        </w:rPr>
        <w:t xml:space="preserve"> inherently transnational itself:</w:t>
      </w:r>
      <w:r w:rsidR="00303D00" w:rsidRPr="00C13795">
        <w:rPr>
          <w:rFonts w:ascii="Times" w:hAnsi="Times" w:cs="Times New Roman"/>
          <w:lang w:val="en-GB"/>
        </w:rPr>
        <w:t xml:space="preserve"> coordinated by Panteion University  (UPSPS)</w:t>
      </w:r>
      <w:r w:rsidR="00E87ACC" w:rsidRPr="00C13795">
        <w:rPr>
          <w:rFonts w:ascii="Times" w:hAnsi="Times" w:cs="Times New Roman"/>
          <w:lang w:val="en-GB"/>
        </w:rPr>
        <w:t xml:space="preserve"> in Kallithea, Greece</w:t>
      </w:r>
      <w:r w:rsidR="00E4489A" w:rsidRPr="00C13795">
        <w:rPr>
          <w:rFonts w:ascii="Times" w:hAnsi="Times" w:cs="Times New Roman"/>
          <w:lang w:val="en-GB"/>
        </w:rPr>
        <w:t>, i</w:t>
      </w:r>
      <w:r w:rsidR="00303D00" w:rsidRPr="00C13795">
        <w:rPr>
          <w:rFonts w:ascii="Times" w:hAnsi="Times" w:cs="Times New Roman"/>
          <w:lang w:val="en-GB"/>
        </w:rPr>
        <w:t xml:space="preserve">t integrates the work of seven partner universities </w:t>
      </w:r>
      <w:r w:rsidR="00E4489A" w:rsidRPr="00C13795">
        <w:rPr>
          <w:rFonts w:ascii="Times" w:hAnsi="Times" w:cs="Times New Roman"/>
          <w:lang w:val="en-GB"/>
        </w:rPr>
        <w:t xml:space="preserve">from across Europe </w:t>
      </w:r>
      <w:r w:rsidR="00303D00" w:rsidRPr="00C13795">
        <w:rPr>
          <w:rFonts w:ascii="Times" w:hAnsi="Times" w:cs="Times New Roman"/>
          <w:lang w:val="en-GB"/>
        </w:rPr>
        <w:t>(Hamburg, Bologna, Hull, Utrecht,</w:t>
      </w:r>
      <w:r w:rsidR="00303D00" w:rsidRPr="00C13795">
        <w:rPr>
          <w:rFonts w:ascii="Times" w:hAnsi="Times" w:cs="Times New Roman"/>
          <w:w w:val="97"/>
          <w:lang w:val="en-GB"/>
        </w:rPr>
        <w:t xml:space="preserve"> the Fondation M</w:t>
      </w:r>
      <w:r w:rsidR="00E4489A" w:rsidRPr="00C13795">
        <w:rPr>
          <w:rFonts w:ascii="Times" w:hAnsi="Times" w:cs="Times New Roman"/>
          <w:w w:val="97"/>
          <w:lang w:val="en-GB"/>
        </w:rPr>
        <w:t>aison des Sciences de l’ Homme from</w:t>
      </w:r>
      <w:r w:rsidR="00303D00" w:rsidRPr="00C13795">
        <w:rPr>
          <w:rFonts w:ascii="Times" w:hAnsi="Times" w:cs="Times New Roman"/>
          <w:w w:val="97"/>
          <w:lang w:val="en-GB"/>
        </w:rPr>
        <w:t xml:space="preserve"> France, the </w:t>
      </w:r>
      <w:r w:rsidR="00E4489A" w:rsidRPr="00C13795">
        <w:rPr>
          <w:rFonts w:ascii="Times" w:hAnsi="Times" w:cs="Times New Roman"/>
          <w:lang w:val="en-GB"/>
        </w:rPr>
        <w:t>Peace Institute from Slovenia, and the non-governmental organization Symfiliosi from C</w:t>
      </w:r>
      <w:r w:rsidR="00303D00" w:rsidRPr="00C13795">
        <w:rPr>
          <w:rFonts w:ascii="Times" w:hAnsi="Times" w:cs="Times New Roman"/>
          <w:lang w:val="en-GB"/>
        </w:rPr>
        <w:t>yprus).</w:t>
      </w:r>
      <w:r w:rsidR="008817FA" w:rsidRPr="00C13795">
        <w:rPr>
          <w:rFonts w:ascii="Times" w:hAnsi="Times" w:cs="Times New Roman"/>
          <w:lang w:val="en-GB"/>
        </w:rPr>
        <w:t xml:space="preserve"> Since 2010 researchers from these institutions pooled their expertise in</w:t>
      </w:r>
      <w:r w:rsidR="00B85592" w:rsidRPr="00C13795">
        <w:rPr>
          <w:rFonts w:ascii="Times" w:hAnsi="Times" w:cs="Times New Roman"/>
          <w:lang w:val="en-GB"/>
        </w:rPr>
        <w:t xml:space="preserve"> areas as diverse as</w:t>
      </w:r>
      <w:r w:rsidR="008817FA" w:rsidRPr="00C13795">
        <w:rPr>
          <w:rFonts w:ascii="Times" w:hAnsi="Times" w:cs="Times New Roman"/>
          <w:lang w:val="en-GB"/>
        </w:rPr>
        <w:t xml:space="preserve"> the social sciences, humanities, arts, and policy development to approach migration and digital communication from a holistic, interdisciplinary perspective. </w:t>
      </w:r>
      <w:r w:rsidR="00222D81" w:rsidRPr="00C13795">
        <w:rPr>
          <w:rFonts w:ascii="Times" w:hAnsi="Times" w:cs="Times New Roman"/>
          <w:lang w:val="en-GB"/>
        </w:rPr>
        <w:t xml:space="preserve">The project’s results then serve as a basis for further research but also </w:t>
      </w:r>
      <w:r w:rsidR="00962287" w:rsidRPr="00C13795">
        <w:rPr>
          <w:rFonts w:ascii="Times" w:hAnsi="Times" w:cs="Times New Roman"/>
          <w:lang w:val="en-GB"/>
        </w:rPr>
        <w:t xml:space="preserve">for </w:t>
      </w:r>
      <w:r w:rsidR="00222D81" w:rsidRPr="00C13795">
        <w:rPr>
          <w:rFonts w:ascii="Times" w:hAnsi="Times" w:cs="Times New Roman"/>
          <w:lang w:val="en-GB"/>
        </w:rPr>
        <w:t xml:space="preserve">the development of policy recommendations </w:t>
      </w:r>
      <w:r w:rsidR="00917DC3" w:rsidRPr="00C13795">
        <w:rPr>
          <w:rFonts w:ascii="Times" w:hAnsi="Times" w:cs="Times New Roman"/>
          <w:lang w:val="en-GB"/>
        </w:rPr>
        <w:t>that aim at</w:t>
      </w:r>
      <w:r w:rsidR="00222D81" w:rsidRPr="00C13795">
        <w:rPr>
          <w:rFonts w:ascii="Times" w:hAnsi="Times" w:cs="Times New Roman"/>
          <w:lang w:val="en-GB"/>
        </w:rPr>
        <w:t xml:space="preserve"> precise political actions.</w:t>
      </w:r>
    </w:p>
    <w:p w:rsidR="00C13795" w:rsidRDefault="00C13795" w:rsidP="00C13795">
      <w:pPr>
        <w:rPr>
          <w:rFonts w:ascii="Times" w:hAnsi="Times" w:cs="Times New Roman"/>
          <w:lang w:val="en-GB"/>
        </w:rPr>
      </w:pPr>
    </w:p>
    <w:p w:rsidR="00C13795" w:rsidRDefault="00EF1161" w:rsidP="00C13795">
      <w:pPr>
        <w:rPr>
          <w:rFonts w:ascii="Times" w:hAnsi="Times" w:cs="Times New Roman"/>
          <w:lang w:val="en-GB"/>
        </w:rPr>
      </w:pPr>
      <w:r w:rsidRPr="00C13795">
        <w:rPr>
          <w:rFonts w:ascii="Times" w:hAnsi="Times" w:cs="Times New Roman"/>
          <w:lang w:val="en-GB"/>
        </w:rPr>
        <w:t>MIG@NET’s u</w:t>
      </w:r>
      <w:r w:rsidR="00303D00" w:rsidRPr="00C13795">
        <w:rPr>
          <w:rFonts w:ascii="Times" w:hAnsi="Times" w:cs="Times New Roman"/>
          <w:lang w:val="en-GB"/>
        </w:rPr>
        <w:t>nit WP 10 “Intercultural Conflict and Dialogue”</w:t>
      </w:r>
      <w:r w:rsidR="00EE7AD4" w:rsidRPr="00C13795">
        <w:rPr>
          <w:rFonts w:ascii="Times" w:hAnsi="Times" w:cs="Times New Roman"/>
          <w:lang w:val="en-GB"/>
        </w:rPr>
        <w:t xml:space="preserve"> was developed for comparative analyse</w:t>
      </w:r>
      <w:r w:rsidR="00303D00" w:rsidRPr="00C13795">
        <w:rPr>
          <w:rFonts w:ascii="Times" w:hAnsi="Times" w:cs="Times New Roman"/>
          <w:lang w:val="en-GB"/>
        </w:rPr>
        <w:t xml:space="preserve">s of </w:t>
      </w:r>
      <w:r w:rsidR="00EE7AD4" w:rsidRPr="00C13795">
        <w:rPr>
          <w:rFonts w:ascii="Times" w:hAnsi="Times" w:cs="Times New Roman"/>
          <w:lang w:val="en-GB"/>
        </w:rPr>
        <w:t xml:space="preserve">discursive struggles and ideological conflicts in digital spaces – best described as </w:t>
      </w:r>
      <w:r w:rsidR="00C10A6A" w:rsidRPr="00C13795">
        <w:rPr>
          <w:rFonts w:ascii="Times" w:hAnsi="Times" w:cs="Times New Roman"/>
          <w:lang w:val="en-GB"/>
        </w:rPr>
        <w:t>‘</w:t>
      </w:r>
      <w:r w:rsidR="00303D00" w:rsidRPr="00C13795">
        <w:rPr>
          <w:rFonts w:ascii="Times" w:hAnsi="Times" w:cs="Times New Roman"/>
          <w:lang w:val="en-GB"/>
        </w:rPr>
        <w:t>cyberconflicts</w:t>
      </w:r>
      <w:r w:rsidR="00C10A6A" w:rsidRPr="00C13795">
        <w:rPr>
          <w:rFonts w:ascii="Times" w:hAnsi="Times" w:cs="Times New Roman"/>
          <w:lang w:val="en-GB"/>
        </w:rPr>
        <w:t>’</w:t>
      </w:r>
      <w:r w:rsidR="00303D00" w:rsidRPr="00C13795">
        <w:rPr>
          <w:rFonts w:ascii="Times" w:hAnsi="Times" w:cs="Times New Roman"/>
          <w:lang w:val="en-GB"/>
        </w:rPr>
        <w:t xml:space="preserve"> </w:t>
      </w:r>
      <w:r w:rsidR="00EE7AD4" w:rsidRPr="00C13795">
        <w:rPr>
          <w:rFonts w:ascii="Times" w:hAnsi="Times" w:cs="Times New Roman"/>
          <w:lang w:val="en-GB"/>
        </w:rPr>
        <w:t xml:space="preserve">(Karatzogianni 2006) – </w:t>
      </w:r>
      <w:r w:rsidR="00303D00" w:rsidRPr="00C13795">
        <w:rPr>
          <w:rFonts w:ascii="Times" w:hAnsi="Times" w:cs="Times New Roman"/>
          <w:lang w:val="en-GB"/>
        </w:rPr>
        <w:t>and</w:t>
      </w:r>
      <w:r w:rsidR="00EE7AD4" w:rsidRPr="00C13795">
        <w:rPr>
          <w:rFonts w:ascii="Times" w:hAnsi="Times" w:cs="Times New Roman"/>
          <w:lang w:val="en-GB"/>
        </w:rPr>
        <w:t xml:space="preserve"> debates on racism as well as cultural identit</w:t>
      </w:r>
      <w:r w:rsidR="0052005D" w:rsidRPr="00C13795">
        <w:rPr>
          <w:rFonts w:ascii="Times" w:hAnsi="Times" w:cs="Times New Roman"/>
          <w:lang w:val="en-GB"/>
        </w:rPr>
        <w:t>y</w:t>
      </w:r>
      <w:r w:rsidR="00EE7AD4" w:rsidRPr="00C13795">
        <w:rPr>
          <w:rFonts w:ascii="Times" w:hAnsi="Times" w:cs="Times New Roman"/>
          <w:lang w:val="en-GB"/>
        </w:rPr>
        <w:t>.</w:t>
      </w:r>
      <w:r w:rsidR="00303D00" w:rsidRPr="00C13795">
        <w:rPr>
          <w:rFonts w:ascii="Times" w:hAnsi="Times" w:cs="Times New Roman"/>
          <w:lang w:val="en-GB"/>
        </w:rPr>
        <w:t xml:space="preserve"> </w:t>
      </w:r>
      <w:r w:rsidR="00EE7AD4" w:rsidRPr="00C13795">
        <w:rPr>
          <w:rFonts w:ascii="Times" w:hAnsi="Times" w:cs="Times New Roman"/>
          <w:lang w:val="en-GB"/>
        </w:rPr>
        <w:t>It further included</w:t>
      </w:r>
      <w:r w:rsidR="00303D00" w:rsidRPr="00C13795">
        <w:rPr>
          <w:rFonts w:ascii="Times" w:hAnsi="Times" w:cs="Times New Roman"/>
          <w:lang w:val="en-GB"/>
        </w:rPr>
        <w:t xml:space="preserve"> offline interviews researching the perception of European citizenship against the background of migration discourses in </w:t>
      </w:r>
      <w:r w:rsidR="00EE7AD4" w:rsidRPr="00C13795">
        <w:rPr>
          <w:rFonts w:ascii="Times" w:hAnsi="Times" w:cs="Times New Roman"/>
          <w:lang w:val="en-GB"/>
        </w:rPr>
        <w:t>three European countries, which are Cyprus, Greece, and the UK; each of these countries see</w:t>
      </w:r>
      <w:r w:rsidR="00EE5503" w:rsidRPr="00C13795">
        <w:rPr>
          <w:rFonts w:ascii="Times" w:hAnsi="Times" w:cs="Times New Roman"/>
          <w:lang w:val="en-GB"/>
        </w:rPr>
        <w:t>s</w:t>
      </w:r>
      <w:r w:rsidR="00EE7AD4" w:rsidRPr="00C13795">
        <w:rPr>
          <w:rFonts w:ascii="Times" w:hAnsi="Times" w:cs="Times New Roman"/>
          <w:lang w:val="en-GB"/>
        </w:rPr>
        <w:t xml:space="preserve"> </w:t>
      </w:r>
      <w:r w:rsidR="00EE5503" w:rsidRPr="00C13795">
        <w:rPr>
          <w:rFonts w:ascii="Times" w:hAnsi="Times" w:cs="Times New Roman"/>
          <w:lang w:val="en-GB"/>
        </w:rPr>
        <w:t>itself</w:t>
      </w:r>
      <w:r w:rsidR="00EE7AD4" w:rsidRPr="00C13795">
        <w:rPr>
          <w:rFonts w:ascii="Times" w:hAnsi="Times" w:cs="Times New Roman"/>
          <w:lang w:val="en-GB"/>
        </w:rPr>
        <w:t xml:space="preserve"> confronted with increasingly controversial public debates on migration, integration, and responsibility, cataly</w:t>
      </w:r>
      <w:r w:rsidR="00A979DD" w:rsidRPr="00C13795">
        <w:rPr>
          <w:rFonts w:ascii="Times" w:hAnsi="Times" w:cs="Times New Roman"/>
          <w:lang w:val="en-GB"/>
        </w:rPr>
        <w:t>se</w:t>
      </w:r>
      <w:r w:rsidR="00EE7AD4" w:rsidRPr="00C13795">
        <w:rPr>
          <w:rFonts w:ascii="Times" w:hAnsi="Times" w:cs="Times New Roman"/>
          <w:lang w:val="en-GB"/>
        </w:rPr>
        <w:t>d by a constantly growing influx of migrants.</w:t>
      </w:r>
      <w:r w:rsidR="00222D81" w:rsidRPr="00C13795">
        <w:rPr>
          <w:rFonts w:ascii="Times" w:hAnsi="Times" w:cs="Times New Roman"/>
          <w:lang w:val="en-GB"/>
        </w:rPr>
        <w:t xml:space="preserve"> The primary research interest is to map </w:t>
      </w:r>
      <w:r w:rsidR="00414504" w:rsidRPr="00C13795">
        <w:rPr>
          <w:rFonts w:ascii="Times" w:hAnsi="Times" w:cs="Times New Roman"/>
          <w:lang w:val="en-GB"/>
        </w:rPr>
        <w:t xml:space="preserve">the </w:t>
      </w:r>
      <w:r w:rsidR="00303D00" w:rsidRPr="00C13795">
        <w:rPr>
          <w:rFonts w:ascii="Times" w:hAnsi="Times" w:cs="Times New Roman"/>
          <w:lang w:val="en-GB"/>
        </w:rPr>
        <w:t xml:space="preserve">digital networks </w:t>
      </w:r>
      <w:r w:rsidR="00414504" w:rsidRPr="00C13795">
        <w:rPr>
          <w:rFonts w:ascii="Times" w:hAnsi="Times" w:cs="Times New Roman"/>
          <w:lang w:val="en-GB"/>
        </w:rPr>
        <w:t>built by migrant communities</w:t>
      </w:r>
      <w:r w:rsidR="00511AC6" w:rsidRPr="00C13795">
        <w:rPr>
          <w:rFonts w:ascii="Times" w:hAnsi="Times" w:cs="Times New Roman"/>
          <w:lang w:val="en-GB"/>
        </w:rPr>
        <w:t xml:space="preserve"> as well as political groups engaged in migrant discourses</w:t>
      </w:r>
      <w:r w:rsidR="00414504" w:rsidRPr="00C13795">
        <w:rPr>
          <w:rFonts w:ascii="Times" w:hAnsi="Times" w:cs="Times New Roman"/>
          <w:lang w:val="en-GB"/>
        </w:rPr>
        <w:t xml:space="preserve"> and to assess what role they play in reinforcing practices of intercultural conflict, i.e. how they expand the sites for these sort of soc</w:t>
      </w:r>
      <w:r w:rsidR="00B66CC5" w:rsidRPr="00C13795">
        <w:rPr>
          <w:rFonts w:ascii="Times" w:hAnsi="Times" w:cs="Times New Roman"/>
          <w:lang w:val="en-GB"/>
        </w:rPr>
        <w:t>io-cultural struggles into the digital public sphere.</w:t>
      </w:r>
      <w:r w:rsidR="003D5116" w:rsidRPr="00C13795">
        <w:rPr>
          <w:rFonts w:ascii="Times" w:hAnsi="Times" w:cs="Times New Roman"/>
          <w:lang w:val="en-GB"/>
        </w:rPr>
        <w:t xml:space="preserve"> Since public discourses tend to emerge on specific fault lines in society that cause political and social stakeholders to make a stance and to compete with each other by instrumentalising all available means for communication, the Internet becomes a communicative space in which researchers can critically observe particularly controversial discourses of broader societal concern. In the case of </w:t>
      </w:r>
      <w:r w:rsidR="00A2128A" w:rsidRPr="00C13795">
        <w:rPr>
          <w:rFonts w:ascii="Times" w:hAnsi="Times" w:cs="Times New Roman"/>
          <w:lang w:val="en-GB"/>
        </w:rPr>
        <w:t>migration</w:t>
      </w:r>
      <w:r w:rsidR="00780C0D" w:rsidRPr="00C13795">
        <w:rPr>
          <w:rFonts w:ascii="Times" w:hAnsi="Times" w:cs="Times New Roman"/>
          <w:lang w:val="en-GB"/>
        </w:rPr>
        <w:t xml:space="preserve"> discourses in the UK, Greece, and Cyprus</w:t>
      </w:r>
      <w:r w:rsidR="00A2128A" w:rsidRPr="00C13795">
        <w:rPr>
          <w:rFonts w:ascii="Times" w:hAnsi="Times" w:cs="Times New Roman"/>
          <w:lang w:val="en-GB"/>
        </w:rPr>
        <w:t xml:space="preserve">, the involved </w:t>
      </w:r>
      <w:r w:rsidR="00780C0D" w:rsidRPr="00C13795">
        <w:rPr>
          <w:rFonts w:ascii="Times" w:hAnsi="Times" w:cs="Times New Roman"/>
          <w:lang w:val="en-GB"/>
        </w:rPr>
        <w:t xml:space="preserve">political and social groups can be </w:t>
      </w:r>
      <w:r w:rsidR="000B2A51" w:rsidRPr="00C13795">
        <w:rPr>
          <w:rFonts w:ascii="Times" w:hAnsi="Times" w:cs="Times New Roman"/>
          <w:lang w:val="en-GB"/>
        </w:rPr>
        <w:t>broadly</w:t>
      </w:r>
      <w:r w:rsidR="00780C0D" w:rsidRPr="00C13795">
        <w:rPr>
          <w:rFonts w:ascii="Times" w:hAnsi="Times" w:cs="Times New Roman"/>
          <w:lang w:val="en-GB"/>
        </w:rPr>
        <w:t xml:space="preserve"> divided into racist and ant</w:t>
      </w:r>
      <w:r w:rsidR="007B6D7C" w:rsidRPr="00C13795">
        <w:rPr>
          <w:rFonts w:ascii="Times" w:hAnsi="Times" w:cs="Times New Roman"/>
          <w:lang w:val="en-GB"/>
        </w:rPr>
        <w:t xml:space="preserve">i-racist ideological discourses; these groups or movements tend to </w:t>
      </w:r>
      <w:r w:rsidR="00780C0D" w:rsidRPr="00C13795">
        <w:rPr>
          <w:rFonts w:ascii="Times" w:hAnsi="Times" w:cs="Times New Roman"/>
          <w:lang w:val="en-GB"/>
        </w:rPr>
        <w:t>form digital networks that</w:t>
      </w:r>
      <w:r w:rsidR="003B56C4" w:rsidRPr="00C13795">
        <w:rPr>
          <w:rFonts w:ascii="Times" w:hAnsi="Times" w:cs="Times New Roman"/>
          <w:lang w:val="en-GB"/>
        </w:rPr>
        <w:t xml:space="preserve"> </w:t>
      </w:r>
      <w:r w:rsidR="00A96EE2" w:rsidRPr="00C13795">
        <w:rPr>
          <w:rFonts w:ascii="Times" w:hAnsi="Times" w:cs="Times New Roman"/>
          <w:lang w:val="en-GB"/>
        </w:rPr>
        <w:t>can</w:t>
      </w:r>
      <w:r w:rsidR="00780C0D" w:rsidRPr="00C13795">
        <w:rPr>
          <w:rFonts w:ascii="Times" w:hAnsi="Times" w:cs="Times New Roman"/>
          <w:lang w:val="en-GB"/>
        </w:rPr>
        <w:t xml:space="preserve"> become the basis for the organisation of political activities.</w:t>
      </w:r>
      <w:r w:rsidR="00240EA5" w:rsidRPr="00C13795">
        <w:rPr>
          <w:rFonts w:ascii="Times" w:hAnsi="Times" w:cs="Times New Roman"/>
          <w:lang w:val="en-GB"/>
        </w:rPr>
        <w:t xml:space="preserve"> The three case studies hence placed emphasis on the intercultural conflicts that emerged </w:t>
      </w:r>
      <w:r w:rsidR="00204F8A" w:rsidRPr="00C13795">
        <w:rPr>
          <w:rFonts w:ascii="Times" w:hAnsi="Times" w:cs="Times New Roman"/>
          <w:lang w:val="en-GB"/>
        </w:rPr>
        <w:t>as a direct reaction to migration in the three sampled host societies</w:t>
      </w:r>
      <w:r w:rsidR="00240EA5" w:rsidRPr="00C13795">
        <w:rPr>
          <w:rFonts w:ascii="Times" w:hAnsi="Times" w:cs="Times New Roman"/>
          <w:lang w:val="en-GB"/>
        </w:rPr>
        <w:t>:</w:t>
      </w:r>
      <w:r w:rsidR="008874BE" w:rsidRPr="00C13795">
        <w:rPr>
          <w:rFonts w:ascii="Times" w:hAnsi="Times" w:cs="Times New Roman"/>
          <w:lang w:val="en-GB"/>
        </w:rPr>
        <w:t xml:space="preserve"> </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303D00" w:rsidRPr="00C13795" w:rsidRDefault="000323F4" w:rsidP="00C13795">
      <w:pPr>
        <w:rPr>
          <w:rFonts w:ascii="Times" w:hAnsi="Times" w:cs="Times New Roman"/>
          <w:lang w:val="en-GB"/>
        </w:rPr>
      </w:pPr>
      <w:r w:rsidRPr="00C13795">
        <w:rPr>
          <w:rFonts w:ascii="Times" w:hAnsi="Times" w:cs="Times New Roman"/>
          <w:i/>
          <w:lang w:val="en-GB"/>
        </w:rPr>
        <w:t>Cyprus</w:t>
      </w:r>
      <w:r w:rsidR="00FF38C4" w:rsidRPr="00C13795">
        <w:rPr>
          <w:rFonts w:ascii="Times" w:hAnsi="Times" w:cs="Times New Roman"/>
          <w:lang w:val="en-GB"/>
        </w:rPr>
        <w:t>.</w:t>
      </w:r>
      <w:r w:rsidRPr="00C13795">
        <w:rPr>
          <w:rFonts w:ascii="Times" w:hAnsi="Times" w:cs="Times New Roman"/>
          <w:lang w:val="en-GB"/>
        </w:rPr>
        <w:t xml:space="preserve"> </w:t>
      </w:r>
      <w:r w:rsidR="00303D00" w:rsidRPr="00C13795">
        <w:rPr>
          <w:rFonts w:ascii="Times" w:hAnsi="Times" w:cs="Times New Roman"/>
          <w:lang w:val="en-GB"/>
        </w:rPr>
        <w:t xml:space="preserve">In this case, </w:t>
      </w:r>
      <w:r w:rsidRPr="00C13795">
        <w:rPr>
          <w:rFonts w:ascii="Times" w:hAnsi="Times" w:cs="Times New Roman"/>
          <w:lang w:val="en-GB"/>
        </w:rPr>
        <w:t>the urban spaces</w:t>
      </w:r>
      <w:r w:rsidR="00A760D5" w:rsidRPr="00C13795">
        <w:rPr>
          <w:rFonts w:ascii="Times" w:hAnsi="Times" w:cs="Times New Roman"/>
          <w:lang w:val="en-GB"/>
        </w:rPr>
        <w:t xml:space="preserve"> of</w:t>
      </w:r>
      <w:r w:rsidRPr="00C13795">
        <w:rPr>
          <w:rFonts w:ascii="Times" w:hAnsi="Times" w:cs="Times New Roman"/>
          <w:lang w:val="en-GB"/>
        </w:rPr>
        <w:t xml:space="preserve"> the island’s capital Nicosia</w:t>
      </w:r>
      <w:r w:rsidR="00303D00" w:rsidRPr="00C13795">
        <w:rPr>
          <w:rFonts w:ascii="Times" w:hAnsi="Times" w:cs="Times New Roman"/>
          <w:lang w:val="en-GB"/>
        </w:rPr>
        <w:t xml:space="preserve"> </w:t>
      </w:r>
      <w:r w:rsidRPr="00C13795">
        <w:rPr>
          <w:rFonts w:ascii="Times" w:hAnsi="Times" w:cs="Times New Roman"/>
          <w:lang w:val="en-GB"/>
        </w:rPr>
        <w:t xml:space="preserve">became subject of a qualitative analysis of their function </w:t>
      </w:r>
      <w:r w:rsidR="00303D00" w:rsidRPr="00C13795">
        <w:rPr>
          <w:rFonts w:ascii="Times" w:hAnsi="Times" w:cs="Times New Roman"/>
          <w:lang w:val="en-GB"/>
        </w:rPr>
        <w:t>as contested spaces in which migrants, anti-racist, and racist groups encounter</w:t>
      </w:r>
      <w:r w:rsidRPr="00C13795">
        <w:rPr>
          <w:rFonts w:ascii="Times" w:hAnsi="Times" w:cs="Times New Roman"/>
          <w:lang w:val="en-GB"/>
        </w:rPr>
        <w:t xml:space="preserve"> and confront each other</w:t>
      </w:r>
      <w:r w:rsidR="00303D00" w:rsidRPr="00C13795">
        <w:rPr>
          <w:rFonts w:ascii="Times" w:hAnsi="Times" w:cs="Times New Roman"/>
          <w:lang w:val="en-GB"/>
        </w:rPr>
        <w:t>. The interplay of online and offline activities reproduces both digital and non-digital materialities</w:t>
      </w:r>
      <w:r w:rsidR="00AD2C5C" w:rsidRPr="00C13795">
        <w:rPr>
          <w:rFonts w:ascii="Times" w:hAnsi="Times" w:cs="Times New Roman"/>
          <w:lang w:val="en-GB"/>
        </w:rPr>
        <w:t xml:space="preserve"> that have tangible impacts on the country’s wider discourse on migration</w:t>
      </w:r>
      <w:r w:rsidR="00303D00" w:rsidRPr="00C13795">
        <w:rPr>
          <w:rFonts w:ascii="Times" w:hAnsi="Times" w:cs="Times New Roman"/>
          <w:lang w:val="en-GB"/>
        </w:rPr>
        <w:t>.</w:t>
      </w:r>
    </w:p>
    <w:p w:rsidR="00C13795" w:rsidRDefault="00C13795" w:rsidP="00C13795">
      <w:pPr>
        <w:rPr>
          <w:rFonts w:ascii="Times" w:hAnsi="Times" w:cs="Times New Roman"/>
          <w:i/>
          <w:lang w:val="en-GB"/>
        </w:rPr>
      </w:pPr>
    </w:p>
    <w:p w:rsidR="00C13795" w:rsidRDefault="00C13795" w:rsidP="00C13795">
      <w:pPr>
        <w:rPr>
          <w:rFonts w:ascii="Times" w:hAnsi="Times" w:cs="Times New Roman"/>
          <w:i/>
          <w:lang w:val="en-GB"/>
        </w:rPr>
      </w:pPr>
    </w:p>
    <w:p w:rsidR="00303D00" w:rsidRPr="00C13795" w:rsidRDefault="00303D00" w:rsidP="00C13795">
      <w:pPr>
        <w:rPr>
          <w:rFonts w:ascii="Times" w:hAnsi="Times" w:cs="Times New Roman"/>
          <w:lang w:val="en-GB"/>
        </w:rPr>
      </w:pPr>
      <w:r w:rsidRPr="00C13795">
        <w:rPr>
          <w:rFonts w:ascii="Times" w:hAnsi="Times" w:cs="Times New Roman"/>
          <w:i/>
          <w:lang w:val="en-GB"/>
        </w:rPr>
        <w:t>Greece</w:t>
      </w:r>
      <w:r w:rsidR="00FF38C4" w:rsidRPr="00C13795">
        <w:rPr>
          <w:rFonts w:ascii="Times" w:hAnsi="Times" w:cs="Times New Roman"/>
          <w:lang w:val="en-GB"/>
        </w:rPr>
        <w:t>.</w:t>
      </w:r>
      <w:r w:rsidRPr="00C13795">
        <w:rPr>
          <w:rFonts w:ascii="Times" w:hAnsi="Times" w:cs="Times New Roman"/>
          <w:lang w:val="en-GB"/>
        </w:rPr>
        <w:t xml:space="preserve"> </w:t>
      </w:r>
      <w:r w:rsidR="00527266" w:rsidRPr="00C13795">
        <w:rPr>
          <w:rFonts w:ascii="Times" w:hAnsi="Times" w:cs="Times New Roman"/>
          <w:lang w:val="en-GB"/>
        </w:rPr>
        <w:t>The country was not only hit hard by a</w:t>
      </w:r>
      <w:ins w:id="0" w:author="Nicos" w:date="2015-10-14T14:35:00Z">
        <w:r w:rsidR="00821E35" w:rsidRPr="00C13795">
          <w:rPr>
            <w:rFonts w:ascii="Times" w:hAnsi="Times" w:cs="Times New Roman"/>
            <w:lang w:val="en-GB"/>
          </w:rPr>
          <w:t>n</w:t>
        </w:r>
      </w:ins>
      <w:r w:rsidR="00527266" w:rsidRPr="00C13795">
        <w:rPr>
          <w:rFonts w:ascii="Times" w:hAnsi="Times" w:cs="Times New Roman"/>
          <w:lang w:val="en-GB"/>
        </w:rPr>
        <w:t xml:space="preserve"> economic crisis that shook the very fundaments of Greek s</w:t>
      </w:r>
      <w:r w:rsidR="0078718B" w:rsidRPr="00C13795">
        <w:rPr>
          <w:rFonts w:ascii="Times" w:hAnsi="Times" w:cs="Times New Roman"/>
          <w:lang w:val="en-GB"/>
        </w:rPr>
        <w:t>ociety – at the same time it has</w:t>
      </w:r>
      <w:r w:rsidR="00527266" w:rsidRPr="00C13795">
        <w:rPr>
          <w:rFonts w:ascii="Times" w:hAnsi="Times" w:cs="Times New Roman"/>
          <w:lang w:val="en-GB"/>
        </w:rPr>
        <w:t xml:space="preserve"> to deal with a massive influx of migrants, since the country belongs to the traditional entry countries in the EU’s South-Eastern periphery. </w:t>
      </w:r>
      <w:r w:rsidR="007F23E1" w:rsidRPr="00C13795">
        <w:rPr>
          <w:rFonts w:ascii="Times" w:hAnsi="Times" w:cs="Times New Roman"/>
          <w:lang w:val="en-GB"/>
        </w:rPr>
        <w:t xml:space="preserve">Online media play </w:t>
      </w:r>
      <w:r w:rsidR="00976FB9" w:rsidRPr="00C13795">
        <w:rPr>
          <w:rFonts w:ascii="Times" w:hAnsi="Times" w:cs="Times New Roman"/>
          <w:lang w:val="en-GB"/>
        </w:rPr>
        <w:t>a crucial</w:t>
      </w:r>
      <w:r w:rsidR="007F23E1" w:rsidRPr="00C13795">
        <w:rPr>
          <w:rFonts w:ascii="Times" w:hAnsi="Times" w:cs="Times New Roman"/>
          <w:lang w:val="en-GB"/>
        </w:rPr>
        <w:t xml:space="preserve"> role in migration related debates that are coined by outbursts of racial violence; these are strongly linked to the pressure of economic despair that affect</w:t>
      </w:r>
      <w:r w:rsidR="00A737D0" w:rsidRPr="00C13795">
        <w:rPr>
          <w:rFonts w:ascii="Times" w:hAnsi="Times" w:cs="Times New Roman"/>
          <w:lang w:val="en-GB"/>
        </w:rPr>
        <w:t>ed</w:t>
      </w:r>
      <w:r w:rsidR="007F23E1" w:rsidRPr="00C13795">
        <w:rPr>
          <w:rFonts w:ascii="Times" w:hAnsi="Times" w:cs="Times New Roman"/>
          <w:lang w:val="en-GB"/>
        </w:rPr>
        <w:t xml:space="preserve"> social cohesion in the country </w:t>
      </w:r>
      <w:r w:rsidR="000858EC" w:rsidRPr="00C13795">
        <w:rPr>
          <w:rFonts w:ascii="Times" w:hAnsi="Times" w:cs="Times New Roman"/>
          <w:lang w:val="en-GB"/>
        </w:rPr>
        <w:t>in general</w:t>
      </w:r>
      <w:r w:rsidR="007F23E1" w:rsidRPr="00C13795">
        <w:rPr>
          <w:rFonts w:ascii="Times" w:hAnsi="Times" w:cs="Times New Roman"/>
          <w:lang w:val="en-GB"/>
        </w:rPr>
        <w:t>.</w:t>
      </w:r>
      <w:r w:rsidR="00EC012D" w:rsidRPr="00C13795">
        <w:rPr>
          <w:rFonts w:ascii="Times" w:hAnsi="Times" w:cs="Times New Roman"/>
          <w:lang w:val="en-GB"/>
        </w:rPr>
        <w:t xml:space="preserve"> Right-wing groups repeatedly blamed increased migration as one factor that allegedly catalysed the country’s economic demise, which triggered anti-racist reactions from the political left. However, migrants themselves often find it difficult to express their own views, i.e. to have their own voices in these heated discussions; they are talked about but seldom have the chance to make their own case.</w:t>
      </w:r>
    </w:p>
    <w:p w:rsidR="00C13795" w:rsidRDefault="00C13795" w:rsidP="00C13795">
      <w:pPr>
        <w:rPr>
          <w:rFonts w:ascii="Times" w:hAnsi="Times" w:cs="Times New Roman"/>
          <w:i/>
          <w:lang w:val="en-GB"/>
        </w:rPr>
      </w:pPr>
    </w:p>
    <w:p w:rsidR="00C13795" w:rsidRDefault="00C13795" w:rsidP="00C13795">
      <w:pPr>
        <w:rPr>
          <w:rFonts w:ascii="Times" w:hAnsi="Times" w:cs="Times New Roman"/>
          <w:i/>
          <w:lang w:val="en-GB"/>
        </w:rPr>
      </w:pPr>
    </w:p>
    <w:p w:rsidR="00303D00" w:rsidRPr="00C13795" w:rsidRDefault="00241D69" w:rsidP="00C13795">
      <w:pPr>
        <w:rPr>
          <w:rFonts w:ascii="Times" w:hAnsi="Times" w:cs="Times New Roman"/>
          <w:lang w:val="en-GB"/>
        </w:rPr>
      </w:pPr>
      <w:r w:rsidRPr="00C13795">
        <w:rPr>
          <w:rFonts w:ascii="Times" w:hAnsi="Times" w:cs="Times New Roman"/>
          <w:i/>
          <w:lang w:val="en-GB"/>
        </w:rPr>
        <w:t>UK</w:t>
      </w:r>
      <w:r w:rsidRPr="00C13795">
        <w:rPr>
          <w:rFonts w:ascii="Times" w:hAnsi="Times" w:cs="Times New Roman"/>
          <w:lang w:val="en-GB"/>
        </w:rPr>
        <w:t xml:space="preserve">. </w:t>
      </w:r>
      <w:r w:rsidR="00303D00" w:rsidRPr="00C13795">
        <w:rPr>
          <w:rFonts w:ascii="Times" w:hAnsi="Times" w:cs="Times New Roman"/>
          <w:lang w:val="en-GB"/>
        </w:rPr>
        <w:t xml:space="preserve">This case study </w:t>
      </w:r>
      <w:r w:rsidR="009C4556" w:rsidRPr="00C13795">
        <w:rPr>
          <w:rFonts w:ascii="Times" w:hAnsi="Times" w:cs="Times New Roman"/>
          <w:lang w:val="en-GB"/>
        </w:rPr>
        <w:t xml:space="preserve">examines </w:t>
      </w:r>
      <w:r w:rsidR="00303D00" w:rsidRPr="00C13795">
        <w:rPr>
          <w:rFonts w:ascii="Times" w:hAnsi="Times" w:cs="Times New Roman"/>
          <w:lang w:val="en-GB"/>
        </w:rPr>
        <w:t>tensions between migrants and their host society</w:t>
      </w:r>
      <w:r w:rsidR="009C4556" w:rsidRPr="00C13795">
        <w:rPr>
          <w:rFonts w:ascii="Times" w:hAnsi="Times" w:cs="Times New Roman"/>
          <w:lang w:val="en-GB"/>
        </w:rPr>
        <w:t xml:space="preserve"> that</w:t>
      </w:r>
      <w:r w:rsidR="00F87A7E" w:rsidRPr="00C13795">
        <w:rPr>
          <w:rFonts w:ascii="Times" w:hAnsi="Times" w:cs="Times New Roman"/>
          <w:lang w:val="en-GB"/>
        </w:rPr>
        <w:t xml:space="preserve"> have an impact on integration. Migration has become a top issue on the UK’s political agenda in recent years, especially in the context of the general debate on the countries continued EU membership. As migrants from within and outside Europe seek to find </w:t>
      </w:r>
      <w:r w:rsidR="00F87A7E" w:rsidRPr="00C13795">
        <w:rPr>
          <w:rFonts w:ascii="Times" w:hAnsi="Times" w:cs="Times New Roman"/>
          <w:lang w:val="en-GB"/>
        </w:rPr>
        <w:lastRenderedPageBreak/>
        <w:t>a better future in the UK, parts of the British population as well as political class have expressed increasing scepticism towards the overall benefits of this trend for their country – up to the point</w:t>
      </w:r>
      <w:r w:rsidR="00FA1279" w:rsidRPr="00C13795">
        <w:rPr>
          <w:rFonts w:ascii="Times" w:hAnsi="Times" w:cs="Times New Roman"/>
          <w:lang w:val="en-GB"/>
        </w:rPr>
        <w:t xml:space="preserve"> that</w:t>
      </w:r>
      <w:r w:rsidR="00F87A7E" w:rsidRPr="00C13795">
        <w:rPr>
          <w:rFonts w:ascii="Times" w:hAnsi="Times" w:cs="Times New Roman"/>
          <w:lang w:val="en-GB"/>
        </w:rPr>
        <w:t xml:space="preserve"> anti-migration sentiment</w:t>
      </w:r>
      <w:r w:rsidR="00F47F10" w:rsidRPr="00C13795">
        <w:rPr>
          <w:rFonts w:ascii="Times" w:hAnsi="Times" w:cs="Times New Roman"/>
          <w:lang w:val="en-GB"/>
        </w:rPr>
        <w:t>s become</w:t>
      </w:r>
      <w:r w:rsidR="00F87A7E" w:rsidRPr="00C13795">
        <w:rPr>
          <w:rFonts w:ascii="Times" w:hAnsi="Times" w:cs="Times New Roman"/>
          <w:lang w:val="en-GB"/>
        </w:rPr>
        <w:t xml:space="preserve"> clear</w:t>
      </w:r>
      <w:r w:rsidR="00F47F10" w:rsidRPr="00C13795">
        <w:rPr>
          <w:rFonts w:ascii="Times" w:hAnsi="Times" w:cs="Times New Roman"/>
          <w:lang w:val="en-GB"/>
        </w:rPr>
        <w:t>ly</w:t>
      </w:r>
      <w:r w:rsidR="00F87A7E" w:rsidRPr="00C13795">
        <w:rPr>
          <w:rFonts w:ascii="Times" w:hAnsi="Times" w:cs="Times New Roman"/>
          <w:lang w:val="en-GB"/>
        </w:rPr>
        <w:t xml:space="preserve"> visible on the public stage. However, the British case study also</w:t>
      </w:r>
      <w:r w:rsidR="009C4556" w:rsidRPr="00C13795">
        <w:rPr>
          <w:rFonts w:ascii="Times" w:hAnsi="Times" w:cs="Times New Roman"/>
          <w:lang w:val="en-GB"/>
        </w:rPr>
        <w:t xml:space="preserve"> discusses</w:t>
      </w:r>
      <w:r w:rsidR="00303D00" w:rsidRPr="00C13795">
        <w:rPr>
          <w:rFonts w:ascii="Times" w:hAnsi="Times" w:cs="Times New Roman"/>
          <w:lang w:val="en-GB"/>
        </w:rPr>
        <w:t xml:space="preserve"> the potential for political mobilization as well as the chances for dialogue within migrant networks</w:t>
      </w:r>
      <w:r w:rsidR="00F87A7E" w:rsidRPr="00C13795">
        <w:rPr>
          <w:rFonts w:ascii="Times" w:hAnsi="Times" w:cs="Times New Roman"/>
          <w:lang w:val="en-GB"/>
        </w:rPr>
        <w:t xml:space="preserve"> for community building; in this regard a real potential for the formation of </w:t>
      </w:r>
      <w:r w:rsidR="009C4556" w:rsidRPr="00C13795">
        <w:rPr>
          <w:rFonts w:ascii="Times" w:hAnsi="Times" w:cs="Times New Roman"/>
          <w:lang w:val="en-GB"/>
        </w:rPr>
        <w:t>digital counter publics</w:t>
      </w:r>
      <w:r w:rsidR="00F87A7E" w:rsidRPr="00C13795">
        <w:rPr>
          <w:rFonts w:ascii="Times" w:hAnsi="Times" w:cs="Times New Roman"/>
          <w:lang w:val="en-GB"/>
        </w:rPr>
        <w:t xml:space="preserve"> becomes observable</w:t>
      </w:r>
      <w:r w:rsidR="00303D00" w:rsidRPr="00C13795">
        <w:rPr>
          <w:rFonts w:ascii="Times" w:hAnsi="Times" w:cs="Times New Roman"/>
          <w:lang w:val="en-GB"/>
        </w:rPr>
        <w:t xml:space="preserve">. </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A737D0" w:rsidRPr="00C13795" w:rsidRDefault="00C2480D" w:rsidP="00C13795">
      <w:pPr>
        <w:rPr>
          <w:rFonts w:ascii="Times" w:hAnsi="Times" w:cs="Times New Roman"/>
          <w:lang w:val="en-GB"/>
        </w:rPr>
      </w:pPr>
      <w:r w:rsidRPr="00C13795">
        <w:rPr>
          <w:rFonts w:ascii="Times" w:hAnsi="Times" w:cs="Times New Roman"/>
          <w:lang w:val="en-GB"/>
        </w:rPr>
        <w:t xml:space="preserve">Despite </w:t>
      </w:r>
      <w:r w:rsidR="00AF4650" w:rsidRPr="00C13795">
        <w:rPr>
          <w:rFonts w:ascii="Times" w:hAnsi="Times" w:cs="Times New Roman"/>
          <w:lang w:val="en-GB"/>
        </w:rPr>
        <w:t xml:space="preserve">the unique </w:t>
      </w:r>
      <w:r w:rsidRPr="00C13795">
        <w:rPr>
          <w:rFonts w:ascii="Times" w:hAnsi="Times" w:cs="Times New Roman"/>
          <w:lang w:val="en-GB"/>
        </w:rPr>
        <w:t xml:space="preserve">social, cultural, economic, and historical </w:t>
      </w:r>
      <w:r w:rsidR="00AF4650" w:rsidRPr="00C13795">
        <w:rPr>
          <w:rFonts w:ascii="Times" w:hAnsi="Times" w:cs="Times New Roman"/>
          <w:lang w:val="en-GB"/>
        </w:rPr>
        <w:t>backgrounds</w:t>
      </w:r>
      <w:r w:rsidRPr="00C13795">
        <w:rPr>
          <w:rFonts w:ascii="Times" w:hAnsi="Times" w:cs="Times New Roman"/>
          <w:lang w:val="en-GB"/>
        </w:rPr>
        <w:t xml:space="preserve"> </w:t>
      </w:r>
      <w:r w:rsidR="00AF4650" w:rsidRPr="00C13795">
        <w:rPr>
          <w:rFonts w:ascii="Times" w:hAnsi="Times" w:cs="Times New Roman"/>
          <w:lang w:val="en-GB"/>
        </w:rPr>
        <w:t xml:space="preserve">of the three sampled countries </w:t>
      </w:r>
      <w:r w:rsidRPr="00C13795">
        <w:rPr>
          <w:rFonts w:ascii="Times" w:hAnsi="Times" w:cs="Times New Roman"/>
          <w:lang w:val="en-GB"/>
        </w:rPr>
        <w:t>there</w:t>
      </w:r>
      <w:r w:rsidR="00DA2370" w:rsidRPr="00C13795">
        <w:rPr>
          <w:rFonts w:ascii="Times" w:hAnsi="Times" w:cs="Times New Roman"/>
          <w:lang w:val="en-GB"/>
        </w:rPr>
        <w:t xml:space="preserve"> are several important cross-section</w:t>
      </w:r>
      <w:r w:rsidR="00430FB5" w:rsidRPr="00C13795">
        <w:rPr>
          <w:rFonts w:ascii="Times" w:hAnsi="Times" w:cs="Times New Roman"/>
          <w:lang w:val="en-GB"/>
        </w:rPr>
        <w:t>s</w:t>
      </w:r>
      <w:r w:rsidR="00DA2370" w:rsidRPr="00C13795">
        <w:rPr>
          <w:rFonts w:ascii="Times" w:hAnsi="Times" w:cs="Times New Roman"/>
          <w:lang w:val="en-GB"/>
        </w:rPr>
        <w:t xml:space="preserve"> that </w:t>
      </w:r>
      <w:r w:rsidR="000B0C8C" w:rsidRPr="00C13795">
        <w:rPr>
          <w:rFonts w:ascii="Times" w:hAnsi="Times" w:cs="Times New Roman"/>
          <w:lang w:val="en-GB"/>
        </w:rPr>
        <w:t>the</w:t>
      </w:r>
      <w:r w:rsidR="00DA2370" w:rsidRPr="00C13795">
        <w:rPr>
          <w:rFonts w:ascii="Times" w:hAnsi="Times" w:cs="Times New Roman"/>
          <w:lang w:val="en-GB"/>
        </w:rPr>
        <w:t xml:space="preserve"> case studies</w:t>
      </w:r>
      <w:r w:rsidR="00AF4650" w:rsidRPr="00C13795">
        <w:rPr>
          <w:rFonts w:ascii="Times" w:hAnsi="Times" w:cs="Times New Roman"/>
          <w:lang w:val="en-GB"/>
        </w:rPr>
        <w:t xml:space="preserve"> </w:t>
      </w:r>
      <w:r w:rsidR="00DA2370" w:rsidRPr="00C13795">
        <w:rPr>
          <w:rFonts w:ascii="Times" w:hAnsi="Times" w:cs="Times New Roman"/>
          <w:lang w:val="en-GB"/>
        </w:rPr>
        <w:t>have in common</w:t>
      </w:r>
      <w:r w:rsidR="000B0C8C" w:rsidRPr="00C13795">
        <w:rPr>
          <w:rFonts w:ascii="Times" w:hAnsi="Times" w:cs="Times New Roman"/>
          <w:lang w:val="en-GB"/>
        </w:rPr>
        <w:t xml:space="preserve"> (to one extent or the other)</w:t>
      </w:r>
      <w:r w:rsidR="001B42C2" w:rsidRPr="00C13795">
        <w:rPr>
          <w:rFonts w:ascii="Times" w:hAnsi="Times" w:cs="Times New Roman"/>
          <w:lang w:val="en-GB"/>
        </w:rPr>
        <w:t>: firstly, all</w:t>
      </w:r>
      <w:r w:rsidR="00DA2370" w:rsidRPr="00C13795">
        <w:rPr>
          <w:rFonts w:ascii="Times" w:hAnsi="Times" w:cs="Times New Roman"/>
          <w:lang w:val="en-GB"/>
        </w:rPr>
        <w:t xml:space="preserve"> of them involve intersectional conflicts that mainly centre</w:t>
      </w:r>
      <w:r w:rsidR="00A847CB" w:rsidRPr="00C13795">
        <w:rPr>
          <w:rFonts w:ascii="Times" w:hAnsi="Times" w:cs="Times New Roman"/>
          <w:lang w:val="en-GB"/>
        </w:rPr>
        <w:t xml:space="preserve"> on the collision of seemingly incompatible socio-cultural configurations or</w:t>
      </w:r>
      <w:r w:rsidR="001B42C2" w:rsidRPr="00C13795">
        <w:rPr>
          <w:rFonts w:ascii="Times" w:hAnsi="Times" w:cs="Times New Roman"/>
          <w:lang w:val="en-GB"/>
        </w:rPr>
        <w:t xml:space="preserve"> at least diverging</w:t>
      </w:r>
      <w:r w:rsidR="00A847CB" w:rsidRPr="00C13795">
        <w:rPr>
          <w:rFonts w:ascii="Times" w:hAnsi="Times" w:cs="Times New Roman"/>
          <w:lang w:val="en-GB"/>
        </w:rPr>
        <w:t xml:space="preserve"> visions for the same. Secondly, as a direct result of the these collision</w:t>
      </w:r>
      <w:r w:rsidR="001B37B7" w:rsidRPr="00C13795">
        <w:rPr>
          <w:rFonts w:ascii="Times" w:hAnsi="Times" w:cs="Times New Roman"/>
          <w:lang w:val="en-GB"/>
        </w:rPr>
        <w:t>s</w:t>
      </w:r>
      <w:r w:rsidR="00A847CB" w:rsidRPr="00C13795">
        <w:rPr>
          <w:rFonts w:ascii="Times" w:hAnsi="Times" w:cs="Times New Roman"/>
          <w:lang w:val="en-GB"/>
        </w:rPr>
        <w:t xml:space="preserve"> racist and anti-racist discourses emerge that include questions of ethnocentrism as well as </w:t>
      </w:r>
      <w:r w:rsidR="001B37B7" w:rsidRPr="00C13795">
        <w:rPr>
          <w:rFonts w:ascii="Times" w:hAnsi="Times" w:cs="Times New Roman"/>
          <w:lang w:val="en-GB"/>
        </w:rPr>
        <w:t xml:space="preserve">questions on the </w:t>
      </w:r>
      <w:r w:rsidR="00A847CB" w:rsidRPr="00C13795">
        <w:rPr>
          <w:rFonts w:ascii="Times" w:hAnsi="Times" w:cs="Times New Roman"/>
          <w:lang w:val="en-GB"/>
        </w:rPr>
        <w:t>chance</w:t>
      </w:r>
      <w:r w:rsidR="001B37B7" w:rsidRPr="00C13795">
        <w:rPr>
          <w:rFonts w:ascii="Times" w:hAnsi="Times" w:cs="Times New Roman"/>
          <w:lang w:val="en-GB"/>
        </w:rPr>
        <w:t>s</w:t>
      </w:r>
      <w:r w:rsidR="00A847CB" w:rsidRPr="00C13795">
        <w:rPr>
          <w:rFonts w:ascii="Times" w:hAnsi="Times" w:cs="Times New Roman"/>
          <w:lang w:val="en-GB"/>
        </w:rPr>
        <w:t xml:space="preserve"> and limits – if not the very meaning of – multiculturalism. Thirdly, these </w:t>
      </w:r>
      <w:r w:rsidR="001D16E6" w:rsidRPr="00C13795">
        <w:rPr>
          <w:rFonts w:ascii="Times" w:hAnsi="Times" w:cs="Times New Roman"/>
          <w:lang w:val="en-GB"/>
        </w:rPr>
        <w:t>partly</w:t>
      </w:r>
      <w:r w:rsidR="00A847CB" w:rsidRPr="00C13795">
        <w:rPr>
          <w:rFonts w:ascii="Times" w:hAnsi="Times" w:cs="Times New Roman"/>
          <w:lang w:val="en-GB"/>
        </w:rPr>
        <w:t xml:space="preserve"> extremely volatile and controversial </w:t>
      </w:r>
      <w:r w:rsidR="006328EB" w:rsidRPr="00C13795">
        <w:rPr>
          <w:rFonts w:ascii="Times" w:hAnsi="Times" w:cs="Times New Roman"/>
          <w:lang w:val="en-GB"/>
        </w:rPr>
        <w:t>discourses are heavily affected by competing ideologies and the entailed negotiations of identity and difference.</w:t>
      </w:r>
      <w:r w:rsidR="000059C9" w:rsidRPr="00C13795">
        <w:rPr>
          <w:rFonts w:ascii="Times" w:hAnsi="Times" w:cs="Times New Roman"/>
          <w:lang w:val="en-GB"/>
        </w:rPr>
        <w:t xml:space="preserve"> Fourthly, the respective discursive settings are shaped by the specific propensities of digital, web-based media.</w:t>
      </w:r>
      <w:r w:rsidR="001D16E6" w:rsidRPr="00C13795">
        <w:rPr>
          <w:rFonts w:ascii="Times" w:hAnsi="Times" w:cs="Times New Roman"/>
          <w:lang w:val="en-GB"/>
        </w:rPr>
        <w:t xml:space="preserve"> A comparative view on these issues can serve as a basis for general conclusions on the socio-cultural dynamics of these discourses and the role of technology as </w:t>
      </w:r>
      <w:r w:rsidR="00555628" w:rsidRPr="00C13795">
        <w:rPr>
          <w:rFonts w:ascii="Times" w:hAnsi="Times" w:cs="Times New Roman"/>
          <w:lang w:val="en-GB"/>
        </w:rPr>
        <w:t xml:space="preserve">a </w:t>
      </w:r>
      <w:r w:rsidR="00721569" w:rsidRPr="00C13795">
        <w:rPr>
          <w:rFonts w:ascii="Times" w:hAnsi="Times" w:cs="Times New Roman"/>
          <w:lang w:val="en-GB"/>
        </w:rPr>
        <w:t>decisive</w:t>
      </w:r>
      <w:r w:rsidR="001D16E6" w:rsidRPr="00C13795">
        <w:rPr>
          <w:rFonts w:ascii="Times" w:hAnsi="Times" w:cs="Times New Roman"/>
          <w:lang w:val="en-GB"/>
        </w:rPr>
        <w:t xml:space="preserve"> element in their configuration.</w:t>
      </w:r>
    </w:p>
    <w:p w:rsidR="007D552F" w:rsidRPr="00C13795" w:rsidRDefault="007D552F" w:rsidP="00C13795">
      <w:pPr>
        <w:rPr>
          <w:rFonts w:ascii="Times" w:hAnsi="Times" w:cs="Times New Roman"/>
          <w:lang w:val="en-GB"/>
        </w:rPr>
      </w:pPr>
    </w:p>
    <w:p w:rsidR="007D552F" w:rsidRPr="00C13795" w:rsidRDefault="007D552F" w:rsidP="00C13795">
      <w:pPr>
        <w:rPr>
          <w:rFonts w:ascii="Times" w:hAnsi="Times" w:cs="Times New Roman"/>
          <w:lang w:val="en-GB"/>
        </w:rPr>
      </w:pPr>
    </w:p>
    <w:p w:rsidR="00C13795" w:rsidRDefault="00A01938" w:rsidP="00C13795">
      <w:pPr>
        <w:rPr>
          <w:rFonts w:ascii="Times" w:hAnsi="Times" w:cs="Times New Roman"/>
          <w:b/>
          <w:lang w:val="en-GB"/>
        </w:rPr>
      </w:pPr>
      <w:r w:rsidRPr="00C13795">
        <w:rPr>
          <w:rFonts w:ascii="Times" w:hAnsi="Times" w:cs="Times New Roman"/>
          <w:b/>
          <w:lang w:val="en-GB"/>
        </w:rPr>
        <w:t xml:space="preserve">Research Aims and </w:t>
      </w:r>
      <w:r w:rsidR="00A23B17" w:rsidRPr="00C13795">
        <w:rPr>
          <w:rFonts w:ascii="Times" w:hAnsi="Times" w:cs="Times New Roman"/>
          <w:b/>
          <w:lang w:val="en-GB"/>
        </w:rPr>
        <w:t>Methodology</w:t>
      </w:r>
    </w:p>
    <w:p w:rsidR="00A23B17" w:rsidRPr="00C13795" w:rsidRDefault="00A23B17" w:rsidP="00C13795">
      <w:pPr>
        <w:rPr>
          <w:rFonts w:ascii="Times" w:hAnsi="Times" w:cs="Times New Roman"/>
          <w:b/>
          <w:lang w:val="en-GB"/>
        </w:rPr>
      </w:pPr>
    </w:p>
    <w:p w:rsidR="00A01938" w:rsidRPr="00C13795" w:rsidRDefault="00A01938" w:rsidP="00C13795">
      <w:pPr>
        <w:rPr>
          <w:rFonts w:ascii="Times" w:hAnsi="Times" w:cs="Times New Roman"/>
          <w:i/>
          <w:lang w:val="en-GB"/>
        </w:rPr>
      </w:pPr>
    </w:p>
    <w:p w:rsidR="00C13795" w:rsidRDefault="001823FE" w:rsidP="00C13795">
      <w:pPr>
        <w:rPr>
          <w:rFonts w:ascii="Times" w:hAnsi="Times" w:cs="Times New Roman"/>
          <w:lang w:val="en-GB"/>
        </w:rPr>
      </w:pPr>
      <w:r w:rsidRPr="00C13795">
        <w:rPr>
          <w:rFonts w:ascii="Times" w:hAnsi="Times" w:cs="Times New Roman"/>
          <w:lang w:val="en-GB"/>
        </w:rPr>
        <w:t xml:space="preserve">The main purpose of the three case studies was to explore online-based discourses that involve active participation of migrants in order to set the foundation for further research and </w:t>
      </w:r>
      <w:r w:rsidR="00901349" w:rsidRPr="00C13795">
        <w:rPr>
          <w:rFonts w:ascii="Times" w:hAnsi="Times" w:cs="Times New Roman"/>
          <w:lang w:val="en-GB"/>
        </w:rPr>
        <w:t xml:space="preserve">to enable </w:t>
      </w:r>
      <w:r w:rsidRPr="00C13795">
        <w:rPr>
          <w:rFonts w:ascii="Times" w:hAnsi="Times" w:cs="Times New Roman"/>
          <w:lang w:val="en-GB"/>
        </w:rPr>
        <w:t xml:space="preserve">the development of concrete policy recommendations </w:t>
      </w:r>
      <w:r w:rsidR="00901349" w:rsidRPr="00C13795">
        <w:rPr>
          <w:rFonts w:ascii="Times" w:hAnsi="Times" w:cs="Times New Roman"/>
          <w:lang w:val="en-GB"/>
        </w:rPr>
        <w:t xml:space="preserve">that may translate into political actions that </w:t>
      </w:r>
      <w:r w:rsidRPr="00C13795">
        <w:rPr>
          <w:rFonts w:ascii="Times" w:hAnsi="Times" w:cs="Times New Roman"/>
          <w:lang w:val="en-GB"/>
        </w:rPr>
        <w:t xml:space="preserve">correct potentially existing </w:t>
      </w:r>
      <w:r w:rsidR="00AC46E6" w:rsidRPr="00C13795">
        <w:rPr>
          <w:rFonts w:ascii="Times" w:hAnsi="Times" w:cs="Times New Roman"/>
          <w:lang w:val="en-GB"/>
        </w:rPr>
        <w:t>imbalances in migration-</w:t>
      </w:r>
      <w:r w:rsidR="00E073FE" w:rsidRPr="00C13795">
        <w:rPr>
          <w:rFonts w:ascii="Times" w:hAnsi="Times" w:cs="Times New Roman"/>
          <w:lang w:val="en-GB"/>
        </w:rPr>
        <w:t>related discourses:</w:t>
      </w:r>
      <w:r w:rsidR="006A503F" w:rsidRPr="00C13795">
        <w:rPr>
          <w:rFonts w:ascii="Times" w:hAnsi="Times" w:cs="Times New Roman"/>
          <w:lang w:val="en-GB"/>
        </w:rPr>
        <w:t xml:space="preserve"> especially in regards to representation, pluralism in the public sphere, and improvements in democratic processes of integration.</w:t>
      </w:r>
      <w:r w:rsidR="003A6EE2" w:rsidRPr="00C13795">
        <w:rPr>
          <w:rFonts w:ascii="Times" w:hAnsi="Times" w:cs="Times New Roman"/>
          <w:lang w:val="en-GB"/>
        </w:rPr>
        <w:t xml:space="preserve"> </w:t>
      </w:r>
      <w:r w:rsidR="00B41E7B" w:rsidRPr="00C13795">
        <w:rPr>
          <w:rFonts w:ascii="Times" w:hAnsi="Times" w:cs="Times New Roman"/>
          <w:lang w:val="en-GB"/>
        </w:rPr>
        <w:t>The case</w:t>
      </w:r>
      <w:r w:rsidR="003A6EE2" w:rsidRPr="00C13795">
        <w:rPr>
          <w:rFonts w:ascii="Times" w:hAnsi="Times" w:cs="Times New Roman"/>
          <w:lang w:val="en-GB"/>
        </w:rPr>
        <w:t xml:space="preserve"> studies </w:t>
      </w:r>
      <w:r w:rsidR="00B36123" w:rsidRPr="00C13795">
        <w:rPr>
          <w:rFonts w:ascii="Times" w:hAnsi="Times" w:cs="Times New Roman"/>
          <w:lang w:val="en-GB"/>
        </w:rPr>
        <w:t xml:space="preserve">integrated </w:t>
      </w:r>
      <w:r w:rsidR="003A6EE2" w:rsidRPr="00C13795">
        <w:rPr>
          <w:rFonts w:ascii="Times" w:hAnsi="Times" w:cs="Times New Roman"/>
          <w:lang w:val="en-GB"/>
        </w:rPr>
        <w:t xml:space="preserve">forms of </w:t>
      </w:r>
      <w:r w:rsidR="00EA6009" w:rsidRPr="00C13795">
        <w:rPr>
          <w:rFonts w:ascii="Times" w:hAnsi="Times" w:cs="Times New Roman"/>
          <w:lang w:val="en-GB"/>
        </w:rPr>
        <w:t xml:space="preserve">qualitative </w:t>
      </w:r>
      <w:r w:rsidR="003A6EE2" w:rsidRPr="00C13795">
        <w:rPr>
          <w:rFonts w:ascii="Times" w:hAnsi="Times" w:cs="Times New Roman"/>
          <w:lang w:val="en-GB"/>
        </w:rPr>
        <w:t>discourse analysis</w:t>
      </w:r>
      <w:r w:rsidR="00B41E7B" w:rsidRPr="00C13795">
        <w:rPr>
          <w:rFonts w:ascii="Times" w:hAnsi="Times" w:cs="Times New Roman"/>
          <w:lang w:val="en-GB"/>
        </w:rPr>
        <w:t>, participant observation</w:t>
      </w:r>
      <w:r w:rsidR="008D52EF" w:rsidRPr="00C13795">
        <w:rPr>
          <w:rFonts w:ascii="Times" w:hAnsi="Times" w:cs="Times New Roman"/>
          <w:lang w:val="en-GB"/>
        </w:rPr>
        <w:t>, and cyberstudies techniques,</w:t>
      </w:r>
      <w:r w:rsidR="00B41E7B" w:rsidRPr="00C13795">
        <w:rPr>
          <w:rFonts w:ascii="Times" w:hAnsi="Times" w:cs="Times New Roman"/>
          <w:lang w:val="en-GB"/>
        </w:rPr>
        <w:t xml:space="preserve"> </w:t>
      </w:r>
      <w:r w:rsidR="00303D00" w:rsidRPr="00C13795">
        <w:rPr>
          <w:rFonts w:ascii="Times" w:hAnsi="Times" w:cs="Times New Roman"/>
          <w:lang w:val="en-GB"/>
        </w:rPr>
        <w:t>with a particular interest in cyberconflict as a framework of analysis (Karatzogianni, 2006).</w:t>
      </w:r>
    </w:p>
    <w:p w:rsidR="00C13795" w:rsidRDefault="00C13795" w:rsidP="00C13795">
      <w:pPr>
        <w:rPr>
          <w:rFonts w:ascii="Times" w:hAnsi="Times" w:cs="Times New Roman"/>
          <w:lang w:val="en-GB"/>
        </w:rPr>
      </w:pPr>
    </w:p>
    <w:p w:rsidR="00303D00" w:rsidRPr="00C13795" w:rsidRDefault="00303D00" w:rsidP="00C13795">
      <w:pPr>
        <w:rPr>
          <w:rFonts w:ascii="Times" w:hAnsi="Times" w:cs="Times New Roman"/>
          <w:lang w:val="en-GB"/>
        </w:rPr>
      </w:pPr>
    </w:p>
    <w:p w:rsidR="00C63BE5" w:rsidRPr="00C13795" w:rsidRDefault="00A3219B" w:rsidP="00C13795">
      <w:pPr>
        <w:rPr>
          <w:rFonts w:ascii="Times" w:hAnsi="Times" w:cs="Times New Roman"/>
          <w:lang w:val="en-GB"/>
        </w:rPr>
      </w:pPr>
      <w:r w:rsidRPr="00C13795">
        <w:rPr>
          <w:rFonts w:ascii="Times" w:hAnsi="Times" w:cs="Times New Roman"/>
          <w:lang w:val="en-GB"/>
        </w:rPr>
        <w:t>For the Cypriot case the city</w:t>
      </w:r>
      <w:r w:rsidR="00303D00" w:rsidRPr="00C13795">
        <w:rPr>
          <w:rFonts w:ascii="Times" w:hAnsi="Times" w:cs="Times New Roman"/>
          <w:lang w:val="en-GB"/>
        </w:rPr>
        <w:t xml:space="preserve"> of Nicosia was mapped and </w:t>
      </w:r>
      <w:r w:rsidRPr="00C13795">
        <w:rPr>
          <w:rFonts w:ascii="Times" w:hAnsi="Times" w:cs="Times New Roman"/>
          <w:lang w:val="en-GB"/>
        </w:rPr>
        <w:t>analysed</w:t>
      </w:r>
      <w:r w:rsidR="00303D00" w:rsidRPr="00C13795">
        <w:rPr>
          <w:rFonts w:ascii="Times" w:hAnsi="Times" w:cs="Times New Roman"/>
          <w:lang w:val="en-GB"/>
        </w:rPr>
        <w:t xml:space="preserve"> as a contested field in a divided country that </w:t>
      </w:r>
      <w:r w:rsidRPr="00C13795">
        <w:rPr>
          <w:rFonts w:ascii="Times" w:hAnsi="Times" w:cs="Times New Roman"/>
          <w:lang w:val="en-GB"/>
        </w:rPr>
        <w:t xml:space="preserve">displays </w:t>
      </w:r>
      <w:r w:rsidR="00303D00" w:rsidRPr="00C13795">
        <w:rPr>
          <w:rFonts w:ascii="Times" w:hAnsi="Times" w:cs="Times New Roman"/>
          <w:lang w:val="en-GB"/>
        </w:rPr>
        <w:t>thre</w:t>
      </w:r>
      <w:r w:rsidRPr="00C13795">
        <w:rPr>
          <w:rFonts w:ascii="Times" w:hAnsi="Times" w:cs="Times New Roman"/>
          <w:lang w:val="en-GB"/>
        </w:rPr>
        <w:t xml:space="preserve">e different </w:t>
      </w:r>
      <w:r w:rsidR="007003E9" w:rsidRPr="00C13795">
        <w:rPr>
          <w:rFonts w:ascii="Times" w:hAnsi="Times" w:cs="Times New Roman"/>
          <w:lang w:val="en-GB"/>
        </w:rPr>
        <w:t>“</w:t>
      </w:r>
      <w:r w:rsidRPr="00C13795">
        <w:rPr>
          <w:rFonts w:ascii="Times" w:hAnsi="Times" w:cs="Times New Roman"/>
          <w:lang w:val="en-GB"/>
        </w:rPr>
        <w:t>states of exception</w:t>
      </w:r>
      <w:r w:rsidR="007003E9" w:rsidRPr="00C13795">
        <w:rPr>
          <w:rFonts w:ascii="Times" w:hAnsi="Times" w:cs="Times New Roman"/>
          <w:lang w:val="en-GB"/>
        </w:rPr>
        <w:t>”</w:t>
      </w:r>
      <w:r w:rsidR="00DB6C9D" w:rsidRPr="00C13795">
        <w:rPr>
          <w:rFonts w:ascii="Times" w:hAnsi="Times" w:cs="Times New Roman"/>
          <w:lang w:val="en-GB"/>
        </w:rPr>
        <w:t xml:space="preserve"> (Karatzogianni et al. 2012: 14-19)</w:t>
      </w:r>
      <w:r w:rsidR="007003E9" w:rsidRPr="00C13795">
        <w:rPr>
          <w:rFonts w:ascii="Times" w:hAnsi="Times" w:cs="Times New Roman"/>
          <w:lang w:val="en-GB"/>
        </w:rPr>
        <w:t xml:space="preserve">: </w:t>
      </w:r>
      <w:r w:rsidR="00D76E17" w:rsidRPr="00C13795">
        <w:rPr>
          <w:rFonts w:ascii="Times" w:hAnsi="Times" w:cs="Times New Roman"/>
          <w:lang w:val="en-GB"/>
        </w:rPr>
        <w:t>firstly, there is t</w:t>
      </w:r>
      <w:r w:rsidR="007003E9" w:rsidRPr="00C13795">
        <w:rPr>
          <w:rFonts w:ascii="Times" w:hAnsi="Times" w:cs="Times New Roman"/>
          <w:lang w:val="en-GB"/>
        </w:rPr>
        <w:t xml:space="preserve">he </w:t>
      </w:r>
      <w:r w:rsidR="008629B0" w:rsidRPr="00C13795">
        <w:rPr>
          <w:rFonts w:ascii="Times" w:hAnsi="Times" w:cs="Times New Roman"/>
          <w:lang w:val="en-GB"/>
        </w:rPr>
        <w:t xml:space="preserve">still existing </w:t>
      </w:r>
      <w:r w:rsidR="007003E9" w:rsidRPr="00C13795">
        <w:rPr>
          <w:rFonts w:ascii="Times" w:hAnsi="Times" w:cs="Times New Roman"/>
          <w:lang w:val="en-GB"/>
        </w:rPr>
        <w:t>soft-border</w:t>
      </w:r>
      <w:r w:rsidR="00303D00" w:rsidRPr="00C13795">
        <w:rPr>
          <w:rFonts w:ascii="Times" w:hAnsi="Times" w:cs="Times New Roman"/>
          <w:lang w:val="en-GB"/>
        </w:rPr>
        <w:t xml:space="preserve"> between the EU-South and the Turkish North </w:t>
      </w:r>
      <w:r w:rsidR="00385F1D" w:rsidRPr="00C13795">
        <w:rPr>
          <w:rFonts w:ascii="Times" w:hAnsi="Times" w:cs="Times New Roman"/>
          <w:lang w:val="en-GB"/>
        </w:rPr>
        <w:t>that divides</w:t>
      </w:r>
      <w:r w:rsidR="007003E9" w:rsidRPr="00C13795">
        <w:rPr>
          <w:rFonts w:ascii="Times" w:hAnsi="Times" w:cs="Times New Roman"/>
          <w:lang w:val="en-GB"/>
        </w:rPr>
        <w:t xml:space="preserve"> the capital’s centre</w:t>
      </w:r>
      <w:r w:rsidR="00D76E17" w:rsidRPr="00C13795">
        <w:rPr>
          <w:rFonts w:ascii="Times" w:hAnsi="Times" w:cs="Times New Roman"/>
          <w:lang w:val="en-GB"/>
        </w:rPr>
        <w:t xml:space="preserve">. Secondly, there is </w:t>
      </w:r>
      <w:r w:rsidR="0021441D" w:rsidRPr="00C13795">
        <w:rPr>
          <w:rFonts w:ascii="Times" w:hAnsi="Times" w:cs="Times New Roman"/>
          <w:lang w:val="en-GB"/>
        </w:rPr>
        <w:t xml:space="preserve">the </w:t>
      </w:r>
      <w:r w:rsidR="008629B0" w:rsidRPr="00C13795">
        <w:rPr>
          <w:rFonts w:ascii="Times" w:hAnsi="Times" w:cs="Times New Roman"/>
          <w:lang w:val="en-GB"/>
        </w:rPr>
        <w:t xml:space="preserve">buffer zone, which remains </w:t>
      </w:r>
      <w:r w:rsidR="008460F9" w:rsidRPr="00C13795">
        <w:rPr>
          <w:rFonts w:ascii="Times" w:hAnsi="Times" w:cs="Times New Roman"/>
          <w:lang w:val="en-GB"/>
        </w:rPr>
        <w:t>under UN control</w:t>
      </w:r>
      <w:r w:rsidR="008629B0" w:rsidRPr="00C13795">
        <w:rPr>
          <w:rFonts w:ascii="Times" w:hAnsi="Times" w:cs="Times New Roman"/>
          <w:lang w:val="en-GB"/>
        </w:rPr>
        <w:t xml:space="preserve"> since 1974</w:t>
      </w:r>
      <w:r w:rsidR="00D76E17" w:rsidRPr="00C13795">
        <w:rPr>
          <w:rFonts w:ascii="Times" w:hAnsi="Times" w:cs="Times New Roman"/>
          <w:lang w:val="en-GB"/>
        </w:rPr>
        <w:t>. Thirdly, t</w:t>
      </w:r>
      <w:r w:rsidR="00303D00" w:rsidRPr="00C13795">
        <w:rPr>
          <w:rFonts w:ascii="Times" w:hAnsi="Times" w:cs="Times New Roman"/>
          <w:lang w:val="en-GB"/>
        </w:rPr>
        <w:t>he</w:t>
      </w:r>
      <w:r w:rsidR="00006C6C" w:rsidRPr="00C13795">
        <w:rPr>
          <w:rFonts w:ascii="Times" w:hAnsi="Times" w:cs="Times New Roman"/>
          <w:lang w:val="en-GB"/>
        </w:rPr>
        <w:t>re is the</w:t>
      </w:r>
      <w:r w:rsidR="00303D00" w:rsidRPr="00C13795">
        <w:rPr>
          <w:rFonts w:ascii="Times" w:hAnsi="Times" w:cs="Times New Roman"/>
          <w:lang w:val="en-GB"/>
        </w:rPr>
        <w:t xml:space="preserve"> migration state of exception</w:t>
      </w:r>
      <w:r w:rsidR="00D76E17" w:rsidRPr="00C13795">
        <w:rPr>
          <w:rFonts w:ascii="Times" w:hAnsi="Times" w:cs="Times New Roman"/>
          <w:lang w:val="en-GB"/>
        </w:rPr>
        <w:t xml:space="preserve"> that affects Cypriot society and politics on different levels</w:t>
      </w:r>
      <w:r w:rsidR="00303D00" w:rsidRPr="00C13795">
        <w:rPr>
          <w:rFonts w:ascii="Times" w:hAnsi="Times" w:cs="Times New Roman"/>
          <w:lang w:val="en-GB"/>
        </w:rPr>
        <w:t xml:space="preserve">. Racist reactions </w:t>
      </w:r>
      <w:r w:rsidR="00CF653A" w:rsidRPr="00C13795">
        <w:rPr>
          <w:rFonts w:ascii="Times" w:hAnsi="Times" w:cs="Times New Roman"/>
          <w:lang w:val="en-GB"/>
        </w:rPr>
        <w:t xml:space="preserve">on the political right </w:t>
      </w:r>
      <w:r w:rsidR="006F55E7" w:rsidRPr="00C13795">
        <w:rPr>
          <w:rFonts w:ascii="Times" w:hAnsi="Times" w:cs="Times New Roman"/>
          <w:lang w:val="en-GB"/>
        </w:rPr>
        <w:t>frame the influx of migrants</w:t>
      </w:r>
      <w:r w:rsidR="00303D00" w:rsidRPr="00C13795">
        <w:rPr>
          <w:rFonts w:ascii="Times" w:hAnsi="Times" w:cs="Times New Roman"/>
          <w:lang w:val="en-GB"/>
        </w:rPr>
        <w:t xml:space="preserve"> as a </w:t>
      </w:r>
      <w:r w:rsidR="00CF653A" w:rsidRPr="00C13795">
        <w:rPr>
          <w:rFonts w:ascii="Times" w:hAnsi="Times" w:cs="Times New Roman"/>
          <w:lang w:val="en-GB"/>
        </w:rPr>
        <w:t xml:space="preserve">general </w:t>
      </w:r>
      <w:r w:rsidR="00303D00" w:rsidRPr="00C13795">
        <w:rPr>
          <w:rFonts w:ascii="Times" w:hAnsi="Times" w:cs="Times New Roman"/>
          <w:lang w:val="en-GB"/>
        </w:rPr>
        <w:t>threat to Cypriots</w:t>
      </w:r>
      <w:r w:rsidR="006F55E7" w:rsidRPr="00C13795">
        <w:rPr>
          <w:rFonts w:ascii="Times" w:hAnsi="Times" w:cs="Times New Roman"/>
          <w:lang w:val="en-GB"/>
        </w:rPr>
        <w:t>, especially in regards to its economy and culture</w:t>
      </w:r>
      <w:r w:rsidR="00303D00" w:rsidRPr="00C13795">
        <w:rPr>
          <w:rFonts w:ascii="Times" w:hAnsi="Times" w:cs="Times New Roman"/>
          <w:lang w:val="en-GB"/>
        </w:rPr>
        <w:t xml:space="preserve">. </w:t>
      </w:r>
      <w:r w:rsidR="002F1638" w:rsidRPr="00C13795">
        <w:rPr>
          <w:rFonts w:ascii="Times" w:hAnsi="Times" w:cs="Times New Roman"/>
          <w:lang w:val="en-GB"/>
        </w:rPr>
        <w:t xml:space="preserve">Racial hatred among the Cypriot-Greek youth has a certain history on the island and insufficient countermeasures enabled a “hard core” group to resurface that was around 10% of young people in 2000 </w:t>
      </w:r>
      <w:r w:rsidR="00BC0F1C" w:rsidRPr="00C13795">
        <w:rPr>
          <w:rFonts w:ascii="Times" w:hAnsi="Times" w:cs="Times New Roman"/>
          <w:lang w:val="en-GB"/>
        </w:rPr>
        <w:t>(Char</w:t>
      </w:r>
      <w:r w:rsidR="002F1638" w:rsidRPr="00C13795">
        <w:rPr>
          <w:rFonts w:ascii="Times" w:hAnsi="Times" w:cs="Times New Roman"/>
          <w:lang w:val="en-GB"/>
        </w:rPr>
        <w:t>akis 2005).</w:t>
      </w:r>
      <w:r w:rsidR="00ED4AF3" w:rsidRPr="00C13795">
        <w:rPr>
          <w:rFonts w:ascii="Times" w:hAnsi="Times" w:cs="Times New Roman"/>
          <w:lang w:val="en-GB"/>
        </w:rPr>
        <w:t xml:space="preserve"> </w:t>
      </w:r>
      <w:r w:rsidR="00303D00" w:rsidRPr="00C13795">
        <w:rPr>
          <w:rFonts w:ascii="Times" w:hAnsi="Times" w:cs="Times New Roman"/>
          <w:lang w:val="en-GB"/>
        </w:rPr>
        <w:t>This leads to a new</w:t>
      </w:r>
      <w:r w:rsidR="007D2E04" w:rsidRPr="00C13795">
        <w:rPr>
          <w:rFonts w:ascii="Times" w:hAnsi="Times" w:cs="Times New Roman"/>
          <w:lang w:val="en-GB"/>
        </w:rPr>
        <w:t xml:space="preserve"> and </w:t>
      </w:r>
      <w:r w:rsidR="009250D5" w:rsidRPr="00C13795">
        <w:rPr>
          <w:rFonts w:ascii="Times" w:hAnsi="Times" w:cs="Times New Roman"/>
          <w:lang w:val="en-GB"/>
        </w:rPr>
        <w:t xml:space="preserve">partly </w:t>
      </w:r>
      <w:r w:rsidR="007D2E04" w:rsidRPr="00C13795">
        <w:rPr>
          <w:rFonts w:ascii="Times" w:hAnsi="Times" w:cs="Times New Roman"/>
          <w:lang w:val="en-GB"/>
        </w:rPr>
        <w:t>very local</w:t>
      </w:r>
      <w:r w:rsidR="00303D00" w:rsidRPr="00C13795">
        <w:rPr>
          <w:rFonts w:ascii="Times" w:hAnsi="Times" w:cs="Times New Roman"/>
          <w:lang w:val="en-GB"/>
        </w:rPr>
        <w:t xml:space="preserve"> </w:t>
      </w:r>
      <w:r w:rsidR="00303D00" w:rsidRPr="00C13795">
        <w:rPr>
          <w:rFonts w:ascii="Times" w:hAnsi="Times" w:cs="Times New Roman"/>
          <w:lang w:val="en-GB"/>
        </w:rPr>
        <w:lastRenderedPageBreak/>
        <w:t xml:space="preserve">polarization in public discourse and the </w:t>
      </w:r>
      <w:r w:rsidR="007D2E04" w:rsidRPr="00C13795">
        <w:rPr>
          <w:rFonts w:ascii="Times" w:hAnsi="Times" w:cs="Times New Roman"/>
          <w:lang w:val="en-GB"/>
        </w:rPr>
        <w:t xml:space="preserve">increasing </w:t>
      </w:r>
      <w:r w:rsidR="00303D00" w:rsidRPr="00C13795">
        <w:rPr>
          <w:rFonts w:ascii="Times" w:hAnsi="Times" w:cs="Times New Roman"/>
          <w:lang w:val="en-GB"/>
        </w:rPr>
        <w:t>radicalization of anti-racist group</w:t>
      </w:r>
      <w:r w:rsidR="00231EA3" w:rsidRPr="00C13795">
        <w:rPr>
          <w:rFonts w:ascii="Times" w:hAnsi="Times" w:cs="Times New Roman"/>
          <w:lang w:val="en-GB"/>
        </w:rPr>
        <w:t>s</w:t>
      </w:r>
      <w:r w:rsidR="00303D00" w:rsidRPr="00C13795">
        <w:rPr>
          <w:rFonts w:ascii="Times" w:hAnsi="Times" w:cs="Times New Roman"/>
          <w:lang w:val="en-GB"/>
        </w:rPr>
        <w:t xml:space="preserve"> </w:t>
      </w:r>
      <w:r w:rsidR="007D2E04" w:rsidRPr="00C13795">
        <w:rPr>
          <w:rFonts w:ascii="Times" w:hAnsi="Times" w:cs="Times New Roman"/>
          <w:lang w:val="en-GB"/>
        </w:rPr>
        <w:t xml:space="preserve">as a counter-reaction; these anti-racist groups make attempts to </w:t>
      </w:r>
      <w:r w:rsidR="00303D00" w:rsidRPr="00C13795">
        <w:rPr>
          <w:rFonts w:ascii="Times" w:hAnsi="Times" w:cs="Times New Roman"/>
          <w:lang w:val="en-GB"/>
        </w:rPr>
        <w:t xml:space="preserve">claim their </w:t>
      </w:r>
      <w:r w:rsidR="006F31FE" w:rsidRPr="00C13795">
        <w:rPr>
          <w:rFonts w:ascii="Times" w:hAnsi="Times" w:cs="Times New Roman"/>
          <w:lang w:val="en-GB"/>
        </w:rPr>
        <w:t>‘</w:t>
      </w:r>
      <w:r w:rsidR="00303D00" w:rsidRPr="00C13795">
        <w:rPr>
          <w:rFonts w:ascii="Times" w:hAnsi="Times" w:cs="Times New Roman"/>
          <w:lang w:val="en-GB"/>
        </w:rPr>
        <w:t>right to the city</w:t>
      </w:r>
      <w:r w:rsidR="006F31FE" w:rsidRPr="00C13795">
        <w:rPr>
          <w:rFonts w:ascii="Times" w:hAnsi="Times" w:cs="Times New Roman"/>
          <w:lang w:val="en-GB"/>
        </w:rPr>
        <w:t>’ (Harvey 2008</w:t>
      </w:r>
      <w:r w:rsidR="007242B2" w:rsidRPr="00C13795">
        <w:rPr>
          <w:rFonts w:ascii="Times" w:hAnsi="Times" w:cs="Times New Roman"/>
          <w:lang w:val="en-GB"/>
        </w:rPr>
        <w:t>; Purcell 2002</w:t>
      </w:r>
      <w:r w:rsidR="006F31FE" w:rsidRPr="00C13795">
        <w:rPr>
          <w:rFonts w:ascii="Times" w:hAnsi="Times" w:cs="Times New Roman"/>
          <w:lang w:val="en-GB"/>
        </w:rPr>
        <w:t>)</w:t>
      </w:r>
      <w:r w:rsidR="00303D00" w:rsidRPr="00C13795">
        <w:rPr>
          <w:rFonts w:ascii="Times" w:hAnsi="Times" w:cs="Times New Roman"/>
          <w:lang w:val="en-GB"/>
        </w:rPr>
        <w:t xml:space="preserve">, in order to defend their pluralistic </w:t>
      </w:r>
      <w:r w:rsidR="007D2E04" w:rsidRPr="00C13795">
        <w:rPr>
          <w:rFonts w:ascii="Times" w:hAnsi="Times" w:cs="Times New Roman"/>
          <w:lang w:val="en-GB"/>
        </w:rPr>
        <w:t>vision for life in Nicosia</w:t>
      </w:r>
      <w:r w:rsidR="00303D00" w:rsidRPr="00C13795">
        <w:rPr>
          <w:rFonts w:ascii="Times" w:hAnsi="Times" w:cs="Times New Roman"/>
          <w:lang w:val="en-GB"/>
        </w:rPr>
        <w:t xml:space="preserve">. </w:t>
      </w:r>
      <w:r w:rsidR="007D2E04" w:rsidRPr="00C13795">
        <w:rPr>
          <w:rFonts w:ascii="Times" w:hAnsi="Times" w:cs="Times New Roman"/>
          <w:lang w:val="en-GB"/>
        </w:rPr>
        <w:t>Two</w:t>
      </w:r>
      <w:r w:rsidR="00303D00" w:rsidRPr="00C13795">
        <w:rPr>
          <w:rFonts w:ascii="Times" w:hAnsi="Times" w:cs="Times New Roman"/>
          <w:lang w:val="en-GB"/>
        </w:rPr>
        <w:t xml:space="preserve"> distinct groups </w:t>
      </w:r>
      <w:r w:rsidR="007D2E04" w:rsidRPr="00C13795">
        <w:rPr>
          <w:rFonts w:ascii="Times" w:hAnsi="Times" w:cs="Times New Roman"/>
          <w:lang w:val="en-GB"/>
        </w:rPr>
        <w:t>represent this position that frames migration in a positive light</w:t>
      </w:r>
      <w:r w:rsidR="00303D00" w:rsidRPr="00C13795">
        <w:rPr>
          <w:rFonts w:ascii="Times" w:hAnsi="Times" w:cs="Times New Roman"/>
          <w:lang w:val="en-GB"/>
        </w:rPr>
        <w:t xml:space="preserve">: Firstly, </w:t>
      </w:r>
      <w:r w:rsidR="00716EB3" w:rsidRPr="00C13795">
        <w:rPr>
          <w:rFonts w:ascii="Times" w:hAnsi="Times" w:cs="Times New Roman"/>
          <w:lang w:val="en-GB"/>
        </w:rPr>
        <w:t>there are the u</w:t>
      </w:r>
      <w:r w:rsidR="00303D00" w:rsidRPr="00C13795">
        <w:rPr>
          <w:rFonts w:ascii="Times" w:hAnsi="Times" w:cs="Times New Roman"/>
          <w:lang w:val="en-GB"/>
        </w:rPr>
        <w:t>rban multicultural you</w:t>
      </w:r>
      <w:r w:rsidR="00716EB3" w:rsidRPr="00C13795">
        <w:rPr>
          <w:rFonts w:ascii="Times" w:hAnsi="Times" w:cs="Times New Roman"/>
          <w:lang w:val="en-GB"/>
        </w:rPr>
        <w:t xml:space="preserve">th and other anti-racist groups; supporters and members of these left-leaning groups do </w:t>
      </w:r>
      <w:r w:rsidR="00942F43" w:rsidRPr="00C13795">
        <w:rPr>
          <w:rFonts w:ascii="Times" w:hAnsi="Times" w:cs="Times New Roman"/>
          <w:lang w:val="en-GB"/>
        </w:rPr>
        <w:t>not necessarily share the same experiences as migrants but form a firm opposition towards their racist counterparts. Secondly, there are the migrants themselves; the majority of them are</w:t>
      </w:r>
      <w:r w:rsidR="00303D00" w:rsidRPr="00C13795">
        <w:rPr>
          <w:rFonts w:ascii="Times" w:hAnsi="Times" w:cs="Times New Roman"/>
          <w:lang w:val="en-GB"/>
        </w:rPr>
        <w:t xml:space="preserve"> residents </w:t>
      </w:r>
      <w:r w:rsidR="00942F43" w:rsidRPr="00C13795">
        <w:rPr>
          <w:rFonts w:ascii="Times" w:hAnsi="Times" w:cs="Times New Roman"/>
          <w:lang w:val="en-GB"/>
        </w:rPr>
        <w:t xml:space="preserve">of </w:t>
      </w:r>
      <w:r w:rsidR="00303D00" w:rsidRPr="00C13795">
        <w:rPr>
          <w:rFonts w:ascii="Times" w:hAnsi="Times" w:cs="Times New Roman"/>
          <w:lang w:val="en-GB"/>
        </w:rPr>
        <w:t>inner Nicosia. Since 2006 clashes between anti-racist and racist g</w:t>
      </w:r>
      <w:r w:rsidR="00942F43" w:rsidRPr="00C13795">
        <w:rPr>
          <w:rFonts w:ascii="Times" w:hAnsi="Times" w:cs="Times New Roman"/>
          <w:lang w:val="en-GB"/>
        </w:rPr>
        <w:t xml:space="preserve">roups increased significantly with </w:t>
      </w:r>
      <w:r w:rsidR="00303D00" w:rsidRPr="00C13795">
        <w:rPr>
          <w:rFonts w:ascii="Times" w:hAnsi="Times" w:cs="Times New Roman"/>
          <w:lang w:val="en-GB"/>
        </w:rPr>
        <w:t xml:space="preserve">both </w:t>
      </w:r>
      <w:r w:rsidR="00942F43" w:rsidRPr="00C13795">
        <w:rPr>
          <w:rFonts w:ascii="Times" w:hAnsi="Times" w:cs="Times New Roman"/>
          <w:lang w:val="en-GB"/>
        </w:rPr>
        <w:t>being</w:t>
      </w:r>
      <w:r w:rsidR="00303D00" w:rsidRPr="00C13795">
        <w:rPr>
          <w:rFonts w:ascii="Times" w:hAnsi="Times" w:cs="Times New Roman"/>
          <w:lang w:val="en-GB"/>
        </w:rPr>
        <w:t xml:space="preserve"> engaged in heated debates on identity politics. </w:t>
      </w:r>
      <w:r w:rsidR="00C63BE5" w:rsidRPr="00C13795">
        <w:rPr>
          <w:rFonts w:ascii="Times" w:hAnsi="Times" w:cs="Times New Roman"/>
          <w:lang w:val="en-GB"/>
        </w:rPr>
        <w:t>During these confrontations i</w:t>
      </w:r>
      <w:r w:rsidR="00303D00" w:rsidRPr="00C13795">
        <w:rPr>
          <w:rFonts w:ascii="Times" w:hAnsi="Times" w:cs="Times New Roman"/>
          <w:lang w:val="en-GB"/>
        </w:rPr>
        <w:t xml:space="preserve">nner Nicosia </w:t>
      </w:r>
      <w:r w:rsidR="00C63BE5" w:rsidRPr="00C13795">
        <w:rPr>
          <w:rFonts w:ascii="Times" w:hAnsi="Times" w:cs="Times New Roman"/>
          <w:lang w:val="en-GB"/>
        </w:rPr>
        <w:t xml:space="preserve">frequently </w:t>
      </w:r>
      <w:r w:rsidR="00303D00" w:rsidRPr="00C13795">
        <w:rPr>
          <w:rFonts w:ascii="Times" w:hAnsi="Times" w:cs="Times New Roman"/>
          <w:lang w:val="en-GB"/>
        </w:rPr>
        <w:t xml:space="preserve">becomes both a digital and geographical site of conflict. The researchers focused on the resolution of intercultural conflicts both off- and online and chose four interconnected spaces in Nicosia: </w:t>
      </w:r>
      <w:r w:rsidR="00C63BE5" w:rsidRPr="00C13795">
        <w:rPr>
          <w:rFonts w:ascii="Times" w:hAnsi="Times" w:cs="Times New Roman"/>
          <w:lang w:val="en-GB"/>
        </w:rPr>
        <w:t>firstly, they mapped</w:t>
      </w:r>
      <w:r w:rsidR="00303D00" w:rsidRPr="00C13795">
        <w:rPr>
          <w:rFonts w:ascii="Times" w:hAnsi="Times" w:cs="Times New Roman"/>
          <w:lang w:val="en-GB"/>
        </w:rPr>
        <w:t xml:space="preserve"> the conflict terrain online; </w:t>
      </w:r>
      <w:r w:rsidR="00C63BE5" w:rsidRPr="00C13795">
        <w:rPr>
          <w:rFonts w:ascii="Times" w:hAnsi="Times" w:cs="Times New Roman"/>
          <w:lang w:val="en-GB"/>
        </w:rPr>
        <w:t xml:space="preserve">secondly, they mapped </w:t>
      </w:r>
      <w:r w:rsidR="00303D00" w:rsidRPr="00C13795">
        <w:rPr>
          <w:rFonts w:ascii="Times" w:hAnsi="Times" w:cs="Times New Roman"/>
          <w:lang w:val="en-GB"/>
        </w:rPr>
        <w:t>inner Nicosia</w:t>
      </w:r>
      <w:r w:rsidR="00C63BE5" w:rsidRPr="00C13795">
        <w:rPr>
          <w:rFonts w:ascii="Times" w:hAnsi="Times" w:cs="Times New Roman"/>
          <w:lang w:val="en-GB"/>
        </w:rPr>
        <w:t xml:space="preserve"> as a physical space</w:t>
      </w:r>
      <w:r w:rsidR="00303D00" w:rsidRPr="00C13795">
        <w:rPr>
          <w:rFonts w:ascii="Times" w:hAnsi="Times" w:cs="Times New Roman"/>
          <w:lang w:val="en-GB"/>
        </w:rPr>
        <w:t xml:space="preserve">; </w:t>
      </w:r>
      <w:r w:rsidR="00C63BE5" w:rsidRPr="00C13795">
        <w:rPr>
          <w:rFonts w:ascii="Times" w:hAnsi="Times" w:cs="Times New Roman"/>
          <w:lang w:val="en-GB"/>
        </w:rPr>
        <w:t>thirdly, they mapped the c</w:t>
      </w:r>
      <w:r w:rsidR="00303D00" w:rsidRPr="00C13795">
        <w:rPr>
          <w:rFonts w:ascii="Times" w:hAnsi="Times" w:cs="Times New Roman"/>
          <w:lang w:val="en-GB"/>
        </w:rPr>
        <w:t xml:space="preserve">ontested buffer zone; </w:t>
      </w:r>
      <w:r w:rsidR="00C63BE5" w:rsidRPr="00C13795">
        <w:rPr>
          <w:rFonts w:ascii="Times" w:hAnsi="Times" w:cs="Times New Roman"/>
          <w:lang w:val="en-GB"/>
        </w:rPr>
        <w:t>fourthly, they focused on</w:t>
      </w:r>
      <w:r w:rsidR="00303D00" w:rsidRPr="00C13795">
        <w:rPr>
          <w:rFonts w:ascii="Times" w:hAnsi="Times" w:cs="Times New Roman"/>
          <w:lang w:val="en-GB"/>
        </w:rPr>
        <w:t xml:space="preserve"> two municipal gardens.</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C13795" w:rsidRDefault="00303D00" w:rsidP="00C13795">
      <w:pPr>
        <w:rPr>
          <w:rFonts w:ascii="Times" w:hAnsi="Times" w:cs="Times New Roman"/>
          <w:lang w:val="en-GB"/>
        </w:rPr>
      </w:pPr>
      <w:r w:rsidRPr="00C13795">
        <w:rPr>
          <w:rFonts w:ascii="Times" w:hAnsi="Times" w:cs="Times New Roman"/>
          <w:lang w:val="en-GB"/>
        </w:rPr>
        <w:t xml:space="preserve">In the case of Greece, </w:t>
      </w:r>
      <w:r w:rsidR="00C63BE5" w:rsidRPr="00C13795">
        <w:rPr>
          <w:rFonts w:ascii="Times" w:hAnsi="Times" w:cs="Times New Roman"/>
          <w:lang w:val="en-GB"/>
        </w:rPr>
        <w:t>the</w:t>
      </w:r>
      <w:r w:rsidR="00DF1258" w:rsidRPr="00C13795">
        <w:rPr>
          <w:rFonts w:ascii="Times" w:hAnsi="Times" w:cs="Times New Roman"/>
          <w:lang w:val="en-GB"/>
        </w:rPr>
        <w:t xml:space="preserve"> quasi-</w:t>
      </w:r>
      <w:r w:rsidR="00C63BE5" w:rsidRPr="00C13795">
        <w:rPr>
          <w:rFonts w:ascii="Times" w:hAnsi="Times" w:cs="Times New Roman"/>
          <w:lang w:val="en-GB"/>
        </w:rPr>
        <w:t>permanent economic and political crisis</w:t>
      </w:r>
      <w:r w:rsidRPr="00C13795">
        <w:rPr>
          <w:rFonts w:ascii="Times" w:hAnsi="Times" w:cs="Times New Roman"/>
          <w:lang w:val="en-GB"/>
        </w:rPr>
        <w:t xml:space="preserve"> shapes the general societal background for conflicts between anti-racist groups, extreme right-wing organisations, and migrants. The researchers sampled both anti-racist and racist websites/online content</w:t>
      </w:r>
      <w:r w:rsidR="00DF1258" w:rsidRPr="00C13795">
        <w:rPr>
          <w:rFonts w:ascii="Times" w:hAnsi="Times" w:cs="Times New Roman"/>
          <w:lang w:val="en-GB"/>
        </w:rPr>
        <w:t xml:space="preserve"> to get insights into the conflict configurations and the entailed struggle for meaning over migration as a reality for Greek society</w:t>
      </w:r>
      <w:r w:rsidR="00FA6482" w:rsidRPr="00C13795">
        <w:rPr>
          <w:rFonts w:ascii="Times" w:hAnsi="Times" w:cs="Times New Roman"/>
          <w:lang w:val="en-GB"/>
        </w:rPr>
        <w:t xml:space="preserve"> (Karatzogianni et al. 2012: 19-22)</w:t>
      </w:r>
      <w:r w:rsidRPr="00C13795">
        <w:rPr>
          <w:rFonts w:ascii="Times" w:hAnsi="Times" w:cs="Times New Roman"/>
          <w:lang w:val="en-GB"/>
        </w:rPr>
        <w:t xml:space="preserve">. </w:t>
      </w:r>
      <w:r w:rsidR="00AF42E6" w:rsidRPr="00C13795">
        <w:rPr>
          <w:rFonts w:ascii="Times" w:hAnsi="Times" w:cs="Times New Roman"/>
          <w:lang w:val="en-GB"/>
        </w:rPr>
        <w:t>Furthermore, they also</w:t>
      </w:r>
      <w:r w:rsidRPr="00C13795">
        <w:rPr>
          <w:rFonts w:ascii="Times" w:hAnsi="Times" w:cs="Times New Roman"/>
          <w:lang w:val="en-GB"/>
        </w:rPr>
        <w:t xml:space="preserve"> conducted interviews and </w:t>
      </w:r>
      <w:r w:rsidR="00C63BE5" w:rsidRPr="00C13795">
        <w:rPr>
          <w:rFonts w:ascii="Times" w:hAnsi="Times" w:cs="Times New Roman"/>
          <w:lang w:val="en-GB"/>
        </w:rPr>
        <w:t xml:space="preserve">added </w:t>
      </w:r>
      <w:r w:rsidRPr="00C13795">
        <w:rPr>
          <w:rFonts w:ascii="Times" w:hAnsi="Times" w:cs="Times New Roman"/>
          <w:lang w:val="en-GB"/>
        </w:rPr>
        <w:t>observations</w:t>
      </w:r>
      <w:r w:rsidR="00DB3F23" w:rsidRPr="00C13795">
        <w:rPr>
          <w:rFonts w:ascii="Times" w:hAnsi="Times" w:cs="Times New Roman"/>
          <w:lang w:val="en-GB"/>
        </w:rPr>
        <w:t xml:space="preserve"> to get a comprehensive </w:t>
      </w:r>
      <w:r w:rsidR="00806794" w:rsidRPr="00C13795">
        <w:rPr>
          <w:rFonts w:ascii="Times" w:hAnsi="Times" w:cs="Times New Roman"/>
          <w:lang w:val="en-GB"/>
        </w:rPr>
        <w:t>picture of the current situation</w:t>
      </w:r>
      <w:r w:rsidRPr="00C13795">
        <w:rPr>
          <w:rFonts w:ascii="Times" w:hAnsi="Times" w:cs="Times New Roman"/>
          <w:lang w:val="en-GB"/>
        </w:rPr>
        <w:t xml:space="preserve">. Their main interest lied on the interconnection between on- and </w:t>
      </w:r>
      <w:r w:rsidR="00C63BE5" w:rsidRPr="00C13795">
        <w:rPr>
          <w:rFonts w:ascii="Times" w:hAnsi="Times" w:cs="Times New Roman"/>
          <w:lang w:val="en-GB"/>
        </w:rPr>
        <w:t>offline practices, i.e. how action</w:t>
      </w:r>
      <w:r w:rsidR="00AF42E6" w:rsidRPr="00C13795">
        <w:rPr>
          <w:rFonts w:ascii="Times" w:hAnsi="Times" w:cs="Times New Roman"/>
          <w:lang w:val="en-GB"/>
        </w:rPr>
        <w:t>s</w:t>
      </w:r>
      <w:r w:rsidR="00C63BE5" w:rsidRPr="00C13795">
        <w:rPr>
          <w:rFonts w:ascii="Times" w:hAnsi="Times" w:cs="Times New Roman"/>
          <w:lang w:val="en-GB"/>
        </w:rPr>
        <w:t xml:space="preserve"> in the former have consequences for the latter and vice versa. In this respect, the Greek </w:t>
      </w:r>
      <w:r w:rsidR="00AF42E6" w:rsidRPr="00C13795">
        <w:rPr>
          <w:rFonts w:ascii="Times" w:hAnsi="Times" w:cs="Times New Roman"/>
          <w:lang w:val="en-GB"/>
        </w:rPr>
        <w:t xml:space="preserve">example </w:t>
      </w:r>
      <w:r w:rsidR="00924F99" w:rsidRPr="00C13795">
        <w:rPr>
          <w:rFonts w:ascii="Times" w:hAnsi="Times" w:cs="Times New Roman"/>
          <w:lang w:val="en-GB"/>
        </w:rPr>
        <w:t xml:space="preserve">has some striking implications </w:t>
      </w:r>
      <w:r w:rsidR="00E726E9" w:rsidRPr="00C13795">
        <w:rPr>
          <w:rFonts w:ascii="Times" w:hAnsi="Times" w:cs="Times New Roman"/>
          <w:lang w:val="en-GB"/>
        </w:rPr>
        <w:t>for</w:t>
      </w:r>
      <w:r w:rsidR="00C63BE5" w:rsidRPr="00C13795">
        <w:rPr>
          <w:rFonts w:ascii="Times" w:hAnsi="Times" w:cs="Times New Roman"/>
          <w:lang w:val="en-GB"/>
        </w:rPr>
        <w:t xml:space="preserve"> how both the “offline” and online environments cannot be seen as somehow separated but that they </w:t>
      </w:r>
      <w:r w:rsidR="00280A89" w:rsidRPr="00C13795">
        <w:rPr>
          <w:rFonts w:ascii="Times" w:hAnsi="Times" w:cs="Times New Roman"/>
          <w:lang w:val="en-GB"/>
        </w:rPr>
        <w:t>merge</w:t>
      </w:r>
      <w:r w:rsidR="00C63BE5" w:rsidRPr="00C13795">
        <w:rPr>
          <w:rFonts w:ascii="Times" w:hAnsi="Times" w:cs="Times New Roman"/>
          <w:lang w:val="en-GB"/>
        </w:rPr>
        <w:t xml:space="preserve"> through complex communication processes, especially in the context of crises and conflicts.</w:t>
      </w:r>
    </w:p>
    <w:p w:rsidR="00C13795" w:rsidRDefault="00C13795" w:rsidP="00C13795">
      <w:pPr>
        <w:rPr>
          <w:rFonts w:ascii="Times" w:hAnsi="Times" w:cs="Times New Roman"/>
          <w:lang w:val="en-GB"/>
        </w:rPr>
      </w:pPr>
    </w:p>
    <w:p w:rsidR="00303D00" w:rsidRPr="00C13795" w:rsidRDefault="00303D00" w:rsidP="00C13795">
      <w:pPr>
        <w:rPr>
          <w:rFonts w:ascii="Times" w:hAnsi="Times" w:cs="Times New Roman"/>
          <w:lang w:val="en-GB"/>
        </w:rPr>
      </w:pPr>
    </w:p>
    <w:p w:rsidR="00A23B17" w:rsidRPr="00C13795" w:rsidRDefault="00E1596D" w:rsidP="00C13795">
      <w:pPr>
        <w:rPr>
          <w:rFonts w:ascii="Times" w:hAnsi="Times" w:cs="Times New Roman"/>
          <w:lang w:val="en-GB"/>
        </w:rPr>
      </w:pPr>
      <w:r w:rsidRPr="00C13795">
        <w:rPr>
          <w:rFonts w:ascii="Times" w:hAnsi="Times" w:cs="Times New Roman"/>
          <w:lang w:val="en-GB"/>
        </w:rPr>
        <w:t>The case study conducted in the</w:t>
      </w:r>
      <w:r w:rsidR="00303D00" w:rsidRPr="00C13795">
        <w:rPr>
          <w:rFonts w:ascii="Times" w:hAnsi="Times" w:cs="Times New Roman"/>
          <w:lang w:val="en-GB"/>
        </w:rPr>
        <w:t xml:space="preserve"> UK focused on </w:t>
      </w:r>
      <w:r w:rsidR="00A42D6D" w:rsidRPr="00C13795">
        <w:rPr>
          <w:rFonts w:ascii="Times" w:hAnsi="Times" w:cs="Times New Roman"/>
          <w:lang w:val="en-GB"/>
        </w:rPr>
        <w:t xml:space="preserve">a very specific group of migrants, namely the </w:t>
      </w:r>
      <w:r w:rsidR="00303D00" w:rsidRPr="00C13795">
        <w:rPr>
          <w:rFonts w:ascii="Times" w:hAnsi="Times" w:cs="Times New Roman"/>
          <w:lang w:val="en-GB"/>
        </w:rPr>
        <w:t xml:space="preserve">Russian-speaking post-Soviet </w:t>
      </w:r>
      <w:r w:rsidR="00A42D6D" w:rsidRPr="00C13795">
        <w:rPr>
          <w:rFonts w:ascii="Times" w:hAnsi="Times" w:cs="Times New Roman"/>
          <w:lang w:val="en-GB"/>
        </w:rPr>
        <w:t>communit</w:t>
      </w:r>
      <w:r w:rsidR="00B96EE0" w:rsidRPr="00C13795">
        <w:rPr>
          <w:rFonts w:ascii="Times" w:hAnsi="Times" w:cs="Times New Roman"/>
          <w:lang w:val="en-GB"/>
        </w:rPr>
        <w:t>y</w:t>
      </w:r>
      <w:r w:rsidR="00303D00" w:rsidRPr="00C13795">
        <w:rPr>
          <w:rFonts w:ascii="Times" w:hAnsi="Times" w:cs="Times New Roman"/>
          <w:lang w:val="en-GB"/>
        </w:rPr>
        <w:t xml:space="preserve"> and their </w:t>
      </w:r>
      <w:r w:rsidR="00A42D6D" w:rsidRPr="00C13795">
        <w:rPr>
          <w:rFonts w:ascii="Times" w:hAnsi="Times" w:cs="Times New Roman"/>
          <w:lang w:val="en-GB"/>
        </w:rPr>
        <w:t xml:space="preserve">utilisation of </w:t>
      </w:r>
      <w:r w:rsidR="00B96EE0" w:rsidRPr="00C13795">
        <w:rPr>
          <w:rFonts w:ascii="Times" w:hAnsi="Times" w:cs="Times New Roman"/>
          <w:lang w:val="en-GB"/>
        </w:rPr>
        <w:t xml:space="preserve">online media to discuss immigration issues in general, </w:t>
      </w:r>
      <w:r w:rsidR="008E52EB" w:rsidRPr="00C13795">
        <w:rPr>
          <w:rFonts w:ascii="Times" w:hAnsi="Times" w:cs="Times New Roman"/>
          <w:lang w:val="en-GB"/>
        </w:rPr>
        <w:t>the prospects of European citize</w:t>
      </w:r>
      <w:r w:rsidR="00B96EE0" w:rsidRPr="00C13795">
        <w:rPr>
          <w:rFonts w:ascii="Times" w:hAnsi="Times" w:cs="Times New Roman"/>
          <w:lang w:val="en-GB"/>
        </w:rPr>
        <w:t xml:space="preserve">nship, as well as </w:t>
      </w:r>
      <w:r w:rsidR="00C06A5C" w:rsidRPr="00C13795">
        <w:rPr>
          <w:rFonts w:ascii="Times" w:hAnsi="Times" w:cs="Times New Roman"/>
          <w:lang w:val="en-GB"/>
        </w:rPr>
        <w:t>chances for political participation and activist mobilisation</w:t>
      </w:r>
      <w:r w:rsidR="00FA6482" w:rsidRPr="00C13795">
        <w:rPr>
          <w:rFonts w:ascii="Times" w:hAnsi="Times" w:cs="Times New Roman"/>
          <w:lang w:val="en-GB"/>
        </w:rPr>
        <w:t xml:space="preserve"> (Karatzogianni et al. 2012: 20</w:t>
      </w:r>
      <w:r w:rsidR="00594C44" w:rsidRPr="00C13795">
        <w:rPr>
          <w:rFonts w:ascii="Times" w:hAnsi="Times" w:cs="Times New Roman"/>
          <w:lang w:val="en-GB"/>
        </w:rPr>
        <w:t>; Morgunova 2013</w:t>
      </w:r>
      <w:r w:rsidR="007D0F14" w:rsidRPr="00C13795">
        <w:rPr>
          <w:rFonts w:ascii="Times" w:hAnsi="Times" w:cs="Times New Roman"/>
          <w:lang w:val="en-GB"/>
        </w:rPr>
        <w:t>)</w:t>
      </w:r>
      <w:r w:rsidR="008E52EB" w:rsidRPr="00C13795">
        <w:rPr>
          <w:rFonts w:ascii="Times" w:hAnsi="Times" w:cs="Times New Roman"/>
          <w:lang w:val="en-GB"/>
        </w:rPr>
        <w:t>;</w:t>
      </w:r>
      <w:r w:rsidR="003170AE" w:rsidRPr="00C13795">
        <w:rPr>
          <w:rFonts w:ascii="Times" w:hAnsi="Times" w:cs="Times New Roman"/>
          <w:lang w:val="en-GB"/>
        </w:rPr>
        <w:t xml:space="preserve"> the analysis aimed for both dimensions of virtuality and reality</w:t>
      </w:r>
      <w:r w:rsidR="00372313" w:rsidRPr="00C13795">
        <w:rPr>
          <w:rFonts w:ascii="Times" w:hAnsi="Times" w:cs="Times New Roman"/>
          <w:lang w:val="en-GB"/>
        </w:rPr>
        <w:t xml:space="preserve">, i.e. how the digital and non-digital are intertwined in complex communication processes that create new discursive spaces with </w:t>
      </w:r>
      <w:r w:rsidR="0019732B" w:rsidRPr="00C13795">
        <w:rPr>
          <w:rFonts w:ascii="Times" w:hAnsi="Times" w:cs="Times New Roman"/>
          <w:lang w:val="en-GB"/>
        </w:rPr>
        <w:t>specific</w:t>
      </w:r>
      <w:r w:rsidR="00372313" w:rsidRPr="00C13795">
        <w:rPr>
          <w:rFonts w:ascii="Times" w:hAnsi="Times" w:cs="Times New Roman"/>
          <w:lang w:val="en-GB"/>
        </w:rPr>
        <w:t xml:space="preserve"> socio-cultural dynamics</w:t>
      </w:r>
      <w:r w:rsidR="00544FDA" w:rsidRPr="00C13795">
        <w:rPr>
          <w:rFonts w:ascii="Times" w:hAnsi="Times" w:cs="Times New Roman"/>
          <w:lang w:val="en-GB"/>
        </w:rPr>
        <w:t xml:space="preserve"> (Karatzogianni 2012b)</w:t>
      </w:r>
      <w:r w:rsidR="003170AE" w:rsidRPr="00C13795">
        <w:rPr>
          <w:rFonts w:ascii="Times" w:hAnsi="Times" w:cs="Times New Roman"/>
          <w:lang w:val="en-GB"/>
        </w:rPr>
        <w:t xml:space="preserve">. Main research subjects were websites and blogs maintained by the </w:t>
      </w:r>
      <w:r w:rsidR="0076511B" w:rsidRPr="00C13795">
        <w:rPr>
          <w:rFonts w:ascii="Times" w:hAnsi="Times" w:cs="Times New Roman"/>
          <w:lang w:val="en-GB"/>
        </w:rPr>
        <w:t>Russian</w:t>
      </w:r>
      <w:r w:rsidR="00D11E75" w:rsidRPr="00C13795">
        <w:rPr>
          <w:rFonts w:ascii="Times" w:hAnsi="Times" w:cs="Times New Roman"/>
          <w:lang w:val="en-GB"/>
        </w:rPr>
        <w:t xml:space="preserve"> community</w:t>
      </w:r>
      <w:r w:rsidR="002714E3" w:rsidRPr="00C13795">
        <w:rPr>
          <w:rFonts w:ascii="Times" w:hAnsi="Times" w:cs="Times New Roman"/>
          <w:lang w:val="en-GB"/>
        </w:rPr>
        <w:t xml:space="preserve"> in Britain</w:t>
      </w:r>
      <w:r w:rsidR="00CE6B83" w:rsidRPr="00C13795">
        <w:rPr>
          <w:rFonts w:ascii="Times" w:hAnsi="Times" w:cs="Times New Roman"/>
          <w:lang w:val="en-GB"/>
        </w:rPr>
        <w:t xml:space="preserve"> (e.g. Moscow London)</w:t>
      </w:r>
      <w:r w:rsidR="002714E3" w:rsidRPr="00C13795">
        <w:rPr>
          <w:rFonts w:ascii="Times" w:hAnsi="Times" w:cs="Times New Roman"/>
          <w:lang w:val="en-GB"/>
        </w:rPr>
        <w:t>, which were examined through a qualitative content analysis. A</w:t>
      </w:r>
      <w:r w:rsidR="00D11E75" w:rsidRPr="00C13795">
        <w:rPr>
          <w:rFonts w:ascii="Times" w:hAnsi="Times" w:cs="Times New Roman"/>
          <w:lang w:val="en-GB"/>
        </w:rPr>
        <w:t xml:space="preserve">dditionally the researchers conducted </w:t>
      </w:r>
      <w:r w:rsidR="003170AE" w:rsidRPr="00C13795">
        <w:rPr>
          <w:rFonts w:ascii="Times" w:hAnsi="Times" w:cs="Times New Roman"/>
          <w:lang w:val="en-GB"/>
        </w:rPr>
        <w:t>offline interviews with the respective authors</w:t>
      </w:r>
      <w:r w:rsidR="00D11E75" w:rsidRPr="00C13795">
        <w:rPr>
          <w:rFonts w:ascii="Times" w:hAnsi="Times" w:cs="Times New Roman"/>
          <w:lang w:val="en-GB"/>
        </w:rPr>
        <w:t>/bloggers/website hosts</w:t>
      </w:r>
      <w:r w:rsidR="00C6144B" w:rsidRPr="00C13795">
        <w:rPr>
          <w:rFonts w:ascii="Times" w:hAnsi="Times" w:cs="Times New Roman"/>
          <w:lang w:val="en-GB"/>
        </w:rPr>
        <w:t xml:space="preserve"> to gather more data on the perspectives of these migrants on their work, self-understanding, </w:t>
      </w:r>
      <w:r w:rsidR="00951484" w:rsidRPr="00C13795">
        <w:rPr>
          <w:rFonts w:ascii="Times" w:hAnsi="Times" w:cs="Times New Roman"/>
          <w:lang w:val="en-GB"/>
        </w:rPr>
        <w:t xml:space="preserve">and </w:t>
      </w:r>
      <w:r w:rsidR="00C6144B" w:rsidRPr="00C13795">
        <w:rPr>
          <w:rFonts w:ascii="Times" w:hAnsi="Times" w:cs="Times New Roman"/>
          <w:lang w:val="en-GB"/>
        </w:rPr>
        <w:t>the state of their migrant community</w:t>
      </w:r>
      <w:r w:rsidR="003170AE" w:rsidRPr="00C13795">
        <w:rPr>
          <w:rFonts w:ascii="Times" w:hAnsi="Times" w:cs="Times New Roman"/>
          <w:lang w:val="en-GB"/>
        </w:rPr>
        <w:t>.</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B46699" w:rsidRPr="00C13795" w:rsidRDefault="00B46699" w:rsidP="00C13795">
      <w:pPr>
        <w:rPr>
          <w:rFonts w:ascii="Times" w:hAnsi="Times" w:cs="Times New Roman"/>
          <w:lang w:val="en-GB"/>
        </w:rPr>
      </w:pPr>
      <w:r w:rsidRPr="00C13795">
        <w:rPr>
          <w:rFonts w:ascii="Times" w:hAnsi="Times" w:cs="Times New Roman"/>
          <w:lang w:val="en-GB"/>
        </w:rPr>
        <w:t>In sum, all three case studies provided access to previously under-researched but crucial aspects in the area of migration, conflict, and technology. The results of this explora</w:t>
      </w:r>
      <w:r w:rsidR="00E45D61" w:rsidRPr="00C13795">
        <w:rPr>
          <w:rFonts w:ascii="Times" w:hAnsi="Times" w:cs="Times New Roman"/>
          <w:lang w:val="en-GB"/>
        </w:rPr>
        <w:t xml:space="preserve">tive work eventually allows </w:t>
      </w:r>
      <w:r w:rsidR="009B3BDA" w:rsidRPr="00C13795">
        <w:rPr>
          <w:rFonts w:ascii="Times" w:hAnsi="Times" w:cs="Times New Roman"/>
          <w:lang w:val="en-GB"/>
        </w:rPr>
        <w:t>drawing</w:t>
      </w:r>
      <w:r w:rsidRPr="00C13795">
        <w:rPr>
          <w:rFonts w:ascii="Times" w:hAnsi="Times" w:cs="Times New Roman"/>
          <w:lang w:val="en-GB"/>
        </w:rPr>
        <w:t xml:space="preserve"> </w:t>
      </w:r>
      <w:r w:rsidR="009B3BDA" w:rsidRPr="00C13795">
        <w:rPr>
          <w:rFonts w:ascii="Times" w:hAnsi="Times" w:cs="Times New Roman"/>
          <w:lang w:val="en-GB"/>
        </w:rPr>
        <w:t xml:space="preserve">tentative </w:t>
      </w:r>
      <w:r w:rsidRPr="00C13795">
        <w:rPr>
          <w:rFonts w:ascii="Times" w:hAnsi="Times" w:cs="Times New Roman"/>
          <w:lang w:val="en-GB"/>
        </w:rPr>
        <w:t xml:space="preserve">general conclusions about the </w:t>
      </w:r>
      <w:r w:rsidRPr="00C13795">
        <w:rPr>
          <w:rFonts w:ascii="Times" w:hAnsi="Times" w:cs="Times New Roman"/>
          <w:lang w:val="en-GB"/>
        </w:rPr>
        <w:lastRenderedPageBreak/>
        <w:t>nature of these discourses and how they will potentially continue to affect European societies.</w:t>
      </w:r>
    </w:p>
    <w:p w:rsidR="003170AE" w:rsidRPr="00C13795" w:rsidRDefault="003170AE" w:rsidP="00C13795">
      <w:pPr>
        <w:ind w:firstLine="720"/>
        <w:rPr>
          <w:rFonts w:ascii="Times" w:hAnsi="Times" w:cs="Times New Roman"/>
          <w:lang w:val="en-GB"/>
        </w:rPr>
      </w:pPr>
    </w:p>
    <w:p w:rsidR="00B179C9" w:rsidRPr="00C13795" w:rsidRDefault="00B179C9" w:rsidP="00C13795">
      <w:pPr>
        <w:rPr>
          <w:rFonts w:ascii="Times" w:hAnsi="Times" w:cs="Times New Roman"/>
          <w:lang w:val="en-GB"/>
        </w:rPr>
      </w:pPr>
    </w:p>
    <w:p w:rsidR="00C13795" w:rsidRDefault="00A23B17" w:rsidP="00C13795">
      <w:pPr>
        <w:rPr>
          <w:rFonts w:ascii="Times" w:hAnsi="Times" w:cs="Times New Roman"/>
          <w:b/>
          <w:lang w:val="en-GB"/>
        </w:rPr>
      </w:pPr>
      <w:r w:rsidRPr="00C13795">
        <w:rPr>
          <w:rFonts w:ascii="Times" w:hAnsi="Times" w:cs="Times New Roman"/>
          <w:b/>
          <w:lang w:val="en-GB"/>
        </w:rPr>
        <w:t>Political Conflict, Ethno</w:t>
      </w:r>
      <w:r w:rsidR="00E32C81" w:rsidRPr="00C13795">
        <w:rPr>
          <w:rFonts w:ascii="Times" w:hAnsi="Times" w:cs="Times New Roman"/>
          <w:b/>
          <w:lang w:val="en-GB"/>
        </w:rPr>
        <w:t>-N</w:t>
      </w:r>
      <w:r w:rsidRPr="00C13795">
        <w:rPr>
          <w:rFonts w:ascii="Times" w:hAnsi="Times" w:cs="Times New Roman"/>
          <w:b/>
          <w:lang w:val="en-GB"/>
        </w:rPr>
        <w:t xml:space="preserve">ationalist Discourse and Ideology </w:t>
      </w:r>
    </w:p>
    <w:p w:rsidR="00A23B17" w:rsidRPr="00C13795" w:rsidRDefault="00A23B17" w:rsidP="00C13795">
      <w:pPr>
        <w:rPr>
          <w:rFonts w:ascii="Times" w:hAnsi="Times" w:cs="Times New Roman"/>
          <w:b/>
          <w:lang w:val="en-GB"/>
        </w:rPr>
      </w:pPr>
    </w:p>
    <w:p w:rsidR="00D60176" w:rsidRPr="00C13795" w:rsidRDefault="00D60176" w:rsidP="00C13795">
      <w:pPr>
        <w:rPr>
          <w:rFonts w:ascii="Times" w:hAnsi="Times" w:cs="Times New Roman"/>
          <w:lang w:val="en-GB"/>
        </w:rPr>
      </w:pPr>
    </w:p>
    <w:p w:rsidR="00D60176" w:rsidRPr="00C13795" w:rsidRDefault="00992F95" w:rsidP="00C13795">
      <w:pPr>
        <w:rPr>
          <w:rFonts w:ascii="Times" w:hAnsi="Times" w:cs="Times New Roman"/>
          <w:lang w:val="en-GB"/>
        </w:rPr>
      </w:pPr>
      <w:r w:rsidRPr="00C13795">
        <w:rPr>
          <w:rFonts w:ascii="Times" w:hAnsi="Times" w:cs="Times New Roman"/>
          <w:lang w:val="en-GB"/>
        </w:rPr>
        <w:t xml:space="preserve">The case studies quickly revealed the specific political conflict constellations for each </w:t>
      </w:r>
      <w:r w:rsidR="00313162" w:rsidRPr="00C13795">
        <w:rPr>
          <w:rFonts w:ascii="Times" w:hAnsi="Times" w:cs="Times New Roman"/>
          <w:lang w:val="en-GB"/>
        </w:rPr>
        <w:t xml:space="preserve">analysed example and how racist and </w:t>
      </w:r>
      <w:r w:rsidRPr="00C13795">
        <w:rPr>
          <w:rFonts w:ascii="Times" w:hAnsi="Times" w:cs="Times New Roman"/>
          <w:lang w:val="en-GB"/>
        </w:rPr>
        <w:t>ethno</w:t>
      </w:r>
      <w:r w:rsidR="00313162" w:rsidRPr="00C13795">
        <w:rPr>
          <w:rFonts w:ascii="Times" w:hAnsi="Times" w:cs="Times New Roman"/>
          <w:lang w:val="en-GB"/>
        </w:rPr>
        <w:t>-</w:t>
      </w:r>
      <w:r w:rsidRPr="00C13795">
        <w:rPr>
          <w:rFonts w:ascii="Times" w:hAnsi="Times" w:cs="Times New Roman"/>
          <w:lang w:val="en-GB"/>
        </w:rPr>
        <w:t>nationalist discourse and ideology determine their shape as well as direction</w:t>
      </w:r>
      <w:r w:rsidR="00590994" w:rsidRPr="00C13795">
        <w:rPr>
          <w:rFonts w:ascii="Times" w:hAnsi="Times" w:cs="Times New Roman"/>
          <w:lang w:val="en-GB"/>
        </w:rPr>
        <w:t>.</w:t>
      </w:r>
      <w:r w:rsidRPr="00C13795">
        <w:rPr>
          <w:rFonts w:ascii="Times" w:hAnsi="Times" w:cs="Times New Roman"/>
          <w:lang w:val="en-GB"/>
        </w:rPr>
        <w:t xml:space="preserve"> In the Cypriot case t</w:t>
      </w:r>
      <w:r w:rsidR="00D60176" w:rsidRPr="00C13795">
        <w:rPr>
          <w:rFonts w:ascii="Times" w:hAnsi="Times" w:cs="Times New Roman"/>
          <w:lang w:val="en-GB"/>
        </w:rPr>
        <w:t xml:space="preserve">he historical conflict of Greeks and Turks </w:t>
      </w:r>
      <w:r w:rsidRPr="00C13795">
        <w:rPr>
          <w:rFonts w:ascii="Times" w:hAnsi="Times" w:cs="Times New Roman"/>
          <w:lang w:val="en-GB"/>
        </w:rPr>
        <w:t xml:space="preserve">continues to resonate in current political debates, including ideological conflicts over the role of migration and the question of whether to welcome or exclude new arrivals from overseas. However, alongside existing </w:t>
      </w:r>
      <w:r w:rsidR="00D052B7" w:rsidRPr="00C13795">
        <w:rPr>
          <w:rFonts w:ascii="Times" w:hAnsi="Times" w:cs="Times New Roman"/>
          <w:lang w:val="en-GB"/>
        </w:rPr>
        <w:t xml:space="preserve">discursive </w:t>
      </w:r>
      <w:r w:rsidRPr="00C13795">
        <w:rPr>
          <w:rFonts w:ascii="Times" w:hAnsi="Times" w:cs="Times New Roman"/>
          <w:lang w:val="en-GB"/>
        </w:rPr>
        <w:t xml:space="preserve">formations that have an affect on socio-cultural </w:t>
      </w:r>
      <w:r w:rsidR="008D2B72" w:rsidRPr="00C13795">
        <w:rPr>
          <w:rFonts w:ascii="Times" w:hAnsi="Times" w:cs="Times New Roman"/>
          <w:lang w:val="en-GB"/>
        </w:rPr>
        <w:t>tensions</w:t>
      </w:r>
      <w:r w:rsidRPr="00C13795">
        <w:rPr>
          <w:rFonts w:ascii="Times" w:hAnsi="Times" w:cs="Times New Roman"/>
          <w:lang w:val="en-GB"/>
        </w:rPr>
        <w:t xml:space="preserve"> in Cyprus</w:t>
      </w:r>
      <w:r w:rsidR="008D2B72" w:rsidRPr="00C13795">
        <w:rPr>
          <w:rFonts w:ascii="Times" w:hAnsi="Times" w:cs="Times New Roman"/>
          <w:lang w:val="en-GB"/>
        </w:rPr>
        <w:t xml:space="preserve">, </w:t>
      </w:r>
      <w:r w:rsidRPr="00C13795">
        <w:rPr>
          <w:rFonts w:ascii="Times" w:hAnsi="Times" w:cs="Times New Roman"/>
          <w:lang w:val="en-GB"/>
        </w:rPr>
        <w:t>and Nicosia as a contested physical and ideological space</w:t>
      </w:r>
      <w:r w:rsidR="00D35122" w:rsidRPr="00C13795">
        <w:rPr>
          <w:rFonts w:ascii="Times" w:hAnsi="Times" w:cs="Times New Roman"/>
          <w:lang w:val="en-GB"/>
        </w:rPr>
        <w:t xml:space="preserve"> in particular</w:t>
      </w:r>
      <w:r w:rsidR="008D2B72" w:rsidRPr="00C13795">
        <w:rPr>
          <w:rFonts w:ascii="Times" w:hAnsi="Times" w:cs="Times New Roman"/>
          <w:lang w:val="en-GB"/>
        </w:rPr>
        <w:t xml:space="preserve">, </w:t>
      </w:r>
      <w:r w:rsidRPr="00C13795">
        <w:rPr>
          <w:rFonts w:ascii="Times" w:hAnsi="Times" w:cs="Times New Roman"/>
          <w:lang w:val="en-GB"/>
        </w:rPr>
        <w:t xml:space="preserve">new </w:t>
      </w:r>
      <w:r w:rsidR="008D2B72" w:rsidRPr="00C13795">
        <w:rPr>
          <w:rFonts w:ascii="Times" w:hAnsi="Times" w:cs="Times New Roman"/>
          <w:lang w:val="en-GB"/>
        </w:rPr>
        <w:t xml:space="preserve">forms of negotiations of identity politics also have an impact on the </w:t>
      </w:r>
      <w:r w:rsidR="00D60176" w:rsidRPr="00C13795">
        <w:rPr>
          <w:rFonts w:ascii="Times" w:hAnsi="Times" w:cs="Times New Roman"/>
          <w:lang w:val="en-GB"/>
        </w:rPr>
        <w:t>political context for intercultural conflicts and migration discourses</w:t>
      </w:r>
      <w:r w:rsidR="00CE2C22" w:rsidRPr="00C13795">
        <w:rPr>
          <w:rFonts w:ascii="Times" w:hAnsi="Times" w:cs="Times New Roman"/>
          <w:lang w:val="en-GB"/>
        </w:rPr>
        <w:t xml:space="preserve"> (Karatzogianni et al 2012: 23-29)</w:t>
      </w:r>
      <w:r w:rsidR="00D60176" w:rsidRPr="00C13795">
        <w:rPr>
          <w:rFonts w:ascii="Times" w:hAnsi="Times" w:cs="Times New Roman"/>
          <w:lang w:val="en-GB"/>
        </w:rPr>
        <w:t>.</w:t>
      </w:r>
      <w:r w:rsidR="00590994" w:rsidRPr="00C13795">
        <w:rPr>
          <w:rFonts w:ascii="Times" w:hAnsi="Times" w:cs="Times New Roman"/>
          <w:lang w:val="en-GB"/>
        </w:rPr>
        <w:t xml:space="preserve"> Identity politics, access to public space, and vision</w:t>
      </w:r>
      <w:r w:rsidR="00411B77" w:rsidRPr="00C13795">
        <w:rPr>
          <w:rFonts w:ascii="Times" w:hAnsi="Times" w:cs="Times New Roman"/>
          <w:lang w:val="en-GB"/>
        </w:rPr>
        <w:t>s</w:t>
      </w:r>
      <w:r w:rsidR="00590994" w:rsidRPr="00C13795">
        <w:rPr>
          <w:rFonts w:ascii="Times" w:hAnsi="Times" w:cs="Times New Roman"/>
          <w:lang w:val="en-GB"/>
        </w:rPr>
        <w:t xml:space="preserve"> for the future of the country are at the very heart of the conflict between racist groups, their anti-racist counterparts, and migrants</w:t>
      </w:r>
      <w:r w:rsidR="002E330E" w:rsidRPr="00C13795">
        <w:rPr>
          <w:rFonts w:ascii="Times" w:hAnsi="Times" w:cs="Times New Roman"/>
          <w:lang w:val="en-GB"/>
        </w:rPr>
        <w:t xml:space="preserve"> (</w:t>
      </w:r>
      <w:r w:rsidR="002E330E" w:rsidRPr="00C13795">
        <w:rPr>
          <w:rFonts w:ascii="Times" w:hAnsi="Times"/>
        </w:rPr>
        <w:t>Trimikliniotis 2008; 2005</w:t>
      </w:r>
      <w:proofErr w:type="gramStart"/>
      <w:r w:rsidR="002E330E" w:rsidRPr="00C13795">
        <w:rPr>
          <w:rFonts w:ascii="Times" w:hAnsi="Times"/>
        </w:rPr>
        <w:t xml:space="preserve">; </w:t>
      </w:r>
      <w:r w:rsidR="00210599" w:rsidRPr="00C13795">
        <w:rPr>
          <w:rFonts w:ascii="Times" w:hAnsi="Times"/>
        </w:rPr>
        <w:t xml:space="preserve"> 2004</w:t>
      </w:r>
      <w:proofErr w:type="gramEnd"/>
      <w:r w:rsidR="00210599" w:rsidRPr="00C13795">
        <w:rPr>
          <w:rFonts w:ascii="Times" w:hAnsi="Times"/>
        </w:rPr>
        <w:t xml:space="preserve">; </w:t>
      </w:r>
      <w:r w:rsidR="002E330E" w:rsidRPr="00C13795">
        <w:rPr>
          <w:rFonts w:ascii="Times" w:hAnsi="Times"/>
        </w:rPr>
        <w:t>1999</w:t>
      </w:r>
      <w:r w:rsidR="00210599" w:rsidRPr="00C13795">
        <w:rPr>
          <w:rFonts w:ascii="Times" w:hAnsi="Times"/>
        </w:rPr>
        <w:t>; Trimikliniotis and Demetriou 2006; 2007; 2009a; 2009b</w:t>
      </w:r>
      <w:r w:rsidR="00DC2A4E" w:rsidRPr="00C13795">
        <w:rPr>
          <w:rFonts w:ascii="Times" w:hAnsi="Times"/>
        </w:rPr>
        <w:t>; Trimikliniotis and Pantelides 2003</w:t>
      </w:r>
      <w:r w:rsidR="002E330E" w:rsidRPr="00C13795">
        <w:rPr>
          <w:rFonts w:ascii="Times" w:hAnsi="Times"/>
        </w:rPr>
        <w:t>)</w:t>
      </w:r>
      <w:r w:rsidR="00590994" w:rsidRPr="00C13795">
        <w:rPr>
          <w:rFonts w:ascii="Times" w:hAnsi="Times" w:cs="Times New Roman"/>
          <w:lang w:val="en-GB"/>
        </w:rPr>
        <w:t>.</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A41B35" w:rsidRPr="00C13795" w:rsidRDefault="00C878E7" w:rsidP="00C13795">
      <w:pPr>
        <w:rPr>
          <w:rFonts w:ascii="Times" w:hAnsi="Times" w:cs="Times New Roman"/>
          <w:lang w:val="en-GB"/>
        </w:rPr>
      </w:pPr>
      <w:r w:rsidRPr="00C13795">
        <w:rPr>
          <w:rFonts w:ascii="Times" w:hAnsi="Times" w:cs="Times New Roman"/>
          <w:lang w:val="en-GB"/>
        </w:rPr>
        <w:t>In the Greek case</w:t>
      </w:r>
      <w:r w:rsidR="00D60176" w:rsidRPr="00C13795">
        <w:rPr>
          <w:rFonts w:ascii="Times" w:hAnsi="Times" w:cs="Times New Roman"/>
          <w:lang w:val="en-GB"/>
        </w:rPr>
        <w:t xml:space="preserve"> grave econ</w:t>
      </w:r>
      <w:r w:rsidR="00A41B35" w:rsidRPr="00C13795">
        <w:rPr>
          <w:rFonts w:ascii="Times" w:hAnsi="Times" w:cs="Times New Roman"/>
          <w:lang w:val="en-GB"/>
        </w:rPr>
        <w:t xml:space="preserve">omic and political instability </w:t>
      </w:r>
      <w:r w:rsidR="003B46D9" w:rsidRPr="00C13795">
        <w:rPr>
          <w:rFonts w:ascii="Times" w:hAnsi="Times" w:cs="Times New Roman"/>
          <w:lang w:val="en-GB"/>
        </w:rPr>
        <w:t xml:space="preserve">form </w:t>
      </w:r>
      <w:r w:rsidR="00A41B35" w:rsidRPr="00C13795">
        <w:rPr>
          <w:rFonts w:ascii="Times" w:hAnsi="Times" w:cs="Times New Roman"/>
          <w:lang w:val="en-GB"/>
        </w:rPr>
        <w:t>an extremely volatile background for encounters between nationalist-</w:t>
      </w:r>
      <w:r w:rsidR="00D60176" w:rsidRPr="00C13795">
        <w:rPr>
          <w:rFonts w:ascii="Times" w:hAnsi="Times" w:cs="Times New Roman"/>
          <w:lang w:val="en-GB"/>
        </w:rPr>
        <w:t xml:space="preserve">racist groups </w:t>
      </w:r>
      <w:r w:rsidR="00A41B35" w:rsidRPr="00C13795">
        <w:rPr>
          <w:rFonts w:ascii="Times" w:hAnsi="Times" w:cs="Times New Roman"/>
          <w:lang w:val="en-GB"/>
        </w:rPr>
        <w:t>and their oppositions</w:t>
      </w:r>
      <w:r w:rsidR="001F5441" w:rsidRPr="00C13795">
        <w:rPr>
          <w:rFonts w:ascii="Times" w:hAnsi="Times" w:cs="Times New Roman"/>
          <w:lang w:val="en-GB"/>
        </w:rPr>
        <w:t xml:space="preserve"> (Karatzogianni et al 2012: 29-31)</w:t>
      </w:r>
      <w:r w:rsidR="00A41B35" w:rsidRPr="00C13795">
        <w:rPr>
          <w:rFonts w:ascii="Times" w:hAnsi="Times" w:cs="Times New Roman"/>
          <w:lang w:val="en-GB"/>
        </w:rPr>
        <w:t>. Right-wing movements perceive increasing migration and multiculturalism as both an economic and cultural threat to “their” country; they seem to actively pursue a strategy of brutalisation and dehumanisation in the migration discourse, while verbal abuse and defamation are accompanied by physical acts of anti-migrant violence.</w:t>
      </w:r>
      <w:r w:rsidR="003B46D9" w:rsidRPr="00C13795">
        <w:rPr>
          <w:rFonts w:ascii="Times" w:hAnsi="Times" w:cs="Times New Roman"/>
          <w:lang w:val="en-GB"/>
        </w:rPr>
        <w:t xml:space="preserve"> Anti-racist groups try to counter these positions and engage directly with their oppo</w:t>
      </w:r>
      <w:r w:rsidR="004B790B" w:rsidRPr="00C13795">
        <w:rPr>
          <w:rFonts w:ascii="Times" w:hAnsi="Times" w:cs="Times New Roman"/>
          <w:lang w:val="en-GB"/>
        </w:rPr>
        <w:t>nents</w:t>
      </w:r>
      <w:r w:rsidR="003B46D9" w:rsidRPr="00C13795">
        <w:rPr>
          <w:rFonts w:ascii="Times" w:hAnsi="Times" w:cs="Times New Roman"/>
          <w:lang w:val="en-GB"/>
        </w:rPr>
        <w:t xml:space="preserve"> in </w:t>
      </w:r>
      <w:r w:rsidR="000B4D54" w:rsidRPr="00C13795">
        <w:rPr>
          <w:rFonts w:ascii="Times" w:hAnsi="Times" w:cs="Times New Roman"/>
          <w:lang w:val="en-GB"/>
        </w:rPr>
        <w:t xml:space="preserve">the </w:t>
      </w:r>
      <w:r w:rsidR="003B46D9" w:rsidRPr="00C13795">
        <w:rPr>
          <w:rFonts w:ascii="Times" w:hAnsi="Times" w:cs="Times New Roman"/>
          <w:lang w:val="en-GB"/>
        </w:rPr>
        <w:t xml:space="preserve">public </w:t>
      </w:r>
      <w:r w:rsidR="000B4D54" w:rsidRPr="00C13795">
        <w:rPr>
          <w:rFonts w:ascii="Times" w:hAnsi="Times" w:cs="Times New Roman"/>
          <w:lang w:val="en-GB"/>
        </w:rPr>
        <w:t>sphere</w:t>
      </w:r>
      <w:r w:rsidR="003B46D9" w:rsidRPr="00C13795">
        <w:rPr>
          <w:rFonts w:ascii="Times" w:hAnsi="Times" w:cs="Times New Roman"/>
          <w:lang w:val="en-GB"/>
        </w:rPr>
        <w:t xml:space="preserve">, both on- and offline. At the same time the </w:t>
      </w:r>
      <w:r w:rsidR="003A4C74" w:rsidRPr="00C13795">
        <w:rPr>
          <w:rFonts w:ascii="Times" w:hAnsi="Times" w:cs="Times New Roman"/>
          <w:lang w:val="en-GB"/>
        </w:rPr>
        <w:t>cash-</w:t>
      </w:r>
      <w:r w:rsidR="003B46D9" w:rsidRPr="00C13795">
        <w:rPr>
          <w:rFonts w:ascii="Times" w:hAnsi="Times" w:cs="Times New Roman"/>
          <w:lang w:val="en-GB"/>
        </w:rPr>
        <w:t>strapped country sees itself largely left alone with the burden of increasing numbers of migrants, of whom many see Greece as a portal to other destinations within the EU (e.g. Germany, the UK, France).</w:t>
      </w:r>
      <w:r w:rsidR="006F660B" w:rsidRPr="00C13795">
        <w:rPr>
          <w:rFonts w:ascii="Times" w:hAnsi="Times" w:cs="Times New Roman"/>
          <w:lang w:val="en-GB"/>
        </w:rPr>
        <w:t xml:space="preserve"> This lack of Paneuropean solidarity resonates in the lack of solidarity for migrants communicated by nationalist-racist positions.</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D60176" w:rsidRPr="00C13795" w:rsidRDefault="000F4B3B" w:rsidP="00C13795">
      <w:pPr>
        <w:rPr>
          <w:rFonts w:ascii="Times" w:hAnsi="Times" w:cs="Times New Roman"/>
          <w:lang w:val="en-GB"/>
        </w:rPr>
      </w:pPr>
      <w:r w:rsidRPr="00C13795">
        <w:rPr>
          <w:rFonts w:ascii="Times" w:hAnsi="Times" w:cs="Times New Roman"/>
          <w:lang w:val="en-GB"/>
        </w:rPr>
        <w:t>The UK example of Russian online communities focuses on a very specific group of migrants</w:t>
      </w:r>
      <w:r w:rsidR="00A05FC7" w:rsidRPr="00C13795">
        <w:rPr>
          <w:rFonts w:ascii="Times" w:hAnsi="Times" w:cs="Times New Roman"/>
          <w:lang w:val="en-GB"/>
        </w:rPr>
        <w:t xml:space="preserve"> (Karatzogianni et al</w:t>
      </w:r>
      <w:r w:rsidR="00F154E9" w:rsidRPr="00C13795">
        <w:rPr>
          <w:rFonts w:ascii="Times" w:hAnsi="Times" w:cs="Times New Roman"/>
          <w:lang w:val="en-GB"/>
        </w:rPr>
        <w:t>.</w:t>
      </w:r>
      <w:r w:rsidR="00A05FC7" w:rsidRPr="00C13795">
        <w:rPr>
          <w:rFonts w:ascii="Times" w:hAnsi="Times" w:cs="Times New Roman"/>
          <w:lang w:val="en-GB"/>
        </w:rPr>
        <w:t xml:space="preserve"> 2012: 31)</w:t>
      </w:r>
      <w:r w:rsidRPr="00C13795">
        <w:rPr>
          <w:rFonts w:ascii="Times" w:hAnsi="Times" w:cs="Times New Roman"/>
          <w:lang w:val="en-GB"/>
        </w:rPr>
        <w:t>, whose diaspora began to form probably even before the end of the Soviet Union</w:t>
      </w:r>
      <w:r w:rsidR="00FA1E43" w:rsidRPr="00C13795">
        <w:rPr>
          <w:rFonts w:ascii="Times" w:hAnsi="Times" w:cs="Times New Roman"/>
          <w:lang w:val="en-GB"/>
        </w:rPr>
        <w:t xml:space="preserve"> (e.g. </w:t>
      </w:r>
      <w:r w:rsidR="00FA1E43" w:rsidRPr="00C13795">
        <w:rPr>
          <w:rFonts w:ascii="Times" w:hAnsi="Times"/>
        </w:rPr>
        <w:t>Byford 2009</w:t>
      </w:r>
      <w:r w:rsidR="00D76B2D" w:rsidRPr="00C13795">
        <w:rPr>
          <w:rFonts w:ascii="Times" w:hAnsi="Times"/>
        </w:rPr>
        <w:t>; Makarova and</w:t>
      </w:r>
      <w:r w:rsidR="004A5B82" w:rsidRPr="00C13795">
        <w:rPr>
          <w:rFonts w:ascii="Times" w:hAnsi="Times"/>
        </w:rPr>
        <w:t xml:space="preserve"> Morgunova 2009</w:t>
      </w:r>
      <w:r w:rsidR="00FA1E43" w:rsidRPr="00C13795">
        <w:rPr>
          <w:rFonts w:ascii="Times" w:hAnsi="Times"/>
        </w:rPr>
        <w:t>)</w:t>
      </w:r>
      <w:r w:rsidRPr="00C13795">
        <w:rPr>
          <w:rFonts w:ascii="Times" w:hAnsi="Times" w:cs="Times New Roman"/>
          <w:lang w:val="en-GB"/>
        </w:rPr>
        <w:t>. However, the socio-cultural ties to the country of origin remain clearly visible in the respective online discussions, which topicalise current events and developments in Russia. The re-election of Vladimir Putin in 2012 is one such example that triggered communicative activity on Russian online platforms in the UK. This case study illustrates how migrant identity politics are shaped through transnational networks that connect different social, economic, political, and cultural spaces.</w:t>
      </w:r>
    </w:p>
    <w:p w:rsidR="00A23B17" w:rsidRPr="00C13795" w:rsidRDefault="00A23B17" w:rsidP="00C13795">
      <w:pPr>
        <w:rPr>
          <w:rFonts w:ascii="Times" w:hAnsi="Times" w:cs="Times New Roman"/>
          <w:lang w:val="en-GB"/>
        </w:rPr>
      </w:pPr>
    </w:p>
    <w:p w:rsidR="000F4B3B" w:rsidRPr="00C13795" w:rsidRDefault="000F4B3B" w:rsidP="00C13795">
      <w:pPr>
        <w:rPr>
          <w:rFonts w:ascii="Times" w:hAnsi="Times" w:cs="Times New Roman"/>
          <w:lang w:val="en-GB"/>
        </w:rPr>
      </w:pPr>
    </w:p>
    <w:p w:rsidR="00A23B17" w:rsidRPr="00C13795" w:rsidRDefault="00A23B17" w:rsidP="00C13795">
      <w:pPr>
        <w:rPr>
          <w:rFonts w:ascii="Times" w:hAnsi="Times" w:cs="Times New Roman"/>
          <w:b/>
          <w:lang w:val="en-GB"/>
        </w:rPr>
      </w:pPr>
      <w:r w:rsidRPr="00C13795">
        <w:rPr>
          <w:rFonts w:ascii="Times" w:hAnsi="Times" w:cs="Times New Roman"/>
          <w:b/>
          <w:lang w:val="en-GB"/>
        </w:rPr>
        <w:t>Racist Discourse and European Citizenship</w:t>
      </w:r>
    </w:p>
    <w:p w:rsidR="00A23B17" w:rsidRPr="00C13795" w:rsidRDefault="00A23B17" w:rsidP="00C13795">
      <w:pPr>
        <w:rPr>
          <w:rFonts w:ascii="Times" w:hAnsi="Times" w:cs="Times New Roman"/>
          <w:lang w:val="en-GB"/>
        </w:rPr>
      </w:pPr>
    </w:p>
    <w:p w:rsidR="00BC428B" w:rsidRPr="00C13795" w:rsidRDefault="00D60176" w:rsidP="00C13795">
      <w:pPr>
        <w:rPr>
          <w:rFonts w:ascii="Times" w:hAnsi="Times" w:cs="Times New Roman"/>
          <w:lang w:val="en-GB"/>
        </w:rPr>
      </w:pPr>
      <w:r w:rsidRPr="00C13795">
        <w:rPr>
          <w:rFonts w:ascii="Times" w:hAnsi="Times" w:cs="Times New Roman"/>
          <w:lang w:val="en-GB"/>
        </w:rPr>
        <w:t>In Cyprus, Greek-Cypriots initiate populist discourses th</w:t>
      </w:r>
      <w:r w:rsidR="00BC428B" w:rsidRPr="00C13795">
        <w:rPr>
          <w:rFonts w:ascii="Times" w:hAnsi="Times" w:cs="Times New Roman"/>
          <w:lang w:val="en-GB"/>
        </w:rPr>
        <w:t>at target on illegal immigrants, which are perceived as a threat. Differentiating between ethno-nationalist and radical right-wing populism becomes difficult in the Cypriot migration discourse</w:t>
      </w:r>
      <w:r w:rsidR="00C34B14" w:rsidRPr="00C13795">
        <w:rPr>
          <w:rFonts w:ascii="Times" w:hAnsi="Times" w:cs="Times New Roman"/>
          <w:lang w:val="en-GB"/>
        </w:rPr>
        <w:t xml:space="preserve">; how to deal with migrants has turned into a national issue and </w:t>
      </w:r>
      <w:r w:rsidR="0025484E" w:rsidRPr="00C13795">
        <w:rPr>
          <w:rFonts w:ascii="Times" w:hAnsi="Times" w:cs="Times New Roman"/>
          <w:lang w:val="en-GB"/>
        </w:rPr>
        <w:t xml:space="preserve">it </w:t>
      </w:r>
      <w:r w:rsidR="00C34B14" w:rsidRPr="00C13795">
        <w:rPr>
          <w:rFonts w:ascii="Times" w:hAnsi="Times" w:cs="Times New Roman"/>
          <w:lang w:val="en-GB"/>
        </w:rPr>
        <w:t>is commonly referred to as the “Cyprus Problem”</w:t>
      </w:r>
      <w:r w:rsidR="00515EA6" w:rsidRPr="00C13795">
        <w:rPr>
          <w:rFonts w:ascii="Times" w:hAnsi="Times" w:cs="Times New Roman"/>
          <w:lang w:val="en-GB"/>
        </w:rPr>
        <w:t xml:space="preserve"> (Karatzogianni et al. 2012: 35-38</w:t>
      </w:r>
      <w:r w:rsidR="00D91956" w:rsidRPr="00C13795">
        <w:rPr>
          <w:rFonts w:ascii="Times" w:hAnsi="Times" w:cs="Times New Roman"/>
          <w:lang w:val="en-GB"/>
        </w:rPr>
        <w:t>)</w:t>
      </w:r>
      <w:r w:rsidR="00C34B14" w:rsidRPr="00C13795">
        <w:rPr>
          <w:rFonts w:ascii="Times" w:hAnsi="Times" w:cs="Times New Roman"/>
          <w:lang w:val="en-GB"/>
        </w:rPr>
        <w:t>.</w:t>
      </w:r>
      <w:r w:rsidRPr="00C13795">
        <w:rPr>
          <w:rFonts w:ascii="Times" w:hAnsi="Times" w:cs="Times New Roman"/>
          <w:lang w:val="en-GB"/>
        </w:rPr>
        <w:t xml:space="preserve"> </w:t>
      </w:r>
      <w:r w:rsidR="0025484E" w:rsidRPr="00C13795">
        <w:rPr>
          <w:rFonts w:ascii="Times" w:hAnsi="Times" w:cs="Times New Roman"/>
          <w:lang w:val="en-GB"/>
        </w:rPr>
        <w:t xml:space="preserve"> </w:t>
      </w:r>
      <w:r w:rsidR="00A45A33" w:rsidRPr="00C13795">
        <w:rPr>
          <w:rFonts w:ascii="Times" w:hAnsi="Times" w:cs="Times New Roman"/>
          <w:lang w:val="en-GB"/>
        </w:rPr>
        <w:t>Turkish-Cypriots are no longer the exclusive focus of “o</w:t>
      </w:r>
      <w:r w:rsidR="0025484E" w:rsidRPr="00C13795">
        <w:rPr>
          <w:rFonts w:ascii="Times" w:hAnsi="Times" w:cs="Times New Roman"/>
          <w:lang w:val="en-GB"/>
        </w:rPr>
        <w:t xml:space="preserve">thering” </w:t>
      </w:r>
      <w:r w:rsidR="00A45A33" w:rsidRPr="00C13795">
        <w:rPr>
          <w:rFonts w:ascii="Times" w:hAnsi="Times" w:cs="Times New Roman"/>
          <w:lang w:val="en-GB"/>
        </w:rPr>
        <w:t xml:space="preserve">but </w:t>
      </w:r>
      <w:r w:rsidR="000D0B07" w:rsidRPr="00C13795">
        <w:rPr>
          <w:rFonts w:ascii="Times" w:hAnsi="Times" w:cs="Times New Roman"/>
          <w:lang w:val="en-GB"/>
        </w:rPr>
        <w:t>practices of exclusion are expanded to a diversity of ethnic and cultural groups subsumed under the rather broad label of “migrants”.</w:t>
      </w:r>
      <w:r w:rsidR="000911D1" w:rsidRPr="00C13795">
        <w:rPr>
          <w:rFonts w:ascii="Times" w:hAnsi="Times" w:cs="Times New Roman"/>
          <w:lang w:val="en-GB"/>
        </w:rPr>
        <w:t xml:space="preserve"> Anti-migrant arguments mainly point to economic costs incoming migration would</w:t>
      </w:r>
      <w:r w:rsidR="00B43EBE" w:rsidRPr="00C13795">
        <w:rPr>
          <w:rFonts w:ascii="Times" w:hAnsi="Times" w:cs="Times New Roman"/>
          <w:lang w:val="en-GB"/>
        </w:rPr>
        <w:t xml:space="preserve"> </w:t>
      </w:r>
      <w:r w:rsidR="000D2603" w:rsidRPr="00C13795">
        <w:rPr>
          <w:rFonts w:ascii="Times" w:hAnsi="Times" w:cs="Times New Roman"/>
          <w:lang w:val="en-GB"/>
        </w:rPr>
        <w:t xml:space="preserve">allegedly </w:t>
      </w:r>
      <w:r w:rsidR="00B43EBE" w:rsidRPr="00C13795">
        <w:rPr>
          <w:rFonts w:ascii="Times" w:hAnsi="Times" w:cs="Times New Roman"/>
          <w:lang w:val="en-GB"/>
        </w:rPr>
        <w:t>cause to Cypr</w:t>
      </w:r>
      <w:r w:rsidR="00AA5A53" w:rsidRPr="00C13795">
        <w:rPr>
          <w:rFonts w:ascii="Times" w:hAnsi="Times" w:cs="Times New Roman"/>
          <w:lang w:val="en-GB"/>
        </w:rPr>
        <w:t>iot society but it is also framed as a security threat</w:t>
      </w:r>
      <w:r w:rsidR="000D2603" w:rsidRPr="00C13795">
        <w:rPr>
          <w:rFonts w:ascii="Times" w:hAnsi="Times" w:cs="Times New Roman"/>
          <w:lang w:val="en-GB"/>
        </w:rPr>
        <w:t>. Cypriot media outlets play a considerable part in the construction and distribution of negative stereotypes about migrants.</w:t>
      </w:r>
      <w:r w:rsidR="00F605BB" w:rsidRPr="00C13795">
        <w:rPr>
          <w:rFonts w:ascii="Times" w:hAnsi="Times" w:cs="Times New Roman"/>
          <w:lang w:val="en-GB"/>
        </w:rPr>
        <w:t xml:space="preserve"> Since the country is a member of the EU and Eurozone, the local migration discourse is also affected by the general economic and political crisis of the EU along with the various implication</w:t>
      </w:r>
      <w:r w:rsidR="00F948DF" w:rsidRPr="00C13795">
        <w:rPr>
          <w:rFonts w:ascii="Times" w:hAnsi="Times" w:cs="Times New Roman"/>
          <w:lang w:val="en-GB"/>
        </w:rPr>
        <w:t>s</w:t>
      </w:r>
      <w:r w:rsidR="00F605BB" w:rsidRPr="00C13795">
        <w:rPr>
          <w:rFonts w:ascii="Times" w:hAnsi="Times" w:cs="Times New Roman"/>
          <w:lang w:val="en-GB"/>
        </w:rPr>
        <w:t xml:space="preserve"> for European identity. </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BC428B" w:rsidRPr="00C13795" w:rsidRDefault="009C18E1" w:rsidP="00C13795">
      <w:pPr>
        <w:rPr>
          <w:rFonts w:ascii="Times" w:hAnsi="Times" w:cs="Times New Roman"/>
          <w:lang w:val="en-GB"/>
        </w:rPr>
      </w:pPr>
      <w:r w:rsidRPr="00C13795">
        <w:rPr>
          <w:rFonts w:ascii="Times" w:hAnsi="Times" w:cs="Times New Roman"/>
          <w:lang w:val="en-GB"/>
        </w:rPr>
        <w:t>In the Gree</w:t>
      </w:r>
      <w:r w:rsidR="00F82291" w:rsidRPr="00C13795">
        <w:rPr>
          <w:rFonts w:ascii="Times" w:hAnsi="Times" w:cs="Times New Roman"/>
          <w:lang w:val="en-GB"/>
        </w:rPr>
        <w:t>k case economic turmoil and controversial discussions on European identity are directly linked to intercultural conflicts that unfold as a result of increased migration to a country that is in a constant state of crisis</w:t>
      </w:r>
      <w:r w:rsidR="00945A09" w:rsidRPr="00C13795">
        <w:rPr>
          <w:rFonts w:ascii="Times" w:hAnsi="Times" w:cs="Times New Roman"/>
          <w:lang w:val="en-GB"/>
        </w:rPr>
        <w:t xml:space="preserve"> since 2008; in other words, the spike of racism in public discourse and anti-migrant violence cannot be seen a separated from the general Greek crisis.</w:t>
      </w:r>
      <w:r w:rsidR="00C80810" w:rsidRPr="00C13795">
        <w:rPr>
          <w:rFonts w:ascii="Times" w:hAnsi="Times" w:cs="Times New Roman"/>
          <w:lang w:val="en-GB"/>
        </w:rPr>
        <w:t xml:space="preserve"> Migrants seldom have any chance to claim their voice in public debates on their very future but remain passive and largely marginalised – they are subjects of the migration discourse but can hardly be seen as active participants.</w:t>
      </w:r>
      <w:r w:rsidR="00D150F6" w:rsidRPr="00C13795">
        <w:rPr>
          <w:rFonts w:ascii="Times" w:hAnsi="Times" w:cs="Times New Roman"/>
          <w:lang w:val="en-GB"/>
        </w:rPr>
        <w:t xml:space="preserve"> Greek right-wing and racist groups also tend to frame migration as an immediate threat to Greek economy and society in general</w:t>
      </w:r>
      <w:r w:rsidR="00666609" w:rsidRPr="00C13795">
        <w:rPr>
          <w:rFonts w:ascii="Times" w:hAnsi="Times" w:cs="Times New Roman"/>
          <w:lang w:val="en-GB"/>
        </w:rPr>
        <w:t xml:space="preserve"> (Karatzogianni et al. 2012: 38-45</w:t>
      </w:r>
      <w:r w:rsidR="00807D35" w:rsidRPr="00C13795">
        <w:rPr>
          <w:rFonts w:ascii="Times" w:hAnsi="Times" w:cs="Times New Roman"/>
          <w:lang w:val="en-GB"/>
        </w:rPr>
        <w:t>)</w:t>
      </w:r>
      <w:r w:rsidR="0078522B" w:rsidRPr="00C13795">
        <w:rPr>
          <w:rFonts w:ascii="Times" w:hAnsi="Times" w:cs="Times New Roman"/>
          <w:lang w:val="en-GB"/>
        </w:rPr>
        <w:t>; alongside their negative impact on the Greek labour market migrant are portrayed</w:t>
      </w:r>
      <w:r w:rsidR="003C25B7" w:rsidRPr="00C13795">
        <w:rPr>
          <w:rFonts w:ascii="Times" w:hAnsi="Times" w:cs="Times New Roman"/>
          <w:lang w:val="en-GB"/>
        </w:rPr>
        <w:t xml:space="preserve"> as a danger to Greek culture and identity</w:t>
      </w:r>
      <w:r w:rsidR="00743348" w:rsidRPr="00C13795">
        <w:rPr>
          <w:rFonts w:ascii="Times" w:hAnsi="Times" w:cs="Times New Roman"/>
          <w:lang w:val="en-GB"/>
        </w:rPr>
        <w:t xml:space="preserve"> as well</w:t>
      </w:r>
      <w:r w:rsidR="00A40ED1" w:rsidRPr="00C13795">
        <w:rPr>
          <w:rFonts w:ascii="Times" w:hAnsi="Times" w:cs="Times New Roman"/>
          <w:lang w:val="en-GB"/>
        </w:rPr>
        <w:t xml:space="preserve">; right-wing groups equate migration with an invasion. </w:t>
      </w:r>
      <w:r w:rsidR="00523C6B" w:rsidRPr="00C13795">
        <w:rPr>
          <w:rFonts w:ascii="Times" w:hAnsi="Times" w:cs="Times New Roman"/>
          <w:lang w:val="en-GB"/>
        </w:rPr>
        <w:t>Through discursive techniques of quasi-dehumanisation they are basically perceived as enemies and legit targets for racist violence</w:t>
      </w:r>
      <w:r w:rsidR="00867A74" w:rsidRPr="00C13795">
        <w:rPr>
          <w:rFonts w:ascii="Times" w:hAnsi="Times" w:cs="Times New Roman"/>
          <w:lang w:val="en-GB"/>
        </w:rPr>
        <w:t>.</w:t>
      </w:r>
      <w:r w:rsidR="00375DF2" w:rsidRPr="00C13795">
        <w:rPr>
          <w:rFonts w:ascii="Times" w:hAnsi="Times" w:cs="Times New Roman"/>
          <w:lang w:val="en-GB"/>
        </w:rPr>
        <w:t xml:space="preserve"> Especially non-European migrants from e.g. central Asia, Africa, </w:t>
      </w:r>
      <w:r w:rsidR="000B00E9" w:rsidRPr="00C13795">
        <w:rPr>
          <w:rFonts w:ascii="Times" w:hAnsi="Times" w:cs="Times New Roman"/>
          <w:lang w:val="en-GB"/>
        </w:rPr>
        <w:t xml:space="preserve">or </w:t>
      </w:r>
      <w:r w:rsidR="00375DF2" w:rsidRPr="00C13795">
        <w:rPr>
          <w:rFonts w:ascii="Times" w:hAnsi="Times" w:cs="Times New Roman"/>
          <w:lang w:val="en-GB"/>
        </w:rPr>
        <w:t>South East Asia</w:t>
      </w:r>
      <w:r w:rsidR="004B1E0D" w:rsidRPr="00C13795">
        <w:rPr>
          <w:rFonts w:ascii="Times" w:hAnsi="Times" w:cs="Times New Roman"/>
          <w:lang w:val="en-GB"/>
        </w:rPr>
        <w:t xml:space="preserve"> are targets of racist violence</w:t>
      </w:r>
      <w:r w:rsidR="000B00E9" w:rsidRPr="00C13795">
        <w:rPr>
          <w:rFonts w:ascii="Times" w:hAnsi="Times" w:cs="Times New Roman"/>
          <w:lang w:val="en-GB"/>
        </w:rPr>
        <w:t>.</w:t>
      </w:r>
      <w:r w:rsidR="004B1E0D" w:rsidRPr="00C13795">
        <w:rPr>
          <w:rFonts w:ascii="Times" w:hAnsi="Times" w:cs="Times New Roman"/>
          <w:lang w:val="en-GB"/>
        </w:rPr>
        <w:t xml:space="preserve"> One of the primary hotspots for socio-cultural conflicts related to migration is the country’s capital Athens, though the struggle over meaning is not limited to physical spaces but expands to the Internet as well.</w:t>
      </w:r>
      <w:r w:rsidR="00304A8B" w:rsidRPr="00C13795">
        <w:rPr>
          <w:rFonts w:ascii="Times" w:hAnsi="Times" w:cs="Times New Roman"/>
          <w:lang w:val="en-GB"/>
        </w:rPr>
        <w:t xml:space="preserve"> Athens has become a highly dynamic transnational space that is shaped by “indigenous” Greeks, migrants with a variety of backgrounds</w:t>
      </w:r>
      <w:r w:rsidR="00ED22F3" w:rsidRPr="00C13795">
        <w:rPr>
          <w:rFonts w:ascii="Times" w:hAnsi="Times" w:cs="Times New Roman"/>
          <w:lang w:val="en-GB"/>
        </w:rPr>
        <w:t>, and the digital networks formed by the different involved groups.</w:t>
      </w:r>
      <w:r w:rsidR="006E608E" w:rsidRPr="00C13795">
        <w:rPr>
          <w:rFonts w:ascii="Times" w:hAnsi="Times" w:cs="Times New Roman"/>
          <w:lang w:val="en-GB"/>
        </w:rPr>
        <w:t xml:space="preserve"> Ethno-Nationalists and other extreme right-wing positions frame migrants as a primary reason for the capital’s decline and advance their pejorative anti-migration arguments in public discourse via all communication means available to them.</w:t>
      </w:r>
      <w:r w:rsidR="00725695" w:rsidRPr="00C13795">
        <w:rPr>
          <w:rFonts w:ascii="Times" w:hAnsi="Times" w:cs="Times New Roman"/>
          <w:lang w:val="en-GB"/>
        </w:rPr>
        <w:t xml:space="preserve"> ‘</w:t>
      </w:r>
      <w:r w:rsidR="00A40ED1" w:rsidRPr="00C13795">
        <w:rPr>
          <w:rFonts w:ascii="Times" w:hAnsi="Times" w:cs="Times New Roman"/>
          <w:lang w:val="en-GB"/>
        </w:rPr>
        <w:t>Trans</w:t>
      </w:r>
      <w:r w:rsidR="00725695" w:rsidRPr="00C13795">
        <w:rPr>
          <w:rFonts w:ascii="Times" w:hAnsi="Times" w:cs="Times New Roman"/>
          <w:lang w:val="en-GB"/>
        </w:rPr>
        <w:t>it-migration</w:t>
      </w:r>
      <w:r w:rsidR="00A40ED1" w:rsidRPr="00C13795">
        <w:rPr>
          <w:rFonts w:ascii="Times" w:hAnsi="Times" w:cs="Times New Roman"/>
          <w:lang w:val="en-GB"/>
        </w:rPr>
        <w:t>’ and ‘ghettoization’ seem to ignite conflicts between extreme right-wingers, anti-racists, and migrants.</w:t>
      </w:r>
      <w:r w:rsidR="006B3378" w:rsidRPr="00C13795">
        <w:rPr>
          <w:rFonts w:ascii="Times" w:hAnsi="Times" w:cs="Times New Roman"/>
          <w:lang w:val="en-GB"/>
        </w:rPr>
        <w:t xml:space="preserve"> Furthermore, the Greek case study shows how migration discourses are not only linked to the economic-fiscal Eurozone crisis but a crisis of EU politics and solidarity in general, including questions on European citizenship and its relations to identity and race.</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D60176" w:rsidRPr="00C13795" w:rsidRDefault="00603A55" w:rsidP="00C13795">
      <w:pPr>
        <w:rPr>
          <w:rFonts w:ascii="Times" w:hAnsi="Times" w:cs="Times New Roman"/>
          <w:lang w:val="en-GB"/>
        </w:rPr>
      </w:pPr>
      <w:r w:rsidRPr="00C13795">
        <w:rPr>
          <w:rFonts w:ascii="Times" w:hAnsi="Times" w:cs="Times New Roman"/>
          <w:lang w:val="en-GB"/>
        </w:rPr>
        <w:t>For</w:t>
      </w:r>
      <w:r w:rsidR="00677D13" w:rsidRPr="00C13795">
        <w:rPr>
          <w:rFonts w:ascii="Times" w:hAnsi="Times" w:cs="Times New Roman"/>
          <w:lang w:val="en-GB"/>
        </w:rPr>
        <w:t xml:space="preserve"> the UK case study the researchers decided to ignore the internal diversity of the Russian-speaking diaspora and</w:t>
      </w:r>
      <w:r w:rsidRPr="00C13795">
        <w:rPr>
          <w:rFonts w:ascii="Times" w:hAnsi="Times" w:cs="Times New Roman"/>
          <w:lang w:val="en-GB"/>
        </w:rPr>
        <w:t xml:space="preserve"> instead</w:t>
      </w:r>
      <w:r w:rsidR="00677D13" w:rsidRPr="00C13795">
        <w:rPr>
          <w:rFonts w:ascii="Times" w:hAnsi="Times" w:cs="Times New Roman"/>
          <w:lang w:val="en-GB"/>
        </w:rPr>
        <w:t xml:space="preserve"> focused their analysis on cross-cultural conflicts or dialogues with either the British host society or other migrant communities</w:t>
      </w:r>
      <w:r w:rsidR="00B846BD" w:rsidRPr="00C13795">
        <w:rPr>
          <w:rFonts w:ascii="Times" w:hAnsi="Times" w:cs="Times New Roman"/>
          <w:lang w:val="en-GB"/>
        </w:rPr>
        <w:t xml:space="preserve"> (Karatzogianni et al 2012: 45</w:t>
      </w:r>
      <w:r w:rsidR="00015F7B" w:rsidRPr="00C13795">
        <w:rPr>
          <w:rFonts w:ascii="Times" w:hAnsi="Times" w:cs="Times New Roman"/>
          <w:lang w:val="en-GB"/>
        </w:rPr>
        <w:t>)</w:t>
      </w:r>
      <w:r w:rsidR="00677D13" w:rsidRPr="00C13795">
        <w:rPr>
          <w:rFonts w:ascii="Times" w:hAnsi="Times" w:cs="Times New Roman"/>
          <w:lang w:val="en-GB"/>
        </w:rPr>
        <w:t>. Migrants of Russian origin to</w:t>
      </w:r>
      <w:r w:rsidR="00FD08B4" w:rsidRPr="00C13795">
        <w:rPr>
          <w:rFonts w:ascii="Times" w:hAnsi="Times" w:cs="Times New Roman"/>
          <w:lang w:val="en-GB"/>
        </w:rPr>
        <w:t xml:space="preserve"> the UK can </w:t>
      </w:r>
      <w:r w:rsidR="00FD08B4" w:rsidRPr="00C13795">
        <w:rPr>
          <w:rFonts w:ascii="Times" w:hAnsi="Times" w:cs="Times New Roman"/>
          <w:lang w:val="en-GB"/>
        </w:rPr>
        <w:lastRenderedPageBreak/>
        <w:t>be separated into the following intersecting streams</w:t>
      </w:r>
      <w:r w:rsidR="00677D13" w:rsidRPr="00C13795">
        <w:rPr>
          <w:rFonts w:ascii="Times" w:hAnsi="Times" w:cs="Times New Roman"/>
          <w:lang w:val="en-GB"/>
        </w:rPr>
        <w:t xml:space="preserve">, which are </w:t>
      </w:r>
      <w:r w:rsidR="007619F6" w:rsidRPr="00C13795">
        <w:rPr>
          <w:rFonts w:ascii="Times" w:hAnsi="Times" w:cs="Times New Roman"/>
          <w:lang w:val="en-GB"/>
        </w:rPr>
        <w:t>highly qualified specialists, marriage migrants, and Russian-speaking EU citizens who come mainly from the Baltic countries.</w:t>
      </w:r>
      <w:r w:rsidRPr="00C13795">
        <w:rPr>
          <w:rFonts w:ascii="Times" w:hAnsi="Times" w:cs="Times New Roman"/>
          <w:lang w:val="en-GB"/>
        </w:rPr>
        <w:t xml:space="preserve"> </w:t>
      </w:r>
      <w:r w:rsidR="0056075D" w:rsidRPr="00C13795">
        <w:rPr>
          <w:rFonts w:ascii="Times" w:hAnsi="Times" w:cs="Times New Roman"/>
          <w:lang w:val="en-GB"/>
        </w:rPr>
        <w:t>The case study</w:t>
      </w:r>
      <w:r w:rsidRPr="00C13795">
        <w:rPr>
          <w:rFonts w:ascii="Times" w:hAnsi="Times" w:cs="Times New Roman"/>
          <w:lang w:val="en-GB"/>
        </w:rPr>
        <w:t xml:space="preserve"> indicates that female Russian-speaking migrants form a hidden majority.</w:t>
      </w:r>
      <w:r w:rsidR="00D0045D" w:rsidRPr="00C13795">
        <w:rPr>
          <w:rFonts w:ascii="Times" w:hAnsi="Times" w:cs="Times New Roman"/>
          <w:lang w:val="en-GB"/>
        </w:rPr>
        <w:t xml:space="preserve"> Conflicts and tensions that either involve Russia or take place in the country itself are of considerable relevance </w:t>
      </w:r>
      <w:r w:rsidR="00BB396C" w:rsidRPr="00C13795">
        <w:rPr>
          <w:rFonts w:ascii="Times" w:hAnsi="Times" w:cs="Times New Roman"/>
          <w:lang w:val="en-GB"/>
        </w:rPr>
        <w:t xml:space="preserve">for Russian-speaking </w:t>
      </w:r>
      <w:r w:rsidR="00702D6D" w:rsidRPr="00C13795">
        <w:rPr>
          <w:rFonts w:ascii="Times" w:hAnsi="Times" w:cs="Times New Roman"/>
          <w:lang w:val="en-GB"/>
        </w:rPr>
        <w:t>migrants. This</w:t>
      </w:r>
      <w:r w:rsidR="000D3CAA" w:rsidRPr="00C13795">
        <w:rPr>
          <w:rFonts w:ascii="Times" w:hAnsi="Times" w:cs="Times New Roman"/>
          <w:lang w:val="en-GB"/>
        </w:rPr>
        <w:t xml:space="preserve"> illustrates the strong ties to the country of origin and genuinely transnational scope of migrant networks.</w:t>
      </w:r>
      <w:r w:rsidR="00D50E07" w:rsidRPr="00C13795">
        <w:rPr>
          <w:rFonts w:ascii="Times" w:hAnsi="Times" w:cs="Times New Roman"/>
          <w:lang w:val="en-GB"/>
        </w:rPr>
        <w:t xml:space="preserve"> Aside from intercultural conflicts</w:t>
      </w:r>
      <w:r w:rsidR="00E817CF" w:rsidRPr="00C13795">
        <w:rPr>
          <w:rFonts w:ascii="Times" w:hAnsi="Times" w:cs="Times New Roman"/>
          <w:lang w:val="en-GB"/>
        </w:rPr>
        <w:t xml:space="preserve"> the findings imply</w:t>
      </w:r>
      <w:r w:rsidR="00D50E07" w:rsidRPr="00C13795">
        <w:rPr>
          <w:rFonts w:ascii="Times" w:hAnsi="Times" w:cs="Times New Roman"/>
          <w:lang w:val="en-GB"/>
        </w:rPr>
        <w:t xml:space="preserve"> </w:t>
      </w:r>
      <w:r w:rsidR="00E817CF" w:rsidRPr="00C13795">
        <w:rPr>
          <w:rFonts w:ascii="Times" w:hAnsi="Times" w:cs="Times New Roman"/>
          <w:lang w:val="en-GB"/>
        </w:rPr>
        <w:t xml:space="preserve">that </w:t>
      </w:r>
      <w:r w:rsidR="00BA67F5" w:rsidRPr="00C13795">
        <w:rPr>
          <w:rFonts w:ascii="Times" w:hAnsi="Times" w:cs="Times New Roman"/>
          <w:lang w:val="en-GB"/>
        </w:rPr>
        <w:t xml:space="preserve">in a few instances </w:t>
      </w:r>
      <w:r w:rsidR="00D50E07" w:rsidRPr="00C13795">
        <w:rPr>
          <w:rFonts w:ascii="Times" w:hAnsi="Times" w:cs="Times New Roman"/>
          <w:lang w:val="en-GB"/>
        </w:rPr>
        <w:t>there</w:t>
      </w:r>
      <w:r w:rsidR="005B0FAB" w:rsidRPr="00C13795">
        <w:rPr>
          <w:rFonts w:ascii="Times" w:hAnsi="Times" w:cs="Times New Roman"/>
          <w:lang w:val="en-GB"/>
        </w:rPr>
        <w:t xml:space="preserve"> are</w:t>
      </w:r>
      <w:r w:rsidR="00D50E07" w:rsidRPr="00C13795">
        <w:rPr>
          <w:rFonts w:ascii="Times" w:hAnsi="Times" w:cs="Times New Roman"/>
          <w:lang w:val="en-GB"/>
        </w:rPr>
        <w:t xml:space="preserve"> also </w:t>
      </w:r>
      <w:r w:rsidR="00D16E7F" w:rsidRPr="00C13795">
        <w:rPr>
          <w:rFonts w:ascii="Times" w:hAnsi="Times" w:cs="Times New Roman"/>
          <w:lang w:val="en-GB"/>
        </w:rPr>
        <w:t>attempts to initiate</w:t>
      </w:r>
      <w:r w:rsidR="00E817CF" w:rsidRPr="00C13795">
        <w:rPr>
          <w:rFonts w:ascii="Times" w:hAnsi="Times" w:cs="Times New Roman"/>
          <w:lang w:val="en-GB"/>
        </w:rPr>
        <w:t xml:space="preserve"> dialogue</w:t>
      </w:r>
      <w:r w:rsidR="00D16E7F" w:rsidRPr="00C13795">
        <w:rPr>
          <w:rFonts w:ascii="Times" w:hAnsi="Times" w:cs="Times New Roman"/>
          <w:lang w:val="en-GB"/>
        </w:rPr>
        <w:t>s and work towards reconciliation with other migrant groups.</w:t>
      </w:r>
      <w:r w:rsidR="003D4566" w:rsidRPr="00C13795">
        <w:rPr>
          <w:rFonts w:ascii="Times" w:hAnsi="Times" w:cs="Times New Roman"/>
          <w:lang w:val="en-GB"/>
        </w:rPr>
        <w:t xml:space="preserve"> Furthermore, the analysis shows how deba</w:t>
      </w:r>
      <w:r w:rsidR="00E42815" w:rsidRPr="00C13795">
        <w:rPr>
          <w:rFonts w:ascii="Times" w:hAnsi="Times" w:cs="Times New Roman"/>
          <w:lang w:val="en-GB"/>
        </w:rPr>
        <w:t xml:space="preserve">tes on offline violence become subjects of digital discourses but also how online activities have a tangible </w:t>
      </w:r>
      <w:r w:rsidR="00F31DF6" w:rsidRPr="00C13795">
        <w:rPr>
          <w:rFonts w:ascii="Times" w:hAnsi="Times" w:cs="Times New Roman"/>
          <w:lang w:val="en-GB"/>
        </w:rPr>
        <w:t xml:space="preserve">impact </w:t>
      </w:r>
      <w:r w:rsidR="007D0B48" w:rsidRPr="00C13795">
        <w:rPr>
          <w:rFonts w:ascii="Times" w:hAnsi="Times" w:cs="Times New Roman"/>
          <w:lang w:val="en-GB"/>
        </w:rPr>
        <w:t>outside the Web; both are mutually affective in hybrid reality environments.</w:t>
      </w:r>
      <w:r w:rsidR="00311157" w:rsidRPr="00C13795">
        <w:rPr>
          <w:rFonts w:ascii="Times" w:hAnsi="Times" w:cs="Times New Roman"/>
          <w:lang w:val="en-GB"/>
        </w:rPr>
        <w:t xml:space="preserve"> Similar to the Greek and Cypriot cases Europ</w:t>
      </w:r>
      <w:r w:rsidR="003E2AEE" w:rsidRPr="00C13795">
        <w:rPr>
          <w:rFonts w:ascii="Times" w:hAnsi="Times" w:cs="Times New Roman"/>
          <w:lang w:val="en-GB"/>
        </w:rPr>
        <w:t>ean identity is a central issue</w:t>
      </w:r>
      <w:r w:rsidR="00311157" w:rsidRPr="00C13795">
        <w:rPr>
          <w:rFonts w:ascii="Times" w:hAnsi="Times" w:cs="Times New Roman"/>
          <w:lang w:val="en-GB"/>
        </w:rPr>
        <w:t xml:space="preserve"> among the Russian-speaking community in the UK</w:t>
      </w:r>
      <w:r w:rsidR="00206EEF" w:rsidRPr="00C13795">
        <w:rPr>
          <w:rFonts w:ascii="Times" w:hAnsi="Times" w:cs="Times New Roman"/>
          <w:lang w:val="en-GB"/>
        </w:rPr>
        <w:t xml:space="preserve"> (Morgunova 2006)</w:t>
      </w:r>
      <w:r w:rsidR="00311157" w:rsidRPr="00C13795">
        <w:rPr>
          <w:rFonts w:ascii="Times" w:hAnsi="Times" w:cs="Times New Roman"/>
          <w:lang w:val="en-GB"/>
        </w:rPr>
        <w:t>.</w:t>
      </w:r>
      <w:r w:rsidR="006E70D6" w:rsidRPr="00C13795">
        <w:rPr>
          <w:rFonts w:ascii="Times" w:hAnsi="Times" w:cs="Times New Roman"/>
          <w:lang w:val="en-GB"/>
        </w:rPr>
        <w:t xml:space="preserve"> In </w:t>
      </w:r>
      <w:r w:rsidR="00460D39" w:rsidRPr="00C13795">
        <w:rPr>
          <w:rFonts w:ascii="Times" w:hAnsi="Times" w:cs="Times New Roman"/>
          <w:lang w:val="en-GB"/>
        </w:rPr>
        <w:t>their on- and offline discourses two notions of European identity are of particular relevance:</w:t>
      </w:r>
      <w:r w:rsidR="006E70D6" w:rsidRPr="00C13795">
        <w:rPr>
          <w:rFonts w:ascii="Times" w:hAnsi="Times" w:cs="Times New Roman"/>
          <w:lang w:val="en-GB"/>
        </w:rPr>
        <w:t xml:space="preserve"> Firstly, Europe is perceived as a civilization and cultural space; in this context, it is </w:t>
      </w:r>
      <w:r w:rsidR="00872263" w:rsidRPr="00C13795">
        <w:rPr>
          <w:rFonts w:ascii="Times" w:hAnsi="Times" w:cs="Times New Roman"/>
          <w:lang w:val="en-GB"/>
        </w:rPr>
        <w:t xml:space="preserve">often </w:t>
      </w:r>
      <w:r w:rsidR="006E70D6" w:rsidRPr="00C13795">
        <w:rPr>
          <w:rFonts w:ascii="Times" w:hAnsi="Times" w:cs="Times New Roman"/>
          <w:lang w:val="en-GB"/>
        </w:rPr>
        <w:t>used as a means to establish differences towards other, non-European migrants. Secondly, Europe is construed as a modern political and economic construct that is different from other world regions on the global stage.</w:t>
      </w:r>
      <w:r w:rsidR="009F5C09" w:rsidRPr="00C13795">
        <w:rPr>
          <w:rFonts w:ascii="Times" w:hAnsi="Times" w:cs="Times New Roman"/>
          <w:lang w:val="en-GB"/>
        </w:rPr>
        <w:t xml:space="preserve"> Russian-speaking migrants see themselves as European for historical and cultural reasons, especially due to their Christian roots and Enlightenment-based education.</w:t>
      </w:r>
      <w:r w:rsidR="00007555" w:rsidRPr="00C13795">
        <w:rPr>
          <w:rFonts w:ascii="Times" w:hAnsi="Times" w:cs="Times New Roman"/>
          <w:lang w:val="en-GB"/>
        </w:rPr>
        <w:t xml:space="preserve"> </w:t>
      </w:r>
      <w:r w:rsidR="00D60176" w:rsidRPr="00C13795">
        <w:rPr>
          <w:rFonts w:ascii="Times" w:hAnsi="Times" w:cs="Times New Roman"/>
          <w:lang w:val="en-GB"/>
        </w:rPr>
        <w:t xml:space="preserve">This self-perception as Europeans </w:t>
      </w:r>
      <w:r w:rsidR="00880181" w:rsidRPr="00C13795">
        <w:rPr>
          <w:rFonts w:ascii="Times" w:hAnsi="Times" w:cs="Times New Roman"/>
          <w:lang w:val="en-GB"/>
        </w:rPr>
        <w:t>further serves</w:t>
      </w:r>
      <w:r w:rsidR="00D60176" w:rsidRPr="00C13795">
        <w:rPr>
          <w:rFonts w:ascii="Times" w:hAnsi="Times" w:cs="Times New Roman"/>
          <w:lang w:val="en-GB"/>
        </w:rPr>
        <w:t xml:space="preserve"> as a legitimisa</w:t>
      </w:r>
      <w:r w:rsidR="004F505B" w:rsidRPr="00C13795">
        <w:rPr>
          <w:rFonts w:ascii="Times" w:hAnsi="Times" w:cs="Times New Roman"/>
          <w:lang w:val="en-GB"/>
        </w:rPr>
        <w:t>tion f</w:t>
      </w:r>
      <w:r w:rsidR="00535CD6" w:rsidRPr="00C13795">
        <w:rPr>
          <w:rFonts w:ascii="Times" w:hAnsi="Times" w:cs="Times New Roman"/>
          <w:lang w:val="en-GB"/>
        </w:rPr>
        <w:t xml:space="preserve">or migrating into the UK. This </w:t>
      </w:r>
      <w:r w:rsidR="00D60176" w:rsidRPr="00C13795">
        <w:rPr>
          <w:rFonts w:ascii="Times" w:hAnsi="Times" w:cs="Times New Roman"/>
          <w:lang w:val="en-GB"/>
        </w:rPr>
        <w:t>implies a racialised understanding of a white Europe that actually contradicts the empirical situation on the continent</w:t>
      </w:r>
      <w:r w:rsidR="009F5C09" w:rsidRPr="00C13795">
        <w:rPr>
          <w:rFonts w:ascii="Times" w:hAnsi="Times" w:cs="Times New Roman"/>
          <w:lang w:val="en-GB"/>
        </w:rPr>
        <w:t xml:space="preserve">, which is </w:t>
      </w:r>
      <w:r w:rsidR="000804F8" w:rsidRPr="00C13795">
        <w:rPr>
          <w:rFonts w:ascii="Times" w:hAnsi="Times" w:cs="Times New Roman"/>
          <w:lang w:val="en-GB"/>
        </w:rPr>
        <w:t xml:space="preserve">in fact </w:t>
      </w:r>
      <w:r w:rsidR="009F5C09" w:rsidRPr="00C13795">
        <w:rPr>
          <w:rFonts w:ascii="Times" w:hAnsi="Times" w:cs="Times New Roman"/>
          <w:lang w:val="en-GB"/>
        </w:rPr>
        <w:t>much more diverse</w:t>
      </w:r>
      <w:r w:rsidR="000804F8" w:rsidRPr="00C13795">
        <w:rPr>
          <w:rFonts w:ascii="Times" w:hAnsi="Times" w:cs="Times New Roman"/>
          <w:lang w:val="en-GB"/>
        </w:rPr>
        <w:t xml:space="preserve"> </w:t>
      </w:r>
      <w:r w:rsidR="002172D5" w:rsidRPr="00C13795">
        <w:rPr>
          <w:rFonts w:ascii="Times" w:hAnsi="Times" w:cs="Times New Roman"/>
          <w:lang w:val="en-GB"/>
        </w:rPr>
        <w:t>due to global migration</w:t>
      </w:r>
      <w:r w:rsidR="00D60176" w:rsidRPr="00C13795">
        <w:rPr>
          <w:rFonts w:ascii="Times" w:hAnsi="Times" w:cs="Times New Roman"/>
          <w:lang w:val="en-GB"/>
        </w:rPr>
        <w:t>.</w:t>
      </w:r>
    </w:p>
    <w:p w:rsidR="00D60176" w:rsidRPr="00C13795" w:rsidRDefault="00D60176" w:rsidP="00C13795">
      <w:pPr>
        <w:rPr>
          <w:rFonts w:ascii="Times" w:hAnsi="Times" w:cs="Times New Roman"/>
          <w:lang w:val="en-GB"/>
        </w:rPr>
      </w:pPr>
    </w:p>
    <w:p w:rsidR="00D033BE" w:rsidRPr="00C13795" w:rsidRDefault="00D033BE" w:rsidP="00C13795">
      <w:pPr>
        <w:rPr>
          <w:rFonts w:ascii="Times" w:hAnsi="Times" w:cs="Times New Roman"/>
          <w:lang w:val="en-GB"/>
        </w:rPr>
      </w:pPr>
    </w:p>
    <w:p w:rsidR="00A23B17" w:rsidRPr="00C13795" w:rsidRDefault="00A23B17" w:rsidP="00C13795">
      <w:pPr>
        <w:rPr>
          <w:rFonts w:ascii="Times" w:hAnsi="Times" w:cs="Times New Roman"/>
          <w:b/>
          <w:lang w:val="en-GB"/>
        </w:rPr>
      </w:pPr>
      <w:r w:rsidRPr="00C13795">
        <w:rPr>
          <w:rFonts w:ascii="Times" w:hAnsi="Times" w:cs="Times New Roman"/>
          <w:b/>
          <w:lang w:val="en-GB"/>
        </w:rPr>
        <w:t>Cyberconflicts in Cyprus, Greece, and the UK</w:t>
      </w:r>
    </w:p>
    <w:p w:rsidR="00D033BE" w:rsidRPr="00C13795" w:rsidRDefault="00D033BE" w:rsidP="00C13795">
      <w:pPr>
        <w:rPr>
          <w:rFonts w:ascii="Times" w:hAnsi="Times" w:cs="Times New Roman"/>
          <w:lang w:val="en-GB"/>
        </w:rPr>
      </w:pPr>
    </w:p>
    <w:p w:rsidR="00C13795" w:rsidRDefault="00C13795" w:rsidP="00C13795">
      <w:pPr>
        <w:rPr>
          <w:rFonts w:ascii="Times" w:hAnsi="Times" w:cs="Times New Roman"/>
          <w:lang w:val="en-GB"/>
        </w:rPr>
      </w:pPr>
    </w:p>
    <w:p w:rsidR="00CC714C" w:rsidRPr="00C13795" w:rsidRDefault="009532ED" w:rsidP="00C13795">
      <w:pPr>
        <w:rPr>
          <w:rFonts w:ascii="Times" w:hAnsi="Times" w:cs="Times New Roman"/>
          <w:lang w:val="en-GB"/>
        </w:rPr>
      </w:pPr>
      <w:r w:rsidRPr="00C13795">
        <w:rPr>
          <w:rFonts w:ascii="Times" w:hAnsi="Times" w:cs="Times New Roman"/>
          <w:lang w:val="en-GB"/>
        </w:rPr>
        <w:t>I</w:t>
      </w:r>
      <w:r w:rsidR="00270CAF" w:rsidRPr="00C13795">
        <w:rPr>
          <w:rFonts w:ascii="Times" w:hAnsi="Times" w:cs="Times New Roman"/>
          <w:lang w:val="en-GB"/>
        </w:rPr>
        <w:t>n</w:t>
      </w:r>
      <w:r w:rsidRPr="00C13795">
        <w:rPr>
          <w:rFonts w:ascii="Times" w:hAnsi="Times" w:cs="Times New Roman"/>
          <w:lang w:val="en-GB"/>
        </w:rPr>
        <w:t xml:space="preserve"> all three countries online media expanded the sites for community</w:t>
      </w:r>
      <w:r w:rsidR="00043105" w:rsidRPr="00C13795">
        <w:rPr>
          <w:rFonts w:ascii="Times" w:hAnsi="Times" w:cs="Times New Roman"/>
          <w:lang w:val="en-GB"/>
        </w:rPr>
        <w:t xml:space="preserve"> </w:t>
      </w:r>
      <w:r w:rsidRPr="00C13795">
        <w:rPr>
          <w:rFonts w:ascii="Times" w:hAnsi="Times" w:cs="Times New Roman"/>
          <w:lang w:val="en-GB"/>
        </w:rPr>
        <w:t xml:space="preserve">building but also </w:t>
      </w:r>
      <w:r w:rsidR="00541079" w:rsidRPr="00C13795">
        <w:rPr>
          <w:rFonts w:ascii="Times" w:hAnsi="Times" w:cs="Times New Roman"/>
          <w:lang w:val="en-GB"/>
        </w:rPr>
        <w:t>for confrontation and conflict to what could be described as digital public spheres</w:t>
      </w:r>
      <w:r w:rsidR="00F44F97" w:rsidRPr="00C13795">
        <w:rPr>
          <w:rFonts w:ascii="Times" w:hAnsi="Times" w:cs="Times New Roman"/>
          <w:lang w:val="en-GB"/>
        </w:rPr>
        <w:t xml:space="preserve"> (Karatzogianni et al. 2012: 47-59)</w:t>
      </w:r>
      <w:r w:rsidR="00541079" w:rsidRPr="00C13795">
        <w:rPr>
          <w:rFonts w:ascii="Times" w:hAnsi="Times" w:cs="Times New Roman"/>
          <w:lang w:val="en-GB"/>
        </w:rPr>
        <w:t>.</w:t>
      </w:r>
      <w:r w:rsidR="002F797A" w:rsidRPr="00C13795">
        <w:rPr>
          <w:rFonts w:ascii="Times" w:hAnsi="Times" w:cs="Times New Roman"/>
          <w:lang w:val="en-GB"/>
        </w:rPr>
        <w:t xml:space="preserve"> </w:t>
      </w:r>
      <w:r w:rsidR="00E82742" w:rsidRPr="00C13795">
        <w:rPr>
          <w:rFonts w:ascii="Times" w:hAnsi="Times" w:cs="Times New Roman"/>
          <w:lang w:val="en-GB"/>
        </w:rPr>
        <w:t>In Cyprus both anti-racist and racist groups implement online media as tools</w:t>
      </w:r>
      <w:r w:rsidR="00270CAF" w:rsidRPr="00C13795">
        <w:rPr>
          <w:rFonts w:ascii="Times" w:hAnsi="Times" w:cs="Times New Roman"/>
          <w:lang w:val="en-GB"/>
        </w:rPr>
        <w:t xml:space="preserve"> and sites for their conflicts, though the actual strategies and outcomes vary between the involved </w:t>
      </w:r>
      <w:r w:rsidR="004A35BE" w:rsidRPr="00C13795">
        <w:rPr>
          <w:rFonts w:ascii="Times" w:hAnsi="Times" w:cs="Times New Roman"/>
          <w:lang w:val="en-GB"/>
        </w:rPr>
        <w:t>stakeholders</w:t>
      </w:r>
      <w:r w:rsidR="00270CAF" w:rsidRPr="00C13795">
        <w:rPr>
          <w:rFonts w:ascii="Times" w:hAnsi="Times" w:cs="Times New Roman"/>
          <w:lang w:val="en-GB"/>
        </w:rPr>
        <w:t>.</w:t>
      </w:r>
      <w:r w:rsidR="00F05979" w:rsidRPr="00C13795">
        <w:rPr>
          <w:rFonts w:ascii="Times" w:hAnsi="Times" w:cs="Times New Roman"/>
          <w:lang w:val="en-GB"/>
        </w:rPr>
        <w:t xml:space="preserve"> For instance, anti-racist </w:t>
      </w:r>
      <w:r w:rsidR="007937D3" w:rsidRPr="00C13795">
        <w:rPr>
          <w:rFonts w:ascii="Times" w:hAnsi="Times" w:cs="Times New Roman"/>
          <w:lang w:val="en-GB"/>
        </w:rPr>
        <w:t xml:space="preserve">online </w:t>
      </w:r>
      <w:r w:rsidR="00F05979" w:rsidRPr="00C13795">
        <w:rPr>
          <w:rFonts w:ascii="Times" w:hAnsi="Times" w:cs="Times New Roman"/>
          <w:lang w:val="en-GB"/>
        </w:rPr>
        <w:t>mobilisation remains limited due to a growing general xenophobic sentiment</w:t>
      </w:r>
      <w:r w:rsidR="00460D93" w:rsidRPr="00C13795">
        <w:rPr>
          <w:rFonts w:ascii="Times" w:hAnsi="Times" w:cs="Times New Roman"/>
          <w:lang w:val="en-GB"/>
        </w:rPr>
        <w:t xml:space="preserve"> in </w:t>
      </w:r>
      <w:r w:rsidR="00CC714C" w:rsidRPr="00C13795">
        <w:rPr>
          <w:rFonts w:ascii="Times" w:hAnsi="Times" w:cs="Times New Roman"/>
          <w:lang w:val="en-GB"/>
        </w:rPr>
        <w:t>Cypriot</w:t>
      </w:r>
      <w:r w:rsidR="00460D93" w:rsidRPr="00C13795">
        <w:rPr>
          <w:rFonts w:ascii="Times" w:hAnsi="Times" w:cs="Times New Roman"/>
          <w:lang w:val="en-GB"/>
        </w:rPr>
        <w:t xml:space="preserve"> society</w:t>
      </w:r>
      <w:r w:rsidR="00241F42" w:rsidRPr="00C13795">
        <w:rPr>
          <w:rFonts w:ascii="Times" w:hAnsi="Times" w:cs="Times New Roman"/>
          <w:lang w:val="en-GB"/>
        </w:rPr>
        <w:t xml:space="preserve">; </w:t>
      </w:r>
      <w:r w:rsidR="00A450CA" w:rsidRPr="00C13795">
        <w:rPr>
          <w:rFonts w:ascii="Times" w:hAnsi="Times" w:cs="Times New Roman"/>
          <w:lang w:val="en-GB"/>
        </w:rPr>
        <w:t xml:space="preserve">the general economic crisis </w:t>
      </w:r>
      <w:r w:rsidR="00241F42" w:rsidRPr="00C13795">
        <w:rPr>
          <w:rFonts w:ascii="Times" w:hAnsi="Times" w:cs="Times New Roman"/>
          <w:lang w:val="en-GB"/>
        </w:rPr>
        <w:t>not only</w:t>
      </w:r>
      <w:r w:rsidR="00A450CA" w:rsidRPr="00C13795">
        <w:rPr>
          <w:rFonts w:ascii="Times" w:hAnsi="Times" w:cs="Times New Roman"/>
          <w:lang w:val="en-GB"/>
        </w:rPr>
        <w:t xml:space="preserve"> undermines social cohesion and solidarity </w:t>
      </w:r>
      <w:proofErr w:type="gramStart"/>
      <w:r w:rsidR="00241F42" w:rsidRPr="00C13795">
        <w:rPr>
          <w:rFonts w:ascii="Times" w:hAnsi="Times" w:cs="Times New Roman"/>
          <w:lang w:val="en-GB"/>
        </w:rPr>
        <w:t>but</w:t>
      </w:r>
      <w:proofErr w:type="gramEnd"/>
      <w:r w:rsidR="00241F42" w:rsidRPr="00C13795">
        <w:rPr>
          <w:rFonts w:ascii="Times" w:hAnsi="Times" w:cs="Times New Roman"/>
          <w:lang w:val="en-GB"/>
        </w:rPr>
        <w:t xml:space="preserve"> </w:t>
      </w:r>
      <w:r w:rsidR="00A450CA" w:rsidRPr="00C13795">
        <w:rPr>
          <w:rFonts w:ascii="Times" w:hAnsi="Times" w:cs="Times New Roman"/>
          <w:lang w:val="en-GB"/>
        </w:rPr>
        <w:t>diminishes the level</w:t>
      </w:r>
      <w:r w:rsidR="00241F42" w:rsidRPr="00C13795">
        <w:rPr>
          <w:rFonts w:ascii="Times" w:hAnsi="Times" w:cs="Times New Roman"/>
          <w:lang w:val="en-GB"/>
        </w:rPr>
        <w:t xml:space="preserve"> </w:t>
      </w:r>
      <w:r w:rsidR="00A450CA" w:rsidRPr="00C13795">
        <w:rPr>
          <w:rFonts w:ascii="Times" w:hAnsi="Times" w:cs="Times New Roman"/>
          <w:lang w:val="en-GB"/>
        </w:rPr>
        <w:t>of support</w:t>
      </w:r>
      <w:r w:rsidR="00241F42" w:rsidRPr="00C13795">
        <w:rPr>
          <w:rFonts w:ascii="Times" w:hAnsi="Times" w:cs="Times New Roman"/>
          <w:lang w:val="en-GB"/>
        </w:rPr>
        <w:t xml:space="preserve"> for migrants in particular</w:t>
      </w:r>
      <w:r w:rsidR="00A450CA" w:rsidRPr="00C13795">
        <w:rPr>
          <w:rFonts w:ascii="Times" w:hAnsi="Times" w:cs="Times New Roman"/>
          <w:lang w:val="en-GB"/>
        </w:rPr>
        <w:t>.</w:t>
      </w:r>
      <w:r w:rsidR="00CC714C" w:rsidRPr="00C13795">
        <w:rPr>
          <w:rFonts w:ascii="Times" w:hAnsi="Times" w:cs="Times New Roman"/>
          <w:lang w:val="en-GB"/>
        </w:rPr>
        <w:t xml:space="preserve"> Nevertheless, anti-racist groups are involved in cyber-warfare (e.g. hacktivism, framing) and </w:t>
      </w:r>
      <w:r w:rsidR="00D441EC" w:rsidRPr="00C13795">
        <w:rPr>
          <w:rFonts w:ascii="Times" w:hAnsi="Times" w:cs="Times New Roman"/>
          <w:lang w:val="en-GB"/>
        </w:rPr>
        <w:t xml:space="preserve">a </w:t>
      </w:r>
      <w:r w:rsidR="00CC714C" w:rsidRPr="00C13795">
        <w:rPr>
          <w:rFonts w:ascii="Times" w:hAnsi="Times" w:cs="Times New Roman"/>
          <w:lang w:val="en-GB"/>
        </w:rPr>
        <w:t xml:space="preserve">graffiti war </w:t>
      </w:r>
      <w:r w:rsidR="009510BB" w:rsidRPr="00C13795">
        <w:rPr>
          <w:rFonts w:ascii="Times" w:hAnsi="Times" w:cs="Times New Roman"/>
          <w:lang w:val="en-GB"/>
        </w:rPr>
        <w:t xml:space="preserve">(Weizman 2006) </w:t>
      </w:r>
      <w:r w:rsidR="00CC714C" w:rsidRPr="00C13795">
        <w:rPr>
          <w:rFonts w:ascii="Times" w:hAnsi="Times" w:cs="Times New Roman"/>
          <w:lang w:val="en-GB"/>
        </w:rPr>
        <w:t>in Nicosi</w:t>
      </w:r>
      <w:r w:rsidR="00A05D62" w:rsidRPr="00C13795">
        <w:rPr>
          <w:rFonts w:ascii="Times" w:hAnsi="Times" w:cs="Times New Roman"/>
          <w:lang w:val="en-GB"/>
        </w:rPr>
        <w:t>a that is docume</w:t>
      </w:r>
      <w:r w:rsidR="00A73ECE" w:rsidRPr="00C13795">
        <w:rPr>
          <w:rFonts w:ascii="Times" w:hAnsi="Times" w:cs="Times New Roman"/>
          <w:lang w:val="en-GB"/>
        </w:rPr>
        <w:t>nted on the Web</w:t>
      </w:r>
      <w:r w:rsidR="00BA7E96" w:rsidRPr="00C13795">
        <w:rPr>
          <w:rFonts w:ascii="Times" w:hAnsi="Times" w:cs="Times New Roman"/>
          <w:lang w:val="en-GB"/>
        </w:rPr>
        <w:t xml:space="preserve"> (</w:t>
      </w:r>
      <w:r w:rsidR="007670CB" w:rsidRPr="00C13795">
        <w:rPr>
          <w:rFonts w:ascii="Times" w:hAnsi="Times" w:cs="Times New Roman"/>
          <w:lang w:val="en-GB"/>
        </w:rPr>
        <w:t>Karatzogianni et al 2012</w:t>
      </w:r>
      <w:r w:rsidR="00BA7E96" w:rsidRPr="00C13795">
        <w:rPr>
          <w:rFonts w:ascii="Times" w:hAnsi="Times" w:cs="Times New Roman"/>
          <w:lang w:val="en-GB"/>
        </w:rPr>
        <w:t>: 47-49)</w:t>
      </w:r>
      <w:r w:rsidR="00A05D62" w:rsidRPr="00C13795">
        <w:rPr>
          <w:rFonts w:ascii="Times" w:hAnsi="Times" w:cs="Times New Roman"/>
          <w:lang w:val="en-GB"/>
        </w:rPr>
        <w:t>.</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8547E9" w:rsidRPr="00C13795" w:rsidRDefault="00CA71B4" w:rsidP="00C13795">
      <w:pPr>
        <w:rPr>
          <w:rFonts w:ascii="Times" w:hAnsi="Times" w:cs="Times New Roman"/>
          <w:lang w:val="en-GB"/>
        </w:rPr>
      </w:pPr>
      <w:r w:rsidRPr="00C13795">
        <w:rPr>
          <w:rFonts w:ascii="Times" w:hAnsi="Times" w:cs="Times New Roman"/>
          <w:lang w:val="en-GB"/>
        </w:rPr>
        <w:t>In Greece</w:t>
      </w:r>
      <w:r w:rsidR="00C13795">
        <w:rPr>
          <w:rFonts w:ascii="Times" w:hAnsi="Times" w:cs="Times New Roman"/>
          <w:lang w:val="en-GB"/>
        </w:rPr>
        <w:t>,</w:t>
      </w:r>
      <w:r w:rsidRPr="00C13795">
        <w:rPr>
          <w:rFonts w:ascii="Times" w:hAnsi="Times" w:cs="Times New Roman"/>
          <w:lang w:val="en-GB"/>
        </w:rPr>
        <w:t xml:space="preserve"> online media facilitated networking of racist groups and expanded</w:t>
      </w:r>
      <w:r w:rsidR="00832D4F" w:rsidRPr="00C13795">
        <w:rPr>
          <w:rFonts w:ascii="Times" w:hAnsi="Times" w:cs="Times New Roman"/>
          <w:lang w:val="en-GB"/>
        </w:rPr>
        <w:t xml:space="preserve"> their public reach</w:t>
      </w:r>
      <w:r w:rsidR="008240F7" w:rsidRPr="00C13795">
        <w:rPr>
          <w:rFonts w:ascii="Times" w:hAnsi="Times" w:cs="Times New Roman"/>
          <w:lang w:val="en-GB"/>
        </w:rPr>
        <w:t xml:space="preserve"> (</w:t>
      </w:r>
      <w:r w:rsidR="00B24821" w:rsidRPr="00C13795">
        <w:rPr>
          <w:rFonts w:ascii="Times" w:hAnsi="Times" w:cs="Times New Roman"/>
          <w:lang w:val="en-GB"/>
        </w:rPr>
        <w:t>ibid</w:t>
      </w:r>
      <w:r w:rsidR="008240F7" w:rsidRPr="00C13795">
        <w:rPr>
          <w:rFonts w:ascii="Times" w:hAnsi="Times" w:cs="Times New Roman"/>
          <w:lang w:val="en-GB"/>
        </w:rPr>
        <w:t>: 53)</w:t>
      </w:r>
      <w:r w:rsidR="00832D4F" w:rsidRPr="00C13795">
        <w:rPr>
          <w:rFonts w:ascii="Times" w:hAnsi="Times" w:cs="Times New Roman"/>
          <w:lang w:val="en-GB"/>
        </w:rPr>
        <w:t xml:space="preserve">. </w:t>
      </w:r>
      <w:r w:rsidR="00DE5436" w:rsidRPr="00C13795">
        <w:rPr>
          <w:rFonts w:ascii="Times" w:hAnsi="Times" w:cs="Times New Roman"/>
          <w:lang w:val="en-GB"/>
        </w:rPr>
        <w:t>In the past</w:t>
      </w:r>
      <w:r w:rsidR="00832D4F" w:rsidRPr="00C13795">
        <w:rPr>
          <w:rFonts w:ascii="Times" w:hAnsi="Times" w:cs="Times New Roman"/>
          <w:lang w:val="en-GB"/>
        </w:rPr>
        <w:t xml:space="preserve"> right-wing positions were mainly excluded from general public discourses and most mass media platforms</w:t>
      </w:r>
      <w:r w:rsidR="00AE5152" w:rsidRPr="00C13795">
        <w:rPr>
          <w:rFonts w:ascii="Times" w:hAnsi="Times" w:cs="Times New Roman"/>
          <w:lang w:val="en-GB"/>
        </w:rPr>
        <w:t>; however,</w:t>
      </w:r>
      <w:r w:rsidR="00832D4F" w:rsidRPr="00C13795">
        <w:rPr>
          <w:rFonts w:ascii="Times" w:hAnsi="Times" w:cs="Times New Roman"/>
          <w:lang w:val="en-GB"/>
        </w:rPr>
        <w:t xml:space="preserve"> the situation has changed with the widespread distribution of Internet access and easy-to-manage online platforms.</w:t>
      </w:r>
      <w:r w:rsidR="00F75742" w:rsidRPr="00C13795">
        <w:rPr>
          <w:rFonts w:ascii="Times" w:hAnsi="Times" w:cs="Times New Roman"/>
          <w:lang w:val="en-GB"/>
        </w:rPr>
        <w:t xml:space="preserve"> The Greek example illustrates how the Internet provides a range of efficient alternatives for producing and sharing ideologically loaded statements with a wider public </w:t>
      </w:r>
      <w:r w:rsidR="00456429" w:rsidRPr="00C13795">
        <w:rPr>
          <w:rFonts w:ascii="Times" w:hAnsi="Times" w:cs="Times New Roman"/>
          <w:lang w:val="en-GB"/>
        </w:rPr>
        <w:t xml:space="preserve">on </w:t>
      </w:r>
      <w:r w:rsidR="00F75742" w:rsidRPr="00C13795">
        <w:rPr>
          <w:rFonts w:ascii="Times" w:hAnsi="Times" w:cs="Times New Roman"/>
          <w:lang w:val="en-GB"/>
        </w:rPr>
        <w:t>relatively low costs</w:t>
      </w:r>
      <w:r w:rsidR="00BF7E86" w:rsidRPr="00C13795">
        <w:rPr>
          <w:rFonts w:ascii="Times" w:hAnsi="Times" w:cs="Times New Roman"/>
          <w:lang w:val="en-GB"/>
        </w:rPr>
        <w:t xml:space="preserve"> (Karatzogianni 2006)</w:t>
      </w:r>
      <w:r w:rsidR="00F75742" w:rsidRPr="00C13795">
        <w:rPr>
          <w:rFonts w:ascii="Times" w:hAnsi="Times" w:cs="Times New Roman"/>
          <w:lang w:val="en-GB"/>
        </w:rPr>
        <w:t>;</w:t>
      </w:r>
      <w:r w:rsidR="0033309D" w:rsidRPr="00C13795">
        <w:rPr>
          <w:rFonts w:ascii="Times" w:hAnsi="Times" w:cs="Times New Roman"/>
          <w:lang w:val="en-GB"/>
        </w:rPr>
        <w:t xml:space="preserve"> framing central issues related to migration </w:t>
      </w:r>
      <w:r w:rsidR="008F2005" w:rsidRPr="00C13795">
        <w:rPr>
          <w:rFonts w:ascii="Times" w:hAnsi="Times" w:cs="Times New Roman"/>
          <w:lang w:val="en-GB"/>
        </w:rPr>
        <w:t>in the</w:t>
      </w:r>
      <w:r w:rsidR="0033309D" w:rsidRPr="00C13795">
        <w:rPr>
          <w:rFonts w:ascii="Times" w:hAnsi="Times" w:cs="Times New Roman"/>
          <w:lang w:val="en-GB"/>
        </w:rPr>
        <w:t xml:space="preserve"> country is a key function of online media for</w:t>
      </w:r>
      <w:r w:rsidR="00F75742" w:rsidRPr="00C13795">
        <w:rPr>
          <w:rFonts w:ascii="Times" w:hAnsi="Times" w:cs="Times New Roman"/>
          <w:lang w:val="en-GB"/>
        </w:rPr>
        <w:t xml:space="preserve"> extremist </w:t>
      </w:r>
      <w:r w:rsidR="00F75742" w:rsidRPr="00C13795">
        <w:rPr>
          <w:rFonts w:ascii="Times" w:hAnsi="Times" w:cs="Times New Roman"/>
          <w:lang w:val="en-GB"/>
        </w:rPr>
        <w:lastRenderedPageBreak/>
        <w:t>groups on the political fringes</w:t>
      </w:r>
      <w:r w:rsidR="0033309D" w:rsidRPr="00C13795">
        <w:rPr>
          <w:rFonts w:ascii="Times" w:hAnsi="Times" w:cs="Times New Roman"/>
          <w:lang w:val="en-GB"/>
        </w:rPr>
        <w:t>.</w:t>
      </w:r>
      <w:r w:rsidR="00F75742" w:rsidRPr="00C13795">
        <w:rPr>
          <w:rFonts w:ascii="Times" w:hAnsi="Times" w:cs="Times New Roman"/>
          <w:lang w:val="en-GB"/>
        </w:rPr>
        <w:t xml:space="preserve"> </w:t>
      </w:r>
      <w:r w:rsidR="0033309D" w:rsidRPr="00C13795">
        <w:rPr>
          <w:rFonts w:ascii="Times" w:hAnsi="Times" w:cs="Times New Roman"/>
          <w:lang w:val="en-GB"/>
        </w:rPr>
        <w:t xml:space="preserve">These </w:t>
      </w:r>
      <w:r w:rsidR="00F75742" w:rsidRPr="00C13795">
        <w:rPr>
          <w:rFonts w:ascii="Times" w:hAnsi="Times" w:cs="Times New Roman"/>
          <w:lang w:val="en-GB"/>
        </w:rPr>
        <w:t xml:space="preserve">make successful attempts to harness this potential to the fullest and online media – especially social media – have </w:t>
      </w:r>
      <w:r w:rsidR="002D044C" w:rsidRPr="00C13795">
        <w:rPr>
          <w:rFonts w:ascii="Times" w:hAnsi="Times" w:cs="Times New Roman"/>
          <w:lang w:val="en-GB"/>
        </w:rPr>
        <w:t xml:space="preserve">also </w:t>
      </w:r>
      <w:r w:rsidR="00F75742" w:rsidRPr="00C13795">
        <w:rPr>
          <w:rFonts w:ascii="Times" w:hAnsi="Times" w:cs="Times New Roman"/>
          <w:lang w:val="en-GB"/>
        </w:rPr>
        <w:t>become crucial tools for mobilisation as well as organising political activities. Their networks tend to be largely based on user-generated content and are widely dispersed and de-centralised</w:t>
      </w:r>
      <w:r w:rsidR="008240F7" w:rsidRPr="00C13795">
        <w:rPr>
          <w:rFonts w:ascii="Times" w:hAnsi="Times" w:cs="Times New Roman"/>
          <w:lang w:val="en-GB"/>
        </w:rPr>
        <w:t xml:space="preserve"> (</w:t>
      </w:r>
      <w:r w:rsidR="00C77EBD" w:rsidRPr="00C13795">
        <w:rPr>
          <w:rFonts w:ascii="Times" w:hAnsi="Times" w:cs="Times New Roman"/>
          <w:lang w:val="en-GB"/>
        </w:rPr>
        <w:t>Karatzogianni et al. 2012: 53-55</w:t>
      </w:r>
      <w:r w:rsidR="008240F7" w:rsidRPr="00C13795">
        <w:rPr>
          <w:rFonts w:ascii="Times" w:hAnsi="Times" w:cs="Times New Roman"/>
          <w:lang w:val="en-GB"/>
        </w:rPr>
        <w:t>)</w:t>
      </w:r>
      <w:r w:rsidR="00F75742" w:rsidRPr="00C13795">
        <w:rPr>
          <w:rFonts w:ascii="Times" w:hAnsi="Times" w:cs="Times New Roman"/>
          <w:lang w:val="en-GB"/>
        </w:rPr>
        <w:t>. On- and offline activism is not clearly separated but rather deeply interconnected.</w:t>
      </w:r>
      <w:r w:rsidR="00237AE0" w:rsidRPr="00C13795">
        <w:rPr>
          <w:rFonts w:ascii="Times" w:hAnsi="Times" w:cs="Times New Roman"/>
          <w:lang w:val="en-GB"/>
        </w:rPr>
        <w:t xml:space="preserve"> Racist discourse can be seen as an anti-establishment discourse that heavily criticises non-racist mainstream positions and political correctness policies (both explicit and implicit ones) while at the same time anti-migration perspectives become more acceptable in Greek society.</w:t>
      </w:r>
      <w:r w:rsidR="00BC4F28" w:rsidRPr="00C13795">
        <w:rPr>
          <w:rFonts w:ascii="Times" w:hAnsi="Times" w:cs="Times New Roman"/>
          <w:lang w:val="en-GB"/>
        </w:rPr>
        <w:t xml:space="preserve"> Ethno-nationalist and racist arguments against migrants cover at least three discernable categories: </w:t>
      </w:r>
      <w:r w:rsidR="00BA2E25" w:rsidRPr="00C13795">
        <w:rPr>
          <w:rFonts w:ascii="Times" w:hAnsi="Times" w:cs="Times New Roman"/>
          <w:lang w:val="en-GB"/>
        </w:rPr>
        <w:t>one</w:t>
      </w:r>
      <w:r w:rsidR="009F4E73" w:rsidRPr="00C13795">
        <w:rPr>
          <w:rFonts w:ascii="Times" w:hAnsi="Times" w:cs="Times New Roman"/>
          <w:lang w:val="en-GB"/>
        </w:rPr>
        <w:t xml:space="preserve"> dominant theme frames</w:t>
      </w:r>
      <w:r w:rsidR="00BC4F28" w:rsidRPr="00C13795">
        <w:rPr>
          <w:rFonts w:ascii="Times" w:hAnsi="Times" w:cs="Times New Roman"/>
          <w:lang w:val="en-GB"/>
        </w:rPr>
        <w:t xml:space="preserve"> migrants as “unclean” and “dirty”, which implies a de facto dehumanisation</w:t>
      </w:r>
      <w:r w:rsidR="009F4E73" w:rsidRPr="00C13795">
        <w:rPr>
          <w:rFonts w:ascii="Times" w:hAnsi="Times" w:cs="Times New Roman"/>
          <w:lang w:val="en-GB"/>
        </w:rPr>
        <w:t xml:space="preserve"> of the same</w:t>
      </w:r>
      <w:r w:rsidR="00BC4F28" w:rsidRPr="00C13795">
        <w:rPr>
          <w:rFonts w:ascii="Times" w:hAnsi="Times" w:cs="Times New Roman"/>
          <w:lang w:val="en-GB"/>
        </w:rPr>
        <w:t xml:space="preserve">; they are perceived as “unhealthy” for Greek society and incompatible with Hellenic culture if not downright dangerous for Greek nationals (e.g. </w:t>
      </w:r>
      <w:r w:rsidR="00256D87" w:rsidRPr="00C13795">
        <w:rPr>
          <w:rFonts w:ascii="Times" w:hAnsi="Times" w:cs="Times New Roman"/>
          <w:lang w:val="en-GB"/>
        </w:rPr>
        <w:t>through alleged acts of crime and violence</w:t>
      </w:r>
      <w:r w:rsidR="006C0639" w:rsidRPr="00C13795">
        <w:rPr>
          <w:rFonts w:ascii="Times" w:hAnsi="Times" w:cs="Times New Roman"/>
          <w:lang w:val="en-GB"/>
        </w:rPr>
        <w:t xml:space="preserve"> committed by migrants</w:t>
      </w:r>
      <w:r w:rsidR="00983985" w:rsidRPr="00C13795">
        <w:rPr>
          <w:rFonts w:ascii="Times" w:hAnsi="Times" w:cs="Times New Roman"/>
          <w:lang w:val="en-GB"/>
        </w:rPr>
        <w:t xml:space="preserve">); as Bauman (1997) </w:t>
      </w:r>
      <w:r w:rsidR="00ED713E" w:rsidRPr="00C13795">
        <w:rPr>
          <w:rFonts w:ascii="Times" w:hAnsi="Times" w:cs="Times New Roman"/>
          <w:lang w:val="en-GB"/>
        </w:rPr>
        <w:t>explains</w:t>
      </w:r>
      <w:r w:rsidR="00983985" w:rsidRPr="00C13795">
        <w:rPr>
          <w:rFonts w:ascii="Times" w:hAnsi="Times" w:cs="Times New Roman"/>
          <w:lang w:val="en-GB"/>
        </w:rPr>
        <w:t>, this framing of the other as “unsanitary”</w:t>
      </w:r>
      <w:r w:rsidR="005E2F92" w:rsidRPr="00C13795">
        <w:rPr>
          <w:rFonts w:ascii="Times" w:hAnsi="Times" w:cs="Times New Roman"/>
          <w:lang w:val="en-GB"/>
        </w:rPr>
        <w:t xml:space="preserve"> </w:t>
      </w:r>
      <w:r w:rsidR="00983985" w:rsidRPr="00C13795">
        <w:rPr>
          <w:rFonts w:ascii="Times" w:hAnsi="Times" w:cs="Times New Roman"/>
          <w:lang w:val="en-GB"/>
        </w:rPr>
        <w:t xml:space="preserve">is common strategy in inter cultural conflicts. </w:t>
      </w:r>
      <w:r w:rsidR="005E2F92" w:rsidRPr="00C13795">
        <w:rPr>
          <w:rFonts w:ascii="Times" w:hAnsi="Times" w:cs="Times New Roman"/>
          <w:lang w:val="en-GB"/>
        </w:rPr>
        <w:t xml:space="preserve">The second theme </w:t>
      </w:r>
      <w:r w:rsidR="000D63AD" w:rsidRPr="00C13795">
        <w:rPr>
          <w:rFonts w:ascii="Times" w:hAnsi="Times" w:cs="Times New Roman"/>
          <w:lang w:val="en-GB"/>
        </w:rPr>
        <w:t xml:space="preserve">further exploits the “migrants as a threat” frame and places emphasis on security issues; the bottom line of related arguments reads something like this: among the masses of migrant were countless criminals and potential terrorists </w:t>
      </w:r>
      <w:r w:rsidR="00A20D4C" w:rsidRPr="00C13795">
        <w:rPr>
          <w:rFonts w:ascii="Times" w:hAnsi="Times" w:cs="Times New Roman"/>
          <w:lang w:val="en-GB"/>
        </w:rPr>
        <w:t>who</w:t>
      </w:r>
      <w:r w:rsidR="000D63AD" w:rsidRPr="00C13795">
        <w:rPr>
          <w:rFonts w:ascii="Times" w:hAnsi="Times" w:cs="Times New Roman"/>
          <w:lang w:val="en-GB"/>
        </w:rPr>
        <w:t xml:space="preserve"> would enter the country unchecked and therefore pose a real threat to ordinary Greeks whom had to defend themselves against foreigners.</w:t>
      </w:r>
      <w:r w:rsidR="00385707" w:rsidRPr="00C13795">
        <w:rPr>
          <w:rFonts w:ascii="Times" w:hAnsi="Times" w:cs="Times New Roman"/>
          <w:lang w:val="en-GB"/>
        </w:rPr>
        <w:t xml:space="preserve"> The third theme focuses on the cultural differences and related arguments imply that migrant cultures were not only incompatible </w:t>
      </w:r>
      <w:proofErr w:type="gramStart"/>
      <w:r w:rsidR="00385707" w:rsidRPr="00C13795">
        <w:rPr>
          <w:rFonts w:ascii="Times" w:hAnsi="Times" w:cs="Times New Roman"/>
          <w:lang w:val="en-GB"/>
        </w:rPr>
        <w:t>but</w:t>
      </w:r>
      <w:proofErr w:type="gramEnd"/>
      <w:r w:rsidR="00385707" w:rsidRPr="00C13795">
        <w:rPr>
          <w:rFonts w:ascii="Times" w:hAnsi="Times" w:cs="Times New Roman"/>
          <w:lang w:val="en-GB"/>
        </w:rPr>
        <w:t xml:space="preserve"> even inferior to Greek culture</w:t>
      </w:r>
      <w:r w:rsidR="000D7AF3" w:rsidRPr="00C13795">
        <w:rPr>
          <w:rFonts w:ascii="Times" w:hAnsi="Times" w:cs="Times New Roman"/>
          <w:lang w:val="en-GB"/>
        </w:rPr>
        <w:t>; biological racism is basically complemented by cultural racism (Balibar 1991)</w:t>
      </w:r>
      <w:r w:rsidR="00D866E7" w:rsidRPr="00C13795">
        <w:rPr>
          <w:rFonts w:ascii="Times" w:hAnsi="Times" w:cs="Times New Roman"/>
          <w:lang w:val="en-GB"/>
        </w:rPr>
        <w:t xml:space="preserve"> and culture becomes a site of conflict itself (Wallerstein 2001)</w:t>
      </w:r>
      <w:r w:rsidR="00385707" w:rsidRPr="00C13795">
        <w:rPr>
          <w:rFonts w:ascii="Times" w:hAnsi="Times" w:cs="Times New Roman"/>
          <w:lang w:val="en-GB"/>
        </w:rPr>
        <w:t>.</w:t>
      </w:r>
      <w:r w:rsidR="00AA35F4" w:rsidRPr="00C13795">
        <w:rPr>
          <w:rFonts w:ascii="Times" w:hAnsi="Times" w:cs="Times New Roman"/>
          <w:lang w:val="en-GB"/>
        </w:rPr>
        <w:t xml:space="preserve"> Being marginalised for decades forced extreme right-wing organisations to become experts in the construction of alternative counter publics and they quickly adapted to the efficient instrumentalisation of online media for their communication strategies.</w:t>
      </w:r>
      <w:r w:rsidR="0041762E" w:rsidRPr="00C13795">
        <w:rPr>
          <w:rFonts w:ascii="Times" w:hAnsi="Times" w:cs="Times New Roman"/>
          <w:lang w:val="en-GB"/>
        </w:rPr>
        <w:t xml:space="preserve"> Though Greek anti-racist movements mainly focused on offline activities for their political campaigning (e.g. demonstrations, press releases, open discussions, posters, festivals, face-to-face dissemination of information etc.), they implement online media for a similar set of objectives today. Internet communication plays a crucial role in ”spreading the word” when it comes to organising political events </w:t>
      </w:r>
      <w:r w:rsidR="00692F3F" w:rsidRPr="00C13795">
        <w:rPr>
          <w:rFonts w:ascii="Times" w:hAnsi="Times" w:cs="Times New Roman"/>
          <w:lang w:val="en-GB"/>
        </w:rPr>
        <w:t>or</w:t>
      </w:r>
      <w:r w:rsidR="0041762E" w:rsidRPr="00C13795">
        <w:rPr>
          <w:rFonts w:ascii="Times" w:hAnsi="Times" w:cs="Times New Roman"/>
          <w:lang w:val="en-GB"/>
        </w:rPr>
        <w:t xml:space="preserve"> actions and networking in particular.</w:t>
      </w:r>
      <w:r w:rsidR="009A260F" w:rsidRPr="00C13795">
        <w:rPr>
          <w:rFonts w:ascii="Times" w:hAnsi="Times" w:cs="Times New Roman"/>
          <w:lang w:val="en-GB"/>
        </w:rPr>
        <w:t xml:space="preserve"> However, </w:t>
      </w:r>
      <w:r w:rsidR="0020603F" w:rsidRPr="00C13795">
        <w:rPr>
          <w:rFonts w:ascii="Times" w:hAnsi="Times" w:cs="Times New Roman"/>
          <w:lang w:val="en-GB"/>
        </w:rPr>
        <w:t xml:space="preserve">many of their </w:t>
      </w:r>
      <w:r w:rsidR="009A260F" w:rsidRPr="00C13795">
        <w:rPr>
          <w:rFonts w:ascii="Times" w:hAnsi="Times" w:cs="Times New Roman"/>
          <w:lang w:val="en-GB"/>
        </w:rPr>
        <w:t>efforts seem to be limited to politically similar groups, i.e. networking within the anti-racist and/or leftist political scene (</w:t>
      </w:r>
      <w:r w:rsidR="009A260F" w:rsidRPr="00C13795">
        <w:rPr>
          <w:rFonts w:ascii="Times" w:hAnsi="Times" w:cs="Times New Roman"/>
          <w:i/>
          <w:lang w:val="en-GB"/>
        </w:rPr>
        <w:t>Indymedia</w:t>
      </w:r>
      <w:r w:rsidR="009A260F" w:rsidRPr="00C13795">
        <w:rPr>
          <w:rFonts w:ascii="Times" w:hAnsi="Times" w:cs="Times New Roman"/>
          <w:lang w:val="en-GB"/>
        </w:rPr>
        <w:t xml:space="preserve"> would be a prime example).</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7275D0" w:rsidRPr="00C13795" w:rsidRDefault="00E82742" w:rsidP="00C13795">
      <w:pPr>
        <w:rPr>
          <w:rFonts w:ascii="Times" w:hAnsi="Times" w:cs="Times New Roman"/>
          <w:lang w:val="en-GB"/>
        </w:rPr>
      </w:pPr>
      <w:r w:rsidRPr="00C13795">
        <w:rPr>
          <w:rFonts w:ascii="Times" w:hAnsi="Times" w:cs="Times New Roman"/>
          <w:lang w:val="en-GB"/>
        </w:rPr>
        <w:t xml:space="preserve">In the UK, the </w:t>
      </w:r>
      <w:r w:rsidR="007275D0" w:rsidRPr="00C13795">
        <w:rPr>
          <w:rFonts w:ascii="Times" w:hAnsi="Times" w:cs="Times New Roman"/>
          <w:lang w:val="en-GB"/>
        </w:rPr>
        <w:t xml:space="preserve">short-lived </w:t>
      </w:r>
      <w:r w:rsidRPr="00C13795">
        <w:rPr>
          <w:rFonts w:ascii="Times" w:hAnsi="Times" w:cs="Times New Roman"/>
          <w:lang w:val="en-GB"/>
        </w:rPr>
        <w:t>“Slavic spring” triggered intense online- and offline activities within the Russian-speaking Diaspora</w:t>
      </w:r>
      <w:r w:rsidR="00483A20" w:rsidRPr="00C13795">
        <w:rPr>
          <w:rFonts w:ascii="Times" w:hAnsi="Times" w:cs="Times New Roman"/>
          <w:lang w:val="en-GB"/>
        </w:rPr>
        <w:t xml:space="preserve"> (Karatzogianni et al. 2012: 55)</w:t>
      </w:r>
      <w:r w:rsidRPr="00C13795">
        <w:rPr>
          <w:rFonts w:ascii="Times" w:hAnsi="Times" w:cs="Times New Roman"/>
          <w:lang w:val="en-GB"/>
        </w:rPr>
        <w:t xml:space="preserve">. </w:t>
      </w:r>
      <w:r w:rsidR="007275D0" w:rsidRPr="00C13795">
        <w:rPr>
          <w:rFonts w:ascii="Times" w:hAnsi="Times" w:cs="Times New Roman"/>
          <w:lang w:val="en-GB"/>
        </w:rPr>
        <w:t>A digital-transnational opposition formed as a direct reaction to political developments in Russia. Viewpoints and issues discussed in these networks partly translated into concrete online protest, which again lead to actual street protests to reach a broader public and to provide counter frames against the official stance of the acting Russian government under Putin.</w:t>
      </w:r>
      <w:r w:rsidR="00045A88" w:rsidRPr="00C13795">
        <w:rPr>
          <w:rFonts w:ascii="Times" w:hAnsi="Times" w:cs="Times New Roman"/>
          <w:lang w:val="en-GB"/>
        </w:rPr>
        <w:t xml:space="preserve"> In this regard, political online discourse on the events unfolding in Russia were not at all limited to the country but spanned across a transnational network that connected different Russian migrant communities around the globe</w:t>
      </w:r>
      <w:r w:rsidR="002A0A90" w:rsidRPr="00C13795">
        <w:rPr>
          <w:rFonts w:ascii="Times" w:hAnsi="Times" w:cs="Times New Roman"/>
          <w:lang w:val="en-GB"/>
        </w:rPr>
        <w:t xml:space="preserve"> (</w:t>
      </w:r>
      <w:r w:rsidR="00C311F1" w:rsidRPr="00C13795">
        <w:rPr>
          <w:rFonts w:ascii="Times" w:hAnsi="Times" w:cs="Times New Roman"/>
          <w:lang w:val="en-GB"/>
        </w:rPr>
        <w:t xml:space="preserve">Morgunova 2012; </w:t>
      </w:r>
      <w:r w:rsidR="002A0A90" w:rsidRPr="00C13795">
        <w:rPr>
          <w:rFonts w:ascii="Times" w:hAnsi="Times"/>
        </w:rPr>
        <w:t>Byford 2012)</w:t>
      </w:r>
      <w:r w:rsidR="00045A88" w:rsidRPr="00C13795">
        <w:rPr>
          <w:rFonts w:ascii="Times" w:hAnsi="Times" w:cs="Times New Roman"/>
          <w:lang w:val="en-GB"/>
        </w:rPr>
        <w:t>.</w:t>
      </w:r>
      <w:r w:rsidR="003F4261" w:rsidRPr="00C13795">
        <w:rPr>
          <w:rFonts w:ascii="Times" w:hAnsi="Times" w:cs="Times New Roman"/>
          <w:lang w:val="en-GB"/>
        </w:rPr>
        <w:t xml:space="preserve"> The analysis shows how developments and events in the country of origin can have a tangible, lasting affect on identity politics in migrant communities. For example, Russian-speaking migrants criticised the undemocratic political system and distanced themselves from their country of </w:t>
      </w:r>
      <w:r w:rsidR="003F4261" w:rsidRPr="00C13795">
        <w:rPr>
          <w:rFonts w:ascii="Times" w:hAnsi="Times" w:cs="Times New Roman"/>
          <w:lang w:val="en-GB"/>
        </w:rPr>
        <w:lastRenderedPageBreak/>
        <w:t>origin in this particular respect.</w:t>
      </w:r>
      <w:r w:rsidR="00F9331E" w:rsidRPr="00C13795">
        <w:rPr>
          <w:rFonts w:ascii="Times" w:hAnsi="Times" w:cs="Times New Roman"/>
          <w:lang w:val="en-GB"/>
        </w:rPr>
        <w:t xml:space="preserve"> However, ethno-nationalist sentiments are also part of the Russian-migrant community’s reality and its members expressed a range of arguments of belonging</w:t>
      </w:r>
      <w:r w:rsidR="00483A20" w:rsidRPr="00C13795">
        <w:rPr>
          <w:rFonts w:ascii="Times" w:hAnsi="Times" w:cs="Times New Roman"/>
          <w:lang w:val="en-GB"/>
        </w:rPr>
        <w:t xml:space="preserve"> (Karatzogianni et al</w:t>
      </w:r>
      <w:r w:rsidR="00693323" w:rsidRPr="00C13795">
        <w:rPr>
          <w:rFonts w:ascii="Times" w:hAnsi="Times" w:cs="Times New Roman"/>
          <w:lang w:val="en-GB"/>
        </w:rPr>
        <w:t>.</w:t>
      </w:r>
      <w:r w:rsidR="00483A20" w:rsidRPr="00C13795">
        <w:rPr>
          <w:rFonts w:ascii="Times" w:hAnsi="Times" w:cs="Times New Roman"/>
          <w:lang w:val="en-GB"/>
        </w:rPr>
        <w:t xml:space="preserve"> 2012: 58)</w:t>
      </w:r>
      <w:r w:rsidR="00F9331E" w:rsidRPr="00C13795">
        <w:rPr>
          <w:rFonts w:ascii="Times" w:hAnsi="Times" w:cs="Times New Roman"/>
          <w:lang w:val="en-GB"/>
        </w:rPr>
        <w:t>:</w:t>
      </w:r>
      <w:r w:rsidR="005B5E3B" w:rsidRPr="00C13795">
        <w:rPr>
          <w:rFonts w:ascii="Times" w:hAnsi="Times" w:cs="Times New Roman"/>
          <w:lang w:val="en-GB"/>
        </w:rPr>
        <w:t xml:space="preserve"> firstly, there is</w:t>
      </w:r>
      <w:r w:rsidR="001C4238" w:rsidRPr="00C13795">
        <w:rPr>
          <w:rFonts w:ascii="Times" w:hAnsi="Times" w:cs="Times New Roman"/>
          <w:lang w:val="en-GB"/>
        </w:rPr>
        <w:t xml:space="preserve"> </w:t>
      </w:r>
      <w:r w:rsidR="001C4238" w:rsidRPr="00C13795">
        <w:rPr>
          <w:rFonts w:ascii="Times" w:hAnsi="Times" w:cs="Times New Roman"/>
          <w:i/>
          <w:lang w:val="en-GB"/>
        </w:rPr>
        <w:t>geography</w:t>
      </w:r>
      <w:r w:rsidR="007B44C3" w:rsidRPr="00C13795">
        <w:rPr>
          <w:rFonts w:ascii="Times" w:hAnsi="Times" w:cs="Times New Roman"/>
          <w:i/>
          <w:lang w:val="en-GB"/>
        </w:rPr>
        <w:t xml:space="preserve"> </w:t>
      </w:r>
      <w:r w:rsidR="007B44C3" w:rsidRPr="00C13795">
        <w:rPr>
          <w:rFonts w:ascii="Times" w:hAnsi="Times" w:cs="Times New Roman"/>
          <w:lang w:val="en-GB"/>
        </w:rPr>
        <w:t xml:space="preserve">and/or </w:t>
      </w:r>
      <w:r w:rsidR="007B44C3" w:rsidRPr="00C13795">
        <w:rPr>
          <w:rFonts w:ascii="Times" w:hAnsi="Times" w:cs="Times New Roman"/>
          <w:i/>
          <w:lang w:val="en-GB"/>
        </w:rPr>
        <w:t>symbolic geography</w:t>
      </w:r>
      <w:r w:rsidR="001C4238" w:rsidRPr="00C13795">
        <w:rPr>
          <w:rFonts w:ascii="Times" w:hAnsi="Times" w:cs="Times New Roman"/>
          <w:lang w:val="en-GB"/>
        </w:rPr>
        <w:t>, such as identifying with a particular region or city in Russia</w:t>
      </w:r>
      <w:r w:rsidR="00F14E02" w:rsidRPr="00C13795">
        <w:rPr>
          <w:rFonts w:ascii="Times" w:hAnsi="Times" w:cs="Times New Roman"/>
          <w:lang w:val="en-GB"/>
        </w:rPr>
        <w:t xml:space="preserve"> or the UK</w:t>
      </w:r>
      <w:r w:rsidR="005B5E3B" w:rsidRPr="00C13795">
        <w:rPr>
          <w:rFonts w:ascii="Times" w:hAnsi="Times" w:cs="Times New Roman"/>
          <w:lang w:val="en-GB"/>
        </w:rPr>
        <w:t xml:space="preserve"> (also there is a historic association with the territory of Britain </w:t>
      </w:r>
      <w:r w:rsidR="00665625" w:rsidRPr="00C13795">
        <w:rPr>
          <w:rFonts w:ascii="Times" w:hAnsi="Times" w:cs="Times New Roman"/>
          <w:lang w:val="en-GB"/>
        </w:rPr>
        <w:t xml:space="preserve">that </w:t>
      </w:r>
      <w:r w:rsidR="005B5E3B" w:rsidRPr="00C13795">
        <w:rPr>
          <w:rFonts w:ascii="Times" w:hAnsi="Times" w:cs="Times New Roman"/>
          <w:lang w:val="en-GB"/>
        </w:rPr>
        <w:t xml:space="preserve">some expressed); secondly, there </w:t>
      </w:r>
      <w:r w:rsidR="000504B5" w:rsidRPr="00C13795">
        <w:rPr>
          <w:rFonts w:ascii="Times" w:hAnsi="Times" w:cs="Times New Roman"/>
          <w:lang w:val="en-GB"/>
        </w:rPr>
        <w:t>are</w:t>
      </w:r>
      <w:r w:rsidR="005B5E3B" w:rsidRPr="00C13795">
        <w:rPr>
          <w:rFonts w:ascii="Times" w:hAnsi="Times" w:cs="Times New Roman"/>
          <w:lang w:val="en-GB"/>
        </w:rPr>
        <w:t xml:space="preserve"> </w:t>
      </w:r>
      <w:r w:rsidR="003C5AF5" w:rsidRPr="00C13795">
        <w:rPr>
          <w:rFonts w:ascii="Times" w:hAnsi="Times" w:cs="Times New Roman"/>
          <w:i/>
          <w:lang w:val="en-GB"/>
        </w:rPr>
        <w:t>professiona</w:t>
      </w:r>
      <w:r w:rsidR="005B5E3B" w:rsidRPr="00C13795">
        <w:rPr>
          <w:rFonts w:ascii="Times" w:hAnsi="Times" w:cs="Times New Roman"/>
          <w:i/>
          <w:lang w:val="en-GB"/>
        </w:rPr>
        <w:t>l spaces</w:t>
      </w:r>
      <w:r w:rsidR="005B5E3B" w:rsidRPr="00C13795">
        <w:rPr>
          <w:rFonts w:ascii="Times" w:hAnsi="Times" w:cs="Times New Roman"/>
          <w:lang w:val="en-GB"/>
        </w:rPr>
        <w:t xml:space="preserve">, i.e. labour markets or the acquisition of companies by Russians. Quite surprisingly the sample analysed for the case study did not mention ideological spaces </w:t>
      </w:r>
      <w:r w:rsidR="00496250" w:rsidRPr="00C13795">
        <w:rPr>
          <w:rFonts w:ascii="Times" w:hAnsi="Times" w:cs="Times New Roman"/>
          <w:lang w:val="en-GB"/>
        </w:rPr>
        <w:t xml:space="preserve">specifically </w:t>
      </w:r>
      <w:r w:rsidR="005B5E3B" w:rsidRPr="00C13795">
        <w:rPr>
          <w:rFonts w:ascii="Times" w:hAnsi="Times" w:cs="Times New Roman"/>
          <w:lang w:val="en-GB"/>
        </w:rPr>
        <w:t xml:space="preserve">related to </w:t>
      </w:r>
      <w:r w:rsidR="00496250" w:rsidRPr="00C13795">
        <w:rPr>
          <w:rFonts w:ascii="Times" w:hAnsi="Times" w:cs="Times New Roman"/>
          <w:lang w:val="en-GB"/>
        </w:rPr>
        <w:t>Russian culture</w:t>
      </w:r>
      <w:r w:rsidR="005B5E3B" w:rsidRPr="00C13795">
        <w:rPr>
          <w:rFonts w:ascii="Times" w:hAnsi="Times" w:cs="Times New Roman"/>
          <w:lang w:val="en-GB"/>
        </w:rPr>
        <w:t>, though Russian migrants tend to legitimise their belonging to their host country</w:t>
      </w:r>
      <w:r w:rsidR="00496250" w:rsidRPr="00C13795">
        <w:rPr>
          <w:rFonts w:ascii="Times" w:hAnsi="Times" w:cs="Times New Roman"/>
          <w:lang w:val="en-GB"/>
        </w:rPr>
        <w:t xml:space="preserve"> on historical and cultural grounds</w:t>
      </w:r>
      <w:r w:rsidR="005B5E3B" w:rsidRPr="00C13795">
        <w:rPr>
          <w:rFonts w:ascii="Times" w:hAnsi="Times" w:cs="Times New Roman"/>
          <w:lang w:val="en-GB"/>
        </w:rPr>
        <w:t>.</w:t>
      </w:r>
      <w:r w:rsidR="00AE667F" w:rsidRPr="00C13795">
        <w:rPr>
          <w:rFonts w:ascii="Times" w:hAnsi="Times" w:cs="Times New Roman"/>
          <w:lang w:val="en-GB"/>
        </w:rPr>
        <w:t xml:space="preserve"> The most notable difference to the other case studies is the observation that in the context of the Russian-speaking minority in the UK digital spaces for reco</w:t>
      </w:r>
      <w:r w:rsidR="00A46519" w:rsidRPr="00C13795">
        <w:rPr>
          <w:rFonts w:ascii="Times" w:hAnsi="Times" w:cs="Times New Roman"/>
          <w:lang w:val="en-GB"/>
        </w:rPr>
        <w:t>nciliation and dialogue become identifiable</w:t>
      </w:r>
      <w:r w:rsidR="001D4981" w:rsidRPr="00C13795">
        <w:rPr>
          <w:rFonts w:ascii="Times" w:hAnsi="Times" w:cs="Times New Roman"/>
          <w:lang w:val="en-GB"/>
        </w:rPr>
        <w:t xml:space="preserve"> (Karatzogianni et al. 2012: 59)</w:t>
      </w:r>
      <w:r w:rsidR="00AE667F" w:rsidRPr="00C13795">
        <w:rPr>
          <w:rFonts w:ascii="Times" w:hAnsi="Times" w:cs="Times New Roman"/>
          <w:lang w:val="en-GB"/>
        </w:rPr>
        <w:t>.</w:t>
      </w:r>
      <w:r w:rsidR="00A55A2C" w:rsidRPr="00C13795">
        <w:rPr>
          <w:rFonts w:ascii="Times" w:hAnsi="Times" w:cs="Times New Roman"/>
          <w:lang w:val="en-GB"/>
        </w:rPr>
        <w:t xml:space="preserve"> For example, participants make g</w:t>
      </w:r>
      <w:r w:rsidR="005933C4" w:rsidRPr="00C13795">
        <w:rPr>
          <w:rFonts w:ascii="Times" w:hAnsi="Times" w:cs="Times New Roman"/>
          <w:lang w:val="en-GB"/>
        </w:rPr>
        <w:t>enuine attempts to overcome eth</w:t>
      </w:r>
      <w:r w:rsidR="00A55A2C" w:rsidRPr="00C13795">
        <w:rPr>
          <w:rFonts w:ascii="Times" w:hAnsi="Times" w:cs="Times New Roman"/>
          <w:lang w:val="en-GB"/>
        </w:rPr>
        <w:t>n</w:t>
      </w:r>
      <w:r w:rsidR="005933C4" w:rsidRPr="00C13795">
        <w:rPr>
          <w:rFonts w:ascii="Times" w:hAnsi="Times" w:cs="Times New Roman"/>
          <w:lang w:val="en-GB"/>
        </w:rPr>
        <w:t>i</w:t>
      </w:r>
      <w:r w:rsidR="00A55A2C" w:rsidRPr="00C13795">
        <w:rPr>
          <w:rFonts w:ascii="Times" w:hAnsi="Times" w:cs="Times New Roman"/>
          <w:lang w:val="en-GB"/>
        </w:rPr>
        <w:t>c and social divisions among migrants in Britain, who has a multi-ethnic population.</w:t>
      </w:r>
      <w:r w:rsidR="005933C4" w:rsidRPr="00C13795">
        <w:rPr>
          <w:rFonts w:ascii="Times" w:hAnsi="Times" w:cs="Times New Roman"/>
          <w:lang w:val="en-GB"/>
        </w:rPr>
        <w:t xml:space="preserve"> In these discourses common positions and values </w:t>
      </w:r>
      <w:r w:rsidR="00D72105" w:rsidRPr="00C13795">
        <w:rPr>
          <w:rFonts w:ascii="Times" w:hAnsi="Times" w:cs="Times New Roman"/>
          <w:lang w:val="en-GB"/>
        </w:rPr>
        <w:t>serve as points for the exchange of arguments and mutual understanding</w:t>
      </w:r>
      <w:r w:rsidR="005933C4" w:rsidRPr="00C13795">
        <w:rPr>
          <w:rFonts w:ascii="Times" w:hAnsi="Times" w:cs="Times New Roman"/>
          <w:lang w:val="en-GB"/>
        </w:rPr>
        <w:t>.</w:t>
      </w:r>
      <w:r w:rsidR="00D72105" w:rsidRPr="00C13795">
        <w:rPr>
          <w:rFonts w:ascii="Times" w:hAnsi="Times" w:cs="Times New Roman"/>
          <w:lang w:val="en-GB"/>
        </w:rPr>
        <w:t xml:space="preserve"> Howe</w:t>
      </w:r>
      <w:r w:rsidR="00992672" w:rsidRPr="00C13795">
        <w:rPr>
          <w:rFonts w:ascii="Times" w:hAnsi="Times" w:cs="Times New Roman"/>
          <w:lang w:val="en-GB"/>
        </w:rPr>
        <w:t>ver, it is important to note that</w:t>
      </w:r>
      <w:r w:rsidR="00D72105" w:rsidRPr="00C13795">
        <w:rPr>
          <w:rFonts w:ascii="Times" w:hAnsi="Times" w:cs="Times New Roman"/>
          <w:lang w:val="en-GB"/>
        </w:rPr>
        <w:t xml:space="preserve"> despite these tendencies actual participation of Russian-speaking migrants in grassroots networks remain</w:t>
      </w:r>
      <w:r w:rsidR="00484A83" w:rsidRPr="00C13795">
        <w:rPr>
          <w:rFonts w:ascii="Times" w:hAnsi="Times" w:cs="Times New Roman"/>
          <w:lang w:val="en-GB"/>
        </w:rPr>
        <w:t>s</w:t>
      </w:r>
      <w:r w:rsidR="00D72105" w:rsidRPr="00C13795">
        <w:rPr>
          <w:rFonts w:ascii="Times" w:hAnsi="Times" w:cs="Times New Roman"/>
          <w:lang w:val="en-GB"/>
        </w:rPr>
        <w:t xml:space="preserve"> low. Furthermore, other</w:t>
      </w:r>
      <w:r w:rsidR="00C84C31" w:rsidRPr="00C13795">
        <w:rPr>
          <w:rFonts w:ascii="Times" w:hAnsi="Times" w:cs="Times New Roman"/>
          <w:lang w:val="en-GB"/>
        </w:rPr>
        <w:t>s</w:t>
      </w:r>
      <w:r w:rsidR="00D72105" w:rsidRPr="00C13795">
        <w:rPr>
          <w:rFonts w:ascii="Times" w:hAnsi="Times" w:cs="Times New Roman"/>
          <w:lang w:val="en-GB"/>
        </w:rPr>
        <w:t xml:space="preserve"> completely refrain from </w:t>
      </w:r>
      <w:r w:rsidR="00952D02" w:rsidRPr="00C13795">
        <w:rPr>
          <w:rFonts w:ascii="Times" w:hAnsi="Times" w:cs="Times New Roman"/>
          <w:lang w:val="en-GB"/>
        </w:rPr>
        <w:t>approaching other migrant group</w:t>
      </w:r>
      <w:r w:rsidR="00443654" w:rsidRPr="00C13795">
        <w:rPr>
          <w:rFonts w:ascii="Times" w:hAnsi="Times" w:cs="Times New Roman"/>
          <w:lang w:val="en-GB"/>
        </w:rPr>
        <w:t>s</w:t>
      </w:r>
      <w:r w:rsidR="00952D02" w:rsidRPr="00C13795">
        <w:rPr>
          <w:rFonts w:ascii="Times" w:hAnsi="Times" w:cs="Times New Roman"/>
          <w:lang w:val="en-GB"/>
        </w:rPr>
        <w:t xml:space="preserve"> and import as well as foster their racist and ethno-nationalist views.</w:t>
      </w:r>
    </w:p>
    <w:p w:rsidR="007275D0" w:rsidRPr="00C13795" w:rsidRDefault="007275D0" w:rsidP="00C13795">
      <w:pPr>
        <w:ind w:firstLine="720"/>
        <w:rPr>
          <w:rFonts w:ascii="Times" w:hAnsi="Times" w:cs="Times New Roman"/>
          <w:lang w:val="en-GB"/>
        </w:rPr>
      </w:pPr>
    </w:p>
    <w:p w:rsidR="008A41B4" w:rsidRPr="00C13795" w:rsidRDefault="008A41B4" w:rsidP="00C13795">
      <w:pPr>
        <w:ind w:firstLine="720"/>
        <w:rPr>
          <w:rFonts w:ascii="Times" w:hAnsi="Times" w:cs="Times New Roman"/>
          <w:lang w:val="en-GB"/>
        </w:rPr>
      </w:pPr>
    </w:p>
    <w:p w:rsidR="00234AFE" w:rsidRPr="00C13795" w:rsidRDefault="00CB0B86" w:rsidP="00C13795">
      <w:pPr>
        <w:rPr>
          <w:rFonts w:ascii="Times" w:hAnsi="Times" w:cs="Times New Roman"/>
          <w:b/>
          <w:lang w:val="en-GB"/>
        </w:rPr>
      </w:pPr>
      <w:r w:rsidRPr="00C13795">
        <w:rPr>
          <w:rFonts w:ascii="Times" w:hAnsi="Times" w:cs="Times New Roman"/>
          <w:i/>
          <w:lang w:val="en-GB"/>
        </w:rPr>
        <w:t xml:space="preserve"> </w:t>
      </w:r>
      <w:r w:rsidRPr="00C13795">
        <w:rPr>
          <w:rFonts w:ascii="Times" w:hAnsi="Times" w:cs="Times New Roman"/>
          <w:b/>
          <w:lang w:val="en-GB"/>
        </w:rPr>
        <w:t>Conclusion and Research Outlook</w:t>
      </w:r>
    </w:p>
    <w:p w:rsidR="00DD3F1C" w:rsidRPr="00C13795" w:rsidRDefault="00DD3F1C" w:rsidP="00C13795">
      <w:pPr>
        <w:rPr>
          <w:rFonts w:ascii="Times" w:hAnsi="Times" w:cs="Times New Roman"/>
          <w:lang w:val="en-GB"/>
        </w:rPr>
      </w:pPr>
    </w:p>
    <w:p w:rsidR="00C13795" w:rsidRDefault="00C13795" w:rsidP="00C13795">
      <w:pPr>
        <w:rPr>
          <w:rFonts w:ascii="Times" w:hAnsi="Times" w:cs="Times New Roman"/>
          <w:lang w:val="en-GB"/>
        </w:rPr>
      </w:pPr>
    </w:p>
    <w:p w:rsidR="00C13795" w:rsidRDefault="003D3A4E" w:rsidP="00C13795">
      <w:pPr>
        <w:rPr>
          <w:rFonts w:ascii="Times" w:hAnsi="Times" w:cs="Times New Roman"/>
          <w:lang w:val="en-GB"/>
        </w:rPr>
      </w:pPr>
      <w:r w:rsidRPr="00C13795">
        <w:rPr>
          <w:rFonts w:ascii="Times" w:hAnsi="Times" w:cs="Times New Roman"/>
          <w:lang w:val="en-GB"/>
        </w:rPr>
        <w:t xml:space="preserve">The results of the three case studies point to a number of important aspects of and sub-areas in migration related discourses in transnational digital networks that need further investigation. </w:t>
      </w:r>
      <w:r w:rsidR="00924F75" w:rsidRPr="00C13795">
        <w:rPr>
          <w:rFonts w:ascii="Times" w:hAnsi="Times" w:cs="Times New Roman"/>
          <w:lang w:val="en-GB"/>
        </w:rPr>
        <w:t>T</w:t>
      </w:r>
      <w:r w:rsidRPr="00C13795">
        <w:rPr>
          <w:rFonts w:ascii="Times" w:hAnsi="Times" w:cs="Times New Roman"/>
          <w:lang w:val="en-GB"/>
        </w:rPr>
        <w:t xml:space="preserve">hey </w:t>
      </w:r>
      <w:r w:rsidR="00924F75" w:rsidRPr="00C13795">
        <w:rPr>
          <w:rFonts w:ascii="Times" w:hAnsi="Times" w:cs="Times New Roman"/>
          <w:lang w:val="en-GB"/>
        </w:rPr>
        <w:t xml:space="preserve">also </w:t>
      </w:r>
      <w:r w:rsidRPr="00C13795">
        <w:rPr>
          <w:rFonts w:ascii="Times" w:hAnsi="Times" w:cs="Times New Roman"/>
          <w:lang w:val="en-GB"/>
        </w:rPr>
        <w:t>already indicate where political intervention through reasonable policy development could counteract against shortcoming and imbalances in communication about migration.</w:t>
      </w:r>
      <w:r w:rsidR="00D553D9" w:rsidRPr="00C13795">
        <w:rPr>
          <w:rFonts w:ascii="Times" w:hAnsi="Times" w:cs="Times New Roman"/>
          <w:lang w:val="en-GB"/>
        </w:rPr>
        <w:t xml:space="preserve"> In other words, through their explorative analyses on the complex relation</w:t>
      </w:r>
      <w:r w:rsidR="00626233" w:rsidRPr="00C13795">
        <w:rPr>
          <w:rFonts w:ascii="Times" w:hAnsi="Times" w:cs="Times New Roman"/>
          <w:lang w:val="en-GB"/>
        </w:rPr>
        <w:t>s</w:t>
      </w:r>
      <w:r w:rsidR="00D553D9" w:rsidRPr="00C13795">
        <w:rPr>
          <w:rFonts w:ascii="Times" w:hAnsi="Times" w:cs="Times New Roman"/>
          <w:lang w:val="en-GB"/>
        </w:rPr>
        <w:t xml:space="preserve"> between </w:t>
      </w:r>
      <w:r w:rsidR="00924F75" w:rsidRPr="00C13795">
        <w:rPr>
          <w:rFonts w:ascii="Times" w:hAnsi="Times" w:cs="Times New Roman"/>
          <w:lang w:val="en-GB"/>
        </w:rPr>
        <w:t xml:space="preserve">intercultural conflict, chances for dialogue, and the impact of digital technology on the forging of transnational networks, the Mig@Net research project provides a starting point for </w:t>
      </w:r>
      <w:r w:rsidR="008E6CBC" w:rsidRPr="00C13795">
        <w:rPr>
          <w:rFonts w:ascii="Times" w:hAnsi="Times" w:cs="Times New Roman"/>
          <w:lang w:val="en-GB"/>
        </w:rPr>
        <w:t xml:space="preserve">further research that can have an actual impact on migration politics. </w:t>
      </w:r>
      <w:r w:rsidR="002F425B" w:rsidRPr="00C13795">
        <w:rPr>
          <w:rFonts w:ascii="Times" w:hAnsi="Times" w:cs="Times New Roman"/>
          <w:lang w:val="en-GB"/>
        </w:rPr>
        <w:t xml:space="preserve">In a general respect, it seems that despite the many possibilities to alter one’s online identity, across all case studies users tended to reproduce their actual ethnic/”racial” and gendered identities. </w:t>
      </w:r>
      <w:r w:rsidR="008E6CBC" w:rsidRPr="00C13795">
        <w:rPr>
          <w:rFonts w:ascii="Times" w:hAnsi="Times" w:cs="Times New Roman"/>
          <w:lang w:val="en-GB"/>
        </w:rPr>
        <w:t>In order to provide an overview for the most urgent problems and their potential solutions, this paragraph summarises the key findings of each case study:</w:t>
      </w:r>
    </w:p>
    <w:p w:rsidR="00C13795" w:rsidRDefault="00C13795" w:rsidP="00C13795">
      <w:pPr>
        <w:rPr>
          <w:rFonts w:ascii="Times" w:hAnsi="Times" w:cs="Times New Roman"/>
          <w:lang w:val="en-GB"/>
        </w:rPr>
      </w:pPr>
    </w:p>
    <w:p w:rsidR="003D3A4E" w:rsidRPr="00C13795" w:rsidRDefault="003D3A4E" w:rsidP="00C13795">
      <w:pPr>
        <w:rPr>
          <w:rFonts w:ascii="Times" w:hAnsi="Times" w:cs="Times New Roman"/>
          <w:lang w:val="en-GB"/>
        </w:rPr>
      </w:pPr>
    </w:p>
    <w:p w:rsidR="006D0449" w:rsidRPr="00C13795" w:rsidRDefault="003C659C" w:rsidP="00C13795">
      <w:pPr>
        <w:rPr>
          <w:rFonts w:ascii="Times" w:hAnsi="Times" w:cs="Times New Roman"/>
          <w:lang w:val="en-GB"/>
        </w:rPr>
      </w:pPr>
      <w:r w:rsidRPr="00C13795">
        <w:rPr>
          <w:rFonts w:ascii="Times" w:hAnsi="Times" w:cs="Times New Roman"/>
          <w:i/>
          <w:lang w:val="en-GB"/>
        </w:rPr>
        <w:t>Cyprus</w:t>
      </w:r>
      <w:r w:rsidR="004A5895" w:rsidRPr="00C13795">
        <w:rPr>
          <w:rFonts w:ascii="Times" w:hAnsi="Times" w:cs="Times New Roman"/>
          <w:i/>
          <w:lang w:val="en-GB"/>
        </w:rPr>
        <w:t>.</w:t>
      </w:r>
      <w:r w:rsidRPr="00C13795">
        <w:rPr>
          <w:rFonts w:ascii="Times" w:hAnsi="Times" w:cs="Times New Roman"/>
          <w:lang w:val="en-GB"/>
        </w:rPr>
        <w:t xml:space="preserve"> The </w:t>
      </w:r>
      <w:r w:rsidR="0066678D" w:rsidRPr="00C13795">
        <w:rPr>
          <w:rFonts w:ascii="Times" w:hAnsi="Times" w:cs="Times New Roman"/>
          <w:lang w:val="en-GB"/>
        </w:rPr>
        <w:t xml:space="preserve">island’s capital Nicosia has turned into the main site </w:t>
      </w:r>
      <w:r w:rsidR="00583946" w:rsidRPr="00C13795">
        <w:rPr>
          <w:rFonts w:ascii="Times" w:hAnsi="Times" w:cs="Times New Roman"/>
          <w:lang w:val="en-GB"/>
        </w:rPr>
        <w:t xml:space="preserve">for </w:t>
      </w:r>
      <w:r w:rsidR="0066678D" w:rsidRPr="00C13795">
        <w:rPr>
          <w:rFonts w:ascii="Times" w:hAnsi="Times" w:cs="Times New Roman"/>
          <w:lang w:val="en-GB"/>
        </w:rPr>
        <w:t>socio-cultural conflicts related to migration, with cultural and identity politics at the core of extremel</w:t>
      </w:r>
      <w:r w:rsidR="00583946" w:rsidRPr="00C13795">
        <w:rPr>
          <w:rFonts w:ascii="Times" w:hAnsi="Times" w:cs="Times New Roman"/>
          <w:lang w:val="en-GB"/>
        </w:rPr>
        <w:t>y controversial, heated debates; i</w:t>
      </w:r>
      <w:r w:rsidRPr="00C13795">
        <w:rPr>
          <w:rFonts w:ascii="Times" w:hAnsi="Times" w:cs="Times New Roman"/>
          <w:lang w:val="en-GB"/>
        </w:rPr>
        <w:t xml:space="preserve">t is </w:t>
      </w:r>
      <w:r w:rsidR="00583946" w:rsidRPr="00C13795">
        <w:rPr>
          <w:rFonts w:ascii="Times" w:hAnsi="Times" w:cs="Times New Roman"/>
          <w:lang w:val="en-GB"/>
        </w:rPr>
        <w:t>a primary</w:t>
      </w:r>
      <w:r w:rsidRPr="00C13795">
        <w:rPr>
          <w:rFonts w:ascii="Times" w:hAnsi="Times" w:cs="Times New Roman"/>
          <w:lang w:val="en-GB"/>
        </w:rPr>
        <w:t xml:space="preserve"> space for the formation of political identities</w:t>
      </w:r>
      <w:r w:rsidR="00583946" w:rsidRPr="00C13795">
        <w:rPr>
          <w:rFonts w:ascii="Times" w:hAnsi="Times" w:cs="Times New Roman"/>
          <w:lang w:val="en-GB"/>
        </w:rPr>
        <w:t xml:space="preserve"> that antagonise each other</w:t>
      </w:r>
      <w:r w:rsidR="00967EA6" w:rsidRPr="00C13795">
        <w:rPr>
          <w:rFonts w:ascii="Times" w:hAnsi="Times" w:cs="Times New Roman"/>
          <w:lang w:val="en-GB"/>
        </w:rPr>
        <w:t xml:space="preserve"> and a site for ‘geocultural contestation’ (Wallerstein 2005)</w:t>
      </w:r>
      <w:r w:rsidRPr="00C13795">
        <w:rPr>
          <w:rFonts w:ascii="Times" w:hAnsi="Times" w:cs="Times New Roman"/>
          <w:lang w:val="en-GB"/>
        </w:rPr>
        <w:t xml:space="preserve">. </w:t>
      </w:r>
      <w:r w:rsidR="008A0D8E" w:rsidRPr="00C13795">
        <w:rPr>
          <w:rFonts w:ascii="Times" w:hAnsi="Times" w:cs="Times New Roman"/>
          <w:lang w:val="en-GB"/>
        </w:rPr>
        <w:t xml:space="preserve">Ethno-nationalist/racist groups and their liberal anti-racist counterparts are locked in an ideological struggle over the very definition of the urban space – their home </w:t>
      </w:r>
      <w:r w:rsidR="00370ED6" w:rsidRPr="00C13795">
        <w:rPr>
          <w:rFonts w:ascii="Times" w:hAnsi="Times" w:cs="Times New Roman"/>
          <w:lang w:val="en-GB"/>
        </w:rPr>
        <w:t>territory so to say</w:t>
      </w:r>
      <w:r w:rsidR="008A0D8E" w:rsidRPr="00C13795">
        <w:rPr>
          <w:rFonts w:ascii="Times" w:hAnsi="Times" w:cs="Times New Roman"/>
          <w:lang w:val="en-GB"/>
        </w:rPr>
        <w:t xml:space="preserve"> –</w:t>
      </w:r>
      <w:r w:rsidR="00370ED6" w:rsidRPr="00C13795">
        <w:rPr>
          <w:rFonts w:ascii="Times" w:hAnsi="Times" w:cs="Times New Roman"/>
          <w:lang w:val="en-GB"/>
        </w:rPr>
        <w:t xml:space="preserve"> as either an open international/</w:t>
      </w:r>
      <w:r w:rsidR="00A6349A" w:rsidRPr="00C13795">
        <w:rPr>
          <w:rFonts w:ascii="Times" w:hAnsi="Times" w:cs="Times New Roman"/>
          <w:lang w:val="en-GB"/>
        </w:rPr>
        <w:t xml:space="preserve">multicultural-cosmopolitan </w:t>
      </w:r>
      <w:r w:rsidR="00370ED6" w:rsidRPr="00C13795">
        <w:rPr>
          <w:rFonts w:ascii="Times" w:hAnsi="Times" w:cs="Times New Roman"/>
          <w:lang w:val="en-GB"/>
        </w:rPr>
        <w:t xml:space="preserve">space </w:t>
      </w:r>
      <w:r w:rsidR="00A6349A" w:rsidRPr="00C13795">
        <w:rPr>
          <w:rFonts w:ascii="Times" w:hAnsi="Times" w:cs="Times New Roman"/>
          <w:lang w:val="en-GB"/>
        </w:rPr>
        <w:t xml:space="preserve">or as a secluded </w:t>
      </w:r>
      <w:r w:rsidR="00370ED6" w:rsidRPr="00C13795">
        <w:rPr>
          <w:rFonts w:ascii="Times" w:hAnsi="Times" w:cs="Times New Roman"/>
          <w:lang w:val="en-GB"/>
        </w:rPr>
        <w:t xml:space="preserve">area </w:t>
      </w:r>
      <w:r w:rsidR="00A6349A" w:rsidRPr="00C13795">
        <w:rPr>
          <w:rFonts w:ascii="Times" w:hAnsi="Times" w:cs="Times New Roman"/>
          <w:lang w:val="en-GB"/>
        </w:rPr>
        <w:t xml:space="preserve">of contamination, ethnic alienation, and </w:t>
      </w:r>
      <w:r w:rsidR="00370ED6" w:rsidRPr="00C13795">
        <w:rPr>
          <w:rFonts w:ascii="Times" w:hAnsi="Times" w:cs="Times New Roman"/>
          <w:lang w:val="en-GB"/>
        </w:rPr>
        <w:t>annihilation</w:t>
      </w:r>
      <w:r w:rsidR="00A6349A" w:rsidRPr="00C13795">
        <w:rPr>
          <w:rFonts w:ascii="Times" w:hAnsi="Times" w:cs="Times New Roman"/>
          <w:lang w:val="en-GB"/>
        </w:rPr>
        <w:t>.</w:t>
      </w:r>
      <w:r w:rsidR="0017788C" w:rsidRPr="00C13795">
        <w:rPr>
          <w:rFonts w:ascii="Times" w:hAnsi="Times" w:cs="Times New Roman"/>
          <w:lang w:val="en-GB"/>
        </w:rPr>
        <w:t xml:space="preserve"> </w:t>
      </w:r>
      <w:r w:rsidR="00694751" w:rsidRPr="00C13795">
        <w:rPr>
          <w:rFonts w:ascii="Times" w:hAnsi="Times" w:cs="Times New Roman"/>
          <w:lang w:val="en-GB"/>
        </w:rPr>
        <w:t xml:space="preserve">The conflict over physical space covered both the off- and online dimensions (which makes the political </w:t>
      </w:r>
      <w:r w:rsidR="00303CBE" w:rsidRPr="00C13795">
        <w:rPr>
          <w:rFonts w:ascii="Times" w:hAnsi="Times" w:cs="Times New Roman"/>
          <w:lang w:val="en-GB"/>
        </w:rPr>
        <w:t>co</w:t>
      </w:r>
      <w:r w:rsidR="003073F6" w:rsidRPr="00C13795">
        <w:rPr>
          <w:rFonts w:ascii="Times" w:hAnsi="Times" w:cs="Times New Roman"/>
          <w:lang w:val="en-GB"/>
        </w:rPr>
        <w:t xml:space="preserve">ntest </w:t>
      </w:r>
      <w:r w:rsidR="00694751" w:rsidRPr="00C13795">
        <w:rPr>
          <w:rFonts w:ascii="Times" w:hAnsi="Times" w:cs="Times New Roman"/>
          <w:lang w:val="en-GB"/>
        </w:rPr>
        <w:t xml:space="preserve">model proposed by Wolfsfeld 1997 particularly relevant for the Cypriot case). </w:t>
      </w:r>
      <w:r w:rsidR="0017788C" w:rsidRPr="00C13795">
        <w:rPr>
          <w:rFonts w:ascii="Times" w:hAnsi="Times" w:cs="Times New Roman"/>
          <w:lang w:val="en-GB"/>
        </w:rPr>
        <w:t xml:space="preserve">At the heart of the debate is the </w:t>
      </w:r>
      <w:r w:rsidR="0017788C" w:rsidRPr="00C13795">
        <w:rPr>
          <w:rFonts w:ascii="Times" w:hAnsi="Times" w:cs="Times New Roman"/>
          <w:lang w:val="en-GB"/>
        </w:rPr>
        <w:lastRenderedPageBreak/>
        <w:t>fundamental question of whether the city is a</w:t>
      </w:r>
      <w:r w:rsidR="00B666B4" w:rsidRPr="00C13795">
        <w:rPr>
          <w:rFonts w:ascii="Times" w:hAnsi="Times" w:cs="Times New Roman"/>
          <w:lang w:val="en-GB"/>
        </w:rPr>
        <w:t xml:space="preserve"> free cosmos or a closed, quasi-</w:t>
      </w:r>
      <w:r w:rsidR="0017788C" w:rsidRPr="00C13795">
        <w:rPr>
          <w:rFonts w:ascii="Times" w:hAnsi="Times" w:cs="Times New Roman"/>
          <w:lang w:val="en-GB"/>
        </w:rPr>
        <w:t>militarised zone of ethnic cleansing. All of this is intrinsically linked to the idea of European identity. In this regard, the streets of Nicosia and its digital networks give insight to the struggle o</w:t>
      </w:r>
      <w:r w:rsidR="00697662" w:rsidRPr="00C13795">
        <w:rPr>
          <w:rFonts w:ascii="Times" w:hAnsi="Times" w:cs="Times New Roman"/>
          <w:lang w:val="en-GB"/>
        </w:rPr>
        <w:t>ver the very notion of Europe</w:t>
      </w:r>
      <w:r w:rsidRPr="00C13795">
        <w:rPr>
          <w:rFonts w:ascii="Times" w:hAnsi="Times" w:cs="Times New Roman"/>
          <w:lang w:val="en-GB"/>
        </w:rPr>
        <w:t xml:space="preserve">: Is it open, democratic, and multicultural? Or does it symbolise a “European apartheid”? </w:t>
      </w:r>
      <w:ins w:id="1" w:author="Nicos" w:date="2015-10-14T14:42:00Z">
        <w:r w:rsidR="00821E35" w:rsidRPr="00C13795">
          <w:rPr>
            <w:rFonts w:ascii="Times" w:hAnsi="Times" w:cs="Times New Roman"/>
            <w:lang w:val="en-GB"/>
          </w:rPr>
          <w:t>Research finds pockets and elements of both: one the one ha</w:t>
        </w:r>
      </w:ins>
      <w:ins w:id="2" w:author="Nicos" w:date="2015-10-14T14:43:00Z">
        <w:r w:rsidR="00821E35" w:rsidRPr="00C13795">
          <w:rPr>
            <w:rFonts w:ascii="Times" w:hAnsi="Times" w:cs="Times New Roman"/>
            <w:lang w:val="en-GB"/>
          </w:rPr>
          <w:t>n</w:t>
        </w:r>
      </w:ins>
      <w:ins w:id="3" w:author="Nicos" w:date="2015-10-14T14:42:00Z">
        <w:r w:rsidR="00821E35" w:rsidRPr="00C13795">
          <w:rPr>
            <w:rFonts w:ascii="Times" w:hAnsi="Times" w:cs="Times New Roman"/>
            <w:lang w:val="en-GB"/>
          </w:rPr>
          <w:t xml:space="preserve">d </w:t>
        </w:r>
      </w:ins>
      <w:ins w:id="4" w:author="Nicos" w:date="2015-10-14T14:44:00Z">
        <w:r w:rsidR="00821E35" w:rsidRPr="00C13795">
          <w:rPr>
            <w:rFonts w:ascii="Times" w:hAnsi="Times" w:cs="Times New Roman"/>
            <w:lang w:val="en-GB"/>
          </w:rPr>
          <w:t xml:space="preserve">one finds </w:t>
        </w:r>
      </w:ins>
      <w:ins w:id="5" w:author="Nicos" w:date="2015-10-14T14:42:00Z">
        <w:r w:rsidR="00821E35" w:rsidRPr="00C13795">
          <w:rPr>
            <w:rFonts w:ascii="Times" w:hAnsi="Times" w:cs="Times New Roman"/>
            <w:lang w:val="en-GB"/>
          </w:rPr>
          <w:t>“mobile commons</w:t>
        </w:r>
      </w:ins>
      <w:ins w:id="6" w:author="Nicos" w:date="2015-10-14T14:43:00Z">
        <w:r w:rsidR="00821E35" w:rsidRPr="00C13795">
          <w:rPr>
            <w:rFonts w:ascii="Times" w:hAnsi="Times" w:cs="Times New Roman"/>
            <w:lang w:val="en-GB"/>
          </w:rPr>
          <w:t>” produced by social actions and “migrant digitalities” th</w:t>
        </w:r>
      </w:ins>
      <w:ins w:id="7" w:author="Reviewer 1" w:date="2015-10-14T16:05:00Z">
        <w:r w:rsidR="005B43AF" w:rsidRPr="00C13795">
          <w:rPr>
            <w:rFonts w:ascii="Times" w:hAnsi="Times" w:cs="Times New Roman"/>
            <w:lang w:val="en-GB"/>
          </w:rPr>
          <w:t>at</w:t>
        </w:r>
      </w:ins>
      <w:ins w:id="8" w:author="Nicos" w:date="2015-10-14T14:43:00Z">
        <w:del w:id="9" w:author="Reviewer 1" w:date="2015-10-14T16:05:00Z">
          <w:r w:rsidR="00821E35" w:rsidRPr="00C13795" w:rsidDel="005B43AF">
            <w:rPr>
              <w:rFonts w:ascii="Times" w:hAnsi="Times" w:cs="Times New Roman"/>
              <w:lang w:val="en-GB"/>
            </w:rPr>
            <w:delText>e</w:delText>
          </w:r>
        </w:del>
        <w:r w:rsidR="00821E35" w:rsidRPr="00C13795">
          <w:rPr>
            <w:rFonts w:ascii="Times" w:hAnsi="Times" w:cs="Times New Roman"/>
            <w:lang w:val="en-GB"/>
          </w:rPr>
          <w:t xml:space="preserve"> reshape</w:t>
        </w:r>
      </w:ins>
      <w:ins w:id="10" w:author="Nicos" w:date="2015-10-14T14:44:00Z">
        <w:r w:rsidR="00821E35" w:rsidRPr="00C13795">
          <w:rPr>
            <w:rFonts w:ascii="Times" w:hAnsi="Times" w:cs="Times New Roman"/>
            <w:lang w:val="en-GB"/>
          </w:rPr>
          <w:t xml:space="preserve"> not</w:t>
        </w:r>
      </w:ins>
      <w:ins w:id="11" w:author="Nicos" w:date="2015-10-14T14:45:00Z">
        <w:r w:rsidR="00821E35" w:rsidRPr="00C13795">
          <w:rPr>
            <w:rFonts w:ascii="Times" w:hAnsi="Times" w:cs="Times New Roman"/>
            <w:lang w:val="en-GB"/>
          </w:rPr>
          <w:t>ions</w:t>
        </w:r>
      </w:ins>
      <w:ins w:id="12" w:author="Nicos" w:date="2015-10-14T14:44:00Z">
        <w:r w:rsidR="00821E35" w:rsidRPr="00C13795">
          <w:rPr>
            <w:rFonts w:ascii="Times" w:hAnsi="Times" w:cs="Times New Roman"/>
            <w:lang w:val="en-GB"/>
          </w:rPr>
          <w:t xml:space="preserve"> of citizenship</w:t>
        </w:r>
      </w:ins>
      <w:ins w:id="13" w:author="Nicos" w:date="2015-10-14T14:45:00Z">
        <w:r w:rsidR="00821E35" w:rsidRPr="00C13795">
          <w:rPr>
            <w:rFonts w:ascii="Times" w:hAnsi="Times" w:cs="Times New Roman"/>
            <w:lang w:val="en-GB"/>
          </w:rPr>
          <w:t xml:space="preserve"> i.e.</w:t>
        </w:r>
      </w:ins>
      <w:ins w:id="14" w:author="Nicos" w:date="2015-10-14T14:43:00Z">
        <w:r w:rsidR="00821E35" w:rsidRPr="00C13795">
          <w:rPr>
            <w:rFonts w:ascii="Times" w:hAnsi="Times" w:cs="Times New Roman"/>
            <w:lang w:val="en-GB"/>
          </w:rPr>
          <w:t xml:space="preserve"> “the right to the city” and on the other</w:t>
        </w:r>
      </w:ins>
      <w:ins w:id="15" w:author="Nicos" w:date="2015-10-14T14:44:00Z">
        <w:r w:rsidR="00821E35" w:rsidRPr="00C13795">
          <w:rPr>
            <w:rFonts w:ascii="Times" w:hAnsi="Times" w:cs="Times New Roman"/>
            <w:lang w:val="en-GB"/>
          </w:rPr>
          <w:t>, surveillance and repression of the “European apartheid” type</w:t>
        </w:r>
      </w:ins>
      <w:ins w:id="16" w:author="Nicos" w:date="2015-10-14T14:45:00Z">
        <w:r w:rsidR="00821E35" w:rsidRPr="00C13795">
          <w:rPr>
            <w:rFonts w:ascii="Times" w:hAnsi="Times" w:cs="Times New Roman"/>
            <w:lang w:val="en-GB"/>
          </w:rPr>
          <w:t xml:space="preserve"> (see Trimikliniotis et al</w:t>
        </w:r>
      </w:ins>
      <w:r w:rsidR="00C13795">
        <w:rPr>
          <w:rFonts w:ascii="Times" w:hAnsi="Times" w:cs="Times New Roman"/>
          <w:lang w:val="en-GB"/>
        </w:rPr>
        <w:t>.,</w:t>
      </w:r>
      <w:ins w:id="17" w:author="Nicos" w:date="2015-10-14T14:45:00Z">
        <w:r w:rsidR="00821E35" w:rsidRPr="00C13795">
          <w:rPr>
            <w:rFonts w:ascii="Times" w:hAnsi="Times" w:cs="Times New Roman"/>
            <w:lang w:val="en-GB"/>
          </w:rPr>
          <w:t xml:space="preserve"> 2015).</w:t>
        </w:r>
      </w:ins>
    </w:p>
    <w:p w:rsidR="00C13795" w:rsidRDefault="00C13795" w:rsidP="00C13795">
      <w:pPr>
        <w:rPr>
          <w:rFonts w:ascii="Times" w:hAnsi="Times" w:cs="Times New Roman"/>
          <w:i/>
          <w:lang w:val="en-GB"/>
        </w:rPr>
      </w:pPr>
    </w:p>
    <w:p w:rsidR="00C13795" w:rsidRDefault="00C13795" w:rsidP="00C13795">
      <w:pPr>
        <w:rPr>
          <w:rFonts w:ascii="Times" w:hAnsi="Times" w:cs="Times New Roman"/>
          <w:i/>
          <w:lang w:val="en-GB"/>
        </w:rPr>
      </w:pPr>
    </w:p>
    <w:p w:rsidR="006D0449" w:rsidRPr="00C13795" w:rsidRDefault="006D0449" w:rsidP="00C13795">
      <w:pPr>
        <w:rPr>
          <w:rFonts w:ascii="Times" w:hAnsi="Times" w:cs="Times New Roman"/>
          <w:lang w:val="en-GB"/>
        </w:rPr>
      </w:pPr>
      <w:r w:rsidRPr="00C13795">
        <w:rPr>
          <w:rFonts w:ascii="Times" w:hAnsi="Times" w:cs="Times New Roman"/>
          <w:i/>
          <w:lang w:val="en-GB"/>
        </w:rPr>
        <w:t>Greece</w:t>
      </w:r>
      <w:r w:rsidRPr="00C13795">
        <w:rPr>
          <w:rFonts w:ascii="Times" w:hAnsi="Times" w:cs="Times New Roman"/>
          <w:lang w:val="en-GB"/>
        </w:rPr>
        <w:t xml:space="preserve">. </w:t>
      </w:r>
      <w:r w:rsidR="006F516E" w:rsidRPr="00C13795">
        <w:rPr>
          <w:rFonts w:ascii="Times" w:hAnsi="Times" w:cs="Times New Roman"/>
          <w:lang w:val="en-GB"/>
        </w:rPr>
        <w:t xml:space="preserve">Whether to integrate or exclude and ban migrants as well as their options to actively participate in public debates are subjects of constant negotiation and conflict; migration forms one of the most controversial issues on the political agenda and in the public sphere – both on and offline. </w:t>
      </w:r>
      <w:r w:rsidR="00F93E64" w:rsidRPr="00C13795">
        <w:rPr>
          <w:rFonts w:ascii="Times" w:hAnsi="Times" w:cs="Times New Roman"/>
          <w:lang w:val="en-GB"/>
        </w:rPr>
        <w:t>The findings from the case study indicate that migrants themselves are largely excluded from public discourses on their situations and future; only very few manage to get actively en</w:t>
      </w:r>
      <w:r w:rsidR="00B36FD8" w:rsidRPr="00C13795">
        <w:rPr>
          <w:rFonts w:ascii="Times" w:hAnsi="Times" w:cs="Times New Roman"/>
          <w:lang w:val="en-GB"/>
        </w:rPr>
        <w:t>gaged in the respective debates and migrants usually have no agency to speak of in the Greek public sphere.</w:t>
      </w:r>
      <w:r w:rsidR="00843044" w:rsidRPr="00C13795">
        <w:rPr>
          <w:rFonts w:ascii="Times" w:hAnsi="Times" w:cs="Times New Roman"/>
          <w:lang w:val="en-GB"/>
        </w:rPr>
        <w:t xml:space="preserve"> If they can express something like a representative voice it is almost exclusively limited to issues directly related to migration but they are hardly heard in other relevant social, political, cultural, and economic debates that affect their lives.</w:t>
      </w:r>
      <w:r w:rsidR="00347D7C" w:rsidRPr="00C13795">
        <w:rPr>
          <w:rFonts w:ascii="Times" w:hAnsi="Times" w:cs="Times New Roman"/>
          <w:lang w:val="en-GB"/>
        </w:rPr>
        <w:t xml:space="preserve"> But even in the few instances when they are able to provide their own accounts their contributions seem limited to factual summaries of their migrant experiences, as they are not asked for personal analyses or opinions on </w:t>
      </w:r>
      <w:r w:rsidR="00987494" w:rsidRPr="00C13795">
        <w:rPr>
          <w:rFonts w:ascii="Times" w:hAnsi="Times" w:cs="Times New Roman"/>
          <w:lang w:val="en-GB"/>
        </w:rPr>
        <w:t>more profound societal issues</w:t>
      </w:r>
      <w:r w:rsidR="00347D7C" w:rsidRPr="00C13795">
        <w:rPr>
          <w:rFonts w:ascii="Times" w:hAnsi="Times" w:cs="Times New Roman"/>
          <w:lang w:val="en-GB"/>
        </w:rPr>
        <w:t>.</w:t>
      </w:r>
      <w:r w:rsidR="001557BD" w:rsidRPr="00C13795">
        <w:rPr>
          <w:rFonts w:ascii="Times" w:hAnsi="Times" w:cs="Times New Roman"/>
          <w:lang w:val="en-GB"/>
        </w:rPr>
        <w:t xml:space="preserve"> It is in this regard rather unsurprising that there is no institutionalised recognition of migrant communities in the Greek public sphere</w:t>
      </w:r>
      <w:r w:rsidR="00C04BD9" w:rsidRPr="00C13795">
        <w:rPr>
          <w:rFonts w:ascii="Times" w:hAnsi="Times" w:cs="Times New Roman"/>
          <w:lang w:val="en-GB"/>
        </w:rPr>
        <w:t>; access to existing networks is for them virtually closed.</w:t>
      </w:r>
      <w:r w:rsidR="00D31FFE" w:rsidRPr="00C13795">
        <w:rPr>
          <w:rFonts w:ascii="Times" w:hAnsi="Times" w:cs="Times New Roman"/>
          <w:lang w:val="en-GB"/>
        </w:rPr>
        <w:t xml:space="preserve"> When migrants become subject</w:t>
      </w:r>
      <w:r w:rsidR="00471FB4" w:rsidRPr="00C13795">
        <w:rPr>
          <w:rFonts w:ascii="Times" w:hAnsi="Times" w:cs="Times New Roman"/>
          <w:lang w:val="en-GB"/>
        </w:rPr>
        <w:t>s of p</w:t>
      </w:r>
      <w:r w:rsidR="00DB007D" w:rsidRPr="00C13795">
        <w:rPr>
          <w:rFonts w:ascii="Times" w:hAnsi="Times" w:cs="Times New Roman"/>
          <w:lang w:val="en-GB"/>
        </w:rPr>
        <w:t>ublic discourses they are</w:t>
      </w:r>
      <w:r w:rsidR="00D31FFE" w:rsidRPr="00C13795">
        <w:rPr>
          <w:rFonts w:ascii="Times" w:hAnsi="Times" w:cs="Times New Roman"/>
          <w:lang w:val="en-GB"/>
        </w:rPr>
        <w:t xml:space="preserve"> criminalised, degraded, or victimised. Their options to make their own stance and to actually “talk back”, i.e. to provide counter frames from their particular perspectives, are very limited, since racist groups openly threaten and terrorise migrants who participate in online discourses</w:t>
      </w:r>
      <w:r w:rsidR="006B0672" w:rsidRPr="00C13795">
        <w:rPr>
          <w:rFonts w:ascii="Times" w:hAnsi="Times" w:cs="Times New Roman"/>
          <w:lang w:val="en-GB"/>
        </w:rPr>
        <w:t>.</w:t>
      </w:r>
      <w:r w:rsidR="00AC62C0" w:rsidRPr="00C13795">
        <w:rPr>
          <w:rFonts w:ascii="Times" w:hAnsi="Times" w:cs="Times New Roman"/>
          <w:lang w:val="en-GB"/>
        </w:rPr>
        <w:t xml:space="preserve"> However, even in anti-racist discourses migrants are more or less invisible and voiceless; the case study implies that they seldom have active speaker roles as recognised individuals.</w:t>
      </w:r>
      <w:r w:rsidR="008267F6" w:rsidRPr="00C13795">
        <w:rPr>
          <w:rFonts w:ascii="Times" w:hAnsi="Times" w:cs="Times New Roman"/>
          <w:lang w:val="en-GB"/>
        </w:rPr>
        <w:t xml:space="preserve"> Grassroots online forums have clear limitations for inclusion in this respect.</w:t>
      </w:r>
      <w:r w:rsidR="00DD26E0" w:rsidRPr="00C13795">
        <w:rPr>
          <w:rFonts w:ascii="Times" w:hAnsi="Times" w:cs="Times New Roman"/>
          <w:lang w:val="en-GB"/>
        </w:rPr>
        <w:t xml:space="preserve"> One reason</w:t>
      </w:r>
      <w:r w:rsidR="00B63FBE" w:rsidRPr="00C13795">
        <w:rPr>
          <w:rFonts w:ascii="Times" w:hAnsi="Times" w:cs="Times New Roman"/>
          <w:lang w:val="en-GB"/>
        </w:rPr>
        <w:t xml:space="preserve"> might be the strategic use of online platforms by anti-racist groups for the distribution of selected information.</w:t>
      </w:r>
      <w:r w:rsidR="00E15B50" w:rsidRPr="00C13795">
        <w:rPr>
          <w:rFonts w:ascii="Times" w:hAnsi="Times" w:cs="Times New Roman"/>
          <w:lang w:val="en-GB"/>
        </w:rPr>
        <w:t xml:space="preserve"> There seems to be only very little to almost no communicative interaction and political collaboration between anti-racist groups and migrants in the Greek context.</w:t>
      </w:r>
      <w:r w:rsidR="00920F44" w:rsidRPr="00C13795">
        <w:rPr>
          <w:rFonts w:ascii="Times" w:hAnsi="Times" w:cs="Times New Roman"/>
          <w:lang w:val="en-GB"/>
        </w:rPr>
        <w:t xml:space="preserve"> </w:t>
      </w:r>
      <w:r w:rsidR="003C659C" w:rsidRPr="00C13795">
        <w:rPr>
          <w:rFonts w:ascii="Times" w:hAnsi="Times" w:cs="Times New Roman"/>
          <w:lang w:val="en-GB"/>
        </w:rPr>
        <w:t>This</w:t>
      </w:r>
      <w:r w:rsidR="00920F44" w:rsidRPr="00C13795">
        <w:rPr>
          <w:rFonts w:ascii="Times" w:hAnsi="Times" w:cs="Times New Roman"/>
          <w:lang w:val="en-GB"/>
        </w:rPr>
        <w:t xml:space="preserve"> ambiguous situation sets considerable</w:t>
      </w:r>
      <w:r w:rsidR="003C659C" w:rsidRPr="00C13795">
        <w:rPr>
          <w:rFonts w:ascii="Times" w:hAnsi="Times" w:cs="Times New Roman"/>
          <w:lang w:val="en-GB"/>
        </w:rPr>
        <w:t xml:space="preserve"> limits </w:t>
      </w:r>
      <w:r w:rsidR="00920F44" w:rsidRPr="00C13795">
        <w:rPr>
          <w:rFonts w:ascii="Times" w:hAnsi="Times" w:cs="Times New Roman"/>
          <w:lang w:val="en-GB"/>
        </w:rPr>
        <w:t xml:space="preserve">to </w:t>
      </w:r>
      <w:r w:rsidR="003C659C" w:rsidRPr="00C13795">
        <w:rPr>
          <w:rFonts w:ascii="Times" w:hAnsi="Times" w:cs="Times New Roman"/>
          <w:lang w:val="en-GB"/>
        </w:rPr>
        <w:t>the possibilities for migrants to step out of their invisibility</w:t>
      </w:r>
      <w:r w:rsidR="00920F44" w:rsidRPr="00C13795">
        <w:rPr>
          <w:rFonts w:ascii="Times" w:hAnsi="Times" w:cs="Times New Roman"/>
          <w:lang w:val="en-GB"/>
        </w:rPr>
        <w:t xml:space="preserve"> and become actively engaged in debates about their future</w:t>
      </w:r>
      <w:r w:rsidR="002976BC" w:rsidRPr="00C13795">
        <w:rPr>
          <w:rFonts w:ascii="Times" w:hAnsi="Times" w:cs="Times New Roman"/>
          <w:lang w:val="en-GB"/>
        </w:rPr>
        <w:t xml:space="preserve">. </w:t>
      </w:r>
    </w:p>
    <w:p w:rsidR="00C13795" w:rsidRDefault="00C13795" w:rsidP="00C13795">
      <w:pPr>
        <w:rPr>
          <w:rFonts w:ascii="Times" w:hAnsi="Times" w:cs="Times New Roman"/>
          <w:i/>
          <w:lang w:val="en-GB"/>
        </w:rPr>
      </w:pPr>
    </w:p>
    <w:p w:rsidR="00C13795" w:rsidRDefault="00C13795" w:rsidP="00C13795">
      <w:pPr>
        <w:rPr>
          <w:rFonts w:ascii="Times" w:hAnsi="Times" w:cs="Times New Roman"/>
          <w:i/>
          <w:lang w:val="en-GB"/>
        </w:rPr>
      </w:pPr>
    </w:p>
    <w:p w:rsidR="003C659C" w:rsidRPr="00C13795" w:rsidRDefault="006D0449" w:rsidP="00C13795">
      <w:pPr>
        <w:rPr>
          <w:rFonts w:ascii="Times" w:hAnsi="Times" w:cs="Times New Roman"/>
          <w:lang w:val="en-GB"/>
        </w:rPr>
      </w:pPr>
      <w:r w:rsidRPr="00C13795">
        <w:rPr>
          <w:rFonts w:ascii="Times" w:hAnsi="Times" w:cs="Times New Roman"/>
          <w:i/>
          <w:lang w:val="en-GB"/>
        </w:rPr>
        <w:t>UK</w:t>
      </w:r>
      <w:r w:rsidRPr="00C13795">
        <w:rPr>
          <w:rFonts w:ascii="Times" w:hAnsi="Times" w:cs="Times New Roman"/>
          <w:lang w:val="en-GB"/>
        </w:rPr>
        <w:t xml:space="preserve">. </w:t>
      </w:r>
      <w:r w:rsidR="003C659C" w:rsidRPr="00C13795">
        <w:rPr>
          <w:rFonts w:ascii="Times" w:hAnsi="Times" w:cs="Times New Roman"/>
          <w:lang w:val="en-GB"/>
        </w:rPr>
        <w:t xml:space="preserve">A complex system of “othering” </w:t>
      </w:r>
      <w:r w:rsidR="00EE5ADF" w:rsidRPr="00C13795">
        <w:rPr>
          <w:rFonts w:ascii="Times" w:hAnsi="Times" w:cs="Times New Roman"/>
          <w:lang w:val="en-GB"/>
        </w:rPr>
        <w:t xml:space="preserve">and exclusion </w:t>
      </w:r>
      <w:r w:rsidR="003C659C" w:rsidRPr="00C13795">
        <w:rPr>
          <w:rFonts w:ascii="Times" w:hAnsi="Times" w:cs="Times New Roman"/>
          <w:lang w:val="en-GB"/>
        </w:rPr>
        <w:t xml:space="preserve">in Russian-speaking post-Soviet communities is interwoven </w:t>
      </w:r>
      <w:r w:rsidR="00A67621" w:rsidRPr="00C13795">
        <w:rPr>
          <w:rFonts w:ascii="Times" w:hAnsi="Times" w:cs="Times New Roman"/>
          <w:lang w:val="en-GB"/>
        </w:rPr>
        <w:t>with</w:t>
      </w:r>
      <w:r w:rsidR="003C659C" w:rsidRPr="00C13795">
        <w:rPr>
          <w:rFonts w:ascii="Times" w:hAnsi="Times" w:cs="Times New Roman"/>
          <w:lang w:val="en-GB"/>
        </w:rPr>
        <w:t xml:space="preserve"> social tensions that lead to conflict</w:t>
      </w:r>
      <w:r w:rsidR="00C308B6" w:rsidRPr="00C13795">
        <w:rPr>
          <w:rFonts w:ascii="Times" w:hAnsi="Times" w:cs="Times New Roman"/>
          <w:lang w:val="en-GB"/>
        </w:rPr>
        <w:t xml:space="preserve">s within the transnational digital network of Russian </w:t>
      </w:r>
      <w:proofErr w:type="gramStart"/>
      <w:r w:rsidR="00C308B6" w:rsidRPr="00C13795">
        <w:rPr>
          <w:rFonts w:ascii="Times" w:hAnsi="Times" w:cs="Times New Roman"/>
          <w:lang w:val="en-GB"/>
        </w:rPr>
        <w:t>diasporas</w:t>
      </w:r>
      <w:proofErr w:type="gramEnd"/>
      <w:r w:rsidR="00C308B6" w:rsidRPr="00C13795">
        <w:rPr>
          <w:rFonts w:ascii="Times" w:hAnsi="Times" w:cs="Times New Roman"/>
          <w:lang w:val="en-GB"/>
        </w:rPr>
        <w:t xml:space="preserve"> an</w:t>
      </w:r>
      <w:r w:rsidR="006A3E71" w:rsidRPr="00C13795">
        <w:rPr>
          <w:rFonts w:ascii="Times" w:hAnsi="Times" w:cs="Times New Roman"/>
          <w:lang w:val="en-GB"/>
        </w:rPr>
        <w:t>d</w:t>
      </w:r>
      <w:r w:rsidR="00C308B6" w:rsidRPr="00C13795">
        <w:rPr>
          <w:rFonts w:ascii="Times" w:hAnsi="Times" w:cs="Times New Roman"/>
          <w:lang w:val="en-GB"/>
        </w:rPr>
        <w:t xml:space="preserve"> the</w:t>
      </w:r>
      <w:r w:rsidR="006A3E71" w:rsidRPr="00C13795">
        <w:rPr>
          <w:rFonts w:ascii="Times" w:hAnsi="Times" w:cs="Times New Roman"/>
          <w:lang w:val="en-GB"/>
        </w:rPr>
        <w:t>ir</w:t>
      </w:r>
      <w:r w:rsidR="00C308B6" w:rsidRPr="00C13795">
        <w:rPr>
          <w:rFonts w:ascii="Times" w:hAnsi="Times" w:cs="Times New Roman"/>
          <w:lang w:val="en-GB"/>
        </w:rPr>
        <w:t xml:space="preserve"> country of origin</w:t>
      </w:r>
      <w:r w:rsidR="003C659C" w:rsidRPr="00C13795">
        <w:rPr>
          <w:rFonts w:ascii="Times" w:hAnsi="Times" w:cs="Times New Roman"/>
          <w:lang w:val="en-GB"/>
        </w:rPr>
        <w:t xml:space="preserve">. </w:t>
      </w:r>
      <w:r w:rsidR="00ED05AA" w:rsidRPr="00C13795">
        <w:rPr>
          <w:rFonts w:ascii="Times" w:hAnsi="Times" w:cs="Times New Roman"/>
          <w:lang w:val="en-GB"/>
        </w:rPr>
        <w:t>The continuing undermining of democracy</w:t>
      </w:r>
      <w:r w:rsidR="003C659C" w:rsidRPr="00C13795">
        <w:rPr>
          <w:rFonts w:ascii="Times" w:hAnsi="Times" w:cs="Times New Roman"/>
          <w:lang w:val="en-GB"/>
        </w:rPr>
        <w:t xml:space="preserve"> in </w:t>
      </w:r>
      <w:r w:rsidR="00ED05AA" w:rsidRPr="00C13795">
        <w:rPr>
          <w:rFonts w:ascii="Times" w:hAnsi="Times" w:cs="Times New Roman"/>
          <w:lang w:val="en-GB"/>
        </w:rPr>
        <w:t>Russia</w:t>
      </w:r>
      <w:r w:rsidR="003C659C" w:rsidRPr="00C13795">
        <w:rPr>
          <w:rFonts w:ascii="Times" w:hAnsi="Times" w:cs="Times New Roman"/>
          <w:lang w:val="en-GB"/>
        </w:rPr>
        <w:t xml:space="preserve"> is perceived as a threat to their claims of belonging to “European culture”</w:t>
      </w:r>
      <w:r w:rsidR="00A67621" w:rsidRPr="00C13795">
        <w:rPr>
          <w:rFonts w:ascii="Times" w:hAnsi="Times" w:cs="Times New Roman"/>
          <w:lang w:val="en-GB"/>
        </w:rPr>
        <w:t xml:space="preserve">; </w:t>
      </w:r>
      <w:r w:rsidR="00ED05AA" w:rsidRPr="00C13795">
        <w:rPr>
          <w:rFonts w:ascii="Times" w:hAnsi="Times" w:cs="Times New Roman"/>
          <w:lang w:val="en-GB"/>
        </w:rPr>
        <w:t>Russian migrants tend to see this politica</w:t>
      </w:r>
      <w:r w:rsidR="008D5C3D" w:rsidRPr="00C13795">
        <w:rPr>
          <w:rFonts w:ascii="Times" w:hAnsi="Times" w:cs="Times New Roman"/>
          <w:lang w:val="en-GB"/>
        </w:rPr>
        <w:t>l</w:t>
      </w:r>
      <w:r w:rsidR="00ED05AA" w:rsidRPr="00C13795">
        <w:rPr>
          <w:rFonts w:ascii="Times" w:hAnsi="Times" w:cs="Times New Roman"/>
          <w:lang w:val="en-GB"/>
        </w:rPr>
        <w:t xml:space="preserve"> trend </w:t>
      </w:r>
      <w:r w:rsidR="00A67621" w:rsidRPr="00C13795">
        <w:rPr>
          <w:rFonts w:ascii="Times" w:hAnsi="Times" w:cs="Times New Roman"/>
          <w:lang w:val="en-GB"/>
        </w:rPr>
        <w:t>as “non-European”</w:t>
      </w:r>
      <w:r w:rsidR="00877EBF" w:rsidRPr="00C13795">
        <w:rPr>
          <w:rFonts w:ascii="Times" w:hAnsi="Times" w:cs="Times New Roman"/>
          <w:lang w:val="en-GB"/>
        </w:rPr>
        <w:t xml:space="preserve">, which </w:t>
      </w:r>
      <w:r w:rsidR="00A67621" w:rsidRPr="00C13795">
        <w:rPr>
          <w:rFonts w:ascii="Times" w:hAnsi="Times" w:cs="Times New Roman"/>
          <w:lang w:val="en-GB"/>
        </w:rPr>
        <w:t>puts greater distance between both cultural spaces</w:t>
      </w:r>
      <w:r w:rsidR="003C659C" w:rsidRPr="00C13795">
        <w:rPr>
          <w:rFonts w:ascii="Times" w:hAnsi="Times" w:cs="Times New Roman"/>
          <w:lang w:val="en-GB"/>
        </w:rPr>
        <w:t xml:space="preserve">. </w:t>
      </w:r>
      <w:r w:rsidR="00B92D7A" w:rsidRPr="00C13795">
        <w:rPr>
          <w:rFonts w:ascii="Times" w:hAnsi="Times" w:cs="Times New Roman"/>
          <w:lang w:val="en-GB"/>
        </w:rPr>
        <w:t>At the same time t</w:t>
      </w:r>
      <w:r w:rsidR="003C659C" w:rsidRPr="00C13795">
        <w:rPr>
          <w:rFonts w:ascii="Times" w:hAnsi="Times" w:cs="Times New Roman"/>
          <w:lang w:val="en-GB"/>
        </w:rPr>
        <w:t>he</w:t>
      </w:r>
      <w:r w:rsidR="00B92D7A" w:rsidRPr="00C13795">
        <w:rPr>
          <w:rFonts w:ascii="Times" w:hAnsi="Times" w:cs="Times New Roman"/>
          <w:lang w:val="en-GB"/>
        </w:rPr>
        <w:t>ir particular understanding of Europe is</w:t>
      </w:r>
      <w:r w:rsidR="003C659C" w:rsidRPr="00C13795">
        <w:rPr>
          <w:rFonts w:ascii="Times" w:hAnsi="Times" w:cs="Times New Roman"/>
          <w:lang w:val="en-GB"/>
        </w:rPr>
        <w:t xml:space="preserve"> limited by racialised v</w:t>
      </w:r>
      <w:r w:rsidR="001B47C0" w:rsidRPr="00C13795">
        <w:rPr>
          <w:rFonts w:ascii="Times" w:hAnsi="Times" w:cs="Times New Roman"/>
          <w:lang w:val="en-GB"/>
        </w:rPr>
        <w:t xml:space="preserve">isions of contemporary Europe that is based on a somewhat homogenous, white </w:t>
      </w:r>
      <w:r w:rsidR="001B47C0" w:rsidRPr="00C13795">
        <w:rPr>
          <w:rFonts w:ascii="Times" w:hAnsi="Times" w:cs="Times New Roman"/>
          <w:lang w:val="en-GB"/>
        </w:rPr>
        <w:lastRenderedPageBreak/>
        <w:t>population with shared cultural roots</w:t>
      </w:r>
      <w:r w:rsidR="003C659C" w:rsidRPr="00C13795">
        <w:rPr>
          <w:rFonts w:ascii="Times" w:hAnsi="Times" w:cs="Times New Roman"/>
          <w:lang w:val="en-GB"/>
        </w:rPr>
        <w:t xml:space="preserve">. However, there are tendencies to readjust this perspective of Europe. </w:t>
      </w:r>
      <w:r w:rsidR="00EA76D6" w:rsidRPr="00C13795">
        <w:rPr>
          <w:rFonts w:ascii="Times" w:hAnsi="Times" w:cs="Times New Roman"/>
          <w:lang w:val="en-GB"/>
        </w:rPr>
        <w:t xml:space="preserve">This seems to be a direct result of being exposed to the “migrant experience” themselves as foreigners </w:t>
      </w:r>
      <w:r w:rsidR="002B32BB" w:rsidRPr="00C13795">
        <w:rPr>
          <w:rFonts w:ascii="Times" w:hAnsi="Times" w:cs="Times New Roman"/>
          <w:lang w:val="en-GB"/>
        </w:rPr>
        <w:t xml:space="preserve">in </w:t>
      </w:r>
      <w:r w:rsidR="00EA76D6" w:rsidRPr="00C13795">
        <w:rPr>
          <w:rFonts w:ascii="Times" w:hAnsi="Times" w:cs="Times New Roman"/>
          <w:lang w:val="en-GB"/>
        </w:rPr>
        <w:t xml:space="preserve">the UK. Though small in numbers, </w:t>
      </w:r>
      <w:r w:rsidR="003C659C" w:rsidRPr="00C13795">
        <w:rPr>
          <w:rFonts w:ascii="Times" w:hAnsi="Times" w:cs="Times New Roman"/>
          <w:lang w:val="en-GB"/>
        </w:rPr>
        <w:t>participation in newly emerging social initiatives, accepting inclusion etc. could turn Russian-speaking migrants into active agents of change.</w:t>
      </w:r>
      <w:r w:rsidR="005611CE" w:rsidRPr="00C13795">
        <w:rPr>
          <w:rFonts w:ascii="Times" w:hAnsi="Times" w:cs="Times New Roman"/>
          <w:lang w:val="en-GB"/>
        </w:rPr>
        <w:t xml:space="preserve"> The findings of UK case study imply how the same technologies that are mostly used as tools </w:t>
      </w:r>
      <w:r w:rsidR="006F4407" w:rsidRPr="00C13795">
        <w:rPr>
          <w:rFonts w:ascii="Times" w:hAnsi="Times" w:cs="Times New Roman"/>
          <w:lang w:val="en-GB"/>
        </w:rPr>
        <w:t>for</w:t>
      </w:r>
      <w:r w:rsidR="005611CE" w:rsidRPr="00C13795">
        <w:rPr>
          <w:rFonts w:ascii="Times" w:hAnsi="Times" w:cs="Times New Roman"/>
          <w:lang w:val="en-GB"/>
        </w:rPr>
        <w:t xml:space="preserve"> conflict, and eventually fragmentation, can also help to overcome divides and to build relations among different socio-cultural as well political groups.</w:t>
      </w:r>
      <w:r w:rsidR="00A527DA" w:rsidRPr="00C13795">
        <w:rPr>
          <w:rFonts w:ascii="Times" w:hAnsi="Times" w:cs="Times New Roman"/>
          <w:lang w:val="en-GB"/>
        </w:rPr>
        <w:t xml:space="preserve"> </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AD7339" w:rsidRPr="00C13795" w:rsidRDefault="00812500" w:rsidP="00C13795">
      <w:pPr>
        <w:rPr>
          <w:rFonts w:ascii="Times" w:hAnsi="Times" w:cs="Times New Roman"/>
          <w:lang w:val="en-GB"/>
        </w:rPr>
      </w:pPr>
      <w:r w:rsidRPr="00C13795">
        <w:rPr>
          <w:rFonts w:ascii="Times" w:hAnsi="Times" w:cs="Times New Roman"/>
          <w:lang w:val="en-GB"/>
        </w:rPr>
        <w:t>The insights and preliminary data yielded through the case studies can also help to inform practically oriented policy recommendations: In the cases of Cyprus and Greece it seems recommendable to seek ways that support migrants in forming and organising their own independent groups; this can help them to communicate their unfiltered perspectives and provide</w:t>
      </w:r>
      <w:r w:rsidR="00CE0891" w:rsidRPr="00C13795">
        <w:rPr>
          <w:rFonts w:ascii="Times" w:hAnsi="Times" w:cs="Times New Roman"/>
          <w:lang w:val="en-GB"/>
        </w:rPr>
        <w:t xml:space="preserve"> them with</w:t>
      </w:r>
      <w:r w:rsidRPr="00C13795">
        <w:rPr>
          <w:rFonts w:ascii="Times" w:hAnsi="Times" w:cs="Times New Roman"/>
          <w:lang w:val="en-GB"/>
        </w:rPr>
        <w:t xml:space="preserve"> access to the public sphere</w:t>
      </w:r>
      <w:r w:rsidR="00CE0891" w:rsidRPr="00C13795">
        <w:rPr>
          <w:rFonts w:ascii="Times" w:hAnsi="Times" w:cs="Times New Roman"/>
          <w:lang w:val="en-GB"/>
        </w:rPr>
        <w:t>. Programs that place focus on migrant visibility could become the first important steps to enable them with their own agency in public discourse and eventually politics.</w:t>
      </w:r>
      <w:r w:rsidR="001D2FF4" w:rsidRPr="00C13795">
        <w:rPr>
          <w:rFonts w:ascii="Times" w:hAnsi="Times" w:cs="Times New Roman"/>
          <w:lang w:val="en-GB"/>
        </w:rPr>
        <w:t xml:space="preserve"> The overall aim should be to enable them to move from their passive state into more active roles as equal participants that represent their socio-cultural and political interests</w:t>
      </w:r>
      <w:r w:rsidR="007D33FA" w:rsidRPr="00C13795">
        <w:rPr>
          <w:rFonts w:ascii="Times" w:hAnsi="Times" w:cs="Times New Roman"/>
          <w:lang w:val="en-GB"/>
        </w:rPr>
        <w:t xml:space="preserve"> in migration discourses</w:t>
      </w:r>
      <w:r w:rsidR="001D2FF4" w:rsidRPr="00C13795">
        <w:rPr>
          <w:rFonts w:ascii="Times" w:hAnsi="Times" w:cs="Times New Roman"/>
          <w:lang w:val="en-GB"/>
        </w:rPr>
        <w:t>.</w:t>
      </w:r>
      <w:r w:rsidR="0043336D" w:rsidRPr="00C13795">
        <w:rPr>
          <w:rFonts w:ascii="Times" w:hAnsi="Times" w:cs="Times New Roman"/>
          <w:lang w:val="en-GB"/>
        </w:rPr>
        <w:t xml:space="preserve"> </w:t>
      </w:r>
      <w:r w:rsidR="009C4F4F" w:rsidRPr="00C13795">
        <w:rPr>
          <w:rFonts w:ascii="Times" w:hAnsi="Times" w:cs="Times New Roman"/>
          <w:lang w:val="en-GB"/>
        </w:rPr>
        <w:t xml:space="preserve">An indispensable precondition for the success of such a re-organisation of the representation of migrant groups would be the actual implementation of the freedom of speech. In other words: the respective governmental institutions would have to guarantee the safety of migrant speakers in public discourse. A strict condemnation of racist violence, both physically and discursive, should be demanded from the state in each case. This could prove to be a very difficult task as the general xenophobic sentiment in Cyprus and Greece may paralyse decisive action of the state in this respect. </w:t>
      </w:r>
      <w:r w:rsidR="0043336D" w:rsidRPr="00C13795">
        <w:rPr>
          <w:rFonts w:ascii="Times" w:hAnsi="Times" w:cs="Times New Roman"/>
          <w:lang w:val="en-GB"/>
        </w:rPr>
        <w:t>Furthermore, a continuing economic crisis is likely to increase anti-migrant sentiment and may at least significantly impede efforts to implement pro-migrant policies.</w:t>
      </w:r>
      <w:r w:rsidR="005F69FA" w:rsidRPr="00C13795">
        <w:rPr>
          <w:rFonts w:ascii="Times" w:hAnsi="Times" w:cs="Times New Roman"/>
          <w:lang w:val="en-GB"/>
        </w:rPr>
        <w:t xml:space="preserve"> </w:t>
      </w:r>
      <w:r w:rsidR="009C4F4F" w:rsidRPr="00C13795">
        <w:rPr>
          <w:rFonts w:ascii="Times" w:hAnsi="Times" w:cs="Times New Roman"/>
          <w:lang w:val="en-GB"/>
        </w:rPr>
        <w:t>Nevertheless, repeated demands for an improvement of the situation should be addressed at the respective governments.</w:t>
      </w:r>
      <w:r w:rsidR="005F69FA" w:rsidRPr="00C13795">
        <w:rPr>
          <w:rFonts w:ascii="Times" w:hAnsi="Times" w:cs="Times New Roman"/>
          <w:lang w:val="en-GB"/>
        </w:rPr>
        <w:t xml:space="preserve"> </w:t>
      </w:r>
      <w:r w:rsidR="009C4F4F" w:rsidRPr="00C13795">
        <w:rPr>
          <w:rFonts w:ascii="Times" w:hAnsi="Times" w:cs="Times New Roman"/>
          <w:lang w:val="en-GB"/>
        </w:rPr>
        <w:t>Anti-racist groups in both countries would also have to review their current communication poli</w:t>
      </w:r>
      <w:r w:rsidR="005F69FA" w:rsidRPr="00C13795">
        <w:rPr>
          <w:rFonts w:ascii="Times" w:hAnsi="Times" w:cs="Times New Roman"/>
          <w:lang w:val="en-GB"/>
        </w:rPr>
        <w:t>cies</w:t>
      </w:r>
      <w:r w:rsidR="009C4F4F" w:rsidRPr="00C13795">
        <w:rPr>
          <w:rFonts w:ascii="Times" w:hAnsi="Times" w:cs="Times New Roman"/>
          <w:lang w:val="en-GB"/>
        </w:rPr>
        <w:t>, as they seem to exclude any noteworthy speakers from the migrant community. Instead of enforcing a political representation on them</w:t>
      </w:r>
      <w:r w:rsidR="005F69FA" w:rsidRPr="00C13795">
        <w:rPr>
          <w:rFonts w:ascii="Times" w:hAnsi="Times" w:cs="Times New Roman"/>
          <w:lang w:val="en-GB"/>
        </w:rPr>
        <w:t xml:space="preserve"> “top-down”</w:t>
      </w:r>
      <w:r w:rsidR="009C4F4F" w:rsidRPr="00C13795">
        <w:rPr>
          <w:rFonts w:ascii="Times" w:hAnsi="Times" w:cs="Times New Roman"/>
          <w:lang w:val="en-GB"/>
        </w:rPr>
        <w:t>, the respective NGOs should provide platforms for migrants to represent themselves. The continuing patronization of migrants contributes to the</w:t>
      </w:r>
      <w:r w:rsidR="005F69FA" w:rsidRPr="00C13795">
        <w:rPr>
          <w:rFonts w:ascii="Times" w:hAnsi="Times" w:cs="Times New Roman"/>
          <w:lang w:val="en-GB"/>
        </w:rPr>
        <w:t>ir</w:t>
      </w:r>
      <w:r w:rsidR="009C4F4F" w:rsidRPr="00C13795">
        <w:rPr>
          <w:rFonts w:ascii="Times" w:hAnsi="Times" w:cs="Times New Roman"/>
          <w:lang w:val="en-GB"/>
        </w:rPr>
        <w:t xml:space="preserve"> victimization and </w:t>
      </w:r>
      <w:r w:rsidR="005F69FA" w:rsidRPr="00C13795">
        <w:rPr>
          <w:rFonts w:ascii="Times" w:hAnsi="Times" w:cs="Times New Roman"/>
          <w:lang w:val="en-GB"/>
        </w:rPr>
        <w:t>eventually to their (involuntary)</w:t>
      </w:r>
      <w:r w:rsidR="009C4F4F" w:rsidRPr="00C13795">
        <w:rPr>
          <w:rFonts w:ascii="Times" w:hAnsi="Times" w:cs="Times New Roman"/>
          <w:lang w:val="en-GB"/>
        </w:rPr>
        <w:t xml:space="preserve"> degradation.</w:t>
      </w:r>
      <w:r w:rsidR="00B20A8D" w:rsidRPr="00C13795">
        <w:rPr>
          <w:rFonts w:ascii="Times" w:hAnsi="Times" w:cs="Times New Roman"/>
          <w:lang w:val="en-GB"/>
        </w:rPr>
        <w:t xml:space="preserve"> It almost goes without saying that the other EU member states should provide sufficient assistance for both countries to better cope with the increasing burden of migration and the subsequent integration of new arrivals to European societies.</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9C4F4F" w:rsidRPr="00C13795" w:rsidRDefault="009C4F4F" w:rsidP="00C13795">
      <w:pPr>
        <w:rPr>
          <w:rFonts w:ascii="Times" w:hAnsi="Times" w:cs="Times New Roman"/>
          <w:lang w:val="en-GB"/>
        </w:rPr>
      </w:pPr>
      <w:r w:rsidRPr="00C13795">
        <w:rPr>
          <w:rFonts w:ascii="Times" w:hAnsi="Times" w:cs="Times New Roman"/>
          <w:lang w:val="en-GB"/>
        </w:rPr>
        <w:t xml:space="preserve">In the UK, appropriate support for </w:t>
      </w:r>
      <w:r w:rsidR="00AD7339" w:rsidRPr="00C13795">
        <w:rPr>
          <w:rFonts w:ascii="Times" w:hAnsi="Times" w:cs="Times New Roman"/>
          <w:lang w:val="en-GB"/>
        </w:rPr>
        <w:t xml:space="preserve">democratic </w:t>
      </w:r>
      <w:r w:rsidRPr="00C13795">
        <w:rPr>
          <w:rFonts w:ascii="Times" w:hAnsi="Times" w:cs="Times New Roman"/>
          <w:lang w:val="en-GB"/>
        </w:rPr>
        <w:t xml:space="preserve">grassroots networks and migrant organisation might stimulate intercultural dialogue and cooperation. The example of the Russian-speaking minority implies that such tendencies exist and start to manifest themselves in concrete social, cultural, and political actions. </w:t>
      </w:r>
      <w:r w:rsidR="00AD7339" w:rsidRPr="00C13795">
        <w:rPr>
          <w:rFonts w:ascii="Times" w:hAnsi="Times" w:cs="Times New Roman"/>
          <w:lang w:val="en-GB"/>
        </w:rPr>
        <w:t>However, ethno-nationalis</w:t>
      </w:r>
      <w:r w:rsidR="005C440E" w:rsidRPr="00C13795">
        <w:rPr>
          <w:rFonts w:ascii="Times" w:hAnsi="Times" w:cs="Times New Roman"/>
          <w:lang w:val="en-GB"/>
        </w:rPr>
        <w:t>t</w:t>
      </w:r>
      <w:r w:rsidR="00AD7339" w:rsidRPr="00C13795">
        <w:rPr>
          <w:rFonts w:ascii="Times" w:hAnsi="Times" w:cs="Times New Roman"/>
          <w:lang w:val="en-GB"/>
        </w:rPr>
        <w:t xml:space="preserve"> and racist perspective are still widely distributed in these discourses as well, which should be countered with explicit condemnations of such views and the deconstruction of stereotypes via information and/or education.</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AD7339" w:rsidRPr="00C13795" w:rsidRDefault="006A3E71" w:rsidP="00C13795">
      <w:pPr>
        <w:rPr>
          <w:rFonts w:ascii="Times" w:hAnsi="Times" w:cs="Times New Roman"/>
          <w:lang w:val="en-GB"/>
        </w:rPr>
      </w:pPr>
      <w:r w:rsidRPr="00C13795">
        <w:rPr>
          <w:rFonts w:ascii="Times" w:hAnsi="Times" w:cs="Times New Roman"/>
          <w:lang w:val="en-GB"/>
        </w:rPr>
        <w:lastRenderedPageBreak/>
        <w:t>From a more general perspective the different case studies have also shown that ideologically loaded, partly racialised perceptions of Europe, European identity, and therefore European citizenship materialise in public discourses across the continent; especially cultural difference serves as a justification for evaluative statements about migrants and their socio-cultural backgrounds.</w:t>
      </w:r>
      <w:r w:rsidR="008C03EC" w:rsidRPr="00C13795">
        <w:rPr>
          <w:rFonts w:ascii="Times" w:hAnsi="Times" w:cs="Times New Roman"/>
          <w:lang w:val="en-GB"/>
        </w:rPr>
        <w:t xml:space="preserve"> A transnational open debate about the fundamentals of European identity and EU citizenship may respond to this trend</w:t>
      </w:r>
      <w:r w:rsidR="005F32DF" w:rsidRPr="00C13795">
        <w:rPr>
          <w:rFonts w:ascii="Times" w:hAnsi="Times" w:cs="Times New Roman"/>
          <w:lang w:val="en-GB"/>
        </w:rPr>
        <w:t>; the EU institutions could also take a clear stance against the racialization of Europe.</w:t>
      </w:r>
    </w:p>
    <w:p w:rsidR="003C659C" w:rsidRPr="00C13795" w:rsidRDefault="009C4F4F" w:rsidP="00C13795">
      <w:pPr>
        <w:rPr>
          <w:rFonts w:ascii="Times" w:hAnsi="Times"/>
        </w:rPr>
      </w:pPr>
      <w:r w:rsidRPr="00C13795">
        <w:rPr>
          <w:rFonts w:ascii="Times" w:hAnsi="Times" w:cs="Times New Roman"/>
          <w:lang w:val="en-GB"/>
        </w:rPr>
        <w:t xml:space="preserve">As racialization is also strongly linked to gender within the intersectionality framework, it is critical that mechanisms such as the Open Method of Coordination (OMC) are employed to include immigrants from diverse racial and gender categories in dialogue, consultations as well as policy implementations, especially focusing on </w:t>
      </w:r>
      <w:r w:rsidR="00D642DC" w:rsidRPr="00C13795">
        <w:rPr>
          <w:rFonts w:ascii="Times" w:hAnsi="Times" w:cs="Times New Roman"/>
          <w:lang w:val="en-GB"/>
        </w:rPr>
        <w:t xml:space="preserve">the </w:t>
      </w:r>
      <w:r w:rsidRPr="00C13795">
        <w:rPr>
          <w:rFonts w:ascii="Times" w:hAnsi="Times" w:cs="Times New Roman"/>
          <w:lang w:val="en-GB"/>
        </w:rPr>
        <w:t>least advantaged women migrants from underdeveloped countries outside Europe</w:t>
      </w:r>
      <w:r w:rsidR="007A584C" w:rsidRPr="00C13795">
        <w:rPr>
          <w:rFonts w:ascii="Times" w:hAnsi="Times" w:cs="Times New Roman"/>
          <w:lang w:val="en-GB"/>
        </w:rPr>
        <w:t xml:space="preserve"> </w:t>
      </w:r>
      <w:r w:rsidR="00552D1A" w:rsidRPr="00C13795">
        <w:rPr>
          <w:rFonts w:ascii="Times" w:hAnsi="Times"/>
        </w:rPr>
        <w:t>(Hondagneu-</w:t>
      </w:r>
      <w:r w:rsidR="007A584C" w:rsidRPr="00C13795">
        <w:rPr>
          <w:rFonts w:ascii="Times" w:hAnsi="Times"/>
        </w:rPr>
        <w:t xml:space="preserve">Sotelo 2001, Parrenas 2001, Salih 2003, Basch et al. 1994, Glick Schiller and Faist 2010). </w:t>
      </w:r>
      <w:r w:rsidR="005F32DF" w:rsidRPr="00C13795">
        <w:rPr>
          <w:rFonts w:ascii="Times" w:hAnsi="Times" w:cs="Times New Roman"/>
          <w:lang w:val="en-GB"/>
        </w:rPr>
        <w:t>However, in the current political climate where the EU as such has to justify its very existence and gets constantly undermined by national interests and a complete lack of efficient transnational cooperation, it remains difficult to put such plans into actions. Both the Eurozone crisis and the deeply connected migration crisis have revealed the very limits of internal and external European solidarity.</w:t>
      </w:r>
      <w:r w:rsidR="00732686" w:rsidRPr="00C13795">
        <w:rPr>
          <w:rFonts w:ascii="Times" w:hAnsi="Times" w:cs="Times New Roman"/>
          <w:lang w:val="en-GB"/>
        </w:rPr>
        <w:t xml:space="preserve"> Non-governmental groups and grassroots networks may form alternative agents with direct access to local sites for migration related conflicts.</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732686" w:rsidRPr="00C13795" w:rsidRDefault="00732686" w:rsidP="00C13795">
      <w:pPr>
        <w:rPr>
          <w:rFonts w:ascii="Times" w:hAnsi="Times" w:cs="Times New Roman"/>
          <w:lang w:val="en-GB"/>
        </w:rPr>
      </w:pPr>
      <w:r w:rsidRPr="00C13795">
        <w:rPr>
          <w:rFonts w:ascii="Times" w:hAnsi="Times" w:cs="Times New Roman"/>
          <w:lang w:val="en-GB"/>
        </w:rPr>
        <w:t xml:space="preserve">On a </w:t>
      </w:r>
      <w:r w:rsidR="00C13795">
        <w:rPr>
          <w:rFonts w:ascii="Times" w:hAnsi="Times" w:cs="Times New Roman"/>
          <w:lang w:val="en-GB"/>
        </w:rPr>
        <w:t>technosocial</w:t>
      </w:r>
      <w:r w:rsidRPr="00C13795">
        <w:rPr>
          <w:rFonts w:ascii="Times" w:hAnsi="Times" w:cs="Times New Roman"/>
          <w:lang w:val="en-GB"/>
        </w:rPr>
        <w:t xml:space="preserve"> level</w:t>
      </w:r>
      <w:r w:rsidR="00C13795">
        <w:rPr>
          <w:rFonts w:ascii="Times" w:hAnsi="Times" w:cs="Times New Roman"/>
          <w:lang w:val="en-GB"/>
        </w:rPr>
        <w:t xml:space="preserve">, </w:t>
      </w:r>
      <w:r w:rsidRPr="00C13795">
        <w:rPr>
          <w:rFonts w:ascii="Times" w:hAnsi="Times" w:cs="Times New Roman"/>
          <w:lang w:val="en-GB"/>
        </w:rPr>
        <w:t>the findings apply methodological steps of cyberconflict theory (Karatzogianni 2006</w:t>
      </w:r>
      <w:r w:rsidR="00796B44" w:rsidRPr="00C13795">
        <w:rPr>
          <w:rFonts w:ascii="Times" w:hAnsi="Times" w:cs="Times New Roman"/>
          <w:lang w:val="en-GB"/>
        </w:rPr>
        <w:t>; 2009; 2012a</w:t>
      </w:r>
      <w:r w:rsidRPr="00C13795">
        <w:rPr>
          <w:rFonts w:ascii="Times" w:hAnsi="Times" w:cs="Times New Roman"/>
          <w:lang w:val="en-GB"/>
        </w:rPr>
        <w:t xml:space="preserve">) and simultaneously allow a tentative confirmation of its key hypotheses. Firstly, from a methodological perspective cyberconflict </w:t>
      </w:r>
      <w:r w:rsidR="004E0E1D" w:rsidRPr="00C13795">
        <w:rPr>
          <w:rFonts w:ascii="Times" w:hAnsi="Times" w:cs="Times New Roman"/>
          <w:lang w:val="en-GB"/>
        </w:rPr>
        <w:t>analysis considers</w:t>
      </w:r>
      <w:r w:rsidRPr="00C13795">
        <w:rPr>
          <w:rFonts w:ascii="Times" w:hAnsi="Times" w:cs="Times New Roman"/>
          <w:lang w:val="en-GB"/>
        </w:rPr>
        <w:t xml:space="preserve"> three central areas that are deeply connected and in sum shape much of current political discourses on the transnational stage: it provides the tools </w:t>
      </w:r>
      <w:r w:rsidR="004E0E1D" w:rsidRPr="00C13795">
        <w:rPr>
          <w:rFonts w:ascii="Times" w:hAnsi="Times" w:cs="Times New Roman"/>
          <w:lang w:val="en-GB"/>
        </w:rPr>
        <w:t xml:space="preserve">for conflict analysis, i.e. to map the socio-cultural and political constellations behind a conflict situation and </w:t>
      </w:r>
      <w:r w:rsidR="0031769A" w:rsidRPr="00C13795">
        <w:rPr>
          <w:rFonts w:ascii="Times" w:hAnsi="Times" w:cs="Times New Roman"/>
          <w:lang w:val="en-GB"/>
        </w:rPr>
        <w:t xml:space="preserve">thus </w:t>
      </w:r>
      <w:r w:rsidR="004E0E1D" w:rsidRPr="00C13795">
        <w:rPr>
          <w:rFonts w:ascii="Times" w:hAnsi="Times" w:cs="Times New Roman"/>
          <w:lang w:val="en-GB"/>
        </w:rPr>
        <w:t>to identify the main stakeholders</w:t>
      </w:r>
      <w:r w:rsidR="0031769A" w:rsidRPr="00C13795">
        <w:rPr>
          <w:rFonts w:ascii="Times" w:hAnsi="Times" w:cs="Times New Roman"/>
          <w:lang w:val="en-GB"/>
        </w:rPr>
        <w:t xml:space="preserve"> and their targets/agendas</w:t>
      </w:r>
      <w:r w:rsidR="004E0E1D" w:rsidRPr="00C13795">
        <w:rPr>
          <w:rFonts w:ascii="Times" w:hAnsi="Times" w:cs="Times New Roman"/>
          <w:lang w:val="en-GB"/>
        </w:rPr>
        <w:t>.</w:t>
      </w:r>
      <w:r w:rsidR="0031769A" w:rsidRPr="00C13795">
        <w:rPr>
          <w:rFonts w:ascii="Times" w:hAnsi="Times" w:cs="Times New Roman"/>
          <w:lang w:val="en-GB"/>
        </w:rPr>
        <w:t xml:space="preserve"> Secondly, it enables to critically analyse the formation of social movements and their utilisation of digital technologies to form networks, share information, construct frames for public issues, and organise political actions both off- as well as offline.</w:t>
      </w:r>
      <w:r w:rsidR="00B81219" w:rsidRPr="00C13795">
        <w:rPr>
          <w:rFonts w:ascii="Times" w:hAnsi="Times" w:cs="Times New Roman"/>
          <w:lang w:val="en-GB"/>
        </w:rPr>
        <w:t xml:space="preserve"> Thirdly, it also takes the role of different types of media into account, which are the very foundation of modern public life, i.e. the general public sphere and alternative counter publics. From a cyberconflict perspective</w:t>
      </w:r>
      <w:r w:rsidR="00C13795">
        <w:rPr>
          <w:rFonts w:ascii="Times" w:hAnsi="Times" w:cs="Times New Roman"/>
          <w:lang w:val="en-GB"/>
        </w:rPr>
        <w:t>,</w:t>
      </w:r>
      <w:r w:rsidR="00B81219" w:rsidRPr="00C13795">
        <w:rPr>
          <w:rFonts w:ascii="Times" w:hAnsi="Times" w:cs="Times New Roman"/>
          <w:lang w:val="en-GB"/>
        </w:rPr>
        <w:t xml:space="preserve"> the case studies then show how the Internet serves several political functions at once, including mobilisation via online recruitment, internal and external communication via framing and the distribution of ideologies, and concrete online actions such as hacktivism.</w:t>
      </w:r>
      <w:r w:rsidR="00245F12" w:rsidRPr="00C13795">
        <w:rPr>
          <w:rFonts w:ascii="Times" w:hAnsi="Times" w:cs="Times New Roman"/>
          <w:lang w:val="en-GB"/>
        </w:rPr>
        <w:t xml:space="preserve"> Furthermore, social identities and </w:t>
      </w:r>
      <w:r w:rsidR="00D44539" w:rsidRPr="00C13795">
        <w:rPr>
          <w:rFonts w:ascii="Times" w:hAnsi="Times" w:cs="Times New Roman"/>
          <w:lang w:val="en-GB"/>
        </w:rPr>
        <w:t>social relations in discourses o</w:t>
      </w:r>
      <w:r w:rsidR="00245F12" w:rsidRPr="00C13795">
        <w:rPr>
          <w:rFonts w:ascii="Times" w:hAnsi="Times" w:cs="Times New Roman"/>
          <w:lang w:val="en-GB"/>
        </w:rPr>
        <w:t>n migration, ethno-nationalism, and racism are mainly influenced by existing, fixed identities based on specific nationalities, religious affiliation</w:t>
      </w:r>
      <w:r w:rsidR="00410F6C" w:rsidRPr="00C13795">
        <w:rPr>
          <w:rFonts w:ascii="Times" w:hAnsi="Times" w:cs="Times New Roman"/>
          <w:lang w:val="en-GB"/>
        </w:rPr>
        <w:t>s</w:t>
      </w:r>
      <w:r w:rsidR="00245F12" w:rsidRPr="00C13795">
        <w:rPr>
          <w:rFonts w:ascii="Times" w:hAnsi="Times" w:cs="Times New Roman"/>
          <w:lang w:val="en-GB"/>
        </w:rPr>
        <w:t>, and ethnicities.</w:t>
      </w:r>
    </w:p>
    <w:p w:rsidR="004517CB" w:rsidRPr="00C13795" w:rsidRDefault="007870EF" w:rsidP="00C13795">
      <w:pPr>
        <w:rPr>
          <w:rFonts w:ascii="Times" w:hAnsi="Times" w:cs="Times New Roman"/>
          <w:lang w:val="en-GB"/>
        </w:rPr>
      </w:pPr>
      <w:r w:rsidRPr="00C13795">
        <w:rPr>
          <w:rFonts w:ascii="Times" w:hAnsi="Times" w:cs="Times New Roman"/>
          <w:lang w:val="en-GB"/>
        </w:rPr>
        <w:t>The role and influence of the mass media varies across the analys</w:t>
      </w:r>
      <w:r w:rsidR="00E315E8" w:rsidRPr="00C13795">
        <w:rPr>
          <w:rFonts w:ascii="Times" w:hAnsi="Times" w:cs="Times New Roman"/>
          <w:lang w:val="en-GB"/>
        </w:rPr>
        <w:t>e</w:t>
      </w:r>
      <w:r w:rsidRPr="00C13795">
        <w:rPr>
          <w:rFonts w:ascii="Times" w:hAnsi="Times" w:cs="Times New Roman"/>
          <w:lang w:val="en-GB"/>
        </w:rPr>
        <w:t xml:space="preserve">d countries but can </w:t>
      </w:r>
      <w:r w:rsidR="00A75258" w:rsidRPr="00C13795">
        <w:rPr>
          <w:rFonts w:ascii="Times" w:hAnsi="Times" w:cs="Times New Roman"/>
          <w:lang w:val="en-GB"/>
        </w:rPr>
        <w:t xml:space="preserve">generally </w:t>
      </w:r>
      <w:r w:rsidRPr="00C13795">
        <w:rPr>
          <w:rFonts w:ascii="Times" w:hAnsi="Times" w:cs="Times New Roman"/>
          <w:lang w:val="en-GB"/>
        </w:rPr>
        <w:t xml:space="preserve">be described </w:t>
      </w:r>
      <w:r w:rsidR="004A27AF" w:rsidRPr="00C13795">
        <w:rPr>
          <w:rFonts w:ascii="Times" w:hAnsi="Times" w:cs="Times New Roman"/>
          <w:lang w:val="en-GB"/>
        </w:rPr>
        <w:t>as</w:t>
      </w:r>
      <w:r w:rsidRPr="00C13795">
        <w:rPr>
          <w:rFonts w:ascii="Times" w:hAnsi="Times" w:cs="Times New Roman"/>
          <w:lang w:val="en-GB"/>
        </w:rPr>
        <w:t xml:space="preserve"> “ambiguous”</w:t>
      </w:r>
      <w:r w:rsidR="004C02C1" w:rsidRPr="00C13795">
        <w:rPr>
          <w:rFonts w:ascii="Times" w:hAnsi="Times" w:cs="Times New Roman"/>
          <w:lang w:val="en-GB"/>
        </w:rPr>
        <w:t>: i</w:t>
      </w:r>
      <w:r w:rsidR="004517CB" w:rsidRPr="00C13795">
        <w:rPr>
          <w:rFonts w:ascii="Times" w:hAnsi="Times" w:cs="Times New Roman"/>
          <w:lang w:val="en-GB"/>
        </w:rPr>
        <w:t xml:space="preserve">n the cases of Cyprus and Greece their impact is comparatively strong and biased media outlets seem to actively contribute to a rather negative framing of migrants; these sentiments are picked up and further processed in online spaces, which illustrates how deeply interwoven flows of communication are in highly “mediatised” societies. For the British case study mass media outlets do not seem to be as important as in the other two cases, though this impression </w:t>
      </w:r>
      <w:r w:rsidR="00186D44" w:rsidRPr="00C13795">
        <w:rPr>
          <w:rFonts w:ascii="Times" w:hAnsi="Times" w:cs="Times New Roman"/>
          <w:lang w:val="en-GB"/>
        </w:rPr>
        <w:t>cannot</w:t>
      </w:r>
      <w:r w:rsidR="004517CB" w:rsidRPr="00C13795">
        <w:rPr>
          <w:rFonts w:ascii="Times" w:hAnsi="Times" w:cs="Times New Roman"/>
          <w:lang w:val="en-GB"/>
        </w:rPr>
        <w:t xml:space="preserve"> be taken as face value. Since especially state-run media in Russia tend to echo official government perspectives, transnational online networks offer real </w:t>
      </w:r>
      <w:r w:rsidR="004517CB" w:rsidRPr="00C13795">
        <w:rPr>
          <w:rFonts w:ascii="Times" w:hAnsi="Times" w:cs="Times New Roman"/>
          <w:lang w:val="en-GB"/>
        </w:rPr>
        <w:lastRenderedPageBreak/>
        <w:t xml:space="preserve">alternatives for the expression of criticism and counter arguments. In this regard, migrant communities in the UK can benefit from more liberal press regulations that ensure freedom of speech. However, this does not mean that the marginalisation and negative framing of migrants </w:t>
      </w:r>
      <w:r w:rsidR="00D66156" w:rsidRPr="00C13795">
        <w:rPr>
          <w:rFonts w:ascii="Times" w:hAnsi="Times" w:cs="Times New Roman"/>
          <w:lang w:val="en-GB"/>
        </w:rPr>
        <w:t xml:space="preserve">are </w:t>
      </w:r>
      <w:r w:rsidR="004517CB" w:rsidRPr="00C13795">
        <w:rPr>
          <w:rFonts w:ascii="Times" w:hAnsi="Times" w:cs="Times New Roman"/>
          <w:lang w:val="en-GB"/>
        </w:rPr>
        <w:t xml:space="preserve">not a reality </w:t>
      </w:r>
      <w:r w:rsidR="002666AC" w:rsidRPr="00C13795">
        <w:rPr>
          <w:rFonts w:ascii="Times" w:hAnsi="Times" w:cs="Times New Roman"/>
          <w:lang w:val="en-GB"/>
        </w:rPr>
        <w:t>in</w:t>
      </w:r>
      <w:r w:rsidR="004517CB" w:rsidRPr="00C13795">
        <w:rPr>
          <w:rFonts w:ascii="Times" w:hAnsi="Times" w:cs="Times New Roman"/>
          <w:lang w:val="en-GB"/>
        </w:rPr>
        <w:t xml:space="preserve"> British mass media discourses; to the contrary, in times of an unprecedented influx of migrants to Europe</w:t>
      </w:r>
      <w:r w:rsidR="002D57A0" w:rsidRPr="00C13795">
        <w:rPr>
          <w:rFonts w:ascii="Times" w:hAnsi="Times" w:cs="Times New Roman"/>
          <w:lang w:val="en-GB"/>
        </w:rPr>
        <w:t xml:space="preserve"> distorted portrayals related to migration also circulate through the British mass media landscape.</w:t>
      </w:r>
      <w:r w:rsidR="00BB3504" w:rsidRPr="00C13795">
        <w:rPr>
          <w:rFonts w:ascii="Times" w:hAnsi="Times" w:cs="Times New Roman"/>
          <w:lang w:val="en-GB"/>
        </w:rPr>
        <w:t xml:space="preserve"> The 2010 general election campaigns </w:t>
      </w:r>
      <w:r w:rsidR="00D7121B" w:rsidRPr="00C13795">
        <w:rPr>
          <w:rFonts w:ascii="Times" w:hAnsi="Times" w:cs="Times New Roman"/>
          <w:lang w:val="en-GB"/>
        </w:rPr>
        <w:t>were one</w:t>
      </w:r>
      <w:r w:rsidR="00BB3504" w:rsidRPr="00C13795">
        <w:rPr>
          <w:rFonts w:ascii="Times" w:hAnsi="Times" w:cs="Times New Roman"/>
          <w:lang w:val="en-GB"/>
        </w:rPr>
        <w:t xml:space="preserve"> crucial</w:t>
      </w:r>
      <w:r w:rsidR="006007AF" w:rsidRPr="00C13795">
        <w:rPr>
          <w:rFonts w:ascii="Times" w:hAnsi="Times" w:cs="Times New Roman"/>
          <w:lang w:val="en-GB"/>
        </w:rPr>
        <w:t xml:space="preserve"> instance when</w:t>
      </w:r>
      <w:r w:rsidR="00D7121B" w:rsidRPr="00C13795">
        <w:rPr>
          <w:rFonts w:ascii="Times" w:hAnsi="Times" w:cs="Times New Roman"/>
          <w:lang w:val="en-GB"/>
        </w:rPr>
        <w:t xml:space="preserve"> the brisance a</w:t>
      </w:r>
      <w:r w:rsidR="005D45CB" w:rsidRPr="00C13795">
        <w:rPr>
          <w:rFonts w:ascii="Times" w:hAnsi="Times" w:cs="Times New Roman"/>
          <w:lang w:val="en-GB"/>
        </w:rPr>
        <w:t>s well as</w:t>
      </w:r>
      <w:r w:rsidR="00D7121B" w:rsidRPr="00C13795">
        <w:rPr>
          <w:rFonts w:ascii="Times" w:hAnsi="Times" w:cs="Times New Roman"/>
          <w:lang w:val="en-GB"/>
        </w:rPr>
        <w:t xml:space="preserve"> topicality of migration became apparent</w:t>
      </w:r>
      <w:r w:rsidR="009F1123" w:rsidRPr="00C13795">
        <w:rPr>
          <w:rFonts w:ascii="Times" w:hAnsi="Times" w:cs="Times New Roman"/>
          <w:lang w:val="en-GB"/>
        </w:rPr>
        <w:t xml:space="preserve"> in</w:t>
      </w:r>
      <w:r w:rsidR="00D7121B" w:rsidRPr="00C13795">
        <w:rPr>
          <w:rFonts w:ascii="Times" w:hAnsi="Times" w:cs="Times New Roman"/>
          <w:lang w:val="en-GB"/>
        </w:rPr>
        <w:t xml:space="preserve"> British public discourse (</w:t>
      </w:r>
      <w:r w:rsidR="00D7121B" w:rsidRPr="00C13795">
        <w:rPr>
          <w:rFonts w:ascii="Times" w:hAnsi="Times"/>
        </w:rPr>
        <w:t>Goodhart 2010).</w:t>
      </w:r>
    </w:p>
    <w:p w:rsidR="00C13795" w:rsidRDefault="00C13795" w:rsidP="00C13795">
      <w:pPr>
        <w:rPr>
          <w:rFonts w:ascii="Times" w:hAnsi="Times" w:cs="Times New Roman"/>
          <w:lang w:val="en-GB"/>
        </w:rPr>
      </w:pPr>
    </w:p>
    <w:p w:rsidR="00C13795" w:rsidRDefault="00C13795" w:rsidP="00C13795">
      <w:pPr>
        <w:rPr>
          <w:rFonts w:ascii="Times" w:hAnsi="Times" w:cs="Times New Roman"/>
          <w:lang w:val="en-GB"/>
        </w:rPr>
      </w:pPr>
    </w:p>
    <w:p w:rsidR="002671B0" w:rsidRPr="00C13795" w:rsidRDefault="00213EBB" w:rsidP="00C13795">
      <w:pPr>
        <w:rPr>
          <w:rFonts w:ascii="Times" w:hAnsi="Times"/>
        </w:rPr>
      </w:pPr>
      <w:r w:rsidRPr="00C13795">
        <w:rPr>
          <w:rFonts w:ascii="Times" w:hAnsi="Times" w:cs="Times New Roman"/>
          <w:lang w:val="en-GB"/>
        </w:rPr>
        <w:t>In sum, the review of the case studies on intersectional conflict and dialogue that are part of the M</w:t>
      </w:r>
      <w:r w:rsidR="00556E5F" w:rsidRPr="00C13795">
        <w:rPr>
          <w:rFonts w:ascii="Times" w:hAnsi="Times" w:cs="Times New Roman"/>
          <w:lang w:val="en-GB"/>
        </w:rPr>
        <w:t>IG</w:t>
      </w:r>
      <w:r w:rsidRPr="00C13795">
        <w:rPr>
          <w:rFonts w:ascii="Times" w:hAnsi="Times" w:cs="Times New Roman"/>
          <w:lang w:val="en-GB"/>
        </w:rPr>
        <w:t>@N</w:t>
      </w:r>
      <w:r w:rsidR="00556E5F" w:rsidRPr="00C13795">
        <w:rPr>
          <w:rFonts w:ascii="Times" w:hAnsi="Times" w:cs="Times New Roman"/>
          <w:lang w:val="en-GB"/>
        </w:rPr>
        <w:t xml:space="preserve">ET </w:t>
      </w:r>
      <w:r w:rsidRPr="00C13795">
        <w:rPr>
          <w:rFonts w:ascii="Times" w:hAnsi="Times" w:cs="Times New Roman"/>
          <w:lang w:val="en-GB"/>
        </w:rPr>
        <w:t>research project shows how transnational digital networks affect the formation of public discourses; they reveal what central issues are at the very core of one of the most urgent societal problems European countries have to face in the early 21</w:t>
      </w:r>
      <w:r w:rsidRPr="00C13795">
        <w:rPr>
          <w:rFonts w:ascii="Times" w:hAnsi="Times" w:cs="Times New Roman"/>
          <w:vertAlign w:val="superscript"/>
          <w:lang w:val="en-GB"/>
        </w:rPr>
        <w:t>st</w:t>
      </w:r>
      <w:r w:rsidRPr="00C13795">
        <w:rPr>
          <w:rFonts w:ascii="Times" w:hAnsi="Times" w:cs="Times New Roman"/>
          <w:lang w:val="en-GB"/>
        </w:rPr>
        <w:t xml:space="preserve"> century. The European example provides insights into the general socio-cultural dynamics behind the formation of transnational digital networks and the role of In</w:t>
      </w:r>
      <w:r w:rsidR="00BC7C8B" w:rsidRPr="00C13795">
        <w:rPr>
          <w:rFonts w:ascii="Times" w:hAnsi="Times" w:cs="Times New Roman"/>
          <w:lang w:val="en-GB"/>
        </w:rPr>
        <w:t>ternet technology in particular – a</w:t>
      </w:r>
      <w:r w:rsidR="002671B0" w:rsidRPr="00C13795">
        <w:rPr>
          <w:rFonts w:ascii="Times" w:hAnsi="Times" w:cs="Times New Roman"/>
          <w:lang w:val="en-GB"/>
        </w:rPr>
        <w:t xml:space="preserve">s the report concludes (Karatzogianni et al. 2012: </w:t>
      </w:r>
      <w:r w:rsidR="00AA2D04" w:rsidRPr="00C13795">
        <w:rPr>
          <w:rFonts w:ascii="Times" w:hAnsi="Times" w:cs="Times New Roman"/>
          <w:lang w:val="en-GB"/>
        </w:rPr>
        <w:t>64): ‘</w:t>
      </w:r>
      <w:r w:rsidR="002671B0" w:rsidRPr="00C13795">
        <w:rPr>
          <w:rFonts w:ascii="Times" w:hAnsi="Times"/>
        </w:rPr>
        <w:t>Resistances seem to be moving towards more networked, rhizomatic and open forms of identification, despite the short- term reliance on nationality, ethnicity, and religion to defend local and regional cultures against globalization</w:t>
      </w:r>
      <w:r w:rsidR="00C13795">
        <w:rPr>
          <w:rFonts w:ascii="Times" w:hAnsi="Times"/>
        </w:rPr>
        <w:t>’</w:t>
      </w:r>
      <w:r w:rsidR="002671B0" w:rsidRPr="00C13795">
        <w:rPr>
          <w:rFonts w:ascii="Times" w:hAnsi="Times"/>
        </w:rPr>
        <w:t xml:space="preserve"> (see Karatzogianni and Robinson 2010)</w:t>
      </w:r>
      <w:r w:rsidR="00AA2D04" w:rsidRPr="00C13795">
        <w:rPr>
          <w:rFonts w:ascii="Times" w:hAnsi="Times"/>
        </w:rPr>
        <w:t>.</w:t>
      </w:r>
      <w:r w:rsidR="002671B0" w:rsidRPr="00C13795">
        <w:rPr>
          <w:rFonts w:ascii="Times" w:hAnsi="Times"/>
        </w:rPr>
        <w:t xml:space="preserve"> </w:t>
      </w:r>
    </w:p>
    <w:p w:rsidR="00A4168B" w:rsidRPr="00C13795" w:rsidRDefault="00A4168B" w:rsidP="00C13795">
      <w:pPr>
        <w:rPr>
          <w:rFonts w:ascii="Times" w:hAnsi="Times" w:cs="Times New Roman"/>
          <w:lang w:val="en-GB"/>
        </w:rPr>
      </w:pPr>
    </w:p>
    <w:p w:rsidR="00FB0E43" w:rsidRPr="00C13795" w:rsidRDefault="00FB0E43" w:rsidP="00C13795">
      <w:pPr>
        <w:rPr>
          <w:rFonts w:ascii="Times" w:hAnsi="Times" w:cs="Times New Roman"/>
          <w:lang w:val="en-GB"/>
        </w:rPr>
      </w:pPr>
    </w:p>
    <w:p w:rsidR="00C13795" w:rsidRDefault="00DD3F1C" w:rsidP="00C13795">
      <w:pPr>
        <w:rPr>
          <w:rFonts w:ascii="Times" w:hAnsi="Times" w:cs="Times New Roman"/>
          <w:b/>
          <w:lang w:val="en-GB"/>
        </w:rPr>
      </w:pPr>
      <w:r w:rsidRPr="00C13795">
        <w:rPr>
          <w:rFonts w:ascii="Times" w:hAnsi="Times" w:cs="Times New Roman"/>
          <w:b/>
          <w:lang w:val="en-GB"/>
        </w:rPr>
        <w:t>References</w:t>
      </w:r>
    </w:p>
    <w:p w:rsidR="00A4168B" w:rsidRPr="00C13795" w:rsidRDefault="00A4168B" w:rsidP="00C13795">
      <w:pPr>
        <w:rPr>
          <w:rFonts w:ascii="Times" w:hAnsi="Times" w:cs="Times New Roman"/>
          <w:b/>
          <w:lang w:val="en-GB"/>
        </w:rPr>
      </w:pPr>
    </w:p>
    <w:p w:rsidR="005436A4" w:rsidRPr="00C13795" w:rsidRDefault="009338EE" w:rsidP="00C13795">
      <w:pPr>
        <w:pStyle w:val="NormalWeb"/>
        <w:rPr>
          <w:sz w:val="24"/>
          <w:szCs w:val="24"/>
        </w:rPr>
      </w:pPr>
      <w:r w:rsidRPr="00C13795">
        <w:rPr>
          <w:sz w:val="24"/>
          <w:szCs w:val="24"/>
        </w:rPr>
        <w:t xml:space="preserve">Alonso, A and Oiazarbal, P.J. </w:t>
      </w:r>
      <w:r w:rsidR="007C23D0" w:rsidRPr="00C13795">
        <w:rPr>
          <w:sz w:val="24"/>
          <w:szCs w:val="24"/>
        </w:rPr>
        <w:t>(</w:t>
      </w:r>
      <w:r w:rsidRPr="00C13795">
        <w:rPr>
          <w:sz w:val="24"/>
          <w:szCs w:val="24"/>
        </w:rPr>
        <w:t>2010</w:t>
      </w:r>
      <w:r w:rsidR="007C23D0" w:rsidRPr="00C13795">
        <w:rPr>
          <w:sz w:val="24"/>
          <w:szCs w:val="24"/>
        </w:rPr>
        <w:t>):</w:t>
      </w:r>
      <w:r w:rsidRPr="00C13795">
        <w:rPr>
          <w:sz w:val="24"/>
          <w:szCs w:val="24"/>
        </w:rPr>
        <w:t xml:space="preserve"> </w:t>
      </w:r>
      <w:r w:rsidR="007C23D0" w:rsidRPr="00C13795">
        <w:rPr>
          <w:i/>
          <w:sz w:val="24"/>
          <w:szCs w:val="24"/>
        </w:rPr>
        <w:t>Diasporas in the New Media Age.</w:t>
      </w:r>
      <w:r w:rsidRPr="00C13795">
        <w:rPr>
          <w:i/>
          <w:sz w:val="24"/>
          <w:szCs w:val="24"/>
        </w:rPr>
        <w:t xml:space="preserve"> </w:t>
      </w:r>
      <w:proofErr w:type="gramStart"/>
      <w:r w:rsidRPr="00C13795">
        <w:rPr>
          <w:i/>
          <w:sz w:val="24"/>
          <w:szCs w:val="24"/>
        </w:rPr>
        <w:t>Identity, Politics, and Community</w:t>
      </w:r>
      <w:r w:rsidRPr="00C13795">
        <w:rPr>
          <w:sz w:val="24"/>
          <w:szCs w:val="24"/>
        </w:rPr>
        <w:t>.</w:t>
      </w:r>
      <w:proofErr w:type="gramEnd"/>
      <w:r w:rsidRPr="00C13795">
        <w:rPr>
          <w:sz w:val="24"/>
          <w:szCs w:val="24"/>
        </w:rPr>
        <w:t xml:space="preserve"> Reno: University of Nevada Press. </w:t>
      </w:r>
    </w:p>
    <w:p w:rsidR="009338EE" w:rsidRPr="00C13795" w:rsidRDefault="006812D7" w:rsidP="00C13795">
      <w:pPr>
        <w:pStyle w:val="NormalWeb"/>
        <w:rPr>
          <w:sz w:val="24"/>
          <w:szCs w:val="24"/>
        </w:rPr>
      </w:pPr>
      <w:r w:rsidRPr="00C13795">
        <w:rPr>
          <w:sz w:val="24"/>
          <w:szCs w:val="24"/>
        </w:rPr>
        <w:t>Bauman, Z. (</w:t>
      </w:r>
      <w:r w:rsidR="009338EE" w:rsidRPr="00C13795">
        <w:rPr>
          <w:sz w:val="24"/>
          <w:szCs w:val="24"/>
        </w:rPr>
        <w:t>1997</w:t>
      </w:r>
      <w:r w:rsidRPr="00C13795">
        <w:rPr>
          <w:sz w:val="24"/>
          <w:szCs w:val="24"/>
        </w:rPr>
        <w:t xml:space="preserve">): </w:t>
      </w:r>
      <w:r w:rsidR="009338EE" w:rsidRPr="00C13795">
        <w:rPr>
          <w:i/>
          <w:sz w:val="24"/>
          <w:szCs w:val="24"/>
        </w:rPr>
        <w:t>Postmodernity and its discontents</w:t>
      </w:r>
      <w:r w:rsidR="009338EE" w:rsidRPr="00C13795">
        <w:rPr>
          <w:sz w:val="24"/>
          <w:szCs w:val="24"/>
        </w:rPr>
        <w:t>. New York: New York University Press.</w:t>
      </w:r>
    </w:p>
    <w:p w:rsidR="009338EE" w:rsidRPr="00C13795" w:rsidRDefault="009338EE" w:rsidP="00C13795">
      <w:pPr>
        <w:pStyle w:val="NormalWeb"/>
        <w:rPr>
          <w:sz w:val="24"/>
          <w:szCs w:val="24"/>
        </w:rPr>
      </w:pPr>
      <w:r w:rsidRPr="00C13795">
        <w:rPr>
          <w:sz w:val="24"/>
          <w:szCs w:val="24"/>
        </w:rPr>
        <w:t xml:space="preserve">Benitez, J.L. </w:t>
      </w:r>
      <w:r w:rsidR="00722725" w:rsidRPr="00C13795">
        <w:rPr>
          <w:sz w:val="24"/>
          <w:szCs w:val="24"/>
        </w:rPr>
        <w:t>(</w:t>
      </w:r>
      <w:r w:rsidRPr="00C13795">
        <w:rPr>
          <w:sz w:val="24"/>
          <w:szCs w:val="24"/>
        </w:rPr>
        <w:t>2006</w:t>
      </w:r>
      <w:r w:rsidR="00722725" w:rsidRPr="00C13795">
        <w:rPr>
          <w:sz w:val="24"/>
          <w:szCs w:val="24"/>
        </w:rPr>
        <w:t>):</w:t>
      </w:r>
      <w:r w:rsidRPr="00C13795">
        <w:rPr>
          <w:sz w:val="24"/>
          <w:szCs w:val="24"/>
        </w:rPr>
        <w:t xml:space="preserve"> </w:t>
      </w:r>
      <w:r w:rsidR="00722725" w:rsidRPr="00C13795">
        <w:rPr>
          <w:sz w:val="24"/>
          <w:szCs w:val="24"/>
        </w:rPr>
        <w:t>‘</w:t>
      </w:r>
      <w:r w:rsidRPr="00C13795">
        <w:rPr>
          <w:sz w:val="24"/>
          <w:szCs w:val="24"/>
        </w:rPr>
        <w:t>Transnational dimensions of the digital divide among Salvadoran immigrants in the Washington DC metropolitan area</w:t>
      </w:r>
      <w:r w:rsidR="00722725" w:rsidRPr="00C13795">
        <w:rPr>
          <w:sz w:val="24"/>
          <w:szCs w:val="24"/>
        </w:rPr>
        <w:t>’,</w:t>
      </w:r>
      <w:r w:rsidRPr="00C13795">
        <w:rPr>
          <w:sz w:val="24"/>
          <w:szCs w:val="24"/>
        </w:rPr>
        <w:t xml:space="preserve"> </w:t>
      </w:r>
      <w:r w:rsidRPr="00C13795">
        <w:rPr>
          <w:i/>
          <w:sz w:val="24"/>
          <w:szCs w:val="24"/>
        </w:rPr>
        <w:t>Global Networks</w:t>
      </w:r>
      <w:r w:rsidRPr="00C13795">
        <w:rPr>
          <w:sz w:val="24"/>
          <w:szCs w:val="24"/>
        </w:rPr>
        <w:t xml:space="preserve"> 6 (2): 181-199. </w:t>
      </w:r>
    </w:p>
    <w:p w:rsidR="009338EE" w:rsidRPr="00C13795" w:rsidRDefault="009338EE" w:rsidP="00C13795">
      <w:pPr>
        <w:pStyle w:val="NormalWeb"/>
        <w:rPr>
          <w:sz w:val="24"/>
          <w:szCs w:val="24"/>
        </w:rPr>
      </w:pPr>
      <w:r w:rsidRPr="00C13795">
        <w:rPr>
          <w:sz w:val="24"/>
          <w:szCs w:val="24"/>
        </w:rPr>
        <w:t xml:space="preserve">Basch, L., Glick Schiller, N., and Szanton-Blanc, C. Nations </w:t>
      </w:r>
      <w:r w:rsidR="00722725" w:rsidRPr="00C13795">
        <w:rPr>
          <w:sz w:val="24"/>
          <w:szCs w:val="24"/>
        </w:rPr>
        <w:t xml:space="preserve">(1994): </w:t>
      </w:r>
      <w:r w:rsidR="00722725" w:rsidRPr="00C13795">
        <w:rPr>
          <w:i/>
          <w:sz w:val="24"/>
          <w:szCs w:val="24"/>
        </w:rPr>
        <w:t>Unbound.</w:t>
      </w:r>
      <w:r w:rsidRPr="00C13795">
        <w:rPr>
          <w:i/>
          <w:sz w:val="24"/>
          <w:szCs w:val="24"/>
        </w:rPr>
        <w:t xml:space="preserve"> </w:t>
      </w:r>
      <w:proofErr w:type="gramStart"/>
      <w:r w:rsidRPr="00C13795">
        <w:rPr>
          <w:i/>
          <w:sz w:val="24"/>
          <w:szCs w:val="24"/>
        </w:rPr>
        <w:t>Transnational Projects, Postcolonial Predicaments and Deterritorialized Nation- States</w:t>
      </w:r>
      <w:r w:rsidRPr="00C13795">
        <w:rPr>
          <w:sz w:val="24"/>
          <w:szCs w:val="24"/>
        </w:rPr>
        <w:t>.</w:t>
      </w:r>
      <w:proofErr w:type="gramEnd"/>
      <w:r w:rsidRPr="00C13795">
        <w:rPr>
          <w:sz w:val="24"/>
          <w:szCs w:val="24"/>
        </w:rPr>
        <w:t xml:space="preserve"> Readi</w:t>
      </w:r>
      <w:r w:rsidR="00B90141" w:rsidRPr="00C13795">
        <w:rPr>
          <w:sz w:val="24"/>
          <w:szCs w:val="24"/>
        </w:rPr>
        <w:t>ng, PA: Gordon and Breach, 1994.</w:t>
      </w:r>
      <w:r w:rsidRPr="00C13795">
        <w:rPr>
          <w:sz w:val="24"/>
          <w:szCs w:val="24"/>
        </w:rPr>
        <w:t xml:space="preserve"> </w:t>
      </w:r>
    </w:p>
    <w:p w:rsidR="00815CD0" w:rsidRPr="00C13795" w:rsidRDefault="00B76E28" w:rsidP="00C13795">
      <w:pPr>
        <w:pStyle w:val="NormalWeb"/>
        <w:rPr>
          <w:sz w:val="24"/>
          <w:szCs w:val="24"/>
        </w:rPr>
      </w:pPr>
      <w:r w:rsidRPr="00C13795">
        <w:rPr>
          <w:sz w:val="24"/>
          <w:szCs w:val="24"/>
        </w:rPr>
        <w:t>Balibar, E. and</w:t>
      </w:r>
      <w:r w:rsidR="00815CD0" w:rsidRPr="00C13795">
        <w:rPr>
          <w:sz w:val="24"/>
          <w:szCs w:val="24"/>
        </w:rPr>
        <w:t xml:space="preserve"> Wallerstein, I. (1991)</w:t>
      </w:r>
      <w:r w:rsidRPr="00C13795">
        <w:rPr>
          <w:sz w:val="24"/>
          <w:szCs w:val="24"/>
        </w:rPr>
        <w:t>:</w:t>
      </w:r>
      <w:r w:rsidR="00815CD0" w:rsidRPr="00C13795">
        <w:rPr>
          <w:sz w:val="24"/>
          <w:szCs w:val="24"/>
        </w:rPr>
        <w:t xml:space="preserve"> </w:t>
      </w:r>
      <w:r w:rsidRPr="00C13795">
        <w:rPr>
          <w:i/>
          <w:sz w:val="24"/>
          <w:szCs w:val="24"/>
        </w:rPr>
        <w:t xml:space="preserve">Race, Nation, </w:t>
      </w:r>
      <w:proofErr w:type="gramStart"/>
      <w:r w:rsidRPr="00C13795">
        <w:rPr>
          <w:i/>
          <w:sz w:val="24"/>
          <w:szCs w:val="24"/>
        </w:rPr>
        <w:t>Class</w:t>
      </w:r>
      <w:proofErr w:type="gramEnd"/>
      <w:r w:rsidRPr="00C13795">
        <w:rPr>
          <w:i/>
          <w:sz w:val="24"/>
          <w:szCs w:val="24"/>
        </w:rPr>
        <w:t>.</w:t>
      </w:r>
      <w:r w:rsidR="00815CD0" w:rsidRPr="00C13795">
        <w:rPr>
          <w:i/>
          <w:sz w:val="24"/>
          <w:szCs w:val="24"/>
        </w:rPr>
        <w:t xml:space="preserve"> Ambiguous Identities</w:t>
      </w:r>
      <w:r w:rsidRPr="00C13795">
        <w:rPr>
          <w:bCs/>
          <w:sz w:val="24"/>
          <w:szCs w:val="24"/>
        </w:rPr>
        <w:t>.</w:t>
      </w:r>
      <w:r w:rsidRPr="00C13795">
        <w:rPr>
          <w:b/>
          <w:bCs/>
          <w:sz w:val="24"/>
          <w:szCs w:val="24"/>
        </w:rPr>
        <w:t xml:space="preserve"> </w:t>
      </w:r>
      <w:r w:rsidR="00815CD0" w:rsidRPr="00C13795">
        <w:rPr>
          <w:sz w:val="24"/>
          <w:szCs w:val="24"/>
        </w:rPr>
        <w:t>London</w:t>
      </w:r>
      <w:r w:rsidRPr="00C13795">
        <w:rPr>
          <w:sz w:val="24"/>
          <w:szCs w:val="24"/>
        </w:rPr>
        <w:t>: Verso</w:t>
      </w:r>
      <w:r w:rsidR="00815CD0" w:rsidRPr="00C13795">
        <w:rPr>
          <w:sz w:val="24"/>
          <w:szCs w:val="24"/>
        </w:rPr>
        <w:t xml:space="preserve">. </w:t>
      </w:r>
    </w:p>
    <w:p w:rsidR="009338EE" w:rsidRPr="00C13795" w:rsidRDefault="009338EE" w:rsidP="00C13795">
      <w:pPr>
        <w:pStyle w:val="NormalWeb"/>
        <w:rPr>
          <w:sz w:val="24"/>
          <w:szCs w:val="24"/>
        </w:rPr>
      </w:pPr>
      <w:r w:rsidRPr="00C13795">
        <w:rPr>
          <w:sz w:val="24"/>
          <w:szCs w:val="24"/>
        </w:rPr>
        <w:t xml:space="preserve">Brinkerhoff, J. </w:t>
      </w:r>
      <w:r w:rsidR="000A5532" w:rsidRPr="00C13795">
        <w:rPr>
          <w:sz w:val="24"/>
          <w:szCs w:val="24"/>
        </w:rPr>
        <w:t>(</w:t>
      </w:r>
      <w:r w:rsidRPr="00C13795">
        <w:rPr>
          <w:sz w:val="24"/>
          <w:szCs w:val="24"/>
        </w:rPr>
        <w:t>2009</w:t>
      </w:r>
      <w:r w:rsidR="000A5532" w:rsidRPr="00C13795">
        <w:rPr>
          <w:sz w:val="24"/>
          <w:szCs w:val="24"/>
        </w:rPr>
        <w:t xml:space="preserve">): </w:t>
      </w:r>
      <w:r w:rsidR="000A5532" w:rsidRPr="00C13795">
        <w:rPr>
          <w:i/>
          <w:sz w:val="24"/>
          <w:szCs w:val="24"/>
        </w:rPr>
        <w:t>Digital Diasporas.</w:t>
      </w:r>
      <w:r w:rsidRPr="00C13795">
        <w:rPr>
          <w:i/>
          <w:sz w:val="24"/>
          <w:szCs w:val="24"/>
        </w:rPr>
        <w:t xml:space="preserve"> </w:t>
      </w:r>
      <w:proofErr w:type="gramStart"/>
      <w:r w:rsidRPr="00C13795">
        <w:rPr>
          <w:i/>
          <w:sz w:val="24"/>
          <w:szCs w:val="24"/>
        </w:rPr>
        <w:t>Identity and Transnational Engagement</w:t>
      </w:r>
      <w:r w:rsidRPr="00C13795">
        <w:rPr>
          <w:sz w:val="24"/>
          <w:szCs w:val="24"/>
        </w:rPr>
        <w:t>.</w:t>
      </w:r>
      <w:proofErr w:type="gramEnd"/>
      <w:r w:rsidRPr="00C13795">
        <w:rPr>
          <w:sz w:val="24"/>
          <w:szCs w:val="24"/>
        </w:rPr>
        <w:t xml:space="preserve"> Cambridge: Cambridge University Press. </w:t>
      </w:r>
    </w:p>
    <w:p w:rsidR="005436A4" w:rsidRPr="00C13795" w:rsidRDefault="005436A4" w:rsidP="00C13795">
      <w:pPr>
        <w:pStyle w:val="NormalWeb"/>
        <w:rPr>
          <w:sz w:val="24"/>
          <w:szCs w:val="24"/>
        </w:rPr>
      </w:pPr>
      <w:proofErr w:type="gramStart"/>
      <w:r w:rsidRPr="00C13795">
        <w:rPr>
          <w:sz w:val="24"/>
          <w:szCs w:val="24"/>
        </w:rPr>
        <w:t>Byford, A. (2012) ‘The Russian Dias</w:t>
      </w:r>
      <w:r w:rsidR="00F43D3C" w:rsidRPr="00C13795">
        <w:rPr>
          <w:sz w:val="24"/>
          <w:szCs w:val="24"/>
        </w:rPr>
        <w:t>pora in International Relations.</w:t>
      </w:r>
      <w:proofErr w:type="gramEnd"/>
      <w:r w:rsidRPr="00C13795">
        <w:rPr>
          <w:sz w:val="24"/>
          <w:szCs w:val="24"/>
        </w:rPr>
        <w:t xml:space="preserve"> “Compatriots” in Britain’, </w:t>
      </w:r>
      <w:r w:rsidR="00F43D3C" w:rsidRPr="00C13795">
        <w:rPr>
          <w:sz w:val="24"/>
          <w:szCs w:val="24"/>
        </w:rPr>
        <w:t xml:space="preserve">in </w:t>
      </w:r>
      <w:r w:rsidRPr="00C13795">
        <w:rPr>
          <w:i/>
          <w:sz w:val="24"/>
          <w:szCs w:val="24"/>
        </w:rPr>
        <w:t>Europe Asia Studies</w:t>
      </w:r>
      <w:r w:rsidR="009753D6" w:rsidRPr="00C13795">
        <w:rPr>
          <w:i/>
          <w:sz w:val="24"/>
          <w:szCs w:val="24"/>
        </w:rPr>
        <w:t xml:space="preserve"> </w:t>
      </w:r>
      <w:r w:rsidR="009753D6" w:rsidRPr="00C13795">
        <w:rPr>
          <w:sz w:val="24"/>
          <w:szCs w:val="24"/>
        </w:rPr>
        <w:t>64 (4)</w:t>
      </w:r>
      <w:r w:rsidR="00B90F5C" w:rsidRPr="00C13795">
        <w:rPr>
          <w:sz w:val="24"/>
          <w:szCs w:val="24"/>
        </w:rPr>
        <w:t>: 715-735</w:t>
      </w:r>
      <w:r w:rsidR="00F43D3C" w:rsidRPr="00C13795">
        <w:rPr>
          <w:sz w:val="24"/>
          <w:szCs w:val="24"/>
        </w:rPr>
        <w:t>.</w:t>
      </w:r>
    </w:p>
    <w:p w:rsidR="005436A4" w:rsidRPr="00C13795" w:rsidRDefault="005436A4" w:rsidP="00C13795">
      <w:pPr>
        <w:pStyle w:val="NormalWeb"/>
        <w:rPr>
          <w:sz w:val="24"/>
          <w:szCs w:val="24"/>
        </w:rPr>
      </w:pPr>
      <w:r w:rsidRPr="00C13795">
        <w:rPr>
          <w:sz w:val="24"/>
          <w:szCs w:val="24"/>
        </w:rPr>
        <w:lastRenderedPageBreak/>
        <w:t>Byford, A. (2009)</w:t>
      </w:r>
      <w:r w:rsidR="00D42D18" w:rsidRPr="00C13795">
        <w:rPr>
          <w:sz w:val="24"/>
          <w:szCs w:val="24"/>
        </w:rPr>
        <w:t>:</w:t>
      </w:r>
      <w:r w:rsidRPr="00C13795">
        <w:rPr>
          <w:sz w:val="24"/>
          <w:szCs w:val="24"/>
        </w:rPr>
        <w:t xml:space="preserve"> ‘The Last Soviet Generation’ in Britain, in Fernandez, J. (ed.) </w:t>
      </w:r>
      <w:r w:rsidR="00D42D18" w:rsidRPr="00C13795">
        <w:rPr>
          <w:i/>
          <w:sz w:val="24"/>
          <w:szCs w:val="24"/>
        </w:rPr>
        <w:t>Diasporas.</w:t>
      </w:r>
      <w:r w:rsidR="00B36EA8" w:rsidRPr="00C13795">
        <w:rPr>
          <w:i/>
          <w:sz w:val="24"/>
          <w:szCs w:val="24"/>
        </w:rPr>
        <w:t xml:space="preserve"> </w:t>
      </w:r>
      <w:r w:rsidRPr="00C13795">
        <w:rPr>
          <w:i/>
          <w:sz w:val="24"/>
          <w:szCs w:val="24"/>
        </w:rPr>
        <w:t>Critical and Interdisciplinary Perspectives</w:t>
      </w:r>
      <w:r w:rsidRPr="00C13795">
        <w:rPr>
          <w:sz w:val="24"/>
          <w:szCs w:val="24"/>
        </w:rPr>
        <w:t xml:space="preserve">, Oxford, </w:t>
      </w:r>
      <w:proofErr w:type="gramStart"/>
      <w:r w:rsidRPr="00C13795">
        <w:rPr>
          <w:sz w:val="24"/>
          <w:szCs w:val="24"/>
        </w:rPr>
        <w:t>Inter</w:t>
      </w:r>
      <w:proofErr w:type="gramEnd"/>
      <w:r w:rsidRPr="00C13795">
        <w:rPr>
          <w:sz w:val="24"/>
          <w:szCs w:val="24"/>
        </w:rPr>
        <w:t xml:space="preserve">-Disciplinary Press: 54-63. </w:t>
      </w:r>
    </w:p>
    <w:p w:rsidR="005436A4" w:rsidRPr="00C13795" w:rsidRDefault="0017498B" w:rsidP="00C13795">
      <w:pPr>
        <w:pStyle w:val="NormalWeb"/>
        <w:rPr>
          <w:sz w:val="24"/>
          <w:szCs w:val="24"/>
        </w:rPr>
      </w:pPr>
      <w:r w:rsidRPr="00C13795">
        <w:rPr>
          <w:sz w:val="24"/>
          <w:szCs w:val="24"/>
        </w:rPr>
        <w:t>Charakis, K, Sitas, A. (2004) ‘</w:t>
      </w:r>
      <w:r w:rsidR="005436A4" w:rsidRPr="00C13795">
        <w:rPr>
          <w:sz w:val="24"/>
          <w:szCs w:val="24"/>
        </w:rPr>
        <w:t>Racist Tendencie</w:t>
      </w:r>
      <w:r w:rsidRPr="00C13795">
        <w:rPr>
          <w:sz w:val="24"/>
          <w:szCs w:val="24"/>
        </w:rPr>
        <w:t>s Among Cypriot Youth 1999-2001’</w:t>
      </w:r>
      <w:r w:rsidR="005436A4" w:rsidRPr="00C13795">
        <w:rPr>
          <w:sz w:val="24"/>
          <w:szCs w:val="24"/>
        </w:rPr>
        <w:t xml:space="preserve">, </w:t>
      </w:r>
      <w:r w:rsidRPr="00C13795">
        <w:rPr>
          <w:sz w:val="24"/>
          <w:szCs w:val="24"/>
        </w:rPr>
        <w:t xml:space="preserve">in </w:t>
      </w:r>
      <w:r w:rsidR="005436A4" w:rsidRPr="00C13795">
        <w:rPr>
          <w:i/>
          <w:sz w:val="24"/>
          <w:szCs w:val="24"/>
        </w:rPr>
        <w:t>The Cyprus Journal of Science and Technology</w:t>
      </w:r>
      <w:r w:rsidR="005436A4" w:rsidRPr="00C13795">
        <w:rPr>
          <w:sz w:val="24"/>
          <w:szCs w:val="24"/>
        </w:rPr>
        <w:t xml:space="preserve">, No. 2, 2004, Frederick Research centre, Nicosia. </w:t>
      </w:r>
    </w:p>
    <w:p w:rsidR="009338EE" w:rsidRPr="00C13795" w:rsidRDefault="005436A4" w:rsidP="00C13795">
      <w:pPr>
        <w:pStyle w:val="NormalWeb"/>
        <w:rPr>
          <w:sz w:val="24"/>
          <w:szCs w:val="24"/>
        </w:rPr>
      </w:pPr>
      <w:r w:rsidRPr="00C13795">
        <w:rPr>
          <w:sz w:val="24"/>
          <w:szCs w:val="24"/>
        </w:rPr>
        <w:t>Collier</w:t>
      </w:r>
      <w:r w:rsidRPr="00C13795">
        <w:rPr>
          <w:color w:val="212121"/>
          <w:sz w:val="24"/>
          <w:szCs w:val="24"/>
        </w:rPr>
        <w:t xml:space="preserve">, </w:t>
      </w:r>
      <w:r w:rsidRPr="00C13795">
        <w:rPr>
          <w:sz w:val="24"/>
          <w:szCs w:val="24"/>
        </w:rPr>
        <w:t xml:space="preserve">M.J. </w:t>
      </w:r>
      <w:r w:rsidRPr="00C13795">
        <w:rPr>
          <w:color w:val="212121"/>
          <w:sz w:val="24"/>
          <w:szCs w:val="24"/>
        </w:rPr>
        <w:t xml:space="preserve">and </w:t>
      </w:r>
      <w:r w:rsidRPr="00C13795">
        <w:rPr>
          <w:sz w:val="24"/>
          <w:szCs w:val="24"/>
        </w:rPr>
        <w:t>Thomas</w:t>
      </w:r>
      <w:r w:rsidRPr="00C13795">
        <w:rPr>
          <w:color w:val="212121"/>
          <w:sz w:val="24"/>
          <w:szCs w:val="24"/>
        </w:rPr>
        <w:t>, M. (1988)</w:t>
      </w:r>
      <w:r w:rsidR="002E3BED" w:rsidRPr="00C13795">
        <w:rPr>
          <w:color w:val="212121"/>
          <w:sz w:val="24"/>
          <w:szCs w:val="24"/>
        </w:rPr>
        <w:t>:</w:t>
      </w:r>
      <w:r w:rsidRPr="00C13795">
        <w:rPr>
          <w:color w:val="212121"/>
          <w:sz w:val="24"/>
          <w:szCs w:val="24"/>
        </w:rPr>
        <w:t xml:space="preserve"> ‘Cultural Identity: An Interpretive Perspective’</w:t>
      </w:r>
      <w:r w:rsidR="002E3BED" w:rsidRPr="00C13795">
        <w:rPr>
          <w:color w:val="212121"/>
          <w:sz w:val="24"/>
          <w:szCs w:val="24"/>
        </w:rPr>
        <w:t xml:space="preserve"> In Y. Y. Kim &amp; W. B. Gudykunst</w:t>
      </w:r>
      <w:r w:rsidRPr="00C13795">
        <w:rPr>
          <w:color w:val="212121"/>
          <w:sz w:val="24"/>
          <w:szCs w:val="24"/>
        </w:rPr>
        <w:t xml:space="preserve"> </w:t>
      </w:r>
      <w:r w:rsidR="002E3BED" w:rsidRPr="00C13795">
        <w:rPr>
          <w:color w:val="212121"/>
          <w:sz w:val="24"/>
          <w:szCs w:val="24"/>
        </w:rPr>
        <w:t>(</w:t>
      </w:r>
      <w:r w:rsidRPr="00C13795">
        <w:rPr>
          <w:color w:val="212121"/>
          <w:sz w:val="24"/>
          <w:szCs w:val="24"/>
        </w:rPr>
        <w:t>eds.</w:t>
      </w:r>
      <w:r w:rsidR="002E3BED" w:rsidRPr="00C13795">
        <w:rPr>
          <w:color w:val="212121"/>
          <w:sz w:val="24"/>
          <w:szCs w:val="24"/>
        </w:rPr>
        <w:t>)</w:t>
      </w:r>
      <w:r w:rsidRPr="00C13795">
        <w:rPr>
          <w:color w:val="212121"/>
          <w:sz w:val="24"/>
          <w:szCs w:val="24"/>
        </w:rPr>
        <w:t xml:space="preserve"> </w:t>
      </w:r>
      <w:proofErr w:type="gramStart"/>
      <w:r w:rsidRPr="00C13795">
        <w:rPr>
          <w:i/>
          <w:color w:val="212121"/>
          <w:sz w:val="24"/>
          <w:szCs w:val="24"/>
        </w:rPr>
        <w:t>Theories in Intercultural Communication</w:t>
      </w:r>
      <w:r w:rsidR="002E3BED" w:rsidRPr="00C13795">
        <w:rPr>
          <w:color w:val="212121"/>
          <w:sz w:val="24"/>
          <w:szCs w:val="24"/>
        </w:rPr>
        <w:t>.</w:t>
      </w:r>
      <w:proofErr w:type="gramEnd"/>
      <w:r w:rsidRPr="00C13795">
        <w:rPr>
          <w:color w:val="212121"/>
          <w:sz w:val="24"/>
          <w:szCs w:val="24"/>
        </w:rPr>
        <w:t xml:space="preserve"> Newbury Park: SAGE. </w:t>
      </w:r>
      <w:r w:rsidR="00B72F47" w:rsidRPr="00C13795">
        <w:rPr>
          <w:sz w:val="24"/>
          <w:szCs w:val="24"/>
        </w:rPr>
        <w:t xml:space="preserve"> </w:t>
      </w:r>
    </w:p>
    <w:p w:rsidR="009338EE" w:rsidRPr="00C13795" w:rsidRDefault="009338EE" w:rsidP="00C13795">
      <w:pPr>
        <w:pStyle w:val="NormalWeb"/>
        <w:rPr>
          <w:sz w:val="24"/>
          <w:szCs w:val="24"/>
        </w:rPr>
      </w:pPr>
      <w:r w:rsidRPr="00C13795">
        <w:rPr>
          <w:sz w:val="24"/>
          <w:szCs w:val="24"/>
        </w:rPr>
        <w:t xml:space="preserve">Diminescu, D. </w:t>
      </w:r>
      <w:r w:rsidR="007E65DF" w:rsidRPr="00C13795">
        <w:rPr>
          <w:sz w:val="24"/>
          <w:szCs w:val="24"/>
        </w:rPr>
        <w:t>(</w:t>
      </w:r>
      <w:r w:rsidRPr="00C13795">
        <w:rPr>
          <w:sz w:val="24"/>
          <w:szCs w:val="24"/>
        </w:rPr>
        <w:t>2008</w:t>
      </w:r>
      <w:r w:rsidR="007E65DF" w:rsidRPr="00C13795">
        <w:rPr>
          <w:sz w:val="24"/>
          <w:szCs w:val="24"/>
        </w:rPr>
        <w:t>): ‘</w:t>
      </w:r>
      <w:proofErr w:type="gramStart"/>
      <w:r w:rsidRPr="00C13795">
        <w:rPr>
          <w:sz w:val="24"/>
          <w:szCs w:val="24"/>
        </w:rPr>
        <w:t>The</w:t>
      </w:r>
      <w:proofErr w:type="gramEnd"/>
      <w:r w:rsidRPr="00C13795">
        <w:rPr>
          <w:sz w:val="24"/>
          <w:szCs w:val="24"/>
        </w:rPr>
        <w:t xml:space="preserve"> connected migran</w:t>
      </w:r>
      <w:r w:rsidR="007E65DF" w:rsidRPr="00C13795">
        <w:rPr>
          <w:sz w:val="24"/>
          <w:szCs w:val="24"/>
        </w:rPr>
        <w:t xml:space="preserve">t. </w:t>
      </w:r>
      <w:proofErr w:type="gramStart"/>
      <w:r w:rsidR="007E65DF" w:rsidRPr="00C13795">
        <w:rPr>
          <w:sz w:val="24"/>
          <w:szCs w:val="24"/>
        </w:rPr>
        <w:t>An epistemological manifesto’, in</w:t>
      </w:r>
      <w:r w:rsidRPr="00C13795">
        <w:rPr>
          <w:sz w:val="24"/>
          <w:szCs w:val="24"/>
        </w:rPr>
        <w:t xml:space="preserve"> </w:t>
      </w:r>
      <w:r w:rsidRPr="00C13795">
        <w:rPr>
          <w:i/>
          <w:sz w:val="24"/>
          <w:szCs w:val="24"/>
        </w:rPr>
        <w:t>Social Science Information</w:t>
      </w:r>
      <w:r w:rsidRPr="00C13795">
        <w:rPr>
          <w:sz w:val="24"/>
          <w:szCs w:val="24"/>
        </w:rPr>
        <w:t xml:space="preserve"> 47 (4): 565-579.</w:t>
      </w:r>
      <w:proofErr w:type="gramEnd"/>
      <w:r w:rsidRPr="00C13795">
        <w:rPr>
          <w:sz w:val="24"/>
          <w:szCs w:val="24"/>
        </w:rPr>
        <w:t xml:space="preserve"> </w:t>
      </w:r>
    </w:p>
    <w:p w:rsidR="009338EE" w:rsidRPr="00C13795" w:rsidRDefault="009338EE" w:rsidP="00C13795">
      <w:pPr>
        <w:pStyle w:val="NormalWeb"/>
        <w:rPr>
          <w:sz w:val="24"/>
          <w:szCs w:val="24"/>
        </w:rPr>
      </w:pPr>
      <w:r w:rsidRPr="00C13795">
        <w:rPr>
          <w:sz w:val="24"/>
          <w:szCs w:val="24"/>
        </w:rPr>
        <w:t xml:space="preserve">Everett, A. </w:t>
      </w:r>
      <w:r w:rsidR="000B42DE" w:rsidRPr="00C13795">
        <w:rPr>
          <w:sz w:val="24"/>
          <w:szCs w:val="24"/>
        </w:rPr>
        <w:t>(</w:t>
      </w:r>
      <w:r w:rsidRPr="00C13795">
        <w:rPr>
          <w:sz w:val="24"/>
          <w:szCs w:val="24"/>
        </w:rPr>
        <w:t>2009</w:t>
      </w:r>
      <w:r w:rsidR="000B42DE" w:rsidRPr="00C13795">
        <w:rPr>
          <w:sz w:val="24"/>
          <w:szCs w:val="24"/>
        </w:rPr>
        <w:t xml:space="preserve">): </w:t>
      </w:r>
      <w:r w:rsidR="000B42DE" w:rsidRPr="00C13795">
        <w:rPr>
          <w:i/>
          <w:sz w:val="24"/>
          <w:szCs w:val="24"/>
        </w:rPr>
        <w:t>Digital Diaspora.</w:t>
      </w:r>
      <w:r w:rsidRPr="00C13795">
        <w:rPr>
          <w:i/>
          <w:sz w:val="24"/>
          <w:szCs w:val="24"/>
        </w:rPr>
        <w:t xml:space="preserve"> </w:t>
      </w:r>
      <w:proofErr w:type="gramStart"/>
      <w:r w:rsidRPr="00C13795">
        <w:rPr>
          <w:i/>
          <w:sz w:val="24"/>
          <w:szCs w:val="24"/>
        </w:rPr>
        <w:t>A Race for Cyberspace</w:t>
      </w:r>
      <w:r w:rsidRPr="00C13795">
        <w:rPr>
          <w:sz w:val="24"/>
          <w:szCs w:val="24"/>
        </w:rPr>
        <w:t>.</w:t>
      </w:r>
      <w:proofErr w:type="gramEnd"/>
      <w:r w:rsidRPr="00C13795">
        <w:rPr>
          <w:sz w:val="24"/>
          <w:szCs w:val="24"/>
        </w:rPr>
        <w:t xml:space="preserve"> New York: SUNY Press. </w:t>
      </w:r>
    </w:p>
    <w:p w:rsidR="005C47EF" w:rsidRPr="00C13795" w:rsidRDefault="005C47EF" w:rsidP="00C13795">
      <w:pPr>
        <w:pStyle w:val="NormalWeb"/>
        <w:rPr>
          <w:sz w:val="24"/>
          <w:szCs w:val="24"/>
        </w:rPr>
      </w:pPr>
      <w:r w:rsidRPr="00C13795">
        <w:rPr>
          <w:sz w:val="24"/>
          <w:szCs w:val="24"/>
        </w:rPr>
        <w:t xml:space="preserve">Goodhart, D. ‘Did immigration transform Britain by accident?’ at http://news.bbc.co.uk/1/hi/8494275.stm </w:t>
      </w:r>
    </w:p>
    <w:p w:rsidR="009338EE" w:rsidRPr="00C13795" w:rsidRDefault="009338EE" w:rsidP="00C13795">
      <w:pPr>
        <w:pStyle w:val="NormalWeb"/>
        <w:rPr>
          <w:sz w:val="24"/>
          <w:szCs w:val="24"/>
        </w:rPr>
      </w:pPr>
      <w:r w:rsidRPr="00C13795">
        <w:rPr>
          <w:sz w:val="24"/>
          <w:szCs w:val="24"/>
        </w:rPr>
        <w:t>Glick Schille</w:t>
      </w:r>
      <w:r w:rsidR="00A2445B" w:rsidRPr="00C13795">
        <w:rPr>
          <w:sz w:val="24"/>
          <w:szCs w:val="24"/>
        </w:rPr>
        <w:t>r, N. And Faist, T (eds.) (2010):</w:t>
      </w:r>
      <w:r w:rsidRPr="00C13795">
        <w:rPr>
          <w:sz w:val="24"/>
          <w:szCs w:val="24"/>
        </w:rPr>
        <w:t xml:space="preserve"> </w:t>
      </w:r>
      <w:r w:rsidRPr="00C13795">
        <w:rPr>
          <w:i/>
          <w:sz w:val="24"/>
          <w:szCs w:val="24"/>
        </w:rPr>
        <w:t>Migration, Development and Transnationalization: A Critical Stance</w:t>
      </w:r>
      <w:r w:rsidRPr="00C13795">
        <w:rPr>
          <w:sz w:val="24"/>
          <w:szCs w:val="24"/>
        </w:rPr>
        <w:t xml:space="preserve">. New York: Berghahn Books. </w:t>
      </w:r>
    </w:p>
    <w:p w:rsidR="00D072E5" w:rsidRPr="00C13795" w:rsidRDefault="00D072E5" w:rsidP="00C13795">
      <w:pPr>
        <w:pStyle w:val="NormalWeb"/>
        <w:rPr>
          <w:sz w:val="24"/>
          <w:szCs w:val="24"/>
        </w:rPr>
      </w:pPr>
      <w:r w:rsidRPr="00C13795">
        <w:rPr>
          <w:sz w:val="24"/>
          <w:szCs w:val="24"/>
        </w:rPr>
        <w:t xml:space="preserve">Guradian Online (2015): ‘Refugee Crisis. </w:t>
      </w:r>
      <w:proofErr w:type="gramStart"/>
      <w:r w:rsidRPr="00C13795">
        <w:rPr>
          <w:sz w:val="24"/>
          <w:szCs w:val="24"/>
        </w:rPr>
        <w:t xml:space="preserve">EU Minsiters to discuss binding Quotas’, accessible at </w:t>
      </w:r>
      <w:hyperlink r:id="rId10" w:history="1">
        <w:r w:rsidRPr="00C13795">
          <w:rPr>
            <w:rStyle w:val="Hyperlink"/>
            <w:sz w:val="24"/>
            <w:szCs w:val="24"/>
          </w:rPr>
          <w:t>http://www.theguardian.com/world/live/2015/sep/22/refugee-crisis-eu-ministers-to-discuss-binding-quotas-live-updates</w:t>
        </w:r>
      </w:hyperlink>
      <w:r w:rsidRPr="00C13795">
        <w:rPr>
          <w:sz w:val="24"/>
          <w:szCs w:val="24"/>
        </w:rPr>
        <w:t xml:space="preserve"> (</w:t>
      </w:r>
      <w:r w:rsidR="0070367C" w:rsidRPr="00C13795">
        <w:rPr>
          <w:sz w:val="24"/>
          <w:szCs w:val="24"/>
        </w:rPr>
        <w:t>22/09/2015).</w:t>
      </w:r>
      <w:proofErr w:type="gramEnd"/>
    </w:p>
    <w:p w:rsidR="009338EE" w:rsidRPr="00C13795" w:rsidRDefault="009338EE" w:rsidP="00C13795">
      <w:pPr>
        <w:pStyle w:val="NormalWeb"/>
        <w:rPr>
          <w:sz w:val="24"/>
          <w:szCs w:val="24"/>
        </w:rPr>
      </w:pPr>
      <w:r w:rsidRPr="00C13795">
        <w:rPr>
          <w:sz w:val="24"/>
          <w:szCs w:val="24"/>
        </w:rPr>
        <w:t xml:space="preserve">Harney, N.D and Baldassar, L. </w:t>
      </w:r>
      <w:r w:rsidR="005C296C" w:rsidRPr="00C13795">
        <w:rPr>
          <w:sz w:val="24"/>
          <w:szCs w:val="24"/>
        </w:rPr>
        <w:t>(</w:t>
      </w:r>
      <w:r w:rsidRPr="00C13795">
        <w:rPr>
          <w:sz w:val="24"/>
          <w:szCs w:val="24"/>
        </w:rPr>
        <w:t>2007</w:t>
      </w:r>
      <w:r w:rsidR="005C296C" w:rsidRPr="00C13795">
        <w:rPr>
          <w:sz w:val="24"/>
          <w:szCs w:val="24"/>
        </w:rPr>
        <w:t>):</w:t>
      </w:r>
      <w:r w:rsidRPr="00C13795">
        <w:rPr>
          <w:sz w:val="24"/>
          <w:szCs w:val="24"/>
        </w:rPr>
        <w:t xml:space="preserve"> “Tracking transnationalism: Migrancy and its futures”, </w:t>
      </w:r>
      <w:r w:rsidRPr="00C13795">
        <w:rPr>
          <w:i/>
          <w:sz w:val="24"/>
          <w:szCs w:val="24"/>
        </w:rPr>
        <w:t>Journal of Ethnic and Migration Studies</w:t>
      </w:r>
      <w:r w:rsidRPr="00C13795">
        <w:rPr>
          <w:sz w:val="24"/>
          <w:szCs w:val="24"/>
        </w:rPr>
        <w:t xml:space="preserve"> 33 (2): 189-198. </w:t>
      </w:r>
    </w:p>
    <w:p w:rsidR="005C47EF" w:rsidRPr="00C13795" w:rsidRDefault="005C47EF" w:rsidP="00C13795">
      <w:pPr>
        <w:pStyle w:val="NormalWeb"/>
        <w:rPr>
          <w:sz w:val="24"/>
          <w:szCs w:val="24"/>
        </w:rPr>
      </w:pPr>
      <w:r w:rsidRPr="00C13795">
        <w:rPr>
          <w:sz w:val="24"/>
          <w:szCs w:val="24"/>
        </w:rPr>
        <w:t xml:space="preserve">Harvey, D. (2008) ‘The Right to the City’, </w:t>
      </w:r>
      <w:r w:rsidR="00496323" w:rsidRPr="00C13795">
        <w:rPr>
          <w:sz w:val="24"/>
          <w:szCs w:val="24"/>
        </w:rPr>
        <w:t xml:space="preserve">in </w:t>
      </w:r>
      <w:r w:rsidRPr="00C13795">
        <w:rPr>
          <w:i/>
          <w:sz w:val="24"/>
          <w:szCs w:val="24"/>
        </w:rPr>
        <w:t>New Left Review</w:t>
      </w:r>
      <w:r w:rsidRPr="00C13795">
        <w:rPr>
          <w:sz w:val="24"/>
          <w:szCs w:val="24"/>
        </w:rPr>
        <w:t xml:space="preserve"> 53, 23-40</w:t>
      </w:r>
      <w:r w:rsidR="008774C9" w:rsidRPr="00C13795">
        <w:rPr>
          <w:sz w:val="24"/>
          <w:szCs w:val="24"/>
        </w:rPr>
        <w:t>.</w:t>
      </w:r>
    </w:p>
    <w:p w:rsidR="000D6198" w:rsidRPr="00C13795" w:rsidRDefault="000D6198" w:rsidP="00C13795">
      <w:pPr>
        <w:pStyle w:val="NormalWeb"/>
        <w:rPr>
          <w:sz w:val="24"/>
          <w:szCs w:val="24"/>
        </w:rPr>
      </w:pPr>
      <w:r w:rsidRPr="00C13795">
        <w:rPr>
          <w:sz w:val="24"/>
          <w:szCs w:val="24"/>
        </w:rPr>
        <w:t xml:space="preserve">Hondagneu-Sotelo, P. </w:t>
      </w:r>
      <w:r w:rsidR="000E4B7E" w:rsidRPr="00C13795">
        <w:rPr>
          <w:sz w:val="24"/>
          <w:szCs w:val="24"/>
        </w:rPr>
        <w:t>(</w:t>
      </w:r>
      <w:r w:rsidRPr="00C13795">
        <w:rPr>
          <w:sz w:val="24"/>
          <w:szCs w:val="24"/>
        </w:rPr>
        <w:t>2001</w:t>
      </w:r>
      <w:r w:rsidR="000E4B7E" w:rsidRPr="00C13795">
        <w:rPr>
          <w:sz w:val="24"/>
          <w:szCs w:val="24"/>
        </w:rPr>
        <w:t xml:space="preserve">): </w:t>
      </w:r>
      <w:r w:rsidR="000E4B7E" w:rsidRPr="00C13795">
        <w:rPr>
          <w:i/>
          <w:sz w:val="24"/>
          <w:szCs w:val="24"/>
        </w:rPr>
        <w:t>Domestica.</w:t>
      </w:r>
      <w:r w:rsidRPr="00C13795">
        <w:rPr>
          <w:i/>
          <w:sz w:val="24"/>
          <w:szCs w:val="24"/>
        </w:rPr>
        <w:t xml:space="preserve"> </w:t>
      </w:r>
      <w:proofErr w:type="gramStart"/>
      <w:r w:rsidRPr="00C13795">
        <w:rPr>
          <w:i/>
          <w:sz w:val="24"/>
          <w:szCs w:val="24"/>
        </w:rPr>
        <w:t>Immigrant workers cleaning and caring in the shadows of affluence</w:t>
      </w:r>
      <w:r w:rsidRPr="00C13795">
        <w:rPr>
          <w:sz w:val="24"/>
          <w:szCs w:val="24"/>
        </w:rPr>
        <w:t>.</w:t>
      </w:r>
      <w:proofErr w:type="gramEnd"/>
      <w:r w:rsidRPr="00C13795">
        <w:rPr>
          <w:sz w:val="24"/>
          <w:szCs w:val="24"/>
        </w:rPr>
        <w:t xml:space="preserve"> Berkeley, CA: University of California Press. </w:t>
      </w:r>
    </w:p>
    <w:p w:rsidR="00337F91" w:rsidRPr="00C13795" w:rsidRDefault="00337F91" w:rsidP="00C13795">
      <w:pPr>
        <w:pStyle w:val="NormalWeb"/>
        <w:rPr>
          <w:sz w:val="24"/>
          <w:szCs w:val="24"/>
        </w:rPr>
      </w:pPr>
      <w:r w:rsidRPr="00C13795">
        <w:rPr>
          <w:sz w:val="24"/>
          <w:szCs w:val="24"/>
        </w:rPr>
        <w:t>Jandt, F. (2010):</w:t>
      </w:r>
      <w:r w:rsidRPr="00C13795">
        <w:rPr>
          <w:i/>
          <w:sz w:val="24"/>
          <w:szCs w:val="24"/>
        </w:rPr>
        <w:t xml:space="preserve"> An Introduction to Cultural Communication, Identities in a Global Community</w:t>
      </w:r>
      <w:r w:rsidRPr="00C13795">
        <w:rPr>
          <w:sz w:val="24"/>
          <w:szCs w:val="24"/>
        </w:rPr>
        <w:t>. London: Sage.</w:t>
      </w:r>
    </w:p>
    <w:p w:rsidR="008A76B1" w:rsidRPr="00C13795" w:rsidRDefault="005376B7" w:rsidP="00C13795">
      <w:pPr>
        <w:pStyle w:val="NormalWeb"/>
        <w:rPr>
          <w:sz w:val="24"/>
          <w:szCs w:val="24"/>
        </w:rPr>
      </w:pPr>
      <w:proofErr w:type="gramStart"/>
      <w:r w:rsidRPr="00C13795">
        <w:rPr>
          <w:sz w:val="24"/>
          <w:szCs w:val="24"/>
        </w:rPr>
        <w:t>Karatzogianni, A., Morgunova, O., Kambouri, N., Lafazani, O., Trimikliniotis, N., Ioann</w:t>
      </w:r>
      <w:r w:rsidR="008B2F3D" w:rsidRPr="00C13795">
        <w:rPr>
          <w:sz w:val="24"/>
          <w:szCs w:val="24"/>
        </w:rPr>
        <w:t>o</w:t>
      </w:r>
      <w:r w:rsidRPr="00C13795">
        <w:rPr>
          <w:sz w:val="24"/>
          <w:szCs w:val="24"/>
        </w:rPr>
        <w:t>u, G, (2012)</w:t>
      </w:r>
      <w:r w:rsidR="008A76B1" w:rsidRPr="00C13795">
        <w:rPr>
          <w:sz w:val="24"/>
          <w:szCs w:val="24"/>
        </w:rPr>
        <w:t>.</w:t>
      </w:r>
      <w:proofErr w:type="gramEnd"/>
      <w:r w:rsidR="008A76B1" w:rsidRPr="00C13795">
        <w:rPr>
          <w:sz w:val="24"/>
          <w:szCs w:val="24"/>
        </w:rPr>
        <w:t xml:space="preserve"> </w:t>
      </w:r>
      <w:proofErr w:type="gramStart"/>
      <w:r w:rsidR="008A76B1" w:rsidRPr="00C13795">
        <w:rPr>
          <w:sz w:val="24"/>
          <w:szCs w:val="24"/>
        </w:rPr>
        <w:t>Thematic Report “Intercultural Conflict and Dialogue” (Deliverable 12).</w:t>
      </w:r>
      <w:proofErr w:type="gramEnd"/>
      <w:r w:rsidR="008A76B1" w:rsidRPr="00C13795">
        <w:rPr>
          <w:sz w:val="24"/>
          <w:szCs w:val="24"/>
        </w:rPr>
        <w:t xml:space="preserve"> Mig@Net: Transnational Digital Networks, MIG@NET, Transnational digital networks, migration and gender Migration and Gender, FP7 Cooperation, Contract No. 244744, Hull. http://www.mignetproject.eu/</w:t>
      </w:r>
      <w:proofErr w:type="gramStart"/>
      <w:r w:rsidR="008A76B1" w:rsidRPr="00C13795">
        <w:rPr>
          <w:sz w:val="24"/>
          <w:szCs w:val="24"/>
        </w:rPr>
        <w:t>?p</w:t>
      </w:r>
      <w:proofErr w:type="gramEnd"/>
      <w:r w:rsidR="008A76B1" w:rsidRPr="00C13795">
        <w:rPr>
          <w:sz w:val="24"/>
          <w:szCs w:val="24"/>
        </w:rPr>
        <w:t xml:space="preserve">=563. </w:t>
      </w:r>
    </w:p>
    <w:p w:rsidR="00E7259A" w:rsidRPr="00C13795" w:rsidRDefault="00E7259A" w:rsidP="00C13795">
      <w:pPr>
        <w:pStyle w:val="NormalWeb"/>
        <w:rPr>
          <w:sz w:val="24"/>
          <w:szCs w:val="24"/>
        </w:rPr>
      </w:pPr>
      <w:r w:rsidRPr="00C13795">
        <w:rPr>
          <w:sz w:val="24"/>
          <w:szCs w:val="24"/>
        </w:rPr>
        <w:t xml:space="preserve">Karatzogianni, A. (2012a) ‘Blame it on the Russians: Tracking the Portrayal of Russians During Cyberconflict Incidents’ in A. Karatzogianni (ed.) </w:t>
      </w:r>
      <w:r w:rsidRPr="00C13795">
        <w:rPr>
          <w:i/>
          <w:sz w:val="24"/>
          <w:szCs w:val="24"/>
        </w:rPr>
        <w:t>Violence and War in Culture and the Media: Five Disciplinary Lenses</w:t>
      </w:r>
      <w:r w:rsidR="00220D2F" w:rsidRPr="00C13795">
        <w:rPr>
          <w:sz w:val="24"/>
          <w:szCs w:val="24"/>
        </w:rPr>
        <w:t>.</w:t>
      </w:r>
      <w:r w:rsidRPr="00C13795">
        <w:rPr>
          <w:sz w:val="24"/>
          <w:szCs w:val="24"/>
        </w:rPr>
        <w:t xml:space="preserve"> London and New York: Routledge. </w:t>
      </w:r>
    </w:p>
    <w:p w:rsidR="00CD4F9D" w:rsidRPr="00C13795" w:rsidRDefault="00CD4F9D" w:rsidP="00C13795">
      <w:pPr>
        <w:pStyle w:val="NormalWeb"/>
        <w:rPr>
          <w:sz w:val="24"/>
          <w:szCs w:val="24"/>
        </w:rPr>
      </w:pPr>
      <w:r w:rsidRPr="00C13795">
        <w:rPr>
          <w:sz w:val="24"/>
          <w:szCs w:val="24"/>
        </w:rPr>
        <w:lastRenderedPageBreak/>
        <w:t>Karatzogianni, A. (2012b)</w:t>
      </w:r>
      <w:r w:rsidR="00633CE3" w:rsidRPr="00C13795">
        <w:rPr>
          <w:sz w:val="24"/>
          <w:szCs w:val="24"/>
        </w:rPr>
        <w:t>:</w:t>
      </w:r>
      <w:r w:rsidRPr="00C13795">
        <w:rPr>
          <w:sz w:val="24"/>
          <w:szCs w:val="24"/>
        </w:rPr>
        <w:t xml:space="preserve"> ‘WikiLeaks Affects: Ideology, Conflict and the Revolutionary Virtual’ in A. Karatzogianni and A. Kuntsman (eds) </w:t>
      </w:r>
      <w:r w:rsidRPr="00C13795">
        <w:rPr>
          <w:i/>
          <w:sz w:val="24"/>
          <w:szCs w:val="24"/>
        </w:rPr>
        <w:t>Digital Cultures and the Politics of Emotion: Feelings, Affect and Technological Change</w:t>
      </w:r>
      <w:r w:rsidR="0000377D" w:rsidRPr="00C13795">
        <w:rPr>
          <w:sz w:val="24"/>
          <w:szCs w:val="24"/>
        </w:rPr>
        <w:t xml:space="preserve">. </w:t>
      </w:r>
      <w:r w:rsidRPr="00C13795">
        <w:rPr>
          <w:sz w:val="24"/>
          <w:szCs w:val="24"/>
        </w:rPr>
        <w:t xml:space="preserve">London and New York: Routlegde. </w:t>
      </w:r>
    </w:p>
    <w:p w:rsidR="00CD4F9D" w:rsidRPr="00C13795" w:rsidRDefault="00CD4F9D" w:rsidP="00C13795">
      <w:pPr>
        <w:pStyle w:val="NormalWeb"/>
        <w:rPr>
          <w:sz w:val="24"/>
          <w:szCs w:val="24"/>
        </w:rPr>
      </w:pPr>
      <w:r w:rsidRPr="00C13795">
        <w:rPr>
          <w:sz w:val="24"/>
          <w:szCs w:val="24"/>
        </w:rPr>
        <w:t>Karatzogianni, A. (ed.) (2009)</w:t>
      </w:r>
      <w:r w:rsidR="00633CE3" w:rsidRPr="00C13795">
        <w:rPr>
          <w:sz w:val="24"/>
          <w:szCs w:val="24"/>
        </w:rPr>
        <w:t>:</w:t>
      </w:r>
      <w:r w:rsidRPr="00C13795">
        <w:rPr>
          <w:sz w:val="24"/>
          <w:szCs w:val="24"/>
        </w:rPr>
        <w:t xml:space="preserve"> </w:t>
      </w:r>
      <w:r w:rsidRPr="00C13795">
        <w:rPr>
          <w:i/>
          <w:sz w:val="24"/>
          <w:szCs w:val="24"/>
        </w:rPr>
        <w:t>Cyber Conflict and Global Politics</w:t>
      </w:r>
      <w:r w:rsidR="008F0568" w:rsidRPr="00C13795">
        <w:rPr>
          <w:sz w:val="24"/>
          <w:szCs w:val="24"/>
        </w:rPr>
        <w:t>.</w:t>
      </w:r>
      <w:r w:rsidRPr="00C13795">
        <w:rPr>
          <w:sz w:val="24"/>
          <w:szCs w:val="24"/>
        </w:rPr>
        <w:t xml:space="preserve"> London and New York: Routledge. </w:t>
      </w:r>
    </w:p>
    <w:p w:rsidR="00CD4F9D" w:rsidRPr="00C13795" w:rsidRDefault="00CD4F9D" w:rsidP="00C13795">
      <w:pPr>
        <w:pStyle w:val="NormalWeb"/>
        <w:rPr>
          <w:sz w:val="24"/>
          <w:szCs w:val="24"/>
        </w:rPr>
      </w:pPr>
      <w:r w:rsidRPr="00C13795">
        <w:rPr>
          <w:sz w:val="24"/>
          <w:szCs w:val="24"/>
        </w:rPr>
        <w:t>Karatzogianni, A. and Kuntsman, A. (2012)</w:t>
      </w:r>
      <w:r w:rsidR="003F1939" w:rsidRPr="00C13795">
        <w:rPr>
          <w:sz w:val="24"/>
          <w:szCs w:val="24"/>
        </w:rPr>
        <w:t>:</w:t>
      </w:r>
      <w:r w:rsidRPr="00C13795">
        <w:rPr>
          <w:sz w:val="24"/>
          <w:szCs w:val="24"/>
        </w:rPr>
        <w:t xml:space="preserve"> </w:t>
      </w:r>
      <w:r w:rsidRPr="00C13795">
        <w:rPr>
          <w:i/>
          <w:sz w:val="24"/>
          <w:szCs w:val="24"/>
        </w:rPr>
        <w:t>Digital Cultures and the Politics of Emotion: Feelings, Affect and Technological Change</w:t>
      </w:r>
      <w:r w:rsidR="003F1939" w:rsidRPr="00C13795">
        <w:rPr>
          <w:sz w:val="24"/>
          <w:szCs w:val="24"/>
        </w:rPr>
        <w:t>.</w:t>
      </w:r>
      <w:r w:rsidRPr="00C13795">
        <w:rPr>
          <w:sz w:val="24"/>
          <w:szCs w:val="24"/>
        </w:rPr>
        <w:t xml:space="preserve"> Basingstoke: Palgrave MacMillan. </w:t>
      </w:r>
    </w:p>
    <w:p w:rsidR="00CD4F9D" w:rsidRPr="00C13795" w:rsidRDefault="00CD4F9D" w:rsidP="00C13795">
      <w:pPr>
        <w:pStyle w:val="NormalWeb"/>
        <w:rPr>
          <w:sz w:val="24"/>
          <w:szCs w:val="24"/>
        </w:rPr>
      </w:pPr>
      <w:r w:rsidRPr="00C13795">
        <w:rPr>
          <w:sz w:val="24"/>
          <w:szCs w:val="24"/>
        </w:rPr>
        <w:t xml:space="preserve">Karatzogianni, A. and Robinson, A. (2010) </w:t>
      </w:r>
      <w:r w:rsidRPr="00C13795">
        <w:rPr>
          <w:i/>
          <w:sz w:val="24"/>
          <w:szCs w:val="24"/>
        </w:rPr>
        <w:t>Power, Conflict and Resistance in the Contemporary World: Social Movements, Networks and Hierarchies</w:t>
      </w:r>
      <w:r w:rsidR="000E063A" w:rsidRPr="00C13795">
        <w:rPr>
          <w:sz w:val="24"/>
          <w:szCs w:val="24"/>
        </w:rPr>
        <w:t>.</w:t>
      </w:r>
      <w:r w:rsidRPr="00C13795">
        <w:rPr>
          <w:sz w:val="24"/>
          <w:szCs w:val="24"/>
        </w:rPr>
        <w:t xml:space="preserve"> London and New York: Routledge. </w:t>
      </w:r>
    </w:p>
    <w:p w:rsidR="009338EE" w:rsidRPr="00C13795" w:rsidRDefault="009338EE" w:rsidP="00C13795">
      <w:pPr>
        <w:widowControl w:val="0"/>
        <w:autoSpaceDE w:val="0"/>
        <w:autoSpaceDN w:val="0"/>
        <w:adjustRightInd w:val="0"/>
        <w:spacing w:after="240"/>
        <w:rPr>
          <w:rFonts w:ascii="Times" w:hAnsi="Times" w:cs="Times New Roman"/>
        </w:rPr>
      </w:pPr>
      <w:r w:rsidRPr="00C13795">
        <w:rPr>
          <w:rFonts w:ascii="Times" w:hAnsi="Times" w:cs="Times New Roman"/>
        </w:rPr>
        <w:t xml:space="preserve">Karatzogianni, A. (2006): </w:t>
      </w:r>
      <w:r w:rsidRPr="00C13795">
        <w:rPr>
          <w:rFonts w:ascii="Times" w:hAnsi="Times" w:cs="Times New Roman"/>
          <w:i/>
          <w:iCs/>
        </w:rPr>
        <w:t>The Politics of Cyberconflict</w:t>
      </w:r>
      <w:r w:rsidRPr="00C13795">
        <w:rPr>
          <w:rFonts w:ascii="Times" w:hAnsi="Times" w:cs="Times New Roman"/>
        </w:rPr>
        <w:t>, London and New York: Routlege.</w:t>
      </w:r>
    </w:p>
    <w:p w:rsidR="009338EE" w:rsidRPr="00C13795" w:rsidRDefault="00385C89" w:rsidP="00C13795">
      <w:pPr>
        <w:widowControl w:val="0"/>
        <w:autoSpaceDE w:val="0"/>
        <w:autoSpaceDN w:val="0"/>
        <w:adjustRightInd w:val="0"/>
        <w:spacing w:after="240"/>
        <w:rPr>
          <w:rFonts w:ascii="Times" w:hAnsi="Times" w:cs="Times New Roman"/>
          <w:bCs/>
        </w:rPr>
      </w:pPr>
      <w:r w:rsidRPr="00C13795">
        <w:rPr>
          <w:rFonts w:ascii="Times" w:hAnsi="Times" w:cs="Times New Roman"/>
          <w:bCs/>
        </w:rPr>
        <w:t>Madianou</w:t>
      </w:r>
      <w:r w:rsidR="009338EE" w:rsidRPr="00C13795">
        <w:rPr>
          <w:rFonts w:ascii="Times" w:hAnsi="Times" w:cs="Times New Roman"/>
          <w:bCs/>
        </w:rPr>
        <w:t xml:space="preserve">, M. and Miller, D.  (2011) </w:t>
      </w:r>
      <w:hyperlink r:id="rId11" w:history="1">
        <w:r w:rsidR="009338EE" w:rsidRPr="00C13795">
          <w:rPr>
            <w:rStyle w:val="Hyperlink"/>
            <w:rFonts w:ascii="Times" w:hAnsi="Times" w:cs="Times New Roman"/>
            <w:bCs/>
            <w:i/>
            <w:iCs/>
          </w:rPr>
          <w:t>Migration and New Media</w:t>
        </w:r>
        <w:r w:rsidR="009338EE" w:rsidRPr="00C13795">
          <w:rPr>
            <w:rStyle w:val="Hyperlink"/>
            <w:rFonts w:ascii="Times" w:hAnsi="Times" w:cs="Times New Roman"/>
            <w:bCs/>
          </w:rPr>
          <w:t xml:space="preserve">: </w:t>
        </w:r>
        <w:r w:rsidR="009338EE" w:rsidRPr="00C13795">
          <w:rPr>
            <w:rStyle w:val="Hyperlink"/>
            <w:rFonts w:ascii="Times" w:hAnsi="Times" w:cs="Times New Roman"/>
            <w:bCs/>
            <w:i/>
            <w:iCs/>
          </w:rPr>
          <w:t>transnational families and polymedia</w:t>
        </w:r>
      </w:hyperlink>
      <w:r w:rsidR="009338EE" w:rsidRPr="00C13795">
        <w:rPr>
          <w:rFonts w:ascii="Times" w:hAnsi="Times" w:cs="Times New Roman"/>
          <w:bCs/>
          <w:i/>
          <w:iCs/>
        </w:rPr>
        <w:t xml:space="preserve">, </w:t>
      </w:r>
      <w:r w:rsidR="009338EE" w:rsidRPr="00C13795">
        <w:rPr>
          <w:rFonts w:ascii="Times" w:hAnsi="Times" w:cs="Times New Roman"/>
          <w:bCs/>
        </w:rPr>
        <w:t>London: Routledge.</w:t>
      </w:r>
    </w:p>
    <w:p w:rsidR="00251927" w:rsidRPr="00C13795" w:rsidRDefault="00251927" w:rsidP="00C13795">
      <w:pPr>
        <w:pStyle w:val="NormalWeb"/>
        <w:rPr>
          <w:sz w:val="24"/>
          <w:szCs w:val="24"/>
        </w:rPr>
      </w:pPr>
      <w:r w:rsidRPr="00C13795">
        <w:rPr>
          <w:sz w:val="24"/>
          <w:szCs w:val="24"/>
        </w:rPr>
        <w:t xml:space="preserve">Mallapragada, M. </w:t>
      </w:r>
      <w:r w:rsidR="00F2118E" w:rsidRPr="00C13795">
        <w:rPr>
          <w:sz w:val="24"/>
          <w:szCs w:val="24"/>
        </w:rPr>
        <w:t>(</w:t>
      </w:r>
      <w:r w:rsidRPr="00C13795">
        <w:rPr>
          <w:sz w:val="24"/>
          <w:szCs w:val="24"/>
        </w:rPr>
        <w:t>2000</w:t>
      </w:r>
      <w:r w:rsidR="00F2118E" w:rsidRPr="00C13795">
        <w:rPr>
          <w:sz w:val="24"/>
          <w:szCs w:val="24"/>
        </w:rPr>
        <w:t xml:space="preserve">): </w:t>
      </w:r>
      <w:r w:rsidRPr="00C13795">
        <w:rPr>
          <w:i/>
          <w:sz w:val="24"/>
          <w:szCs w:val="24"/>
        </w:rPr>
        <w:t>The Indian diaspora in the USA and around the Web</w:t>
      </w:r>
      <w:r w:rsidR="00F2118E" w:rsidRPr="00C13795">
        <w:rPr>
          <w:sz w:val="24"/>
          <w:szCs w:val="24"/>
        </w:rPr>
        <w:t>. In: D. Gauntlet (ed.)</w:t>
      </w:r>
      <w:r w:rsidRPr="00C13795">
        <w:rPr>
          <w:sz w:val="24"/>
          <w:szCs w:val="24"/>
        </w:rPr>
        <w:t xml:space="preserve"> </w:t>
      </w:r>
      <w:r w:rsidRPr="00C13795">
        <w:rPr>
          <w:i/>
          <w:sz w:val="24"/>
          <w:szCs w:val="24"/>
        </w:rPr>
        <w:t>Web studies</w:t>
      </w:r>
      <w:r w:rsidRPr="00C13795">
        <w:rPr>
          <w:sz w:val="24"/>
          <w:szCs w:val="24"/>
        </w:rPr>
        <w:t xml:space="preserve">. London: Arnold. </w:t>
      </w:r>
    </w:p>
    <w:p w:rsidR="009338EE" w:rsidRPr="00C13795" w:rsidRDefault="009338EE" w:rsidP="00C13795">
      <w:pPr>
        <w:widowControl w:val="0"/>
        <w:autoSpaceDE w:val="0"/>
        <w:autoSpaceDN w:val="0"/>
        <w:adjustRightInd w:val="0"/>
        <w:spacing w:after="240"/>
        <w:rPr>
          <w:rFonts w:ascii="Times" w:hAnsi="Times" w:cs="Times New Roman"/>
        </w:rPr>
      </w:pPr>
      <w:r w:rsidRPr="00C13795">
        <w:rPr>
          <w:rFonts w:ascii="Times" w:hAnsi="Times" w:cs="Times New Roman"/>
        </w:rPr>
        <w:t>Mig@net (6 May 2012): ‘Mig@net Transnational Digital Networks, Migration, and Gender. Online available at http://www.mignetproject.eu/, accessed (07/05/2012).</w:t>
      </w:r>
    </w:p>
    <w:p w:rsidR="00874BF5" w:rsidRPr="00C13795" w:rsidRDefault="00874BF5" w:rsidP="00C13795">
      <w:pPr>
        <w:pStyle w:val="NormalWeb"/>
        <w:rPr>
          <w:sz w:val="24"/>
          <w:szCs w:val="24"/>
        </w:rPr>
      </w:pPr>
      <w:r w:rsidRPr="00C13795">
        <w:rPr>
          <w:sz w:val="24"/>
          <w:szCs w:val="24"/>
        </w:rPr>
        <w:t>Makarova, N. V. &amp; Morgunova, O. A. (2009)</w:t>
      </w:r>
      <w:r w:rsidR="00C626AE" w:rsidRPr="00C13795">
        <w:rPr>
          <w:sz w:val="24"/>
          <w:szCs w:val="24"/>
        </w:rPr>
        <w:t>:</w:t>
      </w:r>
      <w:r w:rsidRPr="00C13795">
        <w:rPr>
          <w:sz w:val="24"/>
          <w:szCs w:val="24"/>
        </w:rPr>
        <w:t xml:space="preserve"> </w:t>
      </w:r>
      <w:r w:rsidRPr="00C13795">
        <w:rPr>
          <w:i/>
          <w:sz w:val="24"/>
          <w:szCs w:val="24"/>
        </w:rPr>
        <w:t>Russkoe prisutstvie v Britanii</w:t>
      </w:r>
      <w:r w:rsidRPr="00C13795">
        <w:rPr>
          <w:sz w:val="24"/>
          <w:szCs w:val="24"/>
        </w:rPr>
        <w:t xml:space="preserve"> (Moscow, Sovremennaia ekonomika i pravo). </w:t>
      </w:r>
    </w:p>
    <w:p w:rsidR="00D24D4E" w:rsidRPr="00C13795" w:rsidRDefault="00D24D4E" w:rsidP="00C13795">
      <w:pPr>
        <w:pStyle w:val="NormalWeb"/>
        <w:rPr>
          <w:sz w:val="24"/>
          <w:szCs w:val="24"/>
        </w:rPr>
      </w:pPr>
      <w:r w:rsidRPr="00C13795">
        <w:rPr>
          <w:sz w:val="24"/>
          <w:szCs w:val="24"/>
          <w:lang w:val="en-US"/>
        </w:rPr>
        <w:t xml:space="preserve">Morgunova O. (2013)’Russians in the City – “patriots” with a touch of spleen’ in </w:t>
      </w:r>
      <w:r w:rsidRPr="00C13795">
        <w:rPr>
          <w:i/>
          <w:iCs/>
          <w:sz w:val="24"/>
          <w:szCs w:val="24"/>
          <w:lang w:val="en-US"/>
        </w:rPr>
        <w:t>Digital Icons: Studies in Russian, Eurasian and Central European New Media</w:t>
      </w:r>
      <w:r w:rsidRPr="00C13795">
        <w:rPr>
          <w:sz w:val="24"/>
          <w:szCs w:val="24"/>
          <w:lang w:val="en-US"/>
        </w:rPr>
        <w:t xml:space="preserve"> (9)</w:t>
      </w:r>
      <w:proofErr w:type="gramStart"/>
      <w:r w:rsidRPr="00C13795">
        <w:rPr>
          <w:sz w:val="24"/>
          <w:szCs w:val="24"/>
          <w:lang w:val="en-US"/>
        </w:rPr>
        <w:t>,  51</w:t>
      </w:r>
      <w:proofErr w:type="gramEnd"/>
      <w:r w:rsidRPr="00C13795">
        <w:rPr>
          <w:sz w:val="24"/>
          <w:szCs w:val="24"/>
          <w:lang w:val="en-US"/>
        </w:rPr>
        <w:t>-68.</w:t>
      </w:r>
    </w:p>
    <w:p w:rsidR="00C311F1" w:rsidRPr="00C13795" w:rsidRDefault="00C311F1" w:rsidP="00C13795">
      <w:pPr>
        <w:pStyle w:val="NormalWeb"/>
        <w:rPr>
          <w:sz w:val="24"/>
          <w:szCs w:val="24"/>
        </w:rPr>
      </w:pPr>
      <w:r w:rsidRPr="00C13795">
        <w:rPr>
          <w:sz w:val="24"/>
          <w:szCs w:val="24"/>
        </w:rPr>
        <w:t xml:space="preserve">Morgunova, O. (2012): ‘National Living On-Line? Some Aspects of the Russophone E-Diaspora Map’, in Diminescu, D. (ed.) </w:t>
      </w:r>
      <w:r w:rsidRPr="00C13795">
        <w:rPr>
          <w:i/>
          <w:iCs/>
          <w:sz w:val="24"/>
          <w:szCs w:val="24"/>
          <w:lang w:val="en-US"/>
        </w:rPr>
        <w:t>E</w:t>
      </w:r>
      <w:r w:rsidRPr="00C13795">
        <w:rPr>
          <w:i/>
          <w:sz w:val="24"/>
          <w:szCs w:val="24"/>
          <w:lang w:val="en-US"/>
        </w:rPr>
        <w:t>-Diasporas Atlas: Exploration and Cartography of Diasporas on Digital Networks</w:t>
      </w:r>
      <w:r w:rsidRPr="00C13795">
        <w:rPr>
          <w:sz w:val="24"/>
          <w:szCs w:val="24"/>
          <w:lang w:val="en-US"/>
        </w:rPr>
        <w:t>. Edition de la Maison des Sciences de l’Homme: Paris.</w:t>
      </w:r>
    </w:p>
    <w:p w:rsidR="00874BF5" w:rsidRPr="00C13795" w:rsidRDefault="00874BF5" w:rsidP="00C13795">
      <w:pPr>
        <w:pStyle w:val="NormalWeb"/>
        <w:rPr>
          <w:sz w:val="24"/>
          <w:szCs w:val="24"/>
        </w:rPr>
      </w:pPr>
      <w:r w:rsidRPr="00C13795">
        <w:rPr>
          <w:sz w:val="24"/>
          <w:szCs w:val="24"/>
        </w:rPr>
        <w:t>Morgunova, O. (2006)</w:t>
      </w:r>
      <w:r w:rsidR="00F843BC" w:rsidRPr="00C13795">
        <w:rPr>
          <w:sz w:val="24"/>
          <w:szCs w:val="24"/>
        </w:rPr>
        <w:t>:</w:t>
      </w:r>
      <w:r w:rsidRPr="00C13795">
        <w:rPr>
          <w:sz w:val="24"/>
          <w:szCs w:val="24"/>
        </w:rPr>
        <w:t xml:space="preserve"> ‘Europeans, not Westerners: How the Dilemma “Russia vs. the West” is Represented in Russian Language Open Access Migrants’ Forums’ (United Kingdom)’</w:t>
      </w:r>
      <w:proofErr w:type="gramStart"/>
      <w:r w:rsidRPr="00C13795">
        <w:rPr>
          <w:sz w:val="24"/>
          <w:szCs w:val="24"/>
        </w:rPr>
        <w:t xml:space="preserve">, </w:t>
      </w:r>
      <w:r w:rsidR="00047E92" w:rsidRPr="00C13795">
        <w:rPr>
          <w:sz w:val="24"/>
          <w:szCs w:val="24"/>
        </w:rPr>
        <w:t xml:space="preserve"> in</w:t>
      </w:r>
      <w:proofErr w:type="gramEnd"/>
      <w:r w:rsidR="00047E92" w:rsidRPr="00C13795">
        <w:rPr>
          <w:sz w:val="24"/>
          <w:szCs w:val="24"/>
        </w:rPr>
        <w:t xml:space="preserve"> </w:t>
      </w:r>
      <w:r w:rsidRPr="00C13795">
        <w:rPr>
          <w:i/>
          <w:sz w:val="24"/>
          <w:szCs w:val="24"/>
        </w:rPr>
        <w:t>Ab Imperio</w:t>
      </w:r>
      <w:r w:rsidRPr="00C13795">
        <w:rPr>
          <w:sz w:val="24"/>
          <w:szCs w:val="24"/>
        </w:rPr>
        <w:t xml:space="preserve"> 3:</w:t>
      </w:r>
      <w:r w:rsidR="00652DF0" w:rsidRPr="00C13795">
        <w:rPr>
          <w:sz w:val="24"/>
          <w:szCs w:val="24"/>
        </w:rPr>
        <w:t xml:space="preserve"> </w:t>
      </w:r>
      <w:r w:rsidRPr="00C13795">
        <w:rPr>
          <w:sz w:val="24"/>
          <w:szCs w:val="24"/>
        </w:rPr>
        <w:t xml:space="preserve">389-410. </w:t>
      </w:r>
    </w:p>
    <w:p w:rsidR="00874BF5" w:rsidRPr="00C13795" w:rsidRDefault="00874BF5" w:rsidP="00C13795">
      <w:pPr>
        <w:pStyle w:val="NormalWeb"/>
        <w:rPr>
          <w:sz w:val="24"/>
          <w:szCs w:val="24"/>
        </w:rPr>
      </w:pPr>
      <w:r w:rsidRPr="00C13795">
        <w:rPr>
          <w:sz w:val="24"/>
          <w:szCs w:val="24"/>
        </w:rPr>
        <w:t xml:space="preserve">Moscow London blog.http://moscowlondon.livejournal.com </w:t>
      </w:r>
    </w:p>
    <w:p w:rsidR="00874BF5" w:rsidRPr="00C13795" w:rsidRDefault="00874BF5" w:rsidP="00C13795">
      <w:pPr>
        <w:pStyle w:val="NormalWeb"/>
        <w:rPr>
          <w:sz w:val="24"/>
          <w:szCs w:val="24"/>
        </w:rPr>
      </w:pPr>
      <w:r w:rsidRPr="00C13795">
        <w:rPr>
          <w:sz w:val="24"/>
          <w:szCs w:val="24"/>
        </w:rPr>
        <w:t xml:space="preserve">Nakamura, L. </w:t>
      </w:r>
      <w:r w:rsidR="00A33789" w:rsidRPr="00C13795">
        <w:rPr>
          <w:sz w:val="24"/>
          <w:szCs w:val="24"/>
        </w:rPr>
        <w:t>(</w:t>
      </w:r>
      <w:r w:rsidRPr="00C13795">
        <w:rPr>
          <w:sz w:val="24"/>
          <w:szCs w:val="24"/>
        </w:rPr>
        <w:t>2002</w:t>
      </w:r>
      <w:r w:rsidR="00A33789" w:rsidRPr="00C13795">
        <w:rPr>
          <w:sz w:val="24"/>
          <w:szCs w:val="24"/>
        </w:rPr>
        <w:t>)</w:t>
      </w:r>
      <w:r w:rsidR="00F843BC" w:rsidRPr="00C13795">
        <w:rPr>
          <w:sz w:val="24"/>
          <w:szCs w:val="24"/>
        </w:rPr>
        <w:t xml:space="preserve">: </w:t>
      </w:r>
      <w:r w:rsidR="00A33789" w:rsidRPr="00C13795">
        <w:rPr>
          <w:i/>
          <w:sz w:val="24"/>
          <w:szCs w:val="24"/>
        </w:rPr>
        <w:t xml:space="preserve">Cybertypes. </w:t>
      </w:r>
      <w:proofErr w:type="gramStart"/>
      <w:r w:rsidRPr="00C13795">
        <w:rPr>
          <w:i/>
          <w:sz w:val="24"/>
          <w:szCs w:val="24"/>
        </w:rPr>
        <w:t>Race, ethnicity and identity on the Internet.</w:t>
      </w:r>
      <w:proofErr w:type="gramEnd"/>
      <w:r w:rsidRPr="00C13795">
        <w:rPr>
          <w:sz w:val="24"/>
          <w:szCs w:val="24"/>
        </w:rPr>
        <w:t xml:space="preserve"> London: Routledge. </w:t>
      </w:r>
    </w:p>
    <w:p w:rsidR="00DD2478" w:rsidRPr="00C13795" w:rsidRDefault="00DD2478" w:rsidP="00C13795">
      <w:pPr>
        <w:pStyle w:val="NormalWeb"/>
        <w:rPr>
          <w:sz w:val="24"/>
          <w:szCs w:val="24"/>
        </w:rPr>
      </w:pPr>
      <w:r w:rsidRPr="00C13795">
        <w:rPr>
          <w:sz w:val="24"/>
          <w:szCs w:val="24"/>
        </w:rPr>
        <w:lastRenderedPageBreak/>
        <w:t xml:space="preserve">Parrenas, R.S. </w:t>
      </w:r>
      <w:r w:rsidR="0088377C" w:rsidRPr="00C13795">
        <w:rPr>
          <w:sz w:val="24"/>
          <w:szCs w:val="24"/>
        </w:rPr>
        <w:t>(</w:t>
      </w:r>
      <w:r w:rsidRPr="00C13795">
        <w:rPr>
          <w:sz w:val="24"/>
          <w:szCs w:val="24"/>
        </w:rPr>
        <w:t>2001</w:t>
      </w:r>
      <w:r w:rsidR="0088377C" w:rsidRPr="00C13795">
        <w:rPr>
          <w:sz w:val="24"/>
          <w:szCs w:val="24"/>
        </w:rPr>
        <w:t>)</w:t>
      </w:r>
      <w:r w:rsidR="00F843BC" w:rsidRPr="00C13795">
        <w:rPr>
          <w:sz w:val="24"/>
          <w:szCs w:val="24"/>
        </w:rPr>
        <w:t>:</w:t>
      </w:r>
      <w:r w:rsidRPr="00C13795">
        <w:rPr>
          <w:sz w:val="24"/>
          <w:szCs w:val="24"/>
        </w:rPr>
        <w:t xml:space="preserve"> </w:t>
      </w:r>
      <w:r w:rsidRPr="00C13795">
        <w:rPr>
          <w:i/>
          <w:sz w:val="24"/>
          <w:szCs w:val="24"/>
        </w:rPr>
        <w:t>Servants of Globalization: Women, Migration and Domestic Work</w:t>
      </w:r>
      <w:r w:rsidR="00827D53" w:rsidRPr="00C13795">
        <w:rPr>
          <w:sz w:val="24"/>
          <w:szCs w:val="24"/>
        </w:rPr>
        <w:t>.</w:t>
      </w:r>
      <w:r w:rsidRPr="00C13795">
        <w:rPr>
          <w:sz w:val="24"/>
          <w:szCs w:val="24"/>
        </w:rPr>
        <w:t xml:space="preserve"> Palo Alto: Stanford University Press. </w:t>
      </w:r>
    </w:p>
    <w:p w:rsidR="00874BF5" w:rsidRPr="00C13795" w:rsidRDefault="00874BF5" w:rsidP="00C13795">
      <w:pPr>
        <w:pStyle w:val="NormalWeb"/>
        <w:rPr>
          <w:sz w:val="24"/>
          <w:szCs w:val="24"/>
        </w:rPr>
      </w:pPr>
      <w:r w:rsidRPr="00C13795">
        <w:rPr>
          <w:sz w:val="24"/>
          <w:szCs w:val="24"/>
        </w:rPr>
        <w:t>Purcell, M</w:t>
      </w:r>
      <w:r w:rsidR="00F843BC" w:rsidRPr="00C13795">
        <w:rPr>
          <w:sz w:val="24"/>
          <w:szCs w:val="24"/>
        </w:rPr>
        <w:t>. (2002):</w:t>
      </w:r>
      <w:r w:rsidRPr="00C13795">
        <w:rPr>
          <w:sz w:val="24"/>
          <w:szCs w:val="24"/>
        </w:rPr>
        <w:t xml:space="preserve"> ‘Excavating Lefebvre: The right to the city and its urban politics of the inhabitant’, </w:t>
      </w:r>
      <w:r w:rsidR="00F843BC" w:rsidRPr="00C13795">
        <w:rPr>
          <w:sz w:val="24"/>
          <w:szCs w:val="24"/>
        </w:rPr>
        <w:t xml:space="preserve">in </w:t>
      </w:r>
      <w:r w:rsidRPr="00C13795">
        <w:rPr>
          <w:i/>
          <w:sz w:val="24"/>
          <w:szCs w:val="24"/>
        </w:rPr>
        <w:t xml:space="preserve">GeoJournal </w:t>
      </w:r>
      <w:r w:rsidRPr="00C13795">
        <w:rPr>
          <w:sz w:val="24"/>
          <w:szCs w:val="24"/>
        </w:rPr>
        <w:t xml:space="preserve">58, 99–108. </w:t>
      </w:r>
    </w:p>
    <w:p w:rsidR="00B13D23" w:rsidRPr="00C13795" w:rsidRDefault="00B13D23" w:rsidP="00C13795">
      <w:pPr>
        <w:pStyle w:val="NormalWeb"/>
        <w:rPr>
          <w:sz w:val="24"/>
          <w:szCs w:val="24"/>
        </w:rPr>
      </w:pPr>
      <w:r w:rsidRPr="00C13795">
        <w:rPr>
          <w:sz w:val="24"/>
          <w:szCs w:val="24"/>
        </w:rPr>
        <w:t xml:space="preserve">Salih, R. </w:t>
      </w:r>
      <w:r w:rsidR="00A11FE7" w:rsidRPr="00C13795">
        <w:rPr>
          <w:sz w:val="24"/>
          <w:szCs w:val="24"/>
        </w:rPr>
        <w:t>(</w:t>
      </w:r>
      <w:r w:rsidRPr="00C13795">
        <w:rPr>
          <w:sz w:val="24"/>
          <w:szCs w:val="24"/>
        </w:rPr>
        <w:t>2003</w:t>
      </w:r>
      <w:r w:rsidR="00A11FE7" w:rsidRPr="00C13795">
        <w:rPr>
          <w:sz w:val="24"/>
          <w:szCs w:val="24"/>
        </w:rPr>
        <w:t>):</w:t>
      </w:r>
      <w:r w:rsidRPr="00C13795">
        <w:rPr>
          <w:sz w:val="24"/>
          <w:szCs w:val="24"/>
        </w:rPr>
        <w:t xml:space="preserve"> </w:t>
      </w:r>
      <w:r w:rsidRPr="00C13795">
        <w:rPr>
          <w:i/>
          <w:sz w:val="24"/>
          <w:szCs w:val="24"/>
        </w:rPr>
        <w:t>Gender in Transnationalism: Home, Longing and Belonging Among Moroccan Migrant Women</w:t>
      </w:r>
      <w:r w:rsidRPr="00C13795">
        <w:rPr>
          <w:sz w:val="24"/>
          <w:szCs w:val="24"/>
        </w:rPr>
        <w:t xml:space="preserve">. London: Routledge. </w:t>
      </w:r>
    </w:p>
    <w:p w:rsidR="006441C8" w:rsidRPr="00C13795" w:rsidRDefault="006441C8" w:rsidP="00C13795">
      <w:pPr>
        <w:spacing w:before="240" w:after="200"/>
        <w:jc w:val="both"/>
        <w:rPr>
          <w:ins w:id="18" w:author="Nicos" w:date="2015-10-14T14:48:00Z"/>
          <w:rFonts w:ascii="Times" w:hAnsi="Times" w:cs="Times New Roman"/>
          <w:color w:val="1D1D1D"/>
          <w:szCs w:val="22"/>
          <w:shd w:val="clear" w:color="auto" w:fill="FFFFFF"/>
          <w:lang w:eastAsia="en-GB"/>
        </w:rPr>
      </w:pPr>
      <w:ins w:id="19" w:author="Nicos" w:date="2015-10-14T14:48:00Z">
        <w:r w:rsidRPr="00C13795">
          <w:rPr>
            <w:rFonts w:ascii="Times" w:hAnsi="Times" w:cs="Times New Roman"/>
            <w:color w:val="1D1D1D"/>
            <w:shd w:val="clear" w:color="auto" w:fill="FFFFFF"/>
            <w:lang w:eastAsia="en-GB"/>
          </w:rPr>
          <w:t>T</w:t>
        </w:r>
        <w:bookmarkStart w:id="20" w:name="_GoBack"/>
        <w:bookmarkEnd w:id="20"/>
        <w:r w:rsidRPr="00C13795">
          <w:rPr>
            <w:rFonts w:ascii="Times" w:hAnsi="Times" w:cs="Times New Roman"/>
            <w:color w:val="1D1D1D"/>
            <w:shd w:val="clear" w:color="auto" w:fill="FFFFFF"/>
            <w:lang w:eastAsia="en-GB"/>
          </w:rPr>
          <w:t xml:space="preserve">rimikliniotis, N., </w:t>
        </w:r>
        <w:r w:rsidRPr="00C13795">
          <w:rPr>
            <w:rFonts w:ascii="Times" w:hAnsi="Times" w:cs="Times New Roman"/>
            <w:color w:val="1D1D1D"/>
            <w:szCs w:val="22"/>
            <w:shd w:val="clear" w:color="auto" w:fill="FFFFFF"/>
            <w:lang w:eastAsia="en-GB"/>
          </w:rPr>
          <w:t>Parsanoglou</w:t>
        </w:r>
        <w:r w:rsidRPr="00C13795">
          <w:rPr>
            <w:rFonts w:ascii="Times" w:hAnsi="Times" w:cs="Times New Roman"/>
            <w:color w:val="1D1D1D"/>
            <w:shd w:val="clear" w:color="auto" w:fill="FFFFFF"/>
            <w:lang w:eastAsia="en-GB"/>
          </w:rPr>
          <w:t xml:space="preserve">, D. and </w:t>
        </w:r>
        <w:r w:rsidRPr="00C13795">
          <w:rPr>
            <w:rFonts w:ascii="Times" w:hAnsi="Times" w:cs="Times New Roman"/>
            <w:color w:val="1D1D1D"/>
            <w:szCs w:val="22"/>
            <w:shd w:val="clear" w:color="auto" w:fill="FFFFFF"/>
            <w:lang w:eastAsia="en-GB"/>
          </w:rPr>
          <w:t>Tsianos</w:t>
        </w:r>
        <w:r w:rsidRPr="00C13795">
          <w:rPr>
            <w:rFonts w:ascii="Times" w:hAnsi="Times" w:cs="Times New Roman"/>
            <w:color w:val="1D1D1D"/>
            <w:shd w:val="clear" w:color="auto" w:fill="FFFFFF"/>
            <w:lang w:eastAsia="en-GB"/>
          </w:rPr>
          <w:t>, V. (</w:t>
        </w:r>
        <w:r w:rsidRPr="00C13795">
          <w:rPr>
            <w:rFonts w:ascii="Times" w:hAnsi="Times" w:cs="Times New Roman"/>
            <w:color w:val="1D1D1D"/>
            <w:szCs w:val="22"/>
            <w:shd w:val="clear" w:color="auto" w:fill="FFFFFF"/>
            <w:lang w:eastAsia="en-GB"/>
          </w:rPr>
          <w:t>2015)</w:t>
        </w:r>
      </w:ins>
      <w:ins w:id="21" w:author="Reviewer 1" w:date="2015-10-14T16:06:00Z">
        <w:r w:rsidR="004D0DA3" w:rsidRPr="00C13795">
          <w:rPr>
            <w:rFonts w:ascii="Times" w:hAnsi="Times" w:cs="Times New Roman"/>
            <w:color w:val="1D1D1D"/>
            <w:szCs w:val="22"/>
            <w:shd w:val="clear" w:color="auto" w:fill="FFFFFF"/>
            <w:lang w:eastAsia="en-GB"/>
          </w:rPr>
          <w:t>:</w:t>
        </w:r>
      </w:ins>
      <w:ins w:id="22" w:author="Nicos" w:date="2015-10-14T14:48:00Z">
        <w:r w:rsidRPr="00C13795">
          <w:rPr>
            <w:rFonts w:ascii="Times" w:hAnsi="Times" w:cs="Times New Roman"/>
            <w:color w:val="1D1D1D"/>
            <w:szCs w:val="22"/>
            <w:shd w:val="clear" w:color="auto" w:fill="FFFFFF"/>
            <w:lang w:eastAsia="en-GB"/>
          </w:rPr>
          <w:t xml:space="preserve"> </w:t>
        </w:r>
        <w:r w:rsidRPr="00C13795">
          <w:rPr>
            <w:rFonts w:ascii="Times" w:hAnsi="Times" w:cs="Times New Roman"/>
            <w:i/>
            <w:color w:val="1D1D1D"/>
            <w:szCs w:val="22"/>
            <w:shd w:val="clear" w:color="auto" w:fill="FFFFFF"/>
            <w:lang w:eastAsia="en-GB"/>
          </w:rPr>
          <w:t>Mobile commons, migrant digitalities and the right to the city</w:t>
        </w:r>
      </w:ins>
      <w:proofErr w:type="gramStart"/>
      <w:ins w:id="23" w:author="Reviewer 1" w:date="2015-10-14T16:06:00Z">
        <w:r w:rsidR="004D0DA3" w:rsidRPr="00C13795">
          <w:rPr>
            <w:rFonts w:ascii="Times" w:hAnsi="Times" w:cs="Times New Roman"/>
            <w:color w:val="1D1D1D"/>
            <w:szCs w:val="22"/>
            <w:shd w:val="clear" w:color="auto" w:fill="FFFFFF"/>
            <w:lang w:eastAsia="en-GB"/>
          </w:rPr>
          <w:t>.</w:t>
        </w:r>
      </w:ins>
      <w:r w:rsidR="00C13795">
        <w:rPr>
          <w:rFonts w:ascii="Times" w:hAnsi="Times" w:cs="Times New Roman"/>
          <w:color w:val="1D1D1D"/>
          <w:szCs w:val="22"/>
          <w:shd w:val="clear" w:color="auto" w:fill="FFFFFF"/>
          <w:lang w:eastAsia="en-GB"/>
        </w:rPr>
        <w:t>,</w:t>
      </w:r>
      <w:proofErr w:type="gramEnd"/>
      <w:r w:rsidR="00C13795">
        <w:rPr>
          <w:rFonts w:ascii="Times" w:hAnsi="Times" w:cs="Times New Roman"/>
          <w:color w:val="1D1D1D"/>
          <w:szCs w:val="22"/>
          <w:shd w:val="clear" w:color="auto" w:fill="FFFFFF"/>
          <w:lang w:eastAsia="en-GB"/>
        </w:rPr>
        <w:t xml:space="preserve"> Basingstoke: </w:t>
      </w:r>
      <w:ins w:id="24" w:author="Nicos" w:date="2015-10-14T14:48:00Z">
        <w:r w:rsidRPr="00C13795">
          <w:rPr>
            <w:rFonts w:ascii="Times" w:hAnsi="Times" w:cs="Times New Roman"/>
            <w:color w:val="1D1D1D"/>
            <w:szCs w:val="22"/>
            <w:shd w:val="clear" w:color="auto" w:fill="FFFFFF"/>
            <w:lang w:eastAsia="en-GB"/>
          </w:rPr>
          <w:t>Palgrave Macmillan, Pivot S</w:t>
        </w:r>
        <w:r w:rsidRPr="00C13795">
          <w:rPr>
            <w:rFonts w:ascii="Times" w:hAnsi="Times" w:cs="Times New Roman"/>
            <w:color w:val="1D1D1D"/>
            <w:shd w:val="clear" w:color="auto" w:fill="FFFFFF"/>
            <w:lang w:eastAsia="en-GB"/>
          </w:rPr>
          <w:t>eries Mobility &amp; Politics.</w:t>
        </w:r>
      </w:ins>
    </w:p>
    <w:p w:rsidR="00874BF5" w:rsidRPr="00C13795" w:rsidRDefault="00874BF5" w:rsidP="00C13795">
      <w:pPr>
        <w:pStyle w:val="NormalWeb"/>
        <w:rPr>
          <w:sz w:val="24"/>
          <w:szCs w:val="24"/>
        </w:rPr>
      </w:pPr>
      <w:r w:rsidRPr="00C13795">
        <w:rPr>
          <w:sz w:val="24"/>
          <w:szCs w:val="24"/>
        </w:rPr>
        <w:t>Trimikliniotis, N. (ed.) (2008)</w:t>
      </w:r>
      <w:r w:rsidR="002E330E" w:rsidRPr="00C13795">
        <w:rPr>
          <w:sz w:val="24"/>
          <w:szCs w:val="24"/>
        </w:rPr>
        <w:t xml:space="preserve">: </w:t>
      </w:r>
      <w:r w:rsidRPr="00C13795">
        <w:rPr>
          <w:i/>
          <w:sz w:val="24"/>
          <w:szCs w:val="24"/>
        </w:rPr>
        <w:t>The Cyprus Review, Special issues on Migration, Racism and Multiculturalism in Cyprus</w:t>
      </w:r>
      <w:r w:rsidR="00A72151" w:rsidRPr="00C13795">
        <w:rPr>
          <w:sz w:val="24"/>
          <w:szCs w:val="24"/>
        </w:rPr>
        <w:t>,</w:t>
      </w:r>
      <w:r w:rsidRPr="00C13795">
        <w:rPr>
          <w:sz w:val="24"/>
          <w:szCs w:val="24"/>
        </w:rPr>
        <w:t xml:space="preserve"> Volume 20: 2 </w:t>
      </w:r>
      <w:proofErr w:type="gramStart"/>
      <w:r w:rsidRPr="00C13795">
        <w:rPr>
          <w:sz w:val="24"/>
          <w:szCs w:val="24"/>
        </w:rPr>
        <w:t>Fall</w:t>
      </w:r>
      <w:proofErr w:type="gramEnd"/>
      <w:r w:rsidRPr="00C13795">
        <w:rPr>
          <w:sz w:val="24"/>
          <w:szCs w:val="24"/>
        </w:rPr>
        <w:t xml:space="preserve"> 2008. </w:t>
      </w:r>
    </w:p>
    <w:p w:rsidR="00874BF5" w:rsidRPr="00C13795" w:rsidRDefault="00874BF5" w:rsidP="00C13795">
      <w:pPr>
        <w:pStyle w:val="NormalWeb"/>
        <w:rPr>
          <w:sz w:val="24"/>
          <w:szCs w:val="24"/>
        </w:rPr>
      </w:pPr>
      <w:r w:rsidRPr="00C13795">
        <w:rPr>
          <w:sz w:val="24"/>
          <w:szCs w:val="24"/>
        </w:rPr>
        <w:t>Trimikliniotis</w:t>
      </w:r>
      <w:r w:rsidR="002E330E" w:rsidRPr="00C13795">
        <w:rPr>
          <w:sz w:val="24"/>
          <w:szCs w:val="24"/>
        </w:rPr>
        <w:t>, N.</w:t>
      </w:r>
      <w:r w:rsidRPr="00C13795">
        <w:rPr>
          <w:sz w:val="24"/>
          <w:szCs w:val="24"/>
        </w:rPr>
        <w:t xml:space="preserve"> (2005)</w:t>
      </w:r>
      <w:r w:rsidR="005802A3" w:rsidRPr="00C13795">
        <w:rPr>
          <w:sz w:val="24"/>
          <w:szCs w:val="24"/>
        </w:rPr>
        <w:t>:</w:t>
      </w:r>
      <w:r w:rsidRPr="00C13795">
        <w:rPr>
          <w:sz w:val="24"/>
          <w:szCs w:val="24"/>
        </w:rPr>
        <w:t xml:space="preserve"> ‘Socio-political Developments and Impacts - Cyprus Report’, Work Package 5, The European Dilemma: Institutional Patterns and Politics of 'Racial' Discrimination, Research Project Xenophob, EU Fifth Framework Program 2002-2005. </w:t>
      </w:r>
    </w:p>
    <w:p w:rsidR="00874BF5" w:rsidRPr="00C13795" w:rsidRDefault="00874BF5" w:rsidP="00C13795">
      <w:pPr>
        <w:pStyle w:val="NormalWeb"/>
        <w:rPr>
          <w:sz w:val="24"/>
          <w:szCs w:val="24"/>
        </w:rPr>
      </w:pPr>
      <w:r w:rsidRPr="00C13795">
        <w:rPr>
          <w:sz w:val="24"/>
          <w:szCs w:val="24"/>
        </w:rPr>
        <w:t>Trimikliniotis, N. (2004)</w:t>
      </w:r>
      <w:r w:rsidR="005802A3" w:rsidRPr="00C13795">
        <w:rPr>
          <w:sz w:val="24"/>
          <w:szCs w:val="24"/>
        </w:rPr>
        <w:t>:</w:t>
      </w:r>
      <w:r w:rsidRPr="00C13795">
        <w:rPr>
          <w:sz w:val="24"/>
          <w:szCs w:val="24"/>
        </w:rPr>
        <w:t xml:space="preserve"> ‘Mapping Discrimination in Cyprus: Ethnic Discrimination in a Divided Education System’, The Cyprus Review, vol. 16, No.1, Spring 2004, pp. 53- 86; </w:t>
      </w:r>
    </w:p>
    <w:p w:rsidR="006160E8" w:rsidRPr="00C13795" w:rsidRDefault="006160E8" w:rsidP="00C13795">
      <w:pPr>
        <w:pStyle w:val="NormalWeb"/>
        <w:rPr>
          <w:sz w:val="24"/>
          <w:szCs w:val="24"/>
        </w:rPr>
      </w:pPr>
      <w:r w:rsidRPr="00C13795">
        <w:rPr>
          <w:sz w:val="24"/>
          <w:szCs w:val="24"/>
        </w:rPr>
        <w:t>Trimikliniotis, N. (1999)</w:t>
      </w:r>
      <w:r w:rsidR="005802A3" w:rsidRPr="00C13795">
        <w:rPr>
          <w:sz w:val="24"/>
          <w:szCs w:val="24"/>
        </w:rPr>
        <w:t>:</w:t>
      </w:r>
      <w:r w:rsidRPr="00C13795">
        <w:rPr>
          <w:sz w:val="24"/>
          <w:szCs w:val="24"/>
        </w:rPr>
        <w:t xml:space="preserve"> ‘New Migration and Racism in Cyprus: The Racialisation of Migrant Workers’ in: F. </w:t>
      </w:r>
      <w:r w:rsidR="005802A3" w:rsidRPr="00C13795">
        <w:rPr>
          <w:sz w:val="24"/>
          <w:szCs w:val="24"/>
        </w:rPr>
        <w:t>Anthias and G. Lazarides (eds.)</w:t>
      </w:r>
      <w:r w:rsidRPr="00C13795">
        <w:rPr>
          <w:sz w:val="24"/>
          <w:szCs w:val="24"/>
        </w:rPr>
        <w:t xml:space="preserve"> </w:t>
      </w:r>
      <w:r w:rsidRPr="00C13795">
        <w:rPr>
          <w:i/>
          <w:sz w:val="24"/>
          <w:szCs w:val="24"/>
        </w:rPr>
        <w:t>Into the Margins: Migration an</w:t>
      </w:r>
      <w:r w:rsidR="005802A3" w:rsidRPr="00C13795">
        <w:rPr>
          <w:i/>
          <w:sz w:val="24"/>
          <w:szCs w:val="24"/>
        </w:rPr>
        <w:t>d Exclusion in Southern Europe</w:t>
      </w:r>
      <w:r w:rsidR="005802A3" w:rsidRPr="00C13795">
        <w:rPr>
          <w:sz w:val="24"/>
          <w:szCs w:val="24"/>
        </w:rPr>
        <w:t xml:space="preserve">. </w:t>
      </w:r>
      <w:r w:rsidRPr="00C13795">
        <w:rPr>
          <w:sz w:val="24"/>
          <w:szCs w:val="24"/>
        </w:rPr>
        <w:t xml:space="preserve">Avebury: Ashgate, pp. 139-178. </w:t>
      </w:r>
    </w:p>
    <w:p w:rsidR="006160E8" w:rsidRPr="00C13795" w:rsidRDefault="006160E8" w:rsidP="00C13795">
      <w:pPr>
        <w:pStyle w:val="NormalWeb"/>
        <w:rPr>
          <w:sz w:val="24"/>
          <w:szCs w:val="24"/>
        </w:rPr>
      </w:pPr>
      <w:r w:rsidRPr="00C13795">
        <w:rPr>
          <w:sz w:val="24"/>
          <w:szCs w:val="24"/>
        </w:rPr>
        <w:t>Trimikliniotis, N. and Demetriou, C. (2009</w:t>
      </w:r>
      <w:r w:rsidR="00210599" w:rsidRPr="00C13795">
        <w:rPr>
          <w:sz w:val="24"/>
          <w:szCs w:val="24"/>
        </w:rPr>
        <w:t>a</w:t>
      </w:r>
      <w:r w:rsidRPr="00C13795">
        <w:rPr>
          <w:sz w:val="24"/>
          <w:szCs w:val="24"/>
        </w:rPr>
        <w:t>)</w:t>
      </w:r>
      <w:r w:rsidR="00EC13CB" w:rsidRPr="00C13795">
        <w:rPr>
          <w:sz w:val="24"/>
          <w:szCs w:val="24"/>
        </w:rPr>
        <w:t>:</w:t>
      </w:r>
      <w:r w:rsidRPr="00C13795">
        <w:rPr>
          <w:sz w:val="24"/>
          <w:szCs w:val="24"/>
        </w:rPr>
        <w:t xml:space="preserve"> ‘Preventing racism, xenophobia and related intolerance in sport across the European Union’, RAXEN Thematic Study on Cyprus, March 2009. </w:t>
      </w:r>
    </w:p>
    <w:p w:rsidR="00740406" w:rsidRPr="00C13795" w:rsidRDefault="006160E8" w:rsidP="00C13795">
      <w:pPr>
        <w:pStyle w:val="NormalWeb"/>
        <w:rPr>
          <w:sz w:val="24"/>
          <w:szCs w:val="24"/>
        </w:rPr>
      </w:pPr>
      <w:r w:rsidRPr="00C13795">
        <w:rPr>
          <w:sz w:val="24"/>
          <w:szCs w:val="24"/>
        </w:rPr>
        <w:t>Trimikliniotis and Demetriou, C. (2009</w:t>
      </w:r>
      <w:r w:rsidR="00210599" w:rsidRPr="00C13795">
        <w:rPr>
          <w:sz w:val="24"/>
          <w:szCs w:val="24"/>
        </w:rPr>
        <w:t>b</w:t>
      </w:r>
      <w:r w:rsidRPr="00C13795">
        <w:rPr>
          <w:sz w:val="24"/>
          <w:szCs w:val="24"/>
        </w:rPr>
        <w:t>)</w:t>
      </w:r>
      <w:r w:rsidR="00EC13CB" w:rsidRPr="00C13795">
        <w:rPr>
          <w:sz w:val="24"/>
          <w:szCs w:val="24"/>
        </w:rPr>
        <w:t>:</w:t>
      </w:r>
      <w:r w:rsidRPr="00C13795">
        <w:rPr>
          <w:sz w:val="24"/>
          <w:szCs w:val="24"/>
        </w:rPr>
        <w:t xml:space="preserve"> ‘The Cypriot Roma and the Failure of Education: Anti-Discrimination and Multiculturalism as a Post-accession Challenge’, </w:t>
      </w:r>
      <w:proofErr w:type="gramStart"/>
      <w:r w:rsidRPr="00C13795">
        <w:rPr>
          <w:sz w:val="24"/>
          <w:szCs w:val="24"/>
        </w:rPr>
        <w:t>In</w:t>
      </w:r>
      <w:proofErr w:type="gramEnd"/>
      <w:r w:rsidRPr="00C13795">
        <w:rPr>
          <w:sz w:val="24"/>
          <w:szCs w:val="24"/>
        </w:rPr>
        <w:t xml:space="preserve">: N. Coureas and A. Varnava (eds) </w:t>
      </w:r>
      <w:r w:rsidRPr="00C13795">
        <w:rPr>
          <w:i/>
          <w:sz w:val="24"/>
          <w:szCs w:val="24"/>
        </w:rPr>
        <w:t xml:space="preserve">The Minorities of Cyprus: Development Patterns </w:t>
      </w:r>
      <w:r w:rsidR="00740406" w:rsidRPr="00C13795">
        <w:rPr>
          <w:i/>
          <w:sz w:val="24"/>
          <w:szCs w:val="24"/>
        </w:rPr>
        <w:t>and the Identity of the Internal-Exclusion</w:t>
      </w:r>
      <w:r w:rsidR="001C3ABD" w:rsidRPr="00C13795">
        <w:rPr>
          <w:sz w:val="24"/>
          <w:szCs w:val="24"/>
        </w:rPr>
        <w:t>.</w:t>
      </w:r>
      <w:r w:rsidR="00740406" w:rsidRPr="00C13795">
        <w:rPr>
          <w:sz w:val="24"/>
          <w:szCs w:val="24"/>
        </w:rPr>
        <w:t xml:space="preserve"> Cambridge Scholars Publishing: Cambridge. </w:t>
      </w:r>
    </w:p>
    <w:p w:rsidR="00CB6A51" w:rsidRPr="00C13795" w:rsidRDefault="00CB6A51" w:rsidP="00C13795">
      <w:pPr>
        <w:pStyle w:val="NormalWeb"/>
        <w:rPr>
          <w:sz w:val="24"/>
          <w:szCs w:val="24"/>
        </w:rPr>
      </w:pPr>
      <w:r w:rsidRPr="00C13795">
        <w:rPr>
          <w:sz w:val="24"/>
          <w:szCs w:val="24"/>
        </w:rPr>
        <w:t>Trimikliniotis, N. and Demetriou, C. (2007)</w:t>
      </w:r>
      <w:r w:rsidR="00EC13CB" w:rsidRPr="00C13795">
        <w:rPr>
          <w:sz w:val="24"/>
          <w:szCs w:val="24"/>
        </w:rPr>
        <w:t>:</w:t>
      </w:r>
      <w:r w:rsidRPr="00C13795">
        <w:rPr>
          <w:sz w:val="24"/>
          <w:szCs w:val="24"/>
        </w:rPr>
        <w:t xml:space="preserve"> ‘Cyprus’, Triandafyllidou, A. and Gropas, R. (ed.) European Immigration: A sourcebook, Avebury: Ashgate</w:t>
      </w:r>
      <w:proofErr w:type="gramStart"/>
      <w:r w:rsidRPr="00C13795">
        <w:rPr>
          <w:sz w:val="24"/>
          <w:szCs w:val="24"/>
        </w:rPr>
        <w:t>, ,</w:t>
      </w:r>
      <w:proofErr w:type="gramEnd"/>
      <w:r w:rsidRPr="00C13795">
        <w:rPr>
          <w:sz w:val="24"/>
          <w:szCs w:val="24"/>
        </w:rPr>
        <w:t xml:space="preserve"> pp.45-58; </w:t>
      </w:r>
    </w:p>
    <w:p w:rsidR="00CB6A51" w:rsidRPr="00C13795" w:rsidRDefault="00CB6A51" w:rsidP="00C13795">
      <w:pPr>
        <w:pStyle w:val="NormalWeb"/>
        <w:rPr>
          <w:sz w:val="24"/>
          <w:szCs w:val="24"/>
        </w:rPr>
      </w:pPr>
      <w:r w:rsidRPr="00C13795">
        <w:rPr>
          <w:sz w:val="24"/>
          <w:szCs w:val="24"/>
        </w:rPr>
        <w:t>Trimikliniotis, N. and Pantelides, P. (2003)</w:t>
      </w:r>
      <w:r w:rsidR="00BE28CD" w:rsidRPr="00C13795">
        <w:rPr>
          <w:sz w:val="24"/>
          <w:szCs w:val="24"/>
        </w:rPr>
        <w:t>:</w:t>
      </w:r>
      <w:r w:rsidRPr="00C13795">
        <w:rPr>
          <w:sz w:val="24"/>
          <w:szCs w:val="24"/>
        </w:rPr>
        <w:t xml:space="preserve"> ‘M</w:t>
      </w:r>
      <w:r w:rsidR="00F82A22" w:rsidRPr="00C13795">
        <w:rPr>
          <w:sz w:val="24"/>
          <w:szCs w:val="24"/>
        </w:rPr>
        <w:t>apping Discrimination in Cyprus.</w:t>
      </w:r>
      <w:r w:rsidRPr="00C13795">
        <w:rPr>
          <w:sz w:val="24"/>
          <w:szCs w:val="24"/>
        </w:rPr>
        <w:t xml:space="preserve"> Ethnic Discrimination in the Labour Market’, </w:t>
      </w:r>
      <w:r w:rsidR="00BE28CD" w:rsidRPr="00C13795">
        <w:rPr>
          <w:sz w:val="24"/>
          <w:szCs w:val="24"/>
        </w:rPr>
        <w:t xml:space="preserve">in </w:t>
      </w:r>
      <w:r w:rsidRPr="00C13795">
        <w:rPr>
          <w:i/>
          <w:sz w:val="24"/>
          <w:szCs w:val="24"/>
        </w:rPr>
        <w:t>The Cyprus Review</w:t>
      </w:r>
      <w:r w:rsidRPr="00C13795">
        <w:rPr>
          <w:sz w:val="24"/>
          <w:szCs w:val="24"/>
        </w:rPr>
        <w:t xml:space="preserve"> 15</w:t>
      </w:r>
      <w:r w:rsidR="00BE28CD" w:rsidRPr="00C13795">
        <w:rPr>
          <w:sz w:val="24"/>
          <w:szCs w:val="24"/>
        </w:rPr>
        <w:t xml:space="preserve"> (</w:t>
      </w:r>
      <w:r w:rsidR="001F7CCA" w:rsidRPr="00C13795">
        <w:rPr>
          <w:sz w:val="24"/>
          <w:szCs w:val="24"/>
        </w:rPr>
        <w:t>1</w:t>
      </w:r>
      <w:r w:rsidR="008216F4" w:rsidRPr="00C13795">
        <w:rPr>
          <w:sz w:val="24"/>
          <w:szCs w:val="24"/>
        </w:rPr>
        <w:t xml:space="preserve">): </w:t>
      </w:r>
      <w:r w:rsidR="001F7CCA" w:rsidRPr="00C13795">
        <w:rPr>
          <w:sz w:val="24"/>
          <w:szCs w:val="24"/>
        </w:rPr>
        <w:t xml:space="preserve"> 121-148.</w:t>
      </w:r>
    </w:p>
    <w:p w:rsidR="00CB6A51" w:rsidRPr="00C13795" w:rsidRDefault="00CB6A51" w:rsidP="00C13795">
      <w:pPr>
        <w:pStyle w:val="NormalWeb"/>
        <w:rPr>
          <w:sz w:val="24"/>
          <w:szCs w:val="24"/>
        </w:rPr>
      </w:pPr>
      <w:r w:rsidRPr="00C13795">
        <w:rPr>
          <w:sz w:val="24"/>
          <w:szCs w:val="24"/>
        </w:rPr>
        <w:t>Wallerstein, I. (2000)</w:t>
      </w:r>
      <w:r w:rsidR="00507CF3" w:rsidRPr="00C13795">
        <w:rPr>
          <w:sz w:val="24"/>
          <w:szCs w:val="24"/>
        </w:rPr>
        <w:t>:</w:t>
      </w:r>
      <w:r w:rsidRPr="00C13795">
        <w:rPr>
          <w:sz w:val="24"/>
          <w:szCs w:val="24"/>
        </w:rPr>
        <w:t xml:space="preserve"> ‘Culture as the ideological battleground’, </w:t>
      </w:r>
      <w:r w:rsidRPr="00C13795">
        <w:rPr>
          <w:i/>
          <w:sz w:val="24"/>
          <w:szCs w:val="24"/>
        </w:rPr>
        <w:t>The Essential Wallerstein</w:t>
      </w:r>
      <w:r w:rsidRPr="00C13795">
        <w:rPr>
          <w:sz w:val="24"/>
          <w:szCs w:val="24"/>
        </w:rPr>
        <w:t xml:space="preserve">, </w:t>
      </w:r>
      <w:r w:rsidRPr="00C13795">
        <w:rPr>
          <w:i/>
          <w:sz w:val="24"/>
          <w:szCs w:val="24"/>
        </w:rPr>
        <w:t>The New Press</w:t>
      </w:r>
      <w:r w:rsidR="00177F42" w:rsidRPr="00C13795">
        <w:rPr>
          <w:i/>
          <w:sz w:val="24"/>
          <w:szCs w:val="24"/>
        </w:rPr>
        <w:t>.</w:t>
      </w:r>
      <w:r w:rsidRPr="00C13795">
        <w:rPr>
          <w:sz w:val="24"/>
          <w:szCs w:val="24"/>
        </w:rPr>
        <w:t xml:space="preserve"> New York</w:t>
      </w:r>
      <w:r w:rsidR="00177F42" w:rsidRPr="00C13795">
        <w:rPr>
          <w:sz w:val="24"/>
          <w:szCs w:val="24"/>
        </w:rPr>
        <w:t>:</w:t>
      </w:r>
      <w:r w:rsidRPr="00C13795">
        <w:rPr>
          <w:sz w:val="24"/>
          <w:szCs w:val="24"/>
        </w:rPr>
        <w:t xml:space="preserve"> 264-291. </w:t>
      </w:r>
    </w:p>
    <w:p w:rsidR="00CB6A51" w:rsidRPr="00C13795" w:rsidRDefault="000024DE" w:rsidP="00C13795">
      <w:pPr>
        <w:pStyle w:val="NormalWeb"/>
        <w:rPr>
          <w:sz w:val="24"/>
          <w:szCs w:val="24"/>
        </w:rPr>
      </w:pPr>
      <w:r w:rsidRPr="00C13795">
        <w:rPr>
          <w:sz w:val="24"/>
          <w:szCs w:val="24"/>
        </w:rPr>
        <w:lastRenderedPageBreak/>
        <w:t>Wallerstein, I. (2005</w:t>
      </w:r>
      <w:r w:rsidR="00CB6A51" w:rsidRPr="00C13795">
        <w:rPr>
          <w:sz w:val="24"/>
          <w:szCs w:val="24"/>
        </w:rPr>
        <w:t>)</w:t>
      </w:r>
      <w:r w:rsidR="00507CF3" w:rsidRPr="00C13795">
        <w:rPr>
          <w:sz w:val="24"/>
          <w:szCs w:val="24"/>
        </w:rPr>
        <w:t>:</w:t>
      </w:r>
      <w:r w:rsidR="00CB6A51" w:rsidRPr="00C13795">
        <w:rPr>
          <w:sz w:val="24"/>
          <w:szCs w:val="24"/>
        </w:rPr>
        <w:t xml:space="preserve"> ‘The Creation of Geoculture: Ideologies, Social Movements, Social Science’, </w:t>
      </w:r>
      <w:r w:rsidR="00CB6A51" w:rsidRPr="00C13795">
        <w:rPr>
          <w:i/>
          <w:sz w:val="24"/>
          <w:szCs w:val="24"/>
        </w:rPr>
        <w:t>World Systems Analysis, An introduction</w:t>
      </w:r>
      <w:r w:rsidR="00ED6A4C" w:rsidRPr="00C13795">
        <w:rPr>
          <w:sz w:val="24"/>
          <w:szCs w:val="24"/>
        </w:rPr>
        <w:t>.</w:t>
      </w:r>
      <w:r w:rsidR="00CB6A51" w:rsidRPr="00C13795">
        <w:rPr>
          <w:sz w:val="24"/>
          <w:szCs w:val="24"/>
        </w:rPr>
        <w:t xml:space="preserve"> The Duke University </w:t>
      </w:r>
      <w:r w:rsidRPr="00C13795">
        <w:rPr>
          <w:sz w:val="24"/>
          <w:szCs w:val="24"/>
        </w:rPr>
        <w:t>Press,</w:t>
      </w:r>
      <w:r w:rsidR="00F42816" w:rsidRPr="00C13795">
        <w:rPr>
          <w:sz w:val="24"/>
          <w:szCs w:val="24"/>
        </w:rPr>
        <w:t xml:space="preserve"> Durham and London:</w:t>
      </w:r>
      <w:r w:rsidRPr="00C13795">
        <w:rPr>
          <w:sz w:val="24"/>
          <w:szCs w:val="24"/>
        </w:rPr>
        <w:t xml:space="preserve"> 60</w:t>
      </w:r>
      <w:r w:rsidR="00CB6A51" w:rsidRPr="00C13795">
        <w:rPr>
          <w:sz w:val="24"/>
          <w:szCs w:val="24"/>
        </w:rPr>
        <w:t xml:space="preserve">-76. </w:t>
      </w:r>
    </w:p>
    <w:p w:rsidR="00CB6A51" w:rsidRPr="00C13795" w:rsidRDefault="00CB6A51" w:rsidP="00C13795">
      <w:pPr>
        <w:pStyle w:val="NormalWeb"/>
        <w:rPr>
          <w:sz w:val="24"/>
          <w:szCs w:val="24"/>
        </w:rPr>
      </w:pPr>
      <w:r w:rsidRPr="00C13795">
        <w:rPr>
          <w:sz w:val="24"/>
          <w:szCs w:val="24"/>
        </w:rPr>
        <w:t>Weizman, E. (2006)</w:t>
      </w:r>
      <w:r w:rsidR="00694EF2" w:rsidRPr="00C13795">
        <w:rPr>
          <w:sz w:val="24"/>
          <w:szCs w:val="24"/>
        </w:rPr>
        <w:t>:</w:t>
      </w:r>
      <w:r w:rsidRPr="00C13795">
        <w:rPr>
          <w:sz w:val="24"/>
          <w:szCs w:val="24"/>
        </w:rPr>
        <w:t xml:space="preserve"> ‘The Art of War’, Frieze Magazine, Issue 99, May 2006, </w:t>
      </w:r>
      <w:r w:rsidRPr="00C13795">
        <w:rPr>
          <w:color w:val="0000FF"/>
          <w:sz w:val="24"/>
          <w:szCs w:val="24"/>
          <w:shd w:val="clear" w:color="auto" w:fill="FFFFFF"/>
        </w:rPr>
        <w:t xml:space="preserve">http://www.frieze.com/issue/article/the_art_of_war/ </w:t>
      </w:r>
    </w:p>
    <w:p w:rsidR="00CB6A51" w:rsidRPr="00C13795" w:rsidRDefault="00CB6A51" w:rsidP="00C13795">
      <w:pPr>
        <w:pStyle w:val="NormalWeb"/>
        <w:rPr>
          <w:sz w:val="24"/>
          <w:szCs w:val="24"/>
        </w:rPr>
      </w:pPr>
      <w:r w:rsidRPr="00C13795">
        <w:rPr>
          <w:sz w:val="24"/>
          <w:szCs w:val="24"/>
        </w:rPr>
        <w:t>Wolfsfeld, G. (1997)</w:t>
      </w:r>
      <w:r w:rsidR="00694EF2" w:rsidRPr="00C13795">
        <w:rPr>
          <w:sz w:val="24"/>
          <w:szCs w:val="24"/>
        </w:rPr>
        <w:t>:</w:t>
      </w:r>
      <w:r w:rsidRPr="00C13795">
        <w:rPr>
          <w:sz w:val="24"/>
          <w:szCs w:val="24"/>
        </w:rPr>
        <w:t xml:space="preserve"> </w:t>
      </w:r>
      <w:r w:rsidRPr="00C13795">
        <w:rPr>
          <w:i/>
          <w:sz w:val="24"/>
          <w:szCs w:val="24"/>
        </w:rPr>
        <w:t>Media and Political Conflict: News from the Middle East</w:t>
      </w:r>
      <w:r w:rsidR="00694EF2" w:rsidRPr="00C13795">
        <w:rPr>
          <w:sz w:val="24"/>
          <w:szCs w:val="24"/>
        </w:rPr>
        <w:t>.</w:t>
      </w:r>
      <w:r w:rsidRPr="00C13795">
        <w:rPr>
          <w:sz w:val="24"/>
          <w:szCs w:val="24"/>
        </w:rPr>
        <w:t xml:space="preserve"> Cambridge: Cambridge University Press. </w:t>
      </w:r>
    </w:p>
    <w:p w:rsidR="009338EE" w:rsidRPr="00C13795" w:rsidRDefault="009338EE" w:rsidP="00C13795">
      <w:pPr>
        <w:pStyle w:val="NormalWeb"/>
        <w:rPr>
          <w:sz w:val="24"/>
          <w:szCs w:val="24"/>
        </w:rPr>
      </w:pPr>
      <w:r w:rsidRPr="00C13795">
        <w:rPr>
          <w:sz w:val="24"/>
          <w:szCs w:val="24"/>
        </w:rPr>
        <w:t xml:space="preserve">Wong, L. </w:t>
      </w:r>
      <w:r w:rsidR="00BB5487" w:rsidRPr="00C13795">
        <w:rPr>
          <w:sz w:val="24"/>
          <w:szCs w:val="24"/>
        </w:rPr>
        <w:t>(</w:t>
      </w:r>
      <w:r w:rsidRPr="00C13795">
        <w:rPr>
          <w:sz w:val="24"/>
          <w:szCs w:val="24"/>
        </w:rPr>
        <w:t>2003</w:t>
      </w:r>
      <w:r w:rsidR="00BB5487" w:rsidRPr="00C13795">
        <w:rPr>
          <w:sz w:val="24"/>
          <w:szCs w:val="24"/>
        </w:rPr>
        <w:t>):</w:t>
      </w:r>
      <w:r w:rsidRPr="00C13795">
        <w:rPr>
          <w:sz w:val="24"/>
          <w:szCs w:val="24"/>
        </w:rPr>
        <w:t xml:space="preserve"> </w:t>
      </w:r>
      <w:r w:rsidR="00BB5487" w:rsidRPr="00C13795">
        <w:rPr>
          <w:sz w:val="24"/>
          <w:szCs w:val="24"/>
        </w:rPr>
        <w:t>‘</w:t>
      </w:r>
      <w:r w:rsidRPr="00C13795">
        <w:rPr>
          <w:sz w:val="24"/>
          <w:szCs w:val="24"/>
        </w:rPr>
        <w:t>Belonging and diaspora: The Chinese and the Internet</w:t>
      </w:r>
      <w:r w:rsidR="00BB5487" w:rsidRPr="00C13795">
        <w:rPr>
          <w:sz w:val="24"/>
          <w:szCs w:val="24"/>
        </w:rPr>
        <w:t>’, in</w:t>
      </w:r>
      <w:r w:rsidRPr="00C13795">
        <w:rPr>
          <w:sz w:val="24"/>
          <w:szCs w:val="24"/>
        </w:rPr>
        <w:t xml:space="preserve"> </w:t>
      </w:r>
      <w:r w:rsidRPr="00C13795">
        <w:rPr>
          <w:i/>
          <w:sz w:val="24"/>
          <w:szCs w:val="24"/>
        </w:rPr>
        <w:t>First Monday</w:t>
      </w:r>
      <w:r w:rsidRPr="00C13795">
        <w:rPr>
          <w:sz w:val="24"/>
          <w:szCs w:val="24"/>
        </w:rPr>
        <w:t xml:space="preserve"> 8 (4-7), </w:t>
      </w:r>
      <w:r w:rsidRPr="00C13795">
        <w:rPr>
          <w:color w:val="0000FF"/>
          <w:sz w:val="24"/>
          <w:szCs w:val="24"/>
        </w:rPr>
        <w:t xml:space="preserve">http://firstmonday.org/ojs/index.php/fm/article/view/1045/966 </w:t>
      </w:r>
    </w:p>
    <w:p w:rsidR="009338EE" w:rsidRPr="00C13795" w:rsidRDefault="009338EE" w:rsidP="00C13795">
      <w:pPr>
        <w:pStyle w:val="NormalWeb"/>
        <w:rPr>
          <w:sz w:val="24"/>
          <w:szCs w:val="24"/>
        </w:rPr>
      </w:pPr>
    </w:p>
    <w:p w:rsidR="009338EE" w:rsidRPr="00C13795" w:rsidRDefault="009338EE" w:rsidP="00C13795">
      <w:pPr>
        <w:pStyle w:val="NormalWeb"/>
        <w:rPr>
          <w:sz w:val="24"/>
          <w:szCs w:val="24"/>
        </w:rPr>
      </w:pPr>
    </w:p>
    <w:p w:rsidR="009338EE" w:rsidRPr="00C13795" w:rsidRDefault="009338EE" w:rsidP="00C13795">
      <w:pPr>
        <w:widowControl w:val="0"/>
        <w:autoSpaceDE w:val="0"/>
        <w:autoSpaceDN w:val="0"/>
        <w:adjustRightInd w:val="0"/>
        <w:spacing w:after="240"/>
        <w:rPr>
          <w:rFonts w:ascii="Times" w:hAnsi="Times" w:cs="Times New Roman"/>
        </w:rPr>
      </w:pPr>
    </w:p>
    <w:p w:rsidR="007236E8" w:rsidRPr="00C13795" w:rsidRDefault="007236E8" w:rsidP="00C13795">
      <w:pPr>
        <w:widowControl w:val="0"/>
        <w:autoSpaceDE w:val="0"/>
        <w:autoSpaceDN w:val="0"/>
        <w:adjustRightInd w:val="0"/>
        <w:spacing w:after="240"/>
        <w:rPr>
          <w:rFonts w:ascii="Times" w:hAnsi="Times" w:cs="Times New Roman"/>
        </w:rPr>
      </w:pPr>
    </w:p>
    <w:p w:rsidR="00A4168B" w:rsidRPr="00C13795" w:rsidRDefault="00A4168B" w:rsidP="00C13795">
      <w:pPr>
        <w:rPr>
          <w:rFonts w:ascii="Times" w:hAnsi="Times" w:cs="Times New Roman"/>
          <w:lang w:val="en-GB"/>
        </w:rPr>
      </w:pPr>
    </w:p>
    <w:sectPr w:rsidR="00A4168B" w:rsidRPr="00C13795" w:rsidSect="008C32FD">
      <w:footerReference w:type="even" r:id="rId12"/>
      <w:foot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184" w:rsidRDefault="00CD6184" w:rsidP="006A3F29">
      <w:r>
        <w:separator/>
      </w:r>
    </w:p>
  </w:endnote>
  <w:endnote w:type="continuationSeparator" w:id="0">
    <w:p w:rsidR="00CD6184" w:rsidRDefault="00CD6184" w:rsidP="006A3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ahoma">
    <w:panose1 w:val="020B0604030504040204"/>
    <w:charset w:val="00"/>
    <w:family w:val="auto"/>
    <w:pitch w:val="variable"/>
    <w:sig w:usb0="00000003" w:usb1="00000000" w:usb2="00000000" w:usb3="00000000" w:csb0="00000001" w:csb1="00000000"/>
  </w:font>
  <w:font w:name="Μοντέρνα">
    <w:altName w:val="Times New Roman"/>
    <w:charset w:val="00"/>
    <w:family w:val="auto"/>
    <w:pitch w:val="variable"/>
    <w:sig w:usb0="83000000" w:usb1="00000000" w:usb2="00000000" w:usb3="00000000" w:csb0="00000009"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7D9" w:rsidRDefault="0099188A" w:rsidP="002671B0">
    <w:pPr>
      <w:pStyle w:val="Footer"/>
      <w:framePr w:wrap="around" w:vAnchor="text" w:hAnchor="margin" w:xAlign="right" w:y="1"/>
      <w:rPr>
        <w:rStyle w:val="PageNumber"/>
      </w:rPr>
    </w:pPr>
    <w:r>
      <w:rPr>
        <w:rStyle w:val="PageNumber"/>
      </w:rPr>
      <w:fldChar w:fldCharType="begin"/>
    </w:r>
    <w:r w:rsidR="008F67D9">
      <w:rPr>
        <w:rStyle w:val="PageNumber"/>
      </w:rPr>
      <w:instrText xml:space="preserve">PAGE  </w:instrText>
    </w:r>
    <w:r>
      <w:rPr>
        <w:rStyle w:val="PageNumber"/>
      </w:rPr>
      <w:fldChar w:fldCharType="end"/>
    </w:r>
  </w:p>
  <w:p w:rsidR="008F67D9" w:rsidRDefault="008F67D9" w:rsidP="006A3F2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7D9" w:rsidRDefault="0099188A" w:rsidP="002671B0">
    <w:pPr>
      <w:pStyle w:val="Footer"/>
      <w:framePr w:wrap="around" w:vAnchor="text" w:hAnchor="margin" w:xAlign="right" w:y="1"/>
      <w:rPr>
        <w:rStyle w:val="PageNumber"/>
      </w:rPr>
    </w:pPr>
    <w:r>
      <w:rPr>
        <w:rStyle w:val="PageNumber"/>
      </w:rPr>
      <w:fldChar w:fldCharType="begin"/>
    </w:r>
    <w:r w:rsidR="008F67D9">
      <w:rPr>
        <w:rStyle w:val="PageNumber"/>
      </w:rPr>
      <w:instrText xml:space="preserve">PAGE  </w:instrText>
    </w:r>
    <w:r>
      <w:rPr>
        <w:rStyle w:val="PageNumber"/>
      </w:rPr>
      <w:fldChar w:fldCharType="separate"/>
    </w:r>
    <w:r w:rsidR="003D5BAD">
      <w:rPr>
        <w:rStyle w:val="PageNumber"/>
        <w:noProof/>
      </w:rPr>
      <w:t>17</w:t>
    </w:r>
    <w:r>
      <w:rPr>
        <w:rStyle w:val="PageNumber"/>
      </w:rPr>
      <w:fldChar w:fldCharType="end"/>
    </w:r>
  </w:p>
  <w:p w:rsidR="008F67D9" w:rsidRDefault="008F67D9" w:rsidP="006A3F2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184" w:rsidRDefault="00CD6184" w:rsidP="006A3F29">
      <w:r>
        <w:separator/>
      </w:r>
    </w:p>
  </w:footnote>
  <w:footnote w:type="continuationSeparator" w:id="0">
    <w:p w:rsidR="00CD6184" w:rsidRDefault="00CD6184" w:rsidP="006A3F2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D3182"/>
    <w:multiLevelType w:val="hybridMultilevel"/>
    <w:tmpl w:val="A1608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4A7056"/>
    <w:multiLevelType w:val="hybridMultilevel"/>
    <w:tmpl w:val="E5767576"/>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3C25BD"/>
    <w:multiLevelType w:val="hybridMultilevel"/>
    <w:tmpl w:val="FEB40618"/>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B07A8C"/>
    <w:multiLevelType w:val="hybridMultilevel"/>
    <w:tmpl w:val="2698F1C4"/>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65363A"/>
    <w:multiLevelType w:val="hybridMultilevel"/>
    <w:tmpl w:val="54A6EFC8"/>
    <w:lvl w:ilvl="0" w:tplc="04070001">
      <w:start w:val="1"/>
      <w:numFmt w:val="bullet"/>
      <w:lvlText w:val=""/>
      <w:lvlJc w:val="left"/>
      <w:pPr>
        <w:ind w:left="720" w:hanging="360"/>
      </w:pPr>
      <w:rPr>
        <w:rFonts w:ascii="Symbol" w:hAnsi="Symbol" w:hint="default"/>
      </w:rPr>
    </w:lvl>
    <w:lvl w:ilvl="1" w:tplc="04090003">
      <w:start w:val="1"/>
      <w:numFmt w:val="bullet"/>
      <w:lvlText w:val="o"/>
      <w:lvlJc w:val="left"/>
      <w:pPr>
        <w:ind w:left="1495" w:hanging="360"/>
      </w:pPr>
      <w:rPr>
        <w:rFonts w:ascii="Courier New" w:hAnsi="Courier New" w:hint="default"/>
      </w:rPr>
    </w:lvl>
    <w:lvl w:ilvl="2" w:tplc="04090005">
      <w:start w:val="1"/>
      <w:numFmt w:val="bullet"/>
      <w:lvlText w:val=""/>
      <w:lvlJc w:val="left"/>
      <w:pPr>
        <w:ind w:left="1506" w:hanging="360"/>
      </w:pPr>
      <w:rPr>
        <w:rFonts w:ascii="Wingdings" w:hAnsi="Wingdings" w:hint="default"/>
      </w:rPr>
    </w:lvl>
    <w:lvl w:ilvl="3" w:tplc="04090001" w:tentative="1">
      <w:start w:val="1"/>
      <w:numFmt w:val="bullet"/>
      <w:lvlText w:val=""/>
      <w:lvlJc w:val="left"/>
      <w:pPr>
        <w:ind w:left="2226" w:hanging="360"/>
      </w:pPr>
      <w:rPr>
        <w:rFonts w:ascii="Symbol" w:hAnsi="Symbol" w:hint="default"/>
      </w:rPr>
    </w:lvl>
    <w:lvl w:ilvl="4" w:tplc="04090003" w:tentative="1">
      <w:start w:val="1"/>
      <w:numFmt w:val="bullet"/>
      <w:lvlText w:val="o"/>
      <w:lvlJc w:val="left"/>
      <w:pPr>
        <w:ind w:left="2946" w:hanging="360"/>
      </w:pPr>
      <w:rPr>
        <w:rFonts w:ascii="Courier New" w:hAnsi="Courier New" w:hint="default"/>
      </w:rPr>
    </w:lvl>
    <w:lvl w:ilvl="5" w:tplc="04090005" w:tentative="1">
      <w:start w:val="1"/>
      <w:numFmt w:val="bullet"/>
      <w:lvlText w:val=""/>
      <w:lvlJc w:val="left"/>
      <w:pPr>
        <w:ind w:left="3666" w:hanging="360"/>
      </w:pPr>
      <w:rPr>
        <w:rFonts w:ascii="Wingdings" w:hAnsi="Wingdings" w:hint="default"/>
      </w:rPr>
    </w:lvl>
    <w:lvl w:ilvl="6" w:tplc="04090001" w:tentative="1">
      <w:start w:val="1"/>
      <w:numFmt w:val="bullet"/>
      <w:lvlText w:val=""/>
      <w:lvlJc w:val="left"/>
      <w:pPr>
        <w:ind w:left="4386" w:hanging="360"/>
      </w:pPr>
      <w:rPr>
        <w:rFonts w:ascii="Symbol" w:hAnsi="Symbol" w:hint="default"/>
      </w:rPr>
    </w:lvl>
    <w:lvl w:ilvl="7" w:tplc="04090003" w:tentative="1">
      <w:start w:val="1"/>
      <w:numFmt w:val="bullet"/>
      <w:lvlText w:val="o"/>
      <w:lvlJc w:val="left"/>
      <w:pPr>
        <w:ind w:left="5106" w:hanging="360"/>
      </w:pPr>
      <w:rPr>
        <w:rFonts w:ascii="Courier New" w:hAnsi="Courier New" w:hint="default"/>
      </w:rPr>
    </w:lvl>
    <w:lvl w:ilvl="8" w:tplc="04090005" w:tentative="1">
      <w:start w:val="1"/>
      <w:numFmt w:val="bullet"/>
      <w:lvlText w:val=""/>
      <w:lvlJc w:val="left"/>
      <w:pPr>
        <w:ind w:left="5826" w:hanging="360"/>
      </w:pPr>
      <w:rPr>
        <w:rFonts w:ascii="Wingdings" w:hAnsi="Wingdings" w:hint="default"/>
      </w:rPr>
    </w:lvl>
  </w:abstractNum>
  <w:abstractNum w:abstractNumId="5">
    <w:nsid w:val="2A036759"/>
    <w:multiLevelType w:val="hybridMultilevel"/>
    <w:tmpl w:val="32740464"/>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1117EE"/>
    <w:multiLevelType w:val="hybridMultilevel"/>
    <w:tmpl w:val="6E7268F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ED7817"/>
    <w:multiLevelType w:val="hybridMultilevel"/>
    <w:tmpl w:val="DA4418C8"/>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C2574D"/>
    <w:multiLevelType w:val="hybridMultilevel"/>
    <w:tmpl w:val="2D6E376A"/>
    <w:lvl w:ilvl="0" w:tplc="04070001">
      <w:start w:val="1"/>
      <w:numFmt w:val="bullet"/>
      <w:pStyle w:val="Heading"/>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2"/>
  </w:num>
  <w:num w:numId="4">
    <w:abstractNumId w:val="7"/>
  </w:num>
  <w:num w:numId="5">
    <w:abstractNumId w:val="5"/>
  </w:num>
  <w:num w:numId="6">
    <w:abstractNumId w:val="1"/>
  </w:num>
  <w:num w:numId="7">
    <w:abstractNumId w:val="6"/>
  </w:num>
  <w:num w:numId="8">
    <w:abstractNumId w:val="3"/>
  </w:num>
  <w:num w:numId="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os">
    <w15:presenceInfo w15:providerId="None" w15:userId="Nic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B17"/>
    <w:rsid w:val="000024DE"/>
    <w:rsid w:val="0000377D"/>
    <w:rsid w:val="000059C9"/>
    <w:rsid w:val="00006B2C"/>
    <w:rsid w:val="00006C6C"/>
    <w:rsid w:val="00007555"/>
    <w:rsid w:val="00010143"/>
    <w:rsid w:val="00015F7B"/>
    <w:rsid w:val="000323F4"/>
    <w:rsid w:val="00043105"/>
    <w:rsid w:val="000455B2"/>
    <w:rsid w:val="00045A88"/>
    <w:rsid w:val="00046F6D"/>
    <w:rsid w:val="00047151"/>
    <w:rsid w:val="00047E92"/>
    <w:rsid w:val="000504B5"/>
    <w:rsid w:val="000804F8"/>
    <w:rsid w:val="00080B0A"/>
    <w:rsid w:val="000858EC"/>
    <w:rsid w:val="000911D1"/>
    <w:rsid w:val="000979AA"/>
    <w:rsid w:val="000A366B"/>
    <w:rsid w:val="000A5532"/>
    <w:rsid w:val="000B00E9"/>
    <w:rsid w:val="000B0C8C"/>
    <w:rsid w:val="000B2A51"/>
    <w:rsid w:val="000B42DE"/>
    <w:rsid w:val="000B4D54"/>
    <w:rsid w:val="000B534E"/>
    <w:rsid w:val="000B5A5D"/>
    <w:rsid w:val="000D0B07"/>
    <w:rsid w:val="000D2603"/>
    <w:rsid w:val="000D3CAA"/>
    <w:rsid w:val="000D6198"/>
    <w:rsid w:val="000D63AD"/>
    <w:rsid w:val="000D645A"/>
    <w:rsid w:val="000D7AF3"/>
    <w:rsid w:val="000E063A"/>
    <w:rsid w:val="000E0E19"/>
    <w:rsid w:val="000E4B7E"/>
    <w:rsid w:val="000F346C"/>
    <w:rsid w:val="000F4B3B"/>
    <w:rsid w:val="0010248F"/>
    <w:rsid w:val="00121BCC"/>
    <w:rsid w:val="00123A6D"/>
    <w:rsid w:val="00131F6D"/>
    <w:rsid w:val="001500FC"/>
    <w:rsid w:val="0015213B"/>
    <w:rsid w:val="00153551"/>
    <w:rsid w:val="00154994"/>
    <w:rsid w:val="001557BD"/>
    <w:rsid w:val="00162B2C"/>
    <w:rsid w:val="00165E91"/>
    <w:rsid w:val="0017498B"/>
    <w:rsid w:val="0017788C"/>
    <w:rsid w:val="00177F42"/>
    <w:rsid w:val="001823FE"/>
    <w:rsid w:val="00186D44"/>
    <w:rsid w:val="00193234"/>
    <w:rsid w:val="0019732B"/>
    <w:rsid w:val="001A09F4"/>
    <w:rsid w:val="001B0EBF"/>
    <w:rsid w:val="001B1390"/>
    <w:rsid w:val="001B2E40"/>
    <w:rsid w:val="001B37B7"/>
    <w:rsid w:val="001B42C2"/>
    <w:rsid w:val="001B47C0"/>
    <w:rsid w:val="001C3ABD"/>
    <w:rsid w:val="001C4238"/>
    <w:rsid w:val="001D16E6"/>
    <w:rsid w:val="001D2FF4"/>
    <w:rsid w:val="001D4981"/>
    <w:rsid w:val="001E16F8"/>
    <w:rsid w:val="001F5441"/>
    <w:rsid w:val="001F5DA1"/>
    <w:rsid w:val="001F7CCA"/>
    <w:rsid w:val="00204F8A"/>
    <w:rsid w:val="0020603F"/>
    <w:rsid w:val="00206EEF"/>
    <w:rsid w:val="00210599"/>
    <w:rsid w:val="00213EBB"/>
    <w:rsid w:val="0021441D"/>
    <w:rsid w:val="002172D5"/>
    <w:rsid w:val="00220D2F"/>
    <w:rsid w:val="00222D81"/>
    <w:rsid w:val="00225BA6"/>
    <w:rsid w:val="00226C08"/>
    <w:rsid w:val="00231EA3"/>
    <w:rsid w:val="00234AFE"/>
    <w:rsid w:val="00237505"/>
    <w:rsid w:val="00237AE0"/>
    <w:rsid w:val="00240EA5"/>
    <w:rsid w:val="00241D69"/>
    <w:rsid w:val="00241F42"/>
    <w:rsid w:val="0024263A"/>
    <w:rsid w:val="00245F12"/>
    <w:rsid w:val="00251781"/>
    <w:rsid w:val="00251927"/>
    <w:rsid w:val="0025484E"/>
    <w:rsid w:val="00256D87"/>
    <w:rsid w:val="00262C8E"/>
    <w:rsid w:val="002666AC"/>
    <w:rsid w:val="002671B0"/>
    <w:rsid w:val="00270CAF"/>
    <w:rsid w:val="002714E3"/>
    <w:rsid w:val="0027552F"/>
    <w:rsid w:val="00280A89"/>
    <w:rsid w:val="00280C50"/>
    <w:rsid w:val="00291189"/>
    <w:rsid w:val="002929A7"/>
    <w:rsid w:val="00293B08"/>
    <w:rsid w:val="002976BC"/>
    <w:rsid w:val="002A0A90"/>
    <w:rsid w:val="002A4F2B"/>
    <w:rsid w:val="002B1C14"/>
    <w:rsid w:val="002B32BB"/>
    <w:rsid w:val="002B7E5E"/>
    <w:rsid w:val="002C72EB"/>
    <w:rsid w:val="002D044C"/>
    <w:rsid w:val="002D2C83"/>
    <w:rsid w:val="002D57A0"/>
    <w:rsid w:val="002D632A"/>
    <w:rsid w:val="002E330E"/>
    <w:rsid w:val="002E3BED"/>
    <w:rsid w:val="002F1638"/>
    <w:rsid w:val="002F3649"/>
    <w:rsid w:val="002F3D9B"/>
    <w:rsid w:val="002F425B"/>
    <w:rsid w:val="002F4E8A"/>
    <w:rsid w:val="002F797A"/>
    <w:rsid w:val="00301C48"/>
    <w:rsid w:val="00303CBE"/>
    <w:rsid w:val="00303D00"/>
    <w:rsid w:val="00304A8B"/>
    <w:rsid w:val="003073F6"/>
    <w:rsid w:val="00310659"/>
    <w:rsid w:val="00311157"/>
    <w:rsid w:val="00312A91"/>
    <w:rsid w:val="00313162"/>
    <w:rsid w:val="003156EA"/>
    <w:rsid w:val="003166BF"/>
    <w:rsid w:val="003170AE"/>
    <w:rsid w:val="0031769A"/>
    <w:rsid w:val="00326660"/>
    <w:rsid w:val="0033309D"/>
    <w:rsid w:val="00337F91"/>
    <w:rsid w:val="00347B45"/>
    <w:rsid w:val="00347D7C"/>
    <w:rsid w:val="00354F6C"/>
    <w:rsid w:val="003578B4"/>
    <w:rsid w:val="00361E31"/>
    <w:rsid w:val="00370ED6"/>
    <w:rsid w:val="00372313"/>
    <w:rsid w:val="00372C7E"/>
    <w:rsid w:val="003743A7"/>
    <w:rsid w:val="0037585A"/>
    <w:rsid w:val="00375DF2"/>
    <w:rsid w:val="00385707"/>
    <w:rsid w:val="00385C89"/>
    <w:rsid w:val="00385F1D"/>
    <w:rsid w:val="003948CD"/>
    <w:rsid w:val="003949B2"/>
    <w:rsid w:val="003A4C74"/>
    <w:rsid w:val="003A4F88"/>
    <w:rsid w:val="003A5DF4"/>
    <w:rsid w:val="003A6EE2"/>
    <w:rsid w:val="003B46D9"/>
    <w:rsid w:val="003B56C4"/>
    <w:rsid w:val="003C25B7"/>
    <w:rsid w:val="003C5AF5"/>
    <w:rsid w:val="003C659C"/>
    <w:rsid w:val="003D3A4E"/>
    <w:rsid w:val="003D3B31"/>
    <w:rsid w:val="003D4566"/>
    <w:rsid w:val="003D5116"/>
    <w:rsid w:val="003D5BAD"/>
    <w:rsid w:val="003D7511"/>
    <w:rsid w:val="003E2AEE"/>
    <w:rsid w:val="003E405B"/>
    <w:rsid w:val="003F0E6B"/>
    <w:rsid w:val="003F1939"/>
    <w:rsid w:val="003F4261"/>
    <w:rsid w:val="003F44F0"/>
    <w:rsid w:val="004040E2"/>
    <w:rsid w:val="00410F6C"/>
    <w:rsid w:val="004112EB"/>
    <w:rsid w:val="00411B77"/>
    <w:rsid w:val="00414504"/>
    <w:rsid w:val="0041762E"/>
    <w:rsid w:val="00430EFD"/>
    <w:rsid w:val="00430FB5"/>
    <w:rsid w:val="0043336D"/>
    <w:rsid w:val="004351D9"/>
    <w:rsid w:val="00443654"/>
    <w:rsid w:val="004517CB"/>
    <w:rsid w:val="00456429"/>
    <w:rsid w:val="00460D39"/>
    <w:rsid w:val="00460D93"/>
    <w:rsid w:val="00470765"/>
    <w:rsid w:val="00471FB4"/>
    <w:rsid w:val="004769B3"/>
    <w:rsid w:val="00480015"/>
    <w:rsid w:val="00483A20"/>
    <w:rsid w:val="00484A83"/>
    <w:rsid w:val="00487834"/>
    <w:rsid w:val="004944A4"/>
    <w:rsid w:val="00496250"/>
    <w:rsid w:val="00496323"/>
    <w:rsid w:val="004A27AF"/>
    <w:rsid w:val="004A35BE"/>
    <w:rsid w:val="004A5895"/>
    <w:rsid w:val="004A5B82"/>
    <w:rsid w:val="004A6A27"/>
    <w:rsid w:val="004A7228"/>
    <w:rsid w:val="004B1E0D"/>
    <w:rsid w:val="004B3F7E"/>
    <w:rsid w:val="004B790B"/>
    <w:rsid w:val="004C02C1"/>
    <w:rsid w:val="004D0DA3"/>
    <w:rsid w:val="004E0E1D"/>
    <w:rsid w:val="004E6C0A"/>
    <w:rsid w:val="004F3B8E"/>
    <w:rsid w:val="004F505B"/>
    <w:rsid w:val="00501169"/>
    <w:rsid w:val="0050787D"/>
    <w:rsid w:val="00507CF3"/>
    <w:rsid w:val="00511AC6"/>
    <w:rsid w:val="00514717"/>
    <w:rsid w:val="00515EA6"/>
    <w:rsid w:val="0052005D"/>
    <w:rsid w:val="00523C6B"/>
    <w:rsid w:val="00527266"/>
    <w:rsid w:val="005272C9"/>
    <w:rsid w:val="005314B0"/>
    <w:rsid w:val="00535CD6"/>
    <w:rsid w:val="005376B7"/>
    <w:rsid w:val="00541079"/>
    <w:rsid w:val="00541821"/>
    <w:rsid w:val="005436A4"/>
    <w:rsid w:val="00544FDA"/>
    <w:rsid w:val="005511C0"/>
    <w:rsid w:val="00552D1A"/>
    <w:rsid w:val="00555628"/>
    <w:rsid w:val="00556E5F"/>
    <w:rsid w:val="0056075D"/>
    <w:rsid w:val="005611CE"/>
    <w:rsid w:val="00563C50"/>
    <w:rsid w:val="00565F3B"/>
    <w:rsid w:val="005802A3"/>
    <w:rsid w:val="00580B43"/>
    <w:rsid w:val="00583946"/>
    <w:rsid w:val="005857B9"/>
    <w:rsid w:val="00590994"/>
    <w:rsid w:val="005926ED"/>
    <w:rsid w:val="005933C4"/>
    <w:rsid w:val="00594C44"/>
    <w:rsid w:val="005976B2"/>
    <w:rsid w:val="005A6F49"/>
    <w:rsid w:val="005A769A"/>
    <w:rsid w:val="005B0FAB"/>
    <w:rsid w:val="005B43AF"/>
    <w:rsid w:val="005B5E3B"/>
    <w:rsid w:val="005C296C"/>
    <w:rsid w:val="005C440E"/>
    <w:rsid w:val="005C47EF"/>
    <w:rsid w:val="005D45CB"/>
    <w:rsid w:val="005E2F92"/>
    <w:rsid w:val="005F32DF"/>
    <w:rsid w:val="005F69FA"/>
    <w:rsid w:val="006007AF"/>
    <w:rsid w:val="00603A55"/>
    <w:rsid w:val="006160E8"/>
    <w:rsid w:val="00622DDC"/>
    <w:rsid w:val="006244D1"/>
    <w:rsid w:val="00626233"/>
    <w:rsid w:val="006309B4"/>
    <w:rsid w:val="006328EB"/>
    <w:rsid w:val="00633CE3"/>
    <w:rsid w:val="00643A95"/>
    <w:rsid w:val="006441C8"/>
    <w:rsid w:val="00652DF0"/>
    <w:rsid w:val="00665625"/>
    <w:rsid w:val="00666284"/>
    <w:rsid w:val="00666609"/>
    <w:rsid w:val="0066678D"/>
    <w:rsid w:val="00672AE2"/>
    <w:rsid w:val="006749C8"/>
    <w:rsid w:val="00677D13"/>
    <w:rsid w:val="006812D7"/>
    <w:rsid w:val="00692F3F"/>
    <w:rsid w:val="00693323"/>
    <w:rsid w:val="00694751"/>
    <w:rsid w:val="00694EF2"/>
    <w:rsid w:val="00697662"/>
    <w:rsid w:val="006A3E71"/>
    <w:rsid w:val="006A3F29"/>
    <w:rsid w:val="006A503F"/>
    <w:rsid w:val="006B0672"/>
    <w:rsid w:val="006B3378"/>
    <w:rsid w:val="006C0639"/>
    <w:rsid w:val="006D0449"/>
    <w:rsid w:val="006D7F7F"/>
    <w:rsid w:val="006E608E"/>
    <w:rsid w:val="006E70D6"/>
    <w:rsid w:val="006F1513"/>
    <w:rsid w:val="006F31FE"/>
    <w:rsid w:val="006F4407"/>
    <w:rsid w:val="006F516E"/>
    <w:rsid w:val="006F55E7"/>
    <w:rsid w:val="006F660B"/>
    <w:rsid w:val="007003E9"/>
    <w:rsid w:val="00702D6D"/>
    <w:rsid w:val="0070367C"/>
    <w:rsid w:val="00716EB3"/>
    <w:rsid w:val="00721569"/>
    <w:rsid w:val="00722725"/>
    <w:rsid w:val="007236E8"/>
    <w:rsid w:val="007242B2"/>
    <w:rsid w:val="0072471E"/>
    <w:rsid w:val="00725695"/>
    <w:rsid w:val="007275D0"/>
    <w:rsid w:val="00730228"/>
    <w:rsid w:val="00732686"/>
    <w:rsid w:val="00740406"/>
    <w:rsid w:val="00743348"/>
    <w:rsid w:val="007619F6"/>
    <w:rsid w:val="0076511B"/>
    <w:rsid w:val="007670CB"/>
    <w:rsid w:val="00770555"/>
    <w:rsid w:val="00775D2E"/>
    <w:rsid w:val="00780C0D"/>
    <w:rsid w:val="007826D6"/>
    <w:rsid w:val="0078522B"/>
    <w:rsid w:val="007870EF"/>
    <w:rsid w:val="0078718B"/>
    <w:rsid w:val="007937D3"/>
    <w:rsid w:val="00796B44"/>
    <w:rsid w:val="007A2D74"/>
    <w:rsid w:val="007A38BE"/>
    <w:rsid w:val="007A42B5"/>
    <w:rsid w:val="007A4EBC"/>
    <w:rsid w:val="007A584C"/>
    <w:rsid w:val="007B44C3"/>
    <w:rsid w:val="007B6D7C"/>
    <w:rsid w:val="007C23D0"/>
    <w:rsid w:val="007C49F8"/>
    <w:rsid w:val="007D0B48"/>
    <w:rsid w:val="007D0F14"/>
    <w:rsid w:val="007D2E04"/>
    <w:rsid w:val="007D33FA"/>
    <w:rsid w:val="007D3983"/>
    <w:rsid w:val="007D552F"/>
    <w:rsid w:val="007E65DF"/>
    <w:rsid w:val="007F23E1"/>
    <w:rsid w:val="007F6F95"/>
    <w:rsid w:val="007F73BB"/>
    <w:rsid w:val="00801CD6"/>
    <w:rsid w:val="0080528B"/>
    <w:rsid w:val="00806794"/>
    <w:rsid w:val="00807D35"/>
    <w:rsid w:val="00812500"/>
    <w:rsid w:val="00815CD0"/>
    <w:rsid w:val="00821162"/>
    <w:rsid w:val="008216F4"/>
    <w:rsid w:val="00821E35"/>
    <w:rsid w:val="008240F7"/>
    <w:rsid w:val="008267F6"/>
    <w:rsid w:val="00827A68"/>
    <w:rsid w:val="00827D53"/>
    <w:rsid w:val="00832D4F"/>
    <w:rsid w:val="00843044"/>
    <w:rsid w:val="008460F9"/>
    <w:rsid w:val="0085061F"/>
    <w:rsid w:val="00851029"/>
    <w:rsid w:val="008523CC"/>
    <w:rsid w:val="008547E9"/>
    <w:rsid w:val="008629B0"/>
    <w:rsid w:val="00867A74"/>
    <w:rsid w:val="0087089F"/>
    <w:rsid w:val="00872263"/>
    <w:rsid w:val="00874BF5"/>
    <w:rsid w:val="008774C9"/>
    <w:rsid w:val="00877EBF"/>
    <w:rsid w:val="00880181"/>
    <w:rsid w:val="008817FA"/>
    <w:rsid w:val="0088377C"/>
    <w:rsid w:val="008866B3"/>
    <w:rsid w:val="008874BE"/>
    <w:rsid w:val="008905E1"/>
    <w:rsid w:val="008A0D8E"/>
    <w:rsid w:val="008A4075"/>
    <w:rsid w:val="008A41B4"/>
    <w:rsid w:val="008A7371"/>
    <w:rsid w:val="008A76B1"/>
    <w:rsid w:val="008B2F3D"/>
    <w:rsid w:val="008C03EC"/>
    <w:rsid w:val="008C32FD"/>
    <w:rsid w:val="008D0E9B"/>
    <w:rsid w:val="008D1FE0"/>
    <w:rsid w:val="008D2B72"/>
    <w:rsid w:val="008D3766"/>
    <w:rsid w:val="008D52EF"/>
    <w:rsid w:val="008D5385"/>
    <w:rsid w:val="008D5C3D"/>
    <w:rsid w:val="008D63BC"/>
    <w:rsid w:val="008E1979"/>
    <w:rsid w:val="008E52EB"/>
    <w:rsid w:val="008E5A2C"/>
    <w:rsid w:val="008E6CBC"/>
    <w:rsid w:val="008E7E63"/>
    <w:rsid w:val="008F0568"/>
    <w:rsid w:val="008F2005"/>
    <w:rsid w:val="008F67D9"/>
    <w:rsid w:val="00901349"/>
    <w:rsid w:val="00906864"/>
    <w:rsid w:val="00907202"/>
    <w:rsid w:val="00911C83"/>
    <w:rsid w:val="00917DC3"/>
    <w:rsid w:val="00920F44"/>
    <w:rsid w:val="00923968"/>
    <w:rsid w:val="00924F75"/>
    <w:rsid w:val="00924F99"/>
    <w:rsid w:val="009250D5"/>
    <w:rsid w:val="009338EE"/>
    <w:rsid w:val="009424DF"/>
    <w:rsid w:val="00942F43"/>
    <w:rsid w:val="00945A09"/>
    <w:rsid w:val="00946A7D"/>
    <w:rsid w:val="009510BB"/>
    <w:rsid w:val="00951484"/>
    <w:rsid w:val="00952D02"/>
    <w:rsid w:val="009532ED"/>
    <w:rsid w:val="00962287"/>
    <w:rsid w:val="00962B78"/>
    <w:rsid w:val="00967EA6"/>
    <w:rsid w:val="009753D6"/>
    <w:rsid w:val="00976FB9"/>
    <w:rsid w:val="00980BA5"/>
    <w:rsid w:val="00983985"/>
    <w:rsid w:val="00987494"/>
    <w:rsid w:val="0099188A"/>
    <w:rsid w:val="00992672"/>
    <w:rsid w:val="00992F95"/>
    <w:rsid w:val="009A1962"/>
    <w:rsid w:val="009A260F"/>
    <w:rsid w:val="009A4013"/>
    <w:rsid w:val="009A7AFB"/>
    <w:rsid w:val="009B3BDA"/>
    <w:rsid w:val="009B59EA"/>
    <w:rsid w:val="009C18E1"/>
    <w:rsid w:val="009C4556"/>
    <w:rsid w:val="009C4F4F"/>
    <w:rsid w:val="009C68EB"/>
    <w:rsid w:val="009E6468"/>
    <w:rsid w:val="009F1123"/>
    <w:rsid w:val="009F4E73"/>
    <w:rsid w:val="009F5C09"/>
    <w:rsid w:val="00A00B25"/>
    <w:rsid w:val="00A01938"/>
    <w:rsid w:val="00A05D62"/>
    <w:rsid w:val="00A05FC7"/>
    <w:rsid w:val="00A11FE7"/>
    <w:rsid w:val="00A20D4C"/>
    <w:rsid w:val="00A2128A"/>
    <w:rsid w:val="00A23B17"/>
    <w:rsid w:val="00A2445B"/>
    <w:rsid w:val="00A3219B"/>
    <w:rsid w:val="00A33789"/>
    <w:rsid w:val="00A40ED1"/>
    <w:rsid w:val="00A4168B"/>
    <w:rsid w:val="00A41B35"/>
    <w:rsid w:val="00A42D6D"/>
    <w:rsid w:val="00A42E4D"/>
    <w:rsid w:val="00A450CA"/>
    <w:rsid w:val="00A45A33"/>
    <w:rsid w:val="00A45FFC"/>
    <w:rsid w:val="00A46519"/>
    <w:rsid w:val="00A527DA"/>
    <w:rsid w:val="00A55A2C"/>
    <w:rsid w:val="00A6349A"/>
    <w:rsid w:val="00A65520"/>
    <w:rsid w:val="00A67621"/>
    <w:rsid w:val="00A72151"/>
    <w:rsid w:val="00A737D0"/>
    <w:rsid w:val="00A7390D"/>
    <w:rsid w:val="00A73ECE"/>
    <w:rsid w:val="00A747CC"/>
    <w:rsid w:val="00A75258"/>
    <w:rsid w:val="00A760D5"/>
    <w:rsid w:val="00A847CB"/>
    <w:rsid w:val="00A96EE2"/>
    <w:rsid w:val="00A979DD"/>
    <w:rsid w:val="00AA2D04"/>
    <w:rsid w:val="00AA35F4"/>
    <w:rsid w:val="00AA503B"/>
    <w:rsid w:val="00AA5A53"/>
    <w:rsid w:val="00AB7BE0"/>
    <w:rsid w:val="00AC46E6"/>
    <w:rsid w:val="00AC62C0"/>
    <w:rsid w:val="00AC7F47"/>
    <w:rsid w:val="00AD2C5C"/>
    <w:rsid w:val="00AD7339"/>
    <w:rsid w:val="00AE5152"/>
    <w:rsid w:val="00AE667F"/>
    <w:rsid w:val="00AE72FB"/>
    <w:rsid w:val="00AF42E6"/>
    <w:rsid w:val="00AF4650"/>
    <w:rsid w:val="00B06984"/>
    <w:rsid w:val="00B10CC4"/>
    <w:rsid w:val="00B111E6"/>
    <w:rsid w:val="00B115A6"/>
    <w:rsid w:val="00B13D23"/>
    <w:rsid w:val="00B179C9"/>
    <w:rsid w:val="00B20A8D"/>
    <w:rsid w:val="00B24821"/>
    <w:rsid w:val="00B34C99"/>
    <w:rsid w:val="00B36123"/>
    <w:rsid w:val="00B36EA8"/>
    <w:rsid w:val="00B36FD8"/>
    <w:rsid w:val="00B41E7B"/>
    <w:rsid w:val="00B43EBE"/>
    <w:rsid w:val="00B4440B"/>
    <w:rsid w:val="00B46699"/>
    <w:rsid w:val="00B52B47"/>
    <w:rsid w:val="00B61EA1"/>
    <w:rsid w:val="00B63FBE"/>
    <w:rsid w:val="00B666B4"/>
    <w:rsid w:val="00B66A60"/>
    <w:rsid w:val="00B66CC5"/>
    <w:rsid w:val="00B70006"/>
    <w:rsid w:val="00B72F47"/>
    <w:rsid w:val="00B76E28"/>
    <w:rsid w:val="00B81219"/>
    <w:rsid w:val="00B846BD"/>
    <w:rsid w:val="00B85592"/>
    <w:rsid w:val="00B86BC6"/>
    <w:rsid w:val="00B90141"/>
    <w:rsid w:val="00B90F5C"/>
    <w:rsid w:val="00B92D7A"/>
    <w:rsid w:val="00B947B4"/>
    <w:rsid w:val="00B955B8"/>
    <w:rsid w:val="00B96EE0"/>
    <w:rsid w:val="00BA190E"/>
    <w:rsid w:val="00BA2E25"/>
    <w:rsid w:val="00BA67F5"/>
    <w:rsid w:val="00BA7E96"/>
    <w:rsid w:val="00BB3504"/>
    <w:rsid w:val="00BB396C"/>
    <w:rsid w:val="00BB5166"/>
    <w:rsid w:val="00BB5487"/>
    <w:rsid w:val="00BC0F1C"/>
    <w:rsid w:val="00BC2603"/>
    <w:rsid w:val="00BC428B"/>
    <w:rsid w:val="00BC4F28"/>
    <w:rsid w:val="00BC7C8B"/>
    <w:rsid w:val="00BE28CD"/>
    <w:rsid w:val="00BE629F"/>
    <w:rsid w:val="00BF7E86"/>
    <w:rsid w:val="00C00690"/>
    <w:rsid w:val="00C04BD9"/>
    <w:rsid w:val="00C06A5C"/>
    <w:rsid w:val="00C10A6A"/>
    <w:rsid w:val="00C13795"/>
    <w:rsid w:val="00C2480D"/>
    <w:rsid w:val="00C26C13"/>
    <w:rsid w:val="00C2760F"/>
    <w:rsid w:val="00C308B6"/>
    <w:rsid w:val="00C311F1"/>
    <w:rsid w:val="00C34B14"/>
    <w:rsid w:val="00C3792E"/>
    <w:rsid w:val="00C45996"/>
    <w:rsid w:val="00C4693B"/>
    <w:rsid w:val="00C6144B"/>
    <w:rsid w:val="00C626AE"/>
    <w:rsid w:val="00C63BE5"/>
    <w:rsid w:val="00C77EBD"/>
    <w:rsid w:val="00C80810"/>
    <w:rsid w:val="00C84C31"/>
    <w:rsid w:val="00C878E7"/>
    <w:rsid w:val="00C90B1B"/>
    <w:rsid w:val="00C94AF8"/>
    <w:rsid w:val="00CA5935"/>
    <w:rsid w:val="00CA71B4"/>
    <w:rsid w:val="00CB0B86"/>
    <w:rsid w:val="00CB42CC"/>
    <w:rsid w:val="00CB6A51"/>
    <w:rsid w:val="00CB6C99"/>
    <w:rsid w:val="00CC0111"/>
    <w:rsid w:val="00CC714C"/>
    <w:rsid w:val="00CD0469"/>
    <w:rsid w:val="00CD4F9D"/>
    <w:rsid w:val="00CD6184"/>
    <w:rsid w:val="00CD74AE"/>
    <w:rsid w:val="00CE00C7"/>
    <w:rsid w:val="00CE0891"/>
    <w:rsid w:val="00CE2C22"/>
    <w:rsid w:val="00CE6B83"/>
    <w:rsid w:val="00CF45CA"/>
    <w:rsid w:val="00CF6452"/>
    <w:rsid w:val="00CF653A"/>
    <w:rsid w:val="00D0045D"/>
    <w:rsid w:val="00D032F1"/>
    <w:rsid w:val="00D033BE"/>
    <w:rsid w:val="00D052B7"/>
    <w:rsid w:val="00D072E5"/>
    <w:rsid w:val="00D079AB"/>
    <w:rsid w:val="00D11E75"/>
    <w:rsid w:val="00D150F6"/>
    <w:rsid w:val="00D15E72"/>
    <w:rsid w:val="00D16E4D"/>
    <w:rsid w:val="00D16E7F"/>
    <w:rsid w:val="00D172CF"/>
    <w:rsid w:val="00D24D4E"/>
    <w:rsid w:val="00D31FFE"/>
    <w:rsid w:val="00D35122"/>
    <w:rsid w:val="00D420D5"/>
    <w:rsid w:val="00D42D18"/>
    <w:rsid w:val="00D441EC"/>
    <w:rsid w:val="00D44539"/>
    <w:rsid w:val="00D478BF"/>
    <w:rsid w:val="00D50E07"/>
    <w:rsid w:val="00D553D9"/>
    <w:rsid w:val="00D60176"/>
    <w:rsid w:val="00D603F4"/>
    <w:rsid w:val="00D642DC"/>
    <w:rsid w:val="00D66156"/>
    <w:rsid w:val="00D7121B"/>
    <w:rsid w:val="00D72105"/>
    <w:rsid w:val="00D76B2D"/>
    <w:rsid w:val="00D76E17"/>
    <w:rsid w:val="00D805B6"/>
    <w:rsid w:val="00D83366"/>
    <w:rsid w:val="00D866E7"/>
    <w:rsid w:val="00D86BA7"/>
    <w:rsid w:val="00D87D3C"/>
    <w:rsid w:val="00D91956"/>
    <w:rsid w:val="00D9327B"/>
    <w:rsid w:val="00DA15A5"/>
    <w:rsid w:val="00DA2370"/>
    <w:rsid w:val="00DB007D"/>
    <w:rsid w:val="00DB3F23"/>
    <w:rsid w:val="00DB6C9D"/>
    <w:rsid w:val="00DC2A4E"/>
    <w:rsid w:val="00DC64E8"/>
    <w:rsid w:val="00DD1379"/>
    <w:rsid w:val="00DD2478"/>
    <w:rsid w:val="00DD26E0"/>
    <w:rsid w:val="00DD3F1C"/>
    <w:rsid w:val="00DE43BC"/>
    <w:rsid w:val="00DE4594"/>
    <w:rsid w:val="00DE5436"/>
    <w:rsid w:val="00DF1258"/>
    <w:rsid w:val="00E04757"/>
    <w:rsid w:val="00E073FE"/>
    <w:rsid w:val="00E1596D"/>
    <w:rsid w:val="00E15B50"/>
    <w:rsid w:val="00E16B09"/>
    <w:rsid w:val="00E272F8"/>
    <w:rsid w:val="00E315E8"/>
    <w:rsid w:val="00E32C81"/>
    <w:rsid w:val="00E37AC0"/>
    <w:rsid w:val="00E42591"/>
    <w:rsid w:val="00E42815"/>
    <w:rsid w:val="00E4489A"/>
    <w:rsid w:val="00E45D61"/>
    <w:rsid w:val="00E64F6B"/>
    <w:rsid w:val="00E7259A"/>
    <w:rsid w:val="00E726E9"/>
    <w:rsid w:val="00E817CF"/>
    <w:rsid w:val="00E82742"/>
    <w:rsid w:val="00E87ACC"/>
    <w:rsid w:val="00E96D47"/>
    <w:rsid w:val="00EA6009"/>
    <w:rsid w:val="00EA76D6"/>
    <w:rsid w:val="00EB537A"/>
    <w:rsid w:val="00EC012D"/>
    <w:rsid w:val="00EC13CB"/>
    <w:rsid w:val="00EC1752"/>
    <w:rsid w:val="00ED05AA"/>
    <w:rsid w:val="00ED1360"/>
    <w:rsid w:val="00ED22F3"/>
    <w:rsid w:val="00ED4AF3"/>
    <w:rsid w:val="00ED6A4C"/>
    <w:rsid w:val="00ED713E"/>
    <w:rsid w:val="00EE5503"/>
    <w:rsid w:val="00EE5ADF"/>
    <w:rsid w:val="00EE7AD4"/>
    <w:rsid w:val="00EE7C20"/>
    <w:rsid w:val="00EF1161"/>
    <w:rsid w:val="00EF3E76"/>
    <w:rsid w:val="00F05979"/>
    <w:rsid w:val="00F14E02"/>
    <w:rsid w:val="00F154E9"/>
    <w:rsid w:val="00F2118E"/>
    <w:rsid w:val="00F22243"/>
    <w:rsid w:val="00F31DF6"/>
    <w:rsid w:val="00F348EE"/>
    <w:rsid w:val="00F36424"/>
    <w:rsid w:val="00F42816"/>
    <w:rsid w:val="00F43438"/>
    <w:rsid w:val="00F43D3C"/>
    <w:rsid w:val="00F44F97"/>
    <w:rsid w:val="00F47D1A"/>
    <w:rsid w:val="00F47F10"/>
    <w:rsid w:val="00F51115"/>
    <w:rsid w:val="00F605BB"/>
    <w:rsid w:val="00F66131"/>
    <w:rsid w:val="00F75742"/>
    <w:rsid w:val="00F82291"/>
    <w:rsid w:val="00F82A22"/>
    <w:rsid w:val="00F843BC"/>
    <w:rsid w:val="00F87A7E"/>
    <w:rsid w:val="00F9331E"/>
    <w:rsid w:val="00F93E64"/>
    <w:rsid w:val="00F948DF"/>
    <w:rsid w:val="00FA1279"/>
    <w:rsid w:val="00FA1E43"/>
    <w:rsid w:val="00FA1F7A"/>
    <w:rsid w:val="00FA4277"/>
    <w:rsid w:val="00FA4624"/>
    <w:rsid w:val="00FA6482"/>
    <w:rsid w:val="00FB0E43"/>
    <w:rsid w:val="00FC31FE"/>
    <w:rsid w:val="00FD08B4"/>
    <w:rsid w:val="00FD32A9"/>
    <w:rsid w:val="00FD7D01"/>
    <w:rsid w:val="00FE01B9"/>
    <w:rsid w:val="00FF0CCB"/>
    <w:rsid w:val="00FF38C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8B4"/>
  </w:style>
  <w:style w:type="paragraph" w:styleId="Heading2">
    <w:name w:val="heading 2"/>
    <w:basedOn w:val="Normal"/>
    <w:next w:val="Normal"/>
    <w:link w:val="Heading2Char"/>
    <w:uiPriority w:val="9"/>
    <w:semiHidden/>
    <w:unhideWhenUsed/>
    <w:qFormat/>
    <w:rsid w:val="00303D0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67577C"/>
    <w:rPr>
      <w:rFonts w:ascii="Lucida Grande" w:hAnsi="Lucida Grande"/>
      <w:sz w:val="18"/>
      <w:szCs w:val="18"/>
    </w:rPr>
  </w:style>
  <w:style w:type="character" w:customStyle="1" w:styleId="BalloonTextChar">
    <w:name w:val="Balloon Text Char"/>
    <w:basedOn w:val="DefaultParagraphFont"/>
    <w:uiPriority w:val="99"/>
    <w:semiHidden/>
    <w:rsid w:val="0067577C"/>
    <w:rPr>
      <w:rFonts w:ascii="Lucida Grande" w:hAnsi="Lucida Grande"/>
      <w:sz w:val="18"/>
      <w:szCs w:val="18"/>
    </w:rPr>
  </w:style>
  <w:style w:type="character" w:customStyle="1" w:styleId="BalloonTextChar0">
    <w:name w:val="Balloon Text Char"/>
    <w:basedOn w:val="DefaultParagraphFont"/>
    <w:uiPriority w:val="99"/>
    <w:semiHidden/>
    <w:rsid w:val="0067577C"/>
    <w:rPr>
      <w:rFonts w:ascii="Lucida Grande" w:hAnsi="Lucida Grande"/>
      <w:sz w:val="18"/>
      <w:szCs w:val="18"/>
    </w:rPr>
  </w:style>
  <w:style w:type="character" w:customStyle="1" w:styleId="BalloonTextChar2">
    <w:name w:val="Balloon Text Char"/>
    <w:basedOn w:val="DefaultParagraphFont"/>
    <w:uiPriority w:val="99"/>
    <w:semiHidden/>
    <w:rsid w:val="0067577C"/>
    <w:rPr>
      <w:rFonts w:ascii="Lucida Grande" w:hAnsi="Lucida Grande"/>
      <w:sz w:val="18"/>
      <w:szCs w:val="18"/>
    </w:rPr>
  </w:style>
  <w:style w:type="character" w:customStyle="1" w:styleId="BalloonTextChar1">
    <w:name w:val="Balloon Text Char1"/>
    <w:basedOn w:val="DefaultParagraphFont"/>
    <w:link w:val="BalloonText"/>
    <w:uiPriority w:val="99"/>
    <w:semiHidden/>
    <w:rsid w:val="0067577C"/>
    <w:rPr>
      <w:rFonts w:ascii="Lucida Grande" w:hAnsi="Lucida Grande"/>
      <w:sz w:val="18"/>
      <w:szCs w:val="18"/>
    </w:rPr>
  </w:style>
  <w:style w:type="paragraph" w:customStyle="1" w:styleId="Heading">
    <w:name w:val="Heading"/>
    <w:basedOn w:val="Heading2"/>
    <w:qFormat/>
    <w:rsid w:val="00303D00"/>
    <w:pPr>
      <w:keepLines w:val="0"/>
      <w:numPr>
        <w:numId w:val="1"/>
      </w:numPr>
      <w:tabs>
        <w:tab w:val="num" w:pos="360"/>
      </w:tabs>
      <w:spacing w:before="240" w:after="60"/>
      <w:ind w:left="0" w:firstLine="0"/>
      <w:jc w:val="both"/>
    </w:pPr>
    <w:rPr>
      <w:rFonts w:ascii="Tahoma" w:hAnsi="Tahoma"/>
      <w:iCs/>
      <w:color w:val="auto"/>
      <w:sz w:val="22"/>
      <w:szCs w:val="28"/>
      <w:lang w:val="en-GB" w:eastAsia="el-GR"/>
    </w:rPr>
  </w:style>
  <w:style w:type="paragraph" w:styleId="ListParagraph">
    <w:name w:val="List Paragraph"/>
    <w:basedOn w:val="Normal"/>
    <w:uiPriority w:val="34"/>
    <w:qFormat/>
    <w:rsid w:val="00303D00"/>
    <w:pPr>
      <w:ind w:left="720"/>
      <w:contextualSpacing/>
      <w:jc w:val="both"/>
    </w:pPr>
    <w:rPr>
      <w:rFonts w:ascii="Tahoma" w:eastAsia="Μοντέρνα" w:hAnsi="Tahoma" w:cs="Times New Roman"/>
      <w:sz w:val="22"/>
      <w:szCs w:val="22"/>
      <w:lang w:val="en-GB" w:eastAsia="el-GR"/>
    </w:rPr>
  </w:style>
  <w:style w:type="character" w:customStyle="1" w:styleId="Heading2Char">
    <w:name w:val="Heading 2 Char"/>
    <w:basedOn w:val="DefaultParagraphFont"/>
    <w:link w:val="Heading2"/>
    <w:uiPriority w:val="9"/>
    <w:semiHidden/>
    <w:rsid w:val="00303D0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E629F"/>
    <w:rPr>
      <w:color w:val="0000FF" w:themeColor="hyperlink"/>
      <w:u w:val="single"/>
    </w:rPr>
  </w:style>
  <w:style w:type="paragraph" w:styleId="NormalWeb">
    <w:name w:val="Normal (Web)"/>
    <w:basedOn w:val="Normal"/>
    <w:uiPriority w:val="99"/>
    <w:unhideWhenUsed/>
    <w:rsid w:val="009338EE"/>
    <w:pPr>
      <w:spacing w:before="100" w:beforeAutospacing="1" w:after="100" w:afterAutospacing="1"/>
    </w:pPr>
    <w:rPr>
      <w:rFonts w:ascii="Times" w:hAnsi="Times" w:cs="Times New Roman"/>
      <w:sz w:val="20"/>
      <w:szCs w:val="20"/>
      <w:lang w:val="en-GB"/>
    </w:rPr>
  </w:style>
  <w:style w:type="character" w:styleId="FollowedHyperlink">
    <w:name w:val="FollowedHyperlink"/>
    <w:basedOn w:val="DefaultParagraphFont"/>
    <w:uiPriority w:val="99"/>
    <w:semiHidden/>
    <w:unhideWhenUsed/>
    <w:rsid w:val="00D86BA7"/>
    <w:rPr>
      <w:color w:val="800080" w:themeColor="followedHyperlink"/>
      <w:u w:val="single"/>
    </w:rPr>
  </w:style>
  <w:style w:type="paragraph" w:styleId="Footer">
    <w:name w:val="footer"/>
    <w:basedOn w:val="Normal"/>
    <w:link w:val="FooterChar"/>
    <w:uiPriority w:val="99"/>
    <w:unhideWhenUsed/>
    <w:rsid w:val="006A3F29"/>
    <w:pPr>
      <w:tabs>
        <w:tab w:val="center" w:pos="4320"/>
        <w:tab w:val="right" w:pos="8640"/>
      </w:tabs>
    </w:pPr>
  </w:style>
  <w:style w:type="character" w:customStyle="1" w:styleId="FooterChar">
    <w:name w:val="Footer Char"/>
    <w:basedOn w:val="DefaultParagraphFont"/>
    <w:link w:val="Footer"/>
    <w:uiPriority w:val="99"/>
    <w:rsid w:val="006A3F29"/>
  </w:style>
  <w:style w:type="character" w:styleId="PageNumber">
    <w:name w:val="page number"/>
    <w:basedOn w:val="DefaultParagraphFont"/>
    <w:uiPriority w:val="99"/>
    <w:semiHidden/>
    <w:unhideWhenUsed/>
    <w:rsid w:val="006A3F2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8B4"/>
  </w:style>
  <w:style w:type="paragraph" w:styleId="Heading2">
    <w:name w:val="heading 2"/>
    <w:basedOn w:val="Normal"/>
    <w:next w:val="Normal"/>
    <w:link w:val="Heading2Char"/>
    <w:uiPriority w:val="9"/>
    <w:semiHidden/>
    <w:unhideWhenUsed/>
    <w:qFormat/>
    <w:rsid w:val="00303D0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67577C"/>
    <w:rPr>
      <w:rFonts w:ascii="Lucida Grande" w:hAnsi="Lucida Grande"/>
      <w:sz w:val="18"/>
      <w:szCs w:val="18"/>
    </w:rPr>
  </w:style>
  <w:style w:type="character" w:customStyle="1" w:styleId="BalloonTextChar">
    <w:name w:val="Balloon Text Char"/>
    <w:basedOn w:val="DefaultParagraphFont"/>
    <w:uiPriority w:val="99"/>
    <w:semiHidden/>
    <w:rsid w:val="0067577C"/>
    <w:rPr>
      <w:rFonts w:ascii="Lucida Grande" w:hAnsi="Lucida Grande"/>
      <w:sz w:val="18"/>
      <w:szCs w:val="18"/>
    </w:rPr>
  </w:style>
  <w:style w:type="character" w:customStyle="1" w:styleId="BalloonTextChar0">
    <w:name w:val="Balloon Text Char"/>
    <w:basedOn w:val="DefaultParagraphFont"/>
    <w:uiPriority w:val="99"/>
    <w:semiHidden/>
    <w:rsid w:val="0067577C"/>
    <w:rPr>
      <w:rFonts w:ascii="Lucida Grande" w:hAnsi="Lucida Grande"/>
      <w:sz w:val="18"/>
      <w:szCs w:val="18"/>
    </w:rPr>
  </w:style>
  <w:style w:type="character" w:customStyle="1" w:styleId="BalloonTextChar2">
    <w:name w:val="Balloon Text Char"/>
    <w:basedOn w:val="DefaultParagraphFont"/>
    <w:uiPriority w:val="99"/>
    <w:semiHidden/>
    <w:rsid w:val="0067577C"/>
    <w:rPr>
      <w:rFonts w:ascii="Lucida Grande" w:hAnsi="Lucida Grande"/>
      <w:sz w:val="18"/>
      <w:szCs w:val="18"/>
    </w:rPr>
  </w:style>
  <w:style w:type="character" w:customStyle="1" w:styleId="BalloonTextChar1">
    <w:name w:val="Balloon Text Char1"/>
    <w:basedOn w:val="DefaultParagraphFont"/>
    <w:link w:val="BalloonText"/>
    <w:uiPriority w:val="99"/>
    <w:semiHidden/>
    <w:rsid w:val="0067577C"/>
    <w:rPr>
      <w:rFonts w:ascii="Lucida Grande" w:hAnsi="Lucida Grande"/>
      <w:sz w:val="18"/>
      <w:szCs w:val="18"/>
    </w:rPr>
  </w:style>
  <w:style w:type="paragraph" w:customStyle="1" w:styleId="Heading">
    <w:name w:val="Heading"/>
    <w:basedOn w:val="Heading2"/>
    <w:qFormat/>
    <w:rsid w:val="00303D00"/>
    <w:pPr>
      <w:keepLines w:val="0"/>
      <w:numPr>
        <w:numId w:val="1"/>
      </w:numPr>
      <w:tabs>
        <w:tab w:val="num" w:pos="360"/>
      </w:tabs>
      <w:spacing w:before="240" w:after="60"/>
      <w:ind w:left="0" w:firstLine="0"/>
      <w:jc w:val="both"/>
    </w:pPr>
    <w:rPr>
      <w:rFonts w:ascii="Tahoma" w:hAnsi="Tahoma"/>
      <w:iCs/>
      <w:color w:val="auto"/>
      <w:sz w:val="22"/>
      <w:szCs w:val="28"/>
      <w:lang w:val="en-GB" w:eastAsia="el-GR"/>
    </w:rPr>
  </w:style>
  <w:style w:type="paragraph" w:styleId="ListParagraph">
    <w:name w:val="List Paragraph"/>
    <w:basedOn w:val="Normal"/>
    <w:uiPriority w:val="34"/>
    <w:qFormat/>
    <w:rsid w:val="00303D00"/>
    <w:pPr>
      <w:ind w:left="720"/>
      <w:contextualSpacing/>
      <w:jc w:val="both"/>
    </w:pPr>
    <w:rPr>
      <w:rFonts w:ascii="Tahoma" w:eastAsia="Μοντέρνα" w:hAnsi="Tahoma" w:cs="Times New Roman"/>
      <w:sz w:val="22"/>
      <w:szCs w:val="22"/>
      <w:lang w:val="en-GB" w:eastAsia="el-GR"/>
    </w:rPr>
  </w:style>
  <w:style w:type="character" w:customStyle="1" w:styleId="Heading2Char">
    <w:name w:val="Heading 2 Char"/>
    <w:basedOn w:val="DefaultParagraphFont"/>
    <w:link w:val="Heading2"/>
    <w:uiPriority w:val="9"/>
    <w:semiHidden/>
    <w:rsid w:val="00303D0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BE629F"/>
    <w:rPr>
      <w:color w:val="0000FF" w:themeColor="hyperlink"/>
      <w:u w:val="single"/>
    </w:rPr>
  </w:style>
  <w:style w:type="paragraph" w:styleId="NormalWeb">
    <w:name w:val="Normal (Web)"/>
    <w:basedOn w:val="Normal"/>
    <w:uiPriority w:val="99"/>
    <w:unhideWhenUsed/>
    <w:rsid w:val="009338EE"/>
    <w:pPr>
      <w:spacing w:before="100" w:beforeAutospacing="1" w:after="100" w:afterAutospacing="1"/>
    </w:pPr>
    <w:rPr>
      <w:rFonts w:ascii="Times" w:hAnsi="Times" w:cs="Times New Roman"/>
      <w:sz w:val="20"/>
      <w:szCs w:val="20"/>
      <w:lang w:val="en-GB"/>
    </w:rPr>
  </w:style>
  <w:style w:type="character" w:styleId="FollowedHyperlink">
    <w:name w:val="FollowedHyperlink"/>
    <w:basedOn w:val="DefaultParagraphFont"/>
    <w:uiPriority w:val="99"/>
    <w:semiHidden/>
    <w:unhideWhenUsed/>
    <w:rsid w:val="00D86BA7"/>
    <w:rPr>
      <w:color w:val="800080" w:themeColor="followedHyperlink"/>
      <w:u w:val="single"/>
    </w:rPr>
  </w:style>
  <w:style w:type="paragraph" w:styleId="Footer">
    <w:name w:val="footer"/>
    <w:basedOn w:val="Normal"/>
    <w:link w:val="FooterChar"/>
    <w:uiPriority w:val="99"/>
    <w:unhideWhenUsed/>
    <w:rsid w:val="006A3F29"/>
    <w:pPr>
      <w:tabs>
        <w:tab w:val="center" w:pos="4320"/>
        <w:tab w:val="right" w:pos="8640"/>
      </w:tabs>
    </w:pPr>
  </w:style>
  <w:style w:type="character" w:customStyle="1" w:styleId="FooterChar">
    <w:name w:val="Footer Char"/>
    <w:basedOn w:val="DefaultParagraphFont"/>
    <w:link w:val="Footer"/>
    <w:uiPriority w:val="99"/>
    <w:rsid w:val="006A3F29"/>
  </w:style>
  <w:style w:type="character" w:styleId="PageNumber">
    <w:name w:val="page number"/>
    <w:basedOn w:val="DefaultParagraphFont"/>
    <w:uiPriority w:val="99"/>
    <w:semiHidden/>
    <w:unhideWhenUsed/>
    <w:rsid w:val="006A3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57166">
      <w:bodyDiv w:val="1"/>
      <w:marLeft w:val="0"/>
      <w:marRight w:val="0"/>
      <w:marTop w:val="0"/>
      <w:marBottom w:val="0"/>
      <w:divBdr>
        <w:top w:val="none" w:sz="0" w:space="0" w:color="auto"/>
        <w:left w:val="none" w:sz="0" w:space="0" w:color="auto"/>
        <w:bottom w:val="none" w:sz="0" w:space="0" w:color="auto"/>
        <w:right w:val="none" w:sz="0" w:space="0" w:color="auto"/>
      </w:divBdr>
      <w:divsChild>
        <w:div w:id="1914387030">
          <w:marLeft w:val="0"/>
          <w:marRight w:val="0"/>
          <w:marTop w:val="0"/>
          <w:marBottom w:val="0"/>
          <w:divBdr>
            <w:top w:val="none" w:sz="0" w:space="0" w:color="auto"/>
            <w:left w:val="none" w:sz="0" w:space="0" w:color="auto"/>
            <w:bottom w:val="none" w:sz="0" w:space="0" w:color="auto"/>
            <w:right w:val="none" w:sz="0" w:space="0" w:color="auto"/>
          </w:divBdr>
          <w:divsChild>
            <w:div w:id="375736601">
              <w:marLeft w:val="0"/>
              <w:marRight w:val="0"/>
              <w:marTop w:val="0"/>
              <w:marBottom w:val="0"/>
              <w:divBdr>
                <w:top w:val="none" w:sz="0" w:space="0" w:color="auto"/>
                <w:left w:val="none" w:sz="0" w:space="0" w:color="auto"/>
                <w:bottom w:val="none" w:sz="0" w:space="0" w:color="auto"/>
                <w:right w:val="none" w:sz="0" w:space="0" w:color="auto"/>
              </w:divBdr>
              <w:divsChild>
                <w:div w:id="54876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73389">
      <w:bodyDiv w:val="1"/>
      <w:marLeft w:val="0"/>
      <w:marRight w:val="0"/>
      <w:marTop w:val="0"/>
      <w:marBottom w:val="0"/>
      <w:divBdr>
        <w:top w:val="none" w:sz="0" w:space="0" w:color="auto"/>
        <w:left w:val="none" w:sz="0" w:space="0" w:color="auto"/>
        <w:bottom w:val="none" w:sz="0" w:space="0" w:color="auto"/>
        <w:right w:val="none" w:sz="0" w:space="0" w:color="auto"/>
      </w:divBdr>
      <w:divsChild>
        <w:div w:id="301234018">
          <w:marLeft w:val="0"/>
          <w:marRight w:val="0"/>
          <w:marTop w:val="0"/>
          <w:marBottom w:val="0"/>
          <w:divBdr>
            <w:top w:val="none" w:sz="0" w:space="0" w:color="auto"/>
            <w:left w:val="none" w:sz="0" w:space="0" w:color="auto"/>
            <w:bottom w:val="none" w:sz="0" w:space="0" w:color="auto"/>
            <w:right w:val="none" w:sz="0" w:space="0" w:color="auto"/>
          </w:divBdr>
          <w:divsChild>
            <w:div w:id="2106459674">
              <w:marLeft w:val="0"/>
              <w:marRight w:val="0"/>
              <w:marTop w:val="0"/>
              <w:marBottom w:val="0"/>
              <w:divBdr>
                <w:top w:val="none" w:sz="0" w:space="0" w:color="auto"/>
                <w:left w:val="none" w:sz="0" w:space="0" w:color="auto"/>
                <w:bottom w:val="none" w:sz="0" w:space="0" w:color="auto"/>
                <w:right w:val="none" w:sz="0" w:space="0" w:color="auto"/>
              </w:divBdr>
              <w:divsChild>
                <w:div w:id="88888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9343">
      <w:bodyDiv w:val="1"/>
      <w:marLeft w:val="0"/>
      <w:marRight w:val="0"/>
      <w:marTop w:val="0"/>
      <w:marBottom w:val="0"/>
      <w:divBdr>
        <w:top w:val="none" w:sz="0" w:space="0" w:color="auto"/>
        <w:left w:val="none" w:sz="0" w:space="0" w:color="auto"/>
        <w:bottom w:val="none" w:sz="0" w:space="0" w:color="auto"/>
        <w:right w:val="none" w:sz="0" w:space="0" w:color="auto"/>
      </w:divBdr>
      <w:divsChild>
        <w:div w:id="1180923702">
          <w:marLeft w:val="0"/>
          <w:marRight w:val="0"/>
          <w:marTop w:val="0"/>
          <w:marBottom w:val="0"/>
          <w:divBdr>
            <w:top w:val="none" w:sz="0" w:space="0" w:color="auto"/>
            <w:left w:val="none" w:sz="0" w:space="0" w:color="auto"/>
            <w:bottom w:val="none" w:sz="0" w:space="0" w:color="auto"/>
            <w:right w:val="none" w:sz="0" w:space="0" w:color="auto"/>
          </w:divBdr>
          <w:divsChild>
            <w:div w:id="1070421457">
              <w:marLeft w:val="0"/>
              <w:marRight w:val="0"/>
              <w:marTop w:val="0"/>
              <w:marBottom w:val="0"/>
              <w:divBdr>
                <w:top w:val="none" w:sz="0" w:space="0" w:color="auto"/>
                <w:left w:val="none" w:sz="0" w:space="0" w:color="auto"/>
                <w:bottom w:val="none" w:sz="0" w:space="0" w:color="auto"/>
                <w:right w:val="none" w:sz="0" w:space="0" w:color="auto"/>
              </w:divBdr>
              <w:divsChild>
                <w:div w:id="118424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948662">
      <w:bodyDiv w:val="1"/>
      <w:marLeft w:val="0"/>
      <w:marRight w:val="0"/>
      <w:marTop w:val="0"/>
      <w:marBottom w:val="0"/>
      <w:divBdr>
        <w:top w:val="none" w:sz="0" w:space="0" w:color="auto"/>
        <w:left w:val="none" w:sz="0" w:space="0" w:color="auto"/>
        <w:bottom w:val="none" w:sz="0" w:space="0" w:color="auto"/>
        <w:right w:val="none" w:sz="0" w:space="0" w:color="auto"/>
      </w:divBdr>
      <w:divsChild>
        <w:div w:id="1980920557">
          <w:marLeft w:val="0"/>
          <w:marRight w:val="0"/>
          <w:marTop w:val="0"/>
          <w:marBottom w:val="0"/>
          <w:divBdr>
            <w:top w:val="none" w:sz="0" w:space="0" w:color="auto"/>
            <w:left w:val="none" w:sz="0" w:space="0" w:color="auto"/>
            <w:bottom w:val="none" w:sz="0" w:space="0" w:color="auto"/>
            <w:right w:val="none" w:sz="0" w:space="0" w:color="auto"/>
          </w:divBdr>
          <w:divsChild>
            <w:div w:id="374626220">
              <w:marLeft w:val="0"/>
              <w:marRight w:val="0"/>
              <w:marTop w:val="0"/>
              <w:marBottom w:val="0"/>
              <w:divBdr>
                <w:top w:val="none" w:sz="0" w:space="0" w:color="auto"/>
                <w:left w:val="none" w:sz="0" w:space="0" w:color="auto"/>
                <w:bottom w:val="none" w:sz="0" w:space="0" w:color="auto"/>
                <w:right w:val="none" w:sz="0" w:space="0" w:color="auto"/>
              </w:divBdr>
              <w:divsChild>
                <w:div w:id="133321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82532">
      <w:bodyDiv w:val="1"/>
      <w:marLeft w:val="0"/>
      <w:marRight w:val="0"/>
      <w:marTop w:val="0"/>
      <w:marBottom w:val="0"/>
      <w:divBdr>
        <w:top w:val="none" w:sz="0" w:space="0" w:color="auto"/>
        <w:left w:val="none" w:sz="0" w:space="0" w:color="auto"/>
        <w:bottom w:val="none" w:sz="0" w:space="0" w:color="auto"/>
        <w:right w:val="none" w:sz="0" w:space="0" w:color="auto"/>
      </w:divBdr>
      <w:divsChild>
        <w:div w:id="2014184102">
          <w:marLeft w:val="0"/>
          <w:marRight w:val="0"/>
          <w:marTop w:val="0"/>
          <w:marBottom w:val="0"/>
          <w:divBdr>
            <w:top w:val="none" w:sz="0" w:space="0" w:color="auto"/>
            <w:left w:val="none" w:sz="0" w:space="0" w:color="auto"/>
            <w:bottom w:val="none" w:sz="0" w:space="0" w:color="auto"/>
            <w:right w:val="none" w:sz="0" w:space="0" w:color="auto"/>
          </w:divBdr>
          <w:divsChild>
            <w:div w:id="1525560166">
              <w:marLeft w:val="0"/>
              <w:marRight w:val="0"/>
              <w:marTop w:val="0"/>
              <w:marBottom w:val="0"/>
              <w:divBdr>
                <w:top w:val="none" w:sz="0" w:space="0" w:color="auto"/>
                <w:left w:val="none" w:sz="0" w:space="0" w:color="auto"/>
                <w:bottom w:val="none" w:sz="0" w:space="0" w:color="auto"/>
                <w:right w:val="none" w:sz="0" w:space="0" w:color="auto"/>
              </w:divBdr>
              <w:divsChild>
                <w:div w:id="2143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032464">
      <w:bodyDiv w:val="1"/>
      <w:marLeft w:val="0"/>
      <w:marRight w:val="0"/>
      <w:marTop w:val="0"/>
      <w:marBottom w:val="0"/>
      <w:divBdr>
        <w:top w:val="none" w:sz="0" w:space="0" w:color="auto"/>
        <w:left w:val="none" w:sz="0" w:space="0" w:color="auto"/>
        <w:bottom w:val="none" w:sz="0" w:space="0" w:color="auto"/>
        <w:right w:val="none" w:sz="0" w:space="0" w:color="auto"/>
      </w:divBdr>
      <w:divsChild>
        <w:div w:id="345910993">
          <w:marLeft w:val="0"/>
          <w:marRight w:val="0"/>
          <w:marTop w:val="0"/>
          <w:marBottom w:val="0"/>
          <w:divBdr>
            <w:top w:val="none" w:sz="0" w:space="0" w:color="auto"/>
            <w:left w:val="none" w:sz="0" w:space="0" w:color="auto"/>
            <w:bottom w:val="none" w:sz="0" w:space="0" w:color="auto"/>
            <w:right w:val="none" w:sz="0" w:space="0" w:color="auto"/>
          </w:divBdr>
          <w:divsChild>
            <w:div w:id="1589272640">
              <w:marLeft w:val="0"/>
              <w:marRight w:val="0"/>
              <w:marTop w:val="0"/>
              <w:marBottom w:val="0"/>
              <w:divBdr>
                <w:top w:val="none" w:sz="0" w:space="0" w:color="auto"/>
                <w:left w:val="none" w:sz="0" w:space="0" w:color="auto"/>
                <w:bottom w:val="none" w:sz="0" w:space="0" w:color="auto"/>
                <w:right w:val="none" w:sz="0" w:space="0" w:color="auto"/>
              </w:divBdr>
              <w:divsChild>
                <w:div w:id="45876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899235">
      <w:bodyDiv w:val="1"/>
      <w:marLeft w:val="0"/>
      <w:marRight w:val="0"/>
      <w:marTop w:val="0"/>
      <w:marBottom w:val="0"/>
      <w:divBdr>
        <w:top w:val="none" w:sz="0" w:space="0" w:color="auto"/>
        <w:left w:val="none" w:sz="0" w:space="0" w:color="auto"/>
        <w:bottom w:val="none" w:sz="0" w:space="0" w:color="auto"/>
        <w:right w:val="none" w:sz="0" w:space="0" w:color="auto"/>
      </w:divBdr>
      <w:divsChild>
        <w:div w:id="1985743320">
          <w:marLeft w:val="0"/>
          <w:marRight w:val="0"/>
          <w:marTop w:val="0"/>
          <w:marBottom w:val="0"/>
          <w:divBdr>
            <w:top w:val="none" w:sz="0" w:space="0" w:color="auto"/>
            <w:left w:val="none" w:sz="0" w:space="0" w:color="auto"/>
            <w:bottom w:val="none" w:sz="0" w:space="0" w:color="auto"/>
            <w:right w:val="none" w:sz="0" w:space="0" w:color="auto"/>
          </w:divBdr>
          <w:divsChild>
            <w:div w:id="1044793048">
              <w:marLeft w:val="0"/>
              <w:marRight w:val="0"/>
              <w:marTop w:val="0"/>
              <w:marBottom w:val="0"/>
              <w:divBdr>
                <w:top w:val="none" w:sz="0" w:space="0" w:color="auto"/>
                <w:left w:val="none" w:sz="0" w:space="0" w:color="auto"/>
                <w:bottom w:val="none" w:sz="0" w:space="0" w:color="auto"/>
                <w:right w:val="none" w:sz="0" w:space="0" w:color="auto"/>
              </w:divBdr>
              <w:divsChild>
                <w:div w:id="128885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568253">
      <w:bodyDiv w:val="1"/>
      <w:marLeft w:val="0"/>
      <w:marRight w:val="0"/>
      <w:marTop w:val="0"/>
      <w:marBottom w:val="0"/>
      <w:divBdr>
        <w:top w:val="none" w:sz="0" w:space="0" w:color="auto"/>
        <w:left w:val="none" w:sz="0" w:space="0" w:color="auto"/>
        <w:bottom w:val="none" w:sz="0" w:space="0" w:color="auto"/>
        <w:right w:val="none" w:sz="0" w:space="0" w:color="auto"/>
      </w:divBdr>
      <w:divsChild>
        <w:div w:id="911424940">
          <w:marLeft w:val="0"/>
          <w:marRight w:val="0"/>
          <w:marTop w:val="0"/>
          <w:marBottom w:val="0"/>
          <w:divBdr>
            <w:top w:val="none" w:sz="0" w:space="0" w:color="auto"/>
            <w:left w:val="none" w:sz="0" w:space="0" w:color="auto"/>
            <w:bottom w:val="none" w:sz="0" w:space="0" w:color="auto"/>
            <w:right w:val="none" w:sz="0" w:space="0" w:color="auto"/>
          </w:divBdr>
          <w:divsChild>
            <w:div w:id="651763295">
              <w:marLeft w:val="0"/>
              <w:marRight w:val="0"/>
              <w:marTop w:val="0"/>
              <w:marBottom w:val="0"/>
              <w:divBdr>
                <w:top w:val="none" w:sz="0" w:space="0" w:color="auto"/>
                <w:left w:val="none" w:sz="0" w:space="0" w:color="auto"/>
                <w:bottom w:val="none" w:sz="0" w:space="0" w:color="auto"/>
                <w:right w:val="none" w:sz="0" w:space="0" w:color="auto"/>
              </w:divBdr>
              <w:divsChild>
                <w:div w:id="211277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936753">
      <w:bodyDiv w:val="1"/>
      <w:marLeft w:val="0"/>
      <w:marRight w:val="0"/>
      <w:marTop w:val="0"/>
      <w:marBottom w:val="0"/>
      <w:divBdr>
        <w:top w:val="none" w:sz="0" w:space="0" w:color="auto"/>
        <w:left w:val="none" w:sz="0" w:space="0" w:color="auto"/>
        <w:bottom w:val="none" w:sz="0" w:space="0" w:color="auto"/>
        <w:right w:val="none" w:sz="0" w:space="0" w:color="auto"/>
      </w:divBdr>
      <w:divsChild>
        <w:div w:id="1522159629">
          <w:marLeft w:val="0"/>
          <w:marRight w:val="0"/>
          <w:marTop w:val="0"/>
          <w:marBottom w:val="0"/>
          <w:divBdr>
            <w:top w:val="none" w:sz="0" w:space="0" w:color="auto"/>
            <w:left w:val="none" w:sz="0" w:space="0" w:color="auto"/>
            <w:bottom w:val="none" w:sz="0" w:space="0" w:color="auto"/>
            <w:right w:val="none" w:sz="0" w:space="0" w:color="auto"/>
          </w:divBdr>
          <w:divsChild>
            <w:div w:id="1815833146">
              <w:marLeft w:val="0"/>
              <w:marRight w:val="0"/>
              <w:marTop w:val="0"/>
              <w:marBottom w:val="0"/>
              <w:divBdr>
                <w:top w:val="none" w:sz="0" w:space="0" w:color="auto"/>
                <w:left w:val="none" w:sz="0" w:space="0" w:color="auto"/>
                <w:bottom w:val="none" w:sz="0" w:space="0" w:color="auto"/>
                <w:right w:val="none" w:sz="0" w:space="0" w:color="auto"/>
              </w:divBdr>
              <w:divsChild>
                <w:div w:id="178808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289870">
      <w:bodyDiv w:val="1"/>
      <w:marLeft w:val="0"/>
      <w:marRight w:val="0"/>
      <w:marTop w:val="0"/>
      <w:marBottom w:val="0"/>
      <w:divBdr>
        <w:top w:val="none" w:sz="0" w:space="0" w:color="auto"/>
        <w:left w:val="none" w:sz="0" w:space="0" w:color="auto"/>
        <w:bottom w:val="none" w:sz="0" w:space="0" w:color="auto"/>
        <w:right w:val="none" w:sz="0" w:space="0" w:color="auto"/>
      </w:divBdr>
      <w:divsChild>
        <w:div w:id="1284731119">
          <w:marLeft w:val="0"/>
          <w:marRight w:val="0"/>
          <w:marTop w:val="0"/>
          <w:marBottom w:val="0"/>
          <w:divBdr>
            <w:top w:val="none" w:sz="0" w:space="0" w:color="auto"/>
            <w:left w:val="none" w:sz="0" w:space="0" w:color="auto"/>
            <w:bottom w:val="none" w:sz="0" w:space="0" w:color="auto"/>
            <w:right w:val="none" w:sz="0" w:space="0" w:color="auto"/>
          </w:divBdr>
          <w:divsChild>
            <w:div w:id="1592079696">
              <w:marLeft w:val="0"/>
              <w:marRight w:val="0"/>
              <w:marTop w:val="0"/>
              <w:marBottom w:val="0"/>
              <w:divBdr>
                <w:top w:val="none" w:sz="0" w:space="0" w:color="auto"/>
                <w:left w:val="none" w:sz="0" w:space="0" w:color="auto"/>
                <w:bottom w:val="none" w:sz="0" w:space="0" w:color="auto"/>
                <w:right w:val="none" w:sz="0" w:space="0" w:color="auto"/>
              </w:divBdr>
              <w:divsChild>
                <w:div w:id="114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860726">
      <w:bodyDiv w:val="1"/>
      <w:marLeft w:val="0"/>
      <w:marRight w:val="0"/>
      <w:marTop w:val="0"/>
      <w:marBottom w:val="0"/>
      <w:divBdr>
        <w:top w:val="none" w:sz="0" w:space="0" w:color="auto"/>
        <w:left w:val="none" w:sz="0" w:space="0" w:color="auto"/>
        <w:bottom w:val="none" w:sz="0" w:space="0" w:color="auto"/>
        <w:right w:val="none" w:sz="0" w:space="0" w:color="auto"/>
      </w:divBdr>
      <w:divsChild>
        <w:div w:id="1724596146">
          <w:marLeft w:val="0"/>
          <w:marRight w:val="0"/>
          <w:marTop w:val="0"/>
          <w:marBottom w:val="0"/>
          <w:divBdr>
            <w:top w:val="none" w:sz="0" w:space="0" w:color="auto"/>
            <w:left w:val="none" w:sz="0" w:space="0" w:color="auto"/>
            <w:bottom w:val="none" w:sz="0" w:space="0" w:color="auto"/>
            <w:right w:val="none" w:sz="0" w:space="0" w:color="auto"/>
          </w:divBdr>
          <w:divsChild>
            <w:div w:id="17515390">
              <w:marLeft w:val="0"/>
              <w:marRight w:val="0"/>
              <w:marTop w:val="0"/>
              <w:marBottom w:val="0"/>
              <w:divBdr>
                <w:top w:val="none" w:sz="0" w:space="0" w:color="auto"/>
                <w:left w:val="none" w:sz="0" w:space="0" w:color="auto"/>
                <w:bottom w:val="none" w:sz="0" w:space="0" w:color="auto"/>
                <w:right w:val="none" w:sz="0" w:space="0" w:color="auto"/>
              </w:divBdr>
              <w:divsChild>
                <w:div w:id="445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994964">
      <w:bodyDiv w:val="1"/>
      <w:marLeft w:val="0"/>
      <w:marRight w:val="0"/>
      <w:marTop w:val="0"/>
      <w:marBottom w:val="0"/>
      <w:divBdr>
        <w:top w:val="none" w:sz="0" w:space="0" w:color="auto"/>
        <w:left w:val="none" w:sz="0" w:space="0" w:color="auto"/>
        <w:bottom w:val="none" w:sz="0" w:space="0" w:color="auto"/>
        <w:right w:val="none" w:sz="0" w:space="0" w:color="auto"/>
      </w:divBdr>
      <w:divsChild>
        <w:div w:id="68693693">
          <w:marLeft w:val="0"/>
          <w:marRight w:val="0"/>
          <w:marTop w:val="0"/>
          <w:marBottom w:val="0"/>
          <w:divBdr>
            <w:top w:val="none" w:sz="0" w:space="0" w:color="auto"/>
            <w:left w:val="none" w:sz="0" w:space="0" w:color="auto"/>
            <w:bottom w:val="none" w:sz="0" w:space="0" w:color="auto"/>
            <w:right w:val="none" w:sz="0" w:space="0" w:color="auto"/>
          </w:divBdr>
          <w:divsChild>
            <w:div w:id="914053670">
              <w:marLeft w:val="0"/>
              <w:marRight w:val="0"/>
              <w:marTop w:val="0"/>
              <w:marBottom w:val="0"/>
              <w:divBdr>
                <w:top w:val="none" w:sz="0" w:space="0" w:color="auto"/>
                <w:left w:val="none" w:sz="0" w:space="0" w:color="auto"/>
                <w:bottom w:val="none" w:sz="0" w:space="0" w:color="auto"/>
                <w:right w:val="none" w:sz="0" w:space="0" w:color="auto"/>
              </w:divBdr>
              <w:divsChild>
                <w:div w:id="119114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888990">
      <w:bodyDiv w:val="1"/>
      <w:marLeft w:val="0"/>
      <w:marRight w:val="0"/>
      <w:marTop w:val="0"/>
      <w:marBottom w:val="0"/>
      <w:divBdr>
        <w:top w:val="none" w:sz="0" w:space="0" w:color="auto"/>
        <w:left w:val="none" w:sz="0" w:space="0" w:color="auto"/>
        <w:bottom w:val="none" w:sz="0" w:space="0" w:color="auto"/>
        <w:right w:val="none" w:sz="0" w:space="0" w:color="auto"/>
      </w:divBdr>
      <w:divsChild>
        <w:div w:id="201215286">
          <w:marLeft w:val="0"/>
          <w:marRight w:val="0"/>
          <w:marTop w:val="0"/>
          <w:marBottom w:val="0"/>
          <w:divBdr>
            <w:top w:val="none" w:sz="0" w:space="0" w:color="auto"/>
            <w:left w:val="none" w:sz="0" w:space="0" w:color="auto"/>
            <w:bottom w:val="none" w:sz="0" w:space="0" w:color="auto"/>
            <w:right w:val="none" w:sz="0" w:space="0" w:color="auto"/>
          </w:divBdr>
          <w:divsChild>
            <w:div w:id="1380474373">
              <w:marLeft w:val="0"/>
              <w:marRight w:val="0"/>
              <w:marTop w:val="0"/>
              <w:marBottom w:val="0"/>
              <w:divBdr>
                <w:top w:val="none" w:sz="0" w:space="0" w:color="auto"/>
                <w:left w:val="none" w:sz="0" w:space="0" w:color="auto"/>
                <w:bottom w:val="none" w:sz="0" w:space="0" w:color="auto"/>
                <w:right w:val="none" w:sz="0" w:space="0" w:color="auto"/>
              </w:divBdr>
              <w:divsChild>
                <w:div w:id="172413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811475">
      <w:bodyDiv w:val="1"/>
      <w:marLeft w:val="0"/>
      <w:marRight w:val="0"/>
      <w:marTop w:val="0"/>
      <w:marBottom w:val="0"/>
      <w:divBdr>
        <w:top w:val="none" w:sz="0" w:space="0" w:color="auto"/>
        <w:left w:val="none" w:sz="0" w:space="0" w:color="auto"/>
        <w:bottom w:val="none" w:sz="0" w:space="0" w:color="auto"/>
        <w:right w:val="none" w:sz="0" w:space="0" w:color="auto"/>
      </w:divBdr>
      <w:divsChild>
        <w:div w:id="625039103">
          <w:marLeft w:val="0"/>
          <w:marRight w:val="0"/>
          <w:marTop w:val="0"/>
          <w:marBottom w:val="0"/>
          <w:divBdr>
            <w:top w:val="none" w:sz="0" w:space="0" w:color="auto"/>
            <w:left w:val="none" w:sz="0" w:space="0" w:color="auto"/>
            <w:bottom w:val="none" w:sz="0" w:space="0" w:color="auto"/>
            <w:right w:val="none" w:sz="0" w:space="0" w:color="auto"/>
          </w:divBdr>
          <w:divsChild>
            <w:div w:id="1470593801">
              <w:marLeft w:val="0"/>
              <w:marRight w:val="0"/>
              <w:marTop w:val="0"/>
              <w:marBottom w:val="0"/>
              <w:divBdr>
                <w:top w:val="none" w:sz="0" w:space="0" w:color="auto"/>
                <w:left w:val="none" w:sz="0" w:space="0" w:color="auto"/>
                <w:bottom w:val="none" w:sz="0" w:space="0" w:color="auto"/>
                <w:right w:val="none" w:sz="0" w:space="0" w:color="auto"/>
              </w:divBdr>
              <w:divsChild>
                <w:div w:id="196700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546406">
      <w:bodyDiv w:val="1"/>
      <w:marLeft w:val="0"/>
      <w:marRight w:val="0"/>
      <w:marTop w:val="0"/>
      <w:marBottom w:val="0"/>
      <w:divBdr>
        <w:top w:val="none" w:sz="0" w:space="0" w:color="auto"/>
        <w:left w:val="none" w:sz="0" w:space="0" w:color="auto"/>
        <w:bottom w:val="none" w:sz="0" w:space="0" w:color="auto"/>
        <w:right w:val="none" w:sz="0" w:space="0" w:color="auto"/>
      </w:divBdr>
      <w:divsChild>
        <w:div w:id="2089617873">
          <w:marLeft w:val="0"/>
          <w:marRight w:val="0"/>
          <w:marTop w:val="0"/>
          <w:marBottom w:val="0"/>
          <w:divBdr>
            <w:top w:val="none" w:sz="0" w:space="0" w:color="auto"/>
            <w:left w:val="none" w:sz="0" w:space="0" w:color="auto"/>
            <w:bottom w:val="none" w:sz="0" w:space="0" w:color="auto"/>
            <w:right w:val="none" w:sz="0" w:space="0" w:color="auto"/>
          </w:divBdr>
          <w:divsChild>
            <w:div w:id="155800965">
              <w:marLeft w:val="0"/>
              <w:marRight w:val="0"/>
              <w:marTop w:val="0"/>
              <w:marBottom w:val="0"/>
              <w:divBdr>
                <w:top w:val="none" w:sz="0" w:space="0" w:color="auto"/>
                <w:left w:val="none" w:sz="0" w:space="0" w:color="auto"/>
                <w:bottom w:val="none" w:sz="0" w:space="0" w:color="auto"/>
                <w:right w:val="none" w:sz="0" w:space="0" w:color="auto"/>
              </w:divBdr>
              <w:divsChild>
                <w:div w:id="179335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540179">
      <w:bodyDiv w:val="1"/>
      <w:marLeft w:val="0"/>
      <w:marRight w:val="0"/>
      <w:marTop w:val="0"/>
      <w:marBottom w:val="0"/>
      <w:divBdr>
        <w:top w:val="none" w:sz="0" w:space="0" w:color="auto"/>
        <w:left w:val="none" w:sz="0" w:space="0" w:color="auto"/>
        <w:bottom w:val="none" w:sz="0" w:space="0" w:color="auto"/>
        <w:right w:val="none" w:sz="0" w:space="0" w:color="auto"/>
      </w:divBdr>
      <w:divsChild>
        <w:div w:id="1173842502">
          <w:marLeft w:val="0"/>
          <w:marRight w:val="0"/>
          <w:marTop w:val="0"/>
          <w:marBottom w:val="0"/>
          <w:divBdr>
            <w:top w:val="none" w:sz="0" w:space="0" w:color="auto"/>
            <w:left w:val="none" w:sz="0" w:space="0" w:color="auto"/>
            <w:bottom w:val="none" w:sz="0" w:space="0" w:color="auto"/>
            <w:right w:val="none" w:sz="0" w:space="0" w:color="auto"/>
          </w:divBdr>
          <w:divsChild>
            <w:div w:id="487795416">
              <w:marLeft w:val="0"/>
              <w:marRight w:val="0"/>
              <w:marTop w:val="0"/>
              <w:marBottom w:val="0"/>
              <w:divBdr>
                <w:top w:val="none" w:sz="0" w:space="0" w:color="auto"/>
                <w:left w:val="none" w:sz="0" w:space="0" w:color="auto"/>
                <w:bottom w:val="none" w:sz="0" w:space="0" w:color="auto"/>
                <w:right w:val="none" w:sz="0" w:space="0" w:color="auto"/>
              </w:divBdr>
              <w:divsChild>
                <w:div w:id="11121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191744">
      <w:bodyDiv w:val="1"/>
      <w:marLeft w:val="0"/>
      <w:marRight w:val="0"/>
      <w:marTop w:val="0"/>
      <w:marBottom w:val="0"/>
      <w:divBdr>
        <w:top w:val="none" w:sz="0" w:space="0" w:color="auto"/>
        <w:left w:val="none" w:sz="0" w:space="0" w:color="auto"/>
        <w:bottom w:val="none" w:sz="0" w:space="0" w:color="auto"/>
        <w:right w:val="none" w:sz="0" w:space="0" w:color="auto"/>
      </w:divBdr>
      <w:divsChild>
        <w:div w:id="1536892891">
          <w:marLeft w:val="0"/>
          <w:marRight w:val="0"/>
          <w:marTop w:val="0"/>
          <w:marBottom w:val="0"/>
          <w:divBdr>
            <w:top w:val="none" w:sz="0" w:space="0" w:color="auto"/>
            <w:left w:val="none" w:sz="0" w:space="0" w:color="auto"/>
            <w:bottom w:val="none" w:sz="0" w:space="0" w:color="auto"/>
            <w:right w:val="none" w:sz="0" w:space="0" w:color="auto"/>
          </w:divBdr>
          <w:divsChild>
            <w:div w:id="974606194">
              <w:marLeft w:val="0"/>
              <w:marRight w:val="0"/>
              <w:marTop w:val="0"/>
              <w:marBottom w:val="0"/>
              <w:divBdr>
                <w:top w:val="none" w:sz="0" w:space="0" w:color="auto"/>
                <w:left w:val="none" w:sz="0" w:space="0" w:color="auto"/>
                <w:bottom w:val="none" w:sz="0" w:space="0" w:color="auto"/>
                <w:right w:val="none" w:sz="0" w:space="0" w:color="auto"/>
              </w:divBdr>
              <w:divsChild>
                <w:div w:id="187002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378160">
      <w:bodyDiv w:val="1"/>
      <w:marLeft w:val="0"/>
      <w:marRight w:val="0"/>
      <w:marTop w:val="0"/>
      <w:marBottom w:val="0"/>
      <w:divBdr>
        <w:top w:val="none" w:sz="0" w:space="0" w:color="auto"/>
        <w:left w:val="none" w:sz="0" w:space="0" w:color="auto"/>
        <w:bottom w:val="none" w:sz="0" w:space="0" w:color="auto"/>
        <w:right w:val="none" w:sz="0" w:space="0" w:color="auto"/>
      </w:divBdr>
      <w:divsChild>
        <w:div w:id="1899781231">
          <w:marLeft w:val="0"/>
          <w:marRight w:val="0"/>
          <w:marTop w:val="0"/>
          <w:marBottom w:val="0"/>
          <w:divBdr>
            <w:top w:val="none" w:sz="0" w:space="0" w:color="auto"/>
            <w:left w:val="none" w:sz="0" w:space="0" w:color="auto"/>
            <w:bottom w:val="none" w:sz="0" w:space="0" w:color="auto"/>
            <w:right w:val="none" w:sz="0" w:space="0" w:color="auto"/>
          </w:divBdr>
          <w:divsChild>
            <w:div w:id="995574731">
              <w:marLeft w:val="0"/>
              <w:marRight w:val="0"/>
              <w:marTop w:val="0"/>
              <w:marBottom w:val="0"/>
              <w:divBdr>
                <w:top w:val="none" w:sz="0" w:space="0" w:color="auto"/>
                <w:left w:val="none" w:sz="0" w:space="0" w:color="auto"/>
                <w:bottom w:val="none" w:sz="0" w:space="0" w:color="auto"/>
                <w:right w:val="none" w:sz="0" w:space="0" w:color="auto"/>
              </w:divBdr>
              <w:divsChild>
                <w:div w:id="72464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22547">
      <w:bodyDiv w:val="1"/>
      <w:marLeft w:val="0"/>
      <w:marRight w:val="0"/>
      <w:marTop w:val="0"/>
      <w:marBottom w:val="0"/>
      <w:divBdr>
        <w:top w:val="none" w:sz="0" w:space="0" w:color="auto"/>
        <w:left w:val="none" w:sz="0" w:space="0" w:color="auto"/>
        <w:bottom w:val="none" w:sz="0" w:space="0" w:color="auto"/>
        <w:right w:val="none" w:sz="0" w:space="0" w:color="auto"/>
      </w:divBdr>
      <w:divsChild>
        <w:div w:id="1005598598">
          <w:marLeft w:val="0"/>
          <w:marRight w:val="0"/>
          <w:marTop w:val="0"/>
          <w:marBottom w:val="0"/>
          <w:divBdr>
            <w:top w:val="none" w:sz="0" w:space="0" w:color="auto"/>
            <w:left w:val="none" w:sz="0" w:space="0" w:color="auto"/>
            <w:bottom w:val="none" w:sz="0" w:space="0" w:color="auto"/>
            <w:right w:val="none" w:sz="0" w:space="0" w:color="auto"/>
          </w:divBdr>
          <w:divsChild>
            <w:div w:id="440346978">
              <w:marLeft w:val="0"/>
              <w:marRight w:val="0"/>
              <w:marTop w:val="0"/>
              <w:marBottom w:val="0"/>
              <w:divBdr>
                <w:top w:val="none" w:sz="0" w:space="0" w:color="auto"/>
                <w:left w:val="none" w:sz="0" w:space="0" w:color="auto"/>
                <w:bottom w:val="none" w:sz="0" w:space="0" w:color="auto"/>
                <w:right w:val="none" w:sz="0" w:space="0" w:color="auto"/>
              </w:divBdr>
              <w:divsChild>
                <w:div w:id="81488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996828">
      <w:bodyDiv w:val="1"/>
      <w:marLeft w:val="0"/>
      <w:marRight w:val="0"/>
      <w:marTop w:val="0"/>
      <w:marBottom w:val="0"/>
      <w:divBdr>
        <w:top w:val="none" w:sz="0" w:space="0" w:color="auto"/>
        <w:left w:val="none" w:sz="0" w:space="0" w:color="auto"/>
        <w:bottom w:val="none" w:sz="0" w:space="0" w:color="auto"/>
        <w:right w:val="none" w:sz="0" w:space="0" w:color="auto"/>
      </w:divBdr>
      <w:divsChild>
        <w:div w:id="1157696774">
          <w:marLeft w:val="0"/>
          <w:marRight w:val="0"/>
          <w:marTop w:val="0"/>
          <w:marBottom w:val="0"/>
          <w:divBdr>
            <w:top w:val="none" w:sz="0" w:space="0" w:color="auto"/>
            <w:left w:val="none" w:sz="0" w:space="0" w:color="auto"/>
            <w:bottom w:val="none" w:sz="0" w:space="0" w:color="auto"/>
            <w:right w:val="none" w:sz="0" w:space="0" w:color="auto"/>
          </w:divBdr>
          <w:divsChild>
            <w:div w:id="1360352631">
              <w:marLeft w:val="0"/>
              <w:marRight w:val="0"/>
              <w:marTop w:val="0"/>
              <w:marBottom w:val="0"/>
              <w:divBdr>
                <w:top w:val="none" w:sz="0" w:space="0" w:color="auto"/>
                <w:left w:val="none" w:sz="0" w:space="0" w:color="auto"/>
                <w:bottom w:val="none" w:sz="0" w:space="0" w:color="auto"/>
                <w:right w:val="none" w:sz="0" w:space="0" w:color="auto"/>
              </w:divBdr>
              <w:divsChild>
                <w:div w:id="206355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957988">
      <w:bodyDiv w:val="1"/>
      <w:marLeft w:val="0"/>
      <w:marRight w:val="0"/>
      <w:marTop w:val="0"/>
      <w:marBottom w:val="0"/>
      <w:divBdr>
        <w:top w:val="none" w:sz="0" w:space="0" w:color="auto"/>
        <w:left w:val="none" w:sz="0" w:space="0" w:color="auto"/>
        <w:bottom w:val="none" w:sz="0" w:space="0" w:color="auto"/>
        <w:right w:val="none" w:sz="0" w:space="0" w:color="auto"/>
      </w:divBdr>
      <w:divsChild>
        <w:div w:id="697391041">
          <w:marLeft w:val="0"/>
          <w:marRight w:val="0"/>
          <w:marTop w:val="0"/>
          <w:marBottom w:val="0"/>
          <w:divBdr>
            <w:top w:val="none" w:sz="0" w:space="0" w:color="auto"/>
            <w:left w:val="none" w:sz="0" w:space="0" w:color="auto"/>
            <w:bottom w:val="none" w:sz="0" w:space="0" w:color="auto"/>
            <w:right w:val="none" w:sz="0" w:space="0" w:color="auto"/>
          </w:divBdr>
          <w:divsChild>
            <w:div w:id="336158571">
              <w:marLeft w:val="0"/>
              <w:marRight w:val="0"/>
              <w:marTop w:val="0"/>
              <w:marBottom w:val="0"/>
              <w:divBdr>
                <w:top w:val="none" w:sz="0" w:space="0" w:color="auto"/>
                <w:left w:val="none" w:sz="0" w:space="0" w:color="auto"/>
                <w:bottom w:val="none" w:sz="0" w:space="0" w:color="auto"/>
                <w:right w:val="none" w:sz="0" w:space="0" w:color="auto"/>
              </w:divBdr>
              <w:divsChild>
                <w:div w:id="128642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078517">
      <w:bodyDiv w:val="1"/>
      <w:marLeft w:val="0"/>
      <w:marRight w:val="0"/>
      <w:marTop w:val="0"/>
      <w:marBottom w:val="0"/>
      <w:divBdr>
        <w:top w:val="none" w:sz="0" w:space="0" w:color="auto"/>
        <w:left w:val="none" w:sz="0" w:space="0" w:color="auto"/>
        <w:bottom w:val="none" w:sz="0" w:space="0" w:color="auto"/>
        <w:right w:val="none" w:sz="0" w:space="0" w:color="auto"/>
      </w:divBdr>
      <w:divsChild>
        <w:div w:id="714161741">
          <w:marLeft w:val="0"/>
          <w:marRight w:val="0"/>
          <w:marTop w:val="0"/>
          <w:marBottom w:val="0"/>
          <w:divBdr>
            <w:top w:val="none" w:sz="0" w:space="0" w:color="auto"/>
            <w:left w:val="none" w:sz="0" w:space="0" w:color="auto"/>
            <w:bottom w:val="none" w:sz="0" w:space="0" w:color="auto"/>
            <w:right w:val="none" w:sz="0" w:space="0" w:color="auto"/>
          </w:divBdr>
          <w:divsChild>
            <w:div w:id="47610509">
              <w:marLeft w:val="0"/>
              <w:marRight w:val="0"/>
              <w:marTop w:val="0"/>
              <w:marBottom w:val="0"/>
              <w:divBdr>
                <w:top w:val="none" w:sz="0" w:space="0" w:color="auto"/>
                <w:left w:val="none" w:sz="0" w:space="0" w:color="auto"/>
                <w:bottom w:val="none" w:sz="0" w:space="0" w:color="auto"/>
                <w:right w:val="none" w:sz="0" w:space="0" w:color="auto"/>
              </w:divBdr>
              <w:divsChild>
                <w:div w:id="20845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597901">
      <w:bodyDiv w:val="1"/>
      <w:marLeft w:val="0"/>
      <w:marRight w:val="0"/>
      <w:marTop w:val="0"/>
      <w:marBottom w:val="0"/>
      <w:divBdr>
        <w:top w:val="none" w:sz="0" w:space="0" w:color="auto"/>
        <w:left w:val="none" w:sz="0" w:space="0" w:color="auto"/>
        <w:bottom w:val="none" w:sz="0" w:space="0" w:color="auto"/>
        <w:right w:val="none" w:sz="0" w:space="0" w:color="auto"/>
      </w:divBdr>
      <w:divsChild>
        <w:div w:id="25063036">
          <w:marLeft w:val="0"/>
          <w:marRight w:val="0"/>
          <w:marTop w:val="0"/>
          <w:marBottom w:val="0"/>
          <w:divBdr>
            <w:top w:val="none" w:sz="0" w:space="0" w:color="auto"/>
            <w:left w:val="none" w:sz="0" w:space="0" w:color="auto"/>
            <w:bottom w:val="none" w:sz="0" w:space="0" w:color="auto"/>
            <w:right w:val="none" w:sz="0" w:space="0" w:color="auto"/>
          </w:divBdr>
          <w:divsChild>
            <w:div w:id="56393697">
              <w:marLeft w:val="0"/>
              <w:marRight w:val="0"/>
              <w:marTop w:val="0"/>
              <w:marBottom w:val="0"/>
              <w:divBdr>
                <w:top w:val="none" w:sz="0" w:space="0" w:color="auto"/>
                <w:left w:val="none" w:sz="0" w:space="0" w:color="auto"/>
                <w:bottom w:val="none" w:sz="0" w:space="0" w:color="auto"/>
                <w:right w:val="none" w:sz="0" w:space="0" w:color="auto"/>
              </w:divBdr>
              <w:divsChild>
                <w:div w:id="154536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816991">
      <w:bodyDiv w:val="1"/>
      <w:marLeft w:val="0"/>
      <w:marRight w:val="0"/>
      <w:marTop w:val="0"/>
      <w:marBottom w:val="0"/>
      <w:divBdr>
        <w:top w:val="none" w:sz="0" w:space="0" w:color="auto"/>
        <w:left w:val="none" w:sz="0" w:space="0" w:color="auto"/>
        <w:bottom w:val="none" w:sz="0" w:space="0" w:color="auto"/>
        <w:right w:val="none" w:sz="0" w:space="0" w:color="auto"/>
      </w:divBdr>
      <w:divsChild>
        <w:div w:id="1018119634">
          <w:marLeft w:val="0"/>
          <w:marRight w:val="0"/>
          <w:marTop w:val="0"/>
          <w:marBottom w:val="0"/>
          <w:divBdr>
            <w:top w:val="none" w:sz="0" w:space="0" w:color="auto"/>
            <w:left w:val="none" w:sz="0" w:space="0" w:color="auto"/>
            <w:bottom w:val="none" w:sz="0" w:space="0" w:color="auto"/>
            <w:right w:val="none" w:sz="0" w:space="0" w:color="auto"/>
          </w:divBdr>
          <w:divsChild>
            <w:div w:id="821047297">
              <w:marLeft w:val="0"/>
              <w:marRight w:val="0"/>
              <w:marTop w:val="0"/>
              <w:marBottom w:val="0"/>
              <w:divBdr>
                <w:top w:val="none" w:sz="0" w:space="0" w:color="auto"/>
                <w:left w:val="none" w:sz="0" w:space="0" w:color="auto"/>
                <w:bottom w:val="none" w:sz="0" w:space="0" w:color="auto"/>
                <w:right w:val="none" w:sz="0" w:space="0" w:color="auto"/>
              </w:divBdr>
              <w:divsChild>
                <w:div w:id="104243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700872">
      <w:bodyDiv w:val="1"/>
      <w:marLeft w:val="0"/>
      <w:marRight w:val="0"/>
      <w:marTop w:val="0"/>
      <w:marBottom w:val="0"/>
      <w:divBdr>
        <w:top w:val="none" w:sz="0" w:space="0" w:color="auto"/>
        <w:left w:val="none" w:sz="0" w:space="0" w:color="auto"/>
        <w:bottom w:val="none" w:sz="0" w:space="0" w:color="auto"/>
        <w:right w:val="none" w:sz="0" w:space="0" w:color="auto"/>
      </w:divBdr>
      <w:divsChild>
        <w:div w:id="682584579">
          <w:marLeft w:val="0"/>
          <w:marRight w:val="0"/>
          <w:marTop w:val="0"/>
          <w:marBottom w:val="0"/>
          <w:divBdr>
            <w:top w:val="none" w:sz="0" w:space="0" w:color="auto"/>
            <w:left w:val="none" w:sz="0" w:space="0" w:color="auto"/>
            <w:bottom w:val="none" w:sz="0" w:space="0" w:color="auto"/>
            <w:right w:val="none" w:sz="0" w:space="0" w:color="auto"/>
          </w:divBdr>
          <w:divsChild>
            <w:div w:id="1560701240">
              <w:marLeft w:val="0"/>
              <w:marRight w:val="0"/>
              <w:marTop w:val="0"/>
              <w:marBottom w:val="0"/>
              <w:divBdr>
                <w:top w:val="none" w:sz="0" w:space="0" w:color="auto"/>
                <w:left w:val="none" w:sz="0" w:space="0" w:color="auto"/>
                <w:bottom w:val="none" w:sz="0" w:space="0" w:color="auto"/>
                <w:right w:val="none" w:sz="0" w:space="0" w:color="auto"/>
              </w:divBdr>
              <w:divsChild>
                <w:div w:id="87419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313254">
      <w:bodyDiv w:val="1"/>
      <w:marLeft w:val="0"/>
      <w:marRight w:val="0"/>
      <w:marTop w:val="0"/>
      <w:marBottom w:val="0"/>
      <w:divBdr>
        <w:top w:val="none" w:sz="0" w:space="0" w:color="auto"/>
        <w:left w:val="none" w:sz="0" w:space="0" w:color="auto"/>
        <w:bottom w:val="none" w:sz="0" w:space="0" w:color="auto"/>
        <w:right w:val="none" w:sz="0" w:space="0" w:color="auto"/>
      </w:divBdr>
      <w:divsChild>
        <w:div w:id="83502981">
          <w:marLeft w:val="0"/>
          <w:marRight w:val="0"/>
          <w:marTop w:val="0"/>
          <w:marBottom w:val="0"/>
          <w:divBdr>
            <w:top w:val="none" w:sz="0" w:space="0" w:color="auto"/>
            <w:left w:val="none" w:sz="0" w:space="0" w:color="auto"/>
            <w:bottom w:val="none" w:sz="0" w:space="0" w:color="auto"/>
            <w:right w:val="none" w:sz="0" w:space="0" w:color="auto"/>
          </w:divBdr>
          <w:divsChild>
            <w:div w:id="644159373">
              <w:marLeft w:val="0"/>
              <w:marRight w:val="0"/>
              <w:marTop w:val="0"/>
              <w:marBottom w:val="0"/>
              <w:divBdr>
                <w:top w:val="none" w:sz="0" w:space="0" w:color="auto"/>
                <w:left w:val="none" w:sz="0" w:space="0" w:color="auto"/>
                <w:bottom w:val="none" w:sz="0" w:space="0" w:color="auto"/>
                <w:right w:val="none" w:sz="0" w:space="0" w:color="auto"/>
              </w:divBdr>
              <w:divsChild>
                <w:div w:id="212699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155842">
      <w:bodyDiv w:val="1"/>
      <w:marLeft w:val="0"/>
      <w:marRight w:val="0"/>
      <w:marTop w:val="0"/>
      <w:marBottom w:val="0"/>
      <w:divBdr>
        <w:top w:val="none" w:sz="0" w:space="0" w:color="auto"/>
        <w:left w:val="none" w:sz="0" w:space="0" w:color="auto"/>
        <w:bottom w:val="none" w:sz="0" w:space="0" w:color="auto"/>
        <w:right w:val="none" w:sz="0" w:space="0" w:color="auto"/>
      </w:divBdr>
      <w:divsChild>
        <w:div w:id="1851986713">
          <w:marLeft w:val="0"/>
          <w:marRight w:val="0"/>
          <w:marTop w:val="0"/>
          <w:marBottom w:val="0"/>
          <w:divBdr>
            <w:top w:val="none" w:sz="0" w:space="0" w:color="auto"/>
            <w:left w:val="none" w:sz="0" w:space="0" w:color="auto"/>
            <w:bottom w:val="none" w:sz="0" w:space="0" w:color="auto"/>
            <w:right w:val="none" w:sz="0" w:space="0" w:color="auto"/>
          </w:divBdr>
          <w:divsChild>
            <w:div w:id="1529947158">
              <w:marLeft w:val="0"/>
              <w:marRight w:val="0"/>
              <w:marTop w:val="0"/>
              <w:marBottom w:val="0"/>
              <w:divBdr>
                <w:top w:val="none" w:sz="0" w:space="0" w:color="auto"/>
                <w:left w:val="none" w:sz="0" w:space="0" w:color="auto"/>
                <w:bottom w:val="none" w:sz="0" w:space="0" w:color="auto"/>
                <w:right w:val="none" w:sz="0" w:space="0" w:color="auto"/>
              </w:divBdr>
              <w:divsChild>
                <w:div w:id="57147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421534">
      <w:bodyDiv w:val="1"/>
      <w:marLeft w:val="0"/>
      <w:marRight w:val="0"/>
      <w:marTop w:val="0"/>
      <w:marBottom w:val="0"/>
      <w:divBdr>
        <w:top w:val="none" w:sz="0" w:space="0" w:color="auto"/>
        <w:left w:val="none" w:sz="0" w:space="0" w:color="auto"/>
        <w:bottom w:val="none" w:sz="0" w:space="0" w:color="auto"/>
        <w:right w:val="none" w:sz="0" w:space="0" w:color="auto"/>
      </w:divBdr>
      <w:divsChild>
        <w:div w:id="187106099">
          <w:marLeft w:val="0"/>
          <w:marRight w:val="0"/>
          <w:marTop w:val="0"/>
          <w:marBottom w:val="0"/>
          <w:divBdr>
            <w:top w:val="none" w:sz="0" w:space="0" w:color="auto"/>
            <w:left w:val="none" w:sz="0" w:space="0" w:color="auto"/>
            <w:bottom w:val="none" w:sz="0" w:space="0" w:color="auto"/>
            <w:right w:val="none" w:sz="0" w:space="0" w:color="auto"/>
          </w:divBdr>
          <w:divsChild>
            <w:div w:id="1805535454">
              <w:marLeft w:val="0"/>
              <w:marRight w:val="0"/>
              <w:marTop w:val="0"/>
              <w:marBottom w:val="0"/>
              <w:divBdr>
                <w:top w:val="none" w:sz="0" w:space="0" w:color="auto"/>
                <w:left w:val="none" w:sz="0" w:space="0" w:color="auto"/>
                <w:bottom w:val="none" w:sz="0" w:space="0" w:color="auto"/>
                <w:right w:val="none" w:sz="0" w:space="0" w:color="auto"/>
              </w:divBdr>
              <w:divsChild>
                <w:div w:id="137600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931754">
      <w:bodyDiv w:val="1"/>
      <w:marLeft w:val="0"/>
      <w:marRight w:val="0"/>
      <w:marTop w:val="0"/>
      <w:marBottom w:val="0"/>
      <w:divBdr>
        <w:top w:val="none" w:sz="0" w:space="0" w:color="auto"/>
        <w:left w:val="none" w:sz="0" w:space="0" w:color="auto"/>
        <w:bottom w:val="none" w:sz="0" w:space="0" w:color="auto"/>
        <w:right w:val="none" w:sz="0" w:space="0" w:color="auto"/>
      </w:divBdr>
      <w:divsChild>
        <w:div w:id="1186289648">
          <w:marLeft w:val="0"/>
          <w:marRight w:val="0"/>
          <w:marTop w:val="0"/>
          <w:marBottom w:val="0"/>
          <w:divBdr>
            <w:top w:val="none" w:sz="0" w:space="0" w:color="auto"/>
            <w:left w:val="none" w:sz="0" w:space="0" w:color="auto"/>
            <w:bottom w:val="none" w:sz="0" w:space="0" w:color="auto"/>
            <w:right w:val="none" w:sz="0" w:space="0" w:color="auto"/>
          </w:divBdr>
          <w:divsChild>
            <w:div w:id="1558198898">
              <w:marLeft w:val="0"/>
              <w:marRight w:val="0"/>
              <w:marTop w:val="0"/>
              <w:marBottom w:val="0"/>
              <w:divBdr>
                <w:top w:val="none" w:sz="0" w:space="0" w:color="auto"/>
                <w:left w:val="none" w:sz="0" w:space="0" w:color="auto"/>
                <w:bottom w:val="none" w:sz="0" w:space="0" w:color="auto"/>
                <w:right w:val="none" w:sz="0" w:space="0" w:color="auto"/>
              </w:divBdr>
              <w:divsChild>
                <w:div w:id="147537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540986">
      <w:bodyDiv w:val="1"/>
      <w:marLeft w:val="0"/>
      <w:marRight w:val="0"/>
      <w:marTop w:val="0"/>
      <w:marBottom w:val="0"/>
      <w:divBdr>
        <w:top w:val="none" w:sz="0" w:space="0" w:color="auto"/>
        <w:left w:val="none" w:sz="0" w:space="0" w:color="auto"/>
        <w:bottom w:val="none" w:sz="0" w:space="0" w:color="auto"/>
        <w:right w:val="none" w:sz="0" w:space="0" w:color="auto"/>
      </w:divBdr>
      <w:divsChild>
        <w:div w:id="314184169">
          <w:marLeft w:val="0"/>
          <w:marRight w:val="0"/>
          <w:marTop w:val="0"/>
          <w:marBottom w:val="0"/>
          <w:divBdr>
            <w:top w:val="none" w:sz="0" w:space="0" w:color="auto"/>
            <w:left w:val="none" w:sz="0" w:space="0" w:color="auto"/>
            <w:bottom w:val="none" w:sz="0" w:space="0" w:color="auto"/>
            <w:right w:val="none" w:sz="0" w:space="0" w:color="auto"/>
          </w:divBdr>
          <w:divsChild>
            <w:div w:id="1568029133">
              <w:marLeft w:val="0"/>
              <w:marRight w:val="0"/>
              <w:marTop w:val="0"/>
              <w:marBottom w:val="0"/>
              <w:divBdr>
                <w:top w:val="none" w:sz="0" w:space="0" w:color="auto"/>
                <w:left w:val="none" w:sz="0" w:space="0" w:color="auto"/>
                <w:bottom w:val="none" w:sz="0" w:space="0" w:color="auto"/>
                <w:right w:val="none" w:sz="0" w:space="0" w:color="auto"/>
              </w:divBdr>
              <w:divsChild>
                <w:div w:id="133904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990790">
      <w:bodyDiv w:val="1"/>
      <w:marLeft w:val="0"/>
      <w:marRight w:val="0"/>
      <w:marTop w:val="0"/>
      <w:marBottom w:val="0"/>
      <w:divBdr>
        <w:top w:val="none" w:sz="0" w:space="0" w:color="auto"/>
        <w:left w:val="none" w:sz="0" w:space="0" w:color="auto"/>
        <w:bottom w:val="none" w:sz="0" w:space="0" w:color="auto"/>
        <w:right w:val="none" w:sz="0" w:space="0" w:color="auto"/>
      </w:divBdr>
      <w:divsChild>
        <w:div w:id="38013974">
          <w:marLeft w:val="0"/>
          <w:marRight w:val="0"/>
          <w:marTop w:val="0"/>
          <w:marBottom w:val="0"/>
          <w:divBdr>
            <w:top w:val="none" w:sz="0" w:space="0" w:color="auto"/>
            <w:left w:val="none" w:sz="0" w:space="0" w:color="auto"/>
            <w:bottom w:val="none" w:sz="0" w:space="0" w:color="auto"/>
            <w:right w:val="none" w:sz="0" w:space="0" w:color="auto"/>
          </w:divBdr>
          <w:divsChild>
            <w:div w:id="2122725850">
              <w:marLeft w:val="0"/>
              <w:marRight w:val="0"/>
              <w:marTop w:val="0"/>
              <w:marBottom w:val="0"/>
              <w:divBdr>
                <w:top w:val="none" w:sz="0" w:space="0" w:color="auto"/>
                <w:left w:val="none" w:sz="0" w:space="0" w:color="auto"/>
                <w:bottom w:val="none" w:sz="0" w:space="0" w:color="auto"/>
                <w:right w:val="none" w:sz="0" w:space="0" w:color="auto"/>
              </w:divBdr>
              <w:divsChild>
                <w:div w:id="182612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881420">
      <w:bodyDiv w:val="1"/>
      <w:marLeft w:val="0"/>
      <w:marRight w:val="0"/>
      <w:marTop w:val="0"/>
      <w:marBottom w:val="0"/>
      <w:divBdr>
        <w:top w:val="none" w:sz="0" w:space="0" w:color="auto"/>
        <w:left w:val="none" w:sz="0" w:space="0" w:color="auto"/>
        <w:bottom w:val="none" w:sz="0" w:space="0" w:color="auto"/>
        <w:right w:val="none" w:sz="0" w:space="0" w:color="auto"/>
      </w:divBdr>
      <w:divsChild>
        <w:div w:id="744306156">
          <w:marLeft w:val="0"/>
          <w:marRight w:val="0"/>
          <w:marTop w:val="0"/>
          <w:marBottom w:val="0"/>
          <w:divBdr>
            <w:top w:val="none" w:sz="0" w:space="0" w:color="auto"/>
            <w:left w:val="none" w:sz="0" w:space="0" w:color="auto"/>
            <w:bottom w:val="none" w:sz="0" w:space="0" w:color="auto"/>
            <w:right w:val="none" w:sz="0" w:space="0" w:color="auto"/>
          </w:divBdr>
          <w:divsChild>
            <w:div w:id="992484555">
              <w:marLeft w:val="0"/>
              <w:marRight w:val="0"/>
              <w:marTop w:val="0"/>
              <w:marBottom w:val="0"/>
              <w:divBdr>
                <w:top w:val="none" w:sz="0" w:space="0" w:color="auto"/>
                <w:left w:val="none" w:sz="0" w:space="0" w:color="auto"/>
                <w:bottom w:val="none" w:sz="0" w:space="0" w:color="auto"/>
                <w:right w:val="none" w:sz="0" w:space="0" w:color="auto"/>
              </w:divBdr>
              <w:divsChild>
                <w:div w:id="157609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576717">
      <w:bodyDiv w:val="1"/>
      <w:marLeft w:val="0"/>
      <w:marRight w:val="0"/>
      <w:marTop w:val="0"/>
      <w:marBottom w:val="0"/>
      <w:divBdr>
        <w:top w:val="none" w:sz="0" w:space="0" w:color="auto"/>
        <w:left w:val="none" w:sz="0" w:space="0" w:color="auto"/>
        <w:bottom w:val="none" w:sz="0" w:space="0" w:color="auto"/>
        <w:right w:val="none" w:sz="0" w:space="0" w:color="auto"/>
      </w:divBdr>
      <w:divsChild>
        <w:div w:id="513761899">
          <w:marLeft w:val="0"/>
          <w:marRight w:val="0"/>
          <w:marTop w:val="0"/>
          <w:marBottom w:val="0"/>
          <w:divBdr>
            <w:top w:val="none" w:sz="0" w:space="0" w:color="auto"/>
            <w:left w:val="none" w:sz="0" w:space="0" w:color="auto"/>
            <w:bottom w:val="none" w:sz="0" w:space="0" w:color="auto"/>
            <w:right w:val="none" w:sz="0" w:space="0" w:color="auto"/>
          </w:divBdr>
          <w:divsChild>
            <w:div w:id="42948858">
              <w:marLeft w:val="0"/>
              <w:marRight w:val="0"/>
              <w:marTop w:val="0"/>
              <w:marBottom w:val="0"/>
              <w:divBdr>
                <w:top w:val="none" w:sz="0" w:space="0" w:color="auto"/>
                <w:left w:val="none" w:sz="0" w:space="0" w:color="auto"/>
                <w:bottom w:val="none" w:sz="0" w:space="0" w:color="auto"/>
                <w:right w:val="none" w:sz="0" w:space="0" w:color="auto"/>
              </w:divBdr>
              <w:divsChild>
                <w:div w:id="213837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627688">
      <w:bodyDiv w:val="1"/>
      <w:marLeft w:val="0"/>
      <w:marRight w:val="0"/>
      <w:marTop w:val="0"/>
      <w:marBottom w:val="0"/>
      <w:divBdr>
        <w:top w:val="none" w:sz="0" w:space="0" w:color="auto"/>
        <w:left w:val="none" w:sz="0" w:space="0" w:color="auto"/>
        <w:bottom w:val="none" w:sz="0" w:space="0" w:color="auto"/>
        <w:right w:val="none" w:sz="0" w:space="0" w:color="auto"/>
      </w:divBdr>
      <w:divsChild>
        <w:div w:id="1787382414">
          <w:marLeft w:val="0"/>
          <w:marRight w:val="0"/>
          <w:marTop w:val="0"/>
          <w:marBottom w:val="0"/>
          <w:divBdr>
            <w:top w:val="none" w:sz="0" w:space="0" w:color="auto"/>
            <w:left w:val="none" w:sz="0" w:space="0" w:color="auto"/>
            <w:bottom w:val="none" w:sz="0" w:space="0" w:color="auto"/>
            <w:right w:val="none" w:sz="0" w:space="0" w:color="auto"/>
          </w:divBdr>
          <w:divsChild>
            <w:div w:id="185950911">
              <w:marLeft w:val="0"/>
              <w:marRight w:val="0"/>
              <w:marTop w:val="0"/>
              <w:marBottom w:val="0"/>
              <w:divBdr>
                <w:top w:val="none" w:sz="0" w:space="0" w:color="auto"/>
                <w:left w:val="none" w:sz="0" w:space="0" w:color="auto"/>
                <w:bottom w:val="none" w:sz="0" w:space="0" w:color="auto"/>
                <w:right w:val="none" w:sz="0" w:space="0" w:color="auto"/>
              </w:divBdr>
              <w:divsChild>
                <w:div w:id="14104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35517">
      <w:bodyDiv w:val="1"/>
      <w:marLeft w:val="0"/>
      <w:marRight w:val="0"/>
      <w:marTop w:val="0"/>
      <w:marBottom w:val="0"/>
      <w:divBdr>
        <w:top w:val="none" w:sz="0" w:space="0" w:color="auto"/>
        <w:left w:val="none" w:sz="0" w:space="0" w:color="auto"/>
        <w:bottom w:val="none" w:sz="0" w:space="0" w:color="auto"/>
        <w:right w:val="none" w:sz="0" w:space="0" w:color="auto"/>
      </w:divBdr>
      <w:divsChild>
        <w:div w:id="1678116639">
          <w:marLeft w:val="0"/>
          <w:marRight w:val="0"/>
          <w:marTop w:val="0"/>
          <w:marBottom w:val="0"/>
          <w:divBdr>
            <w:top w:val="none" w:sz="0" w:space="0" w:color="auto"/>
            <w:left w:val="none" w:sz="0" w:space="0" w:color="auto"/>
            <w:bottom w:val="none" w:sz="0" w:space="0" w:color="auto"/>
            <w:right w:val="none" w:sz="0" w:space="0" w:color="auto"/>
          </w:divBdr>
          <w:divsChild>
            <w:div w:id="1958832361">
              <w:marLeft w:val="0"/>
              <w:marRight w:val="0"/>
              <w:marTop w:val="0"/>
              <w:marBottom w:val="0"/>
              <w:divBdr>
                <w:top w:val="none" w:sz="0" w:space="0" w:color="auto"/>
                <w:left w:val="none" w:sz="0" w:space="0" w:color="auto"/>
                <w:bottom w:val="none" w:sz="0" w:space="0" w:color="auto"/>
                <w:right w:val="none" w:sz="0" w:space="0" w:color="auto"/>
              </w:divBdr>
              <w:divsChild>
                <w:div w:id="204239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650594">
      <w:bodyDiv w:val="1"/>
      <w:marLeft w:val="0"/>
      <w:marRight w:val="0"/>
      <w:marTop w:val="0"/>
      <w:marBottom w:val="0"/>
      <w:divBdr>
        <w:top w:val="none" w:sz="0" w:space="0" w:color="auto"/>
        <w:left w:val="none" w:sz="0" w:space="0" w:color="auto"/>
        <w:bottom w:val="none" w:sz="0" w:space="0" w:color="auto"/>
        <w:right w:val="none" w:sz="0" w:space="0" w:color="auto"/>
      </w:divBdr>
      <w:divsChild>
        <w:div w:id="2039546795">
          <w:marLeft w:val="0"/>
          <w:marRight w:val="0"/>
          <w:marTop w:val="0"/>
          <w:marBottom w:val="0"/>
          <w:divBdr>
            <w:top w:val="none" w:sz="0" w:space="0" w:color="auto"/>
            <w:left w:val="none" w:sz="0" w:space="0" w:color="auto"/>
            <w:bottom w:val="none" w:sz="0" w:space="0" w:color="auto"/>
            <w:right w:val="none" w:sz="0" w:space="0" w:color="auto"/>
          </w:divBdr>
          <w:divsChild>
            <w:div w:id="192353595">
              <w:marLeft w:val="0"/>
              <w:marRight w:val="0"/>
              <w:marTop w:val="0"/>
              <w:marBottom w:val="0"/>
              <w:divBdr>
                <w:top w:val="none" w:sz="0" w:space="0" w:color="auto"/>
                <w:left w:val="none" w:sz="0" w:space="0" w:color="auto"/>
                <w:bottom w:val="none" w:sz="0" w:space="0" w:color="auto"/>
                <w:right w:val="none" w:sz="0" w:space="0" w:color="auto"/>
              </w:divBdr>
              <w:divsChild>
                <w:div w:id="145158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347552">
      <w:bodyDiv w:val="1"/>
      <w:marLeft w:val="0"/>
      <w:marRight w:val="0"/>
      <w:marTop w:val="0"/>
      <w:marBottom w:val="0"/>
      <w:divBdr>
        <w:top w:val="none" w:sz="0" w:space="0" w:color="auto"/>
        <w:left w:val="none" w:sz="0" w:space="0" w:color="auto"/>
        <w:bottom w:val="none" w:sz="0" w:space="0" w:color="auto"/>
        <w:right w:val="none" w:sz="0" w:space="0" w:color="auto"/>
      </w:divBdr>
      <w:divsChild>
        <w:div w:id="132404225">
          <w:marLeft w:val="0"/>
          <w:marRight w:val="0"/>
          <w:marTop w:val="0"/>
          <w:marBottom w:val="0"/>
          <w:divBdr>
            <w:top w:val="none" w:sz="0" w:space="0" w:color="auto"/>
            <w:left w:val="none" w:sz="0" w:space="0" w:color="auto"/>
            <w:bottom w:val="none" w:sz="0" w:space="0" w:color="auto"/>
            <w:right w:val="none" w:sz="0" w:space="0" w:color="auto"/>
          </w:divBdr>
          <w:divsChild>
            <w:div w:id="1051808464">
              <w:marLeft w:val="0"/>
              <w:marRight w:val="0"/>
              <w:marTop w:val="0"/>
              <w:marBottom w:val="0"/>
              <w:divBdr>
                <w:top w:val="none" w:sz="0" w:space="0" w:color="auto"/>
                <w:left w:val="none" w:sz="0" w:space="0" w:color="auto"/>
                <w:bottom w:val="none" w:sz="0" w:space="0" w:color="auto"/>
                <w:right w:val="none" w:sz="0" w:space="0" w:color="auto"/>
              </w:divBdr>
              <w:divsChild>
                <w:div w:id="48446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48293">
      <w:bodyDiv w:val="1"/>
      <w:marLeft w:val="0"/>
      <w:marRight w:val="0"/>
      <w:marTop w:val="0"/>
      <w:marBottom w:val="0"/>
      <w:divBdr>
        <w:top w:val="none" w:sz="0" w:space="0" w:color="auto"/>
        <w:left w:val="none" w:sz="0" w:space="0" w:color="auto"/>
        <w:bottom w:val="none" w:sz="0" w:space="0" w:color="auto"/>
        <w:right w:val="none" w:sz="0" w:space="0" w:color="auto"/>
      </w:divBdr>
      <w:divsChild>
        <w:div w:id="503084652">
          <w:marLeft w:val="0"/>
          <w:marRight w:val="0"/>
          <w:marTop w:val="0"/>
          <w:marBottom w:val="0"/>
          <w:divBdr>
            <w:top w:val="none" w:sz="0" w:space="0" w:color="auto"/>
            <w:left w:val="none" w:sz="0" w:space="0" w:color="auto"/>
            <w:bottom w:val="none" w:sz="0" w:space="0" w:color="auto"/>
            <w:right w:val="none" w:sz="0" w:space="0" w:color="auto"/>
          </w:divBdr>
          <w:divsChild>
            <w:div w:id="1135366384">
              <w:marLeft w:val="0"/>
              <w:marRight w:val="0"/>
              <w:marTop w:val="0"/>
              <w:marBottom w:val="0"/>
              <w:divBdr>
                <w:top w:val="none" w:sz="0" w:space="0" w:color="auto"/>
                <w:left w:val="none" w:sz="0" w:space="0" w:color="auto"/>
                <w:bottom w:val="none" w:sz="0" w:space="0" w:color="auto"/>
                <w:right w:val="none" w:sz="0" w:space="0" w:color="auto"/>
              </w:divBdr>
              <w:divsChild>
                <w:div w:id="21103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462432">
      <w:bodyDiv w:val="1"/>
      <w:marLeft w:val="0"/>
      <w:marRight w:val="0"/>
      <w:marTop w:val="0"/>
      <w:marBottom w:val="0"/>
      <w:divBdr>
        <w:top w:val="none" w:sz="0" w:space="0" w:color="auto"/>
        <w:left w:val="none" w:sz="0" w:space="0" w:color="auto"/>
        <w:bottom w:val="none" w:sz="0" w:space="0" w:color="auto"/>
        <w:right w:val="none" w:sz="0" w:space="0" w:color="auto"/>
      </w:divBdr>
      <w:divsChild>
        <w:div w:id="1571229008">
          <w:marLeft w:val="0"/>
          <w:marRight w:val="0"/>
          <w:marTop w:val="0"/>
          <w:marBottom w:val="0"/>
          <w:divBdr>
            <w:top w:val="none" w:sz="0" w:space="0" w:color="auto"/>
            <w:left w:val="none" w:sz="0" w:space="0" w:color="auto"/>
            <w:bottom w:val="none" w:sz="0" w:space="0" w:color="auto"/>
            <w:right w:val="none" w:sz="0" w:space="0" w:color="auto"/>
          </w:divBdr>
          <w:divsChild>
            <w:div w:id="654800817">
              <w:marLeft w:val="0"/>
              <w:marRight w:val="0"/>
              <w:marTop w:val="0"/>
              <w:marBottom w:val="0"/>
              <w:divBdr>
                <w:top w:val="none" w:sz="0" w:space="0" w:color="auto"/>
                <w:left w:val="none" w:sz="0" w:space="0" w:color="auto"/>
                <w:bottom w:val="none" w:sz="0" w:space="0" w:color="auto"/>
                <w:right w:val="none" w:sz="0" w:space="0" w:color="auto"/>
              </w:divBdr>
              <w:divsChild>
                <w:div w:id="19028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518151">
      <w:bodyDiv w:val="1"/>
      <w:marLeft w:val="0"/>
      <w:marRight w:val="0"/>
      <w:marTop w:val="0"/>
      <w:marBottom w:val="0"/>
      <w:divBdr>
        <w:top w:val="none" w:sz="0" w:space="0" w:color="auto"/>
        <w:left w:val="none" w:sz="0" w:space="0" w:color="auto"/>
        <w:bottom w:val="none" w:sz="0" w:space="0" w:color="auto"/>
        <w:right w:val="none" w:sz="0" w:space="0" w:color="auto"/>
      </w:divBdr>
      <w:divsChild>
        <w:div w:id="2057923940">
          <w:marLeft w:val="0"/>
          <w:marRight w:val="0"/>
          <w:marTop w:val="0"/>
          <w:marBottom w:val="0"/>
          <w:divBdr>
            <w:top w:val="none" w:sz="0" w:space="0" w:color="auto"/>
            <w:left w:val="none" w:sz="0" w:space="0" w:color="auto"/>
            <w:bottom w:val="none" w:sz="0" w:space="0" w:color="auto"/>
            <w:right w:val="none" w:sz="0" w:space="0" w:color="auto"/>
          </w:divBdr>
          <w:divsChild>
            <w:div w:id="1056121821">
              <w:marLeft w:val="0"/>
              <w:marRight w:val="0"/>
              <w:marTop w:val="0"/>
              <w:marBottom w:val="0"/>
              <w:divBdr>
                <w:top w:val="none" w:sz="0" w:space="0" w:color="auto"/>
                <w:left w:val="none" w:sz="0" w:space="0" w:color="auto"/>
                <w:bottom w:val="none" w:sz="0" w:space="0" w:color="auto"/>
                <w:right w:val="none" w:sz="0" w:space="0" w:color="auto"/>
              </w:divBdr>
              <w:divsChild>
                <w:div w:id="154062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420466">
      <w:bodyDiv w:val="1"/>
      <w:marLeft w:val="0"/>
      <w:marRight w:val="0"/>
      <w:marTop w:val="0"/>
      <w:marBottom w:val="0"/>
      <w:divBdr>
        <w:top w:val="none" w:sz="0" w:space="0" w:color="auto"/>
        <w:left w:val="none" w:sz="0" w:space="0" w:color="auto"/>
        <w:bottom w:val="none" w:sz="0" w:space="0" w:color="auto"/>
        <w:right w:val="none" w:sz="0" w:space="0" w:color="auto"/>
      </w:divBdr>
      <w:divsChild>
        <w:div w:id="2119521337">
          <w:marLeft w:val="0"/>
          <w:marRight w:val="0"/>
          <w:marTop w:val="0"/>
          <w:marBottom w:val="0"/>
          <w:divBdr>
            <w:top w:val="none" w:sz="0" w:space="0" w:color="auto"/>
            <w:left w:val="none" w:sz="0" w:space="0" w:color="auto"/>
            <w:bottom w:val="none" w:sz="0" w:space="0" w:color="auto"/>
            <w:right w:val="none" w:sz="0" w:space="0" w:color="auto"/>
          </w:divBdr>
          <w:divsChild>
            <w:div w:id="1314987150">
              <w:marLeft w:val="0"/>
              <w:marRight w:val="0"/>
              <w:marTop w:val="0"/>
              <w:marBottom w:val="0"/>
              <w:divBdr>
                <w:top w:val="none" w:sz="0" w:space="0" w:color="auto"/>
                <w:left w:val="none" w:sz="0" w:space="0" w:color="auto"/>
                <w:bottom w:val="none" w:sz="0" w:space="0" w:color="auto"/>
                <w:right w:val="none" w:sz="0" w:space="0" w:color="auto"/>
              </w:divBdr>
              <w:divsChild>
                <w:div w:id="151915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895122">
      <w:bodyDiv w:val="1"/>
      <w:marLeft w:val="0"/>
      <w:marRight w:val="0"/>
      <w:marTop w:val="0"/>
      <w:marBottom w:val="0"/>
      <w:divBdr>
        <w:top w:val="none" w:sz="0" w:space="0" w:color="auto"/>
        <w:left w:val="none" w:sz="0" w:space="0" w:color="auto"/>
        <w:bottom w:val="none" w:sz="0" w:space="0" w:color="auto"/>
        <w:right w:val="none" w:sz="0" w:space="0" w:color="auto"/>
      </w:divBdr>
      <w:divsChild>
        <w:div w:id="423573520">
          <w:marLeft w:val="0"/>
          <w:marRight w:val="0"/>
          <w:marTop w:val="0"/>
          <w:marBottom w:val="0"/>
          <w:divBdr>
            <w:top w:val="none" w:sz="0" w:space="0" w:color="auto"/>
            <w:left w:val="none" w:sz="0" w:space="0" w:color="auto"/>
            <w:bottom w:val="none" w:sz="0" w:space="0" w:color="auto"/>
            <w:right w:val="none" w:sz="0" w:space="0" w:color="auto"/>
          </w:divBdr>
          <w:divsChild>
            <w:div w:id="396631593">
              <w:marLeft w:val="0"/>
              <w:marRight w:val="0"/>
              <w:marTop w:val="0"/>
              <w:marBottom w:val="0"/>
              <w:divBdr>
                <w:top w:val="none" w:sz="0" w:space="0" w:color="auto"/>
                <w:left w:val="none" w:sz="0" w:space="0" w:color="auto"/>
                <w:bottom w:val="none" w:sz="0" w:space="0" w:color="auto"/>
                <w:right w:val="none" w:sz="0" w:space="0" w:color="auto"/>
              </w:divBdr>
              <w:divsChild>
                <w:div w:id="174163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029850">
      <w:bodyDiv w:val="1"/>
      <w:marLeft w:val="0"/>
      <w:marRight w:val="0"/>
      <w:marTop w:val="0"/>
      <w:marBottom w:val="0"/>
      <w:divBdr>
        <w:top w:val="none" w:sz="0" w:space="0" w:color="auto"/>
        <w:left w:val="none" w:sz="0" w:space="0" w:color="auto"/>
        <w:bottom w:val="none" w:sz="0" w:space="0" w:color="auto"/>
        <w:right w:val="none" w:sz="0" w:space="0" w:color="auto"/>
      </w:divBdr>
      <w:divsChild>
        <w:div w:id="809899802">
          <w:marLeft w:val="0"/>
          <w:marRight w:val="0"/>
          <w:marTop w:val="0"/>
          <w:marBottom w:val="0"/>
          <w:divBdr>
            <w:top w:val="none" w:sz="0" w:space="0" w:color="auto"/>
            <w:left w:val="none" w:sz="0" w:space="0" w:color="auto"/>
            <w:bottom w:val="none" w:sz="0" w:space="0" w:color="auto"/>
            <w:right w:val="none" w:sz="0" w:space="0" w:color="auto"/>
          </w:divBdr>
          <w:divsChild>
            <w:div w:id="984622397">
              <w:marLeft w:val="0"/>
              <w:marRight w:val="0"/>
              <w:marTop w:val="0"/>
              <w:marBottom w:val="0"/>
              <w:divBdr>
                <w:top w:val="none" w:sz="0" w:space="0" w:color="auto"/>
                <w:left w:val="none" w:sz="0" w:space="0" w:color="auto"/>
                <w:bottom w:val="none" w:sz="0" w:space="0" w:color="auto"/>
                <w:right w:val="none" w:sz="0" w:space="0" w:color="auto"/>
              </w:divBdr>
              <w:divsChild>
                <w:div w:id="4499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521881">
      <w:bodyDiv w:val="1"/>
      <w:marLeft w:val="0"/>
      <w:marRight w:val="0"/>
      <w:marTop w:val="0"/>
      <w:marBottom w:val="0"/>
      <w:divBdr>
        <w:top w:val="none" w:sz="0" w:space="0" w:color="auto"/>
        <w:left w:val="none" w:sz="0" w:space="0" w:color="auto"/>
        <w:bottom w:val="none" w:sz="0" w:space="0" w:color="auto"/>
        <w:right w:val="none" w:sz="0" w:space="0" w:color="auto"/>
      </w:divBdr>
      <w:divsChild>
        <w:div w:id="1793400092">
          <w:marLeft w:val="0"/>
          <w:marRight w:val="0"/>
          <w:marTop w:val="0"/>
          <w:marBottom w:val="0"/>
          <w:divBdr>
            <w:top w:val="none" w:sz="0" w:space="0" w:color="auto"/>
            <w:left w:val="none" w:sz="0" w:space="0" w:color="auto"/>
            <w:bottom w:val="none" w:sz="0" w:space="0" w:color="auto"/>
            <w:right w:val="none" w:sz="0" w:space="0" w:color="auto"/>
          </w:divBdr>
          <w:divsChild>
            <w:div w:id="196546971">
              <w:marLeft w:val="0"/>
              <w:marRight w:val="0"/>
              <w:marTop w:val="0"/>
              <w:marBottom w:val="0"/>
              <w:divBdr>
                <w:top w:val="none" w:sz="0" w:space="0" w:color="auto"/>
                <w:left w:val="none" w:sz="0" w:space="0" w:color="auto"/>
                <w:bottom w:val="none" w:sz="0" w:space="0" w:color="auto"/>
                <w:right w:val="none" w:sz="0" w:space="0" w:color="auto"/>
              </w:divBdr>
              <w:divsChild>
                <w:div w:id="165055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170690">
      <w:bodyDiv w:val="1"/>
      <w:marLeft w:val="0"/>
      <w:marRight w:val="0"/>
      <w:marTop w:val="0"/>
      <w:marBottom w:val="0"/>
      <w:divBdr>
        <w:top w:val="none" w:sz="0" w:space="0" w:color="auto"/>
        <w:left w:val="none" w:sz="0" w:space="0" w:color="auto"/>
        <w:bottom w:val="none" w:sz="0" w:space="0" w:color="auto"/>
        <w:right w:val="none" w:sz="0" w:space="0" w:color="auto"/>
      </w:divBdr>
      <w:divsChild>
        <w:div w:id="468204894">
          <w:marLeft w:val="0"/>
          <w:marRight w:val="0"/>
          <w:marTop w:val="0"/>
          <w:marBottom w:val="0"/>
          <w:divBdr>
            <w:top w:val="none" w:sz="0" w:space="0" w:color="auto"/>
            <w:left w:val="none" w:sz="0" w:space="0" w:color="auto"/>
            <w:bottom w:val="none" w:sz="0" w:space="0" w:color="auto"/>
            <w:right w:val="none" w:sz="0" w:space="0" w:color="auto"/>
          </w:divBdr>
          <w:divsChild>
            <w:div w:id="2002925769">
              <w:marLeft w:val="0"/>
              <w:marRight w:val="0"/>
              <w:marTop w:val="0"/>
              <w:marBottom w:val="0"/>
              <w:divBdr>
                <w:top w:val="none" w:sz="0" w:space="0" w:color="auto"/>
                <w:left w:val="none" w:sz="0" w:space="0" w:color="auto"/>
                <w:bottom w:val="none" w:sz="0" w:space="0" w:color="auto"/>
                <w:right w:val="none" w:sz="0" w:space="0" w:color="auto"/>
              </w:divBdr>
              <w:divsChild>
                <w:div w:id="14305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129105">
      <w:bodyDiv w:val="1"/>
      <w:marLeft w:val="0"/>
      <w:marRight w:val="0"/>
      <w:marTop w:val="0"/>
      <w:marBottom w:val="0"/>
      <w:divBdr>
        <w:top w:val="none" w:sz="0" w:space="0" w:color="auto"/>
        <w:left w:val="none" w:sz="0" w:space="0" w:color="auto"/>
        <w:bottom w:val="none" w:sz="0" w:space="0" w:color="auto"/>
        <w:right w:val="none" w:sz="0" w:space="0" w:color="auto"/>
      </w:divBdr>
      <w:divsChild>
        <w:div w:id="1872107841">
          <w:marLeft w:val="0"/>
          <w:marRight w:val="0"/>
          <w:marTop w:val="0"/>
          <w:marBottom w:val="0"/>
          <w:divBdr>
            <w:top w:val="none" w:sz="0" w:space="0" w:color="auto"/>
            <w:left w:val="none" w:sz="0" w:space="0" w:color="auto"/>
            <w:bottom w:val="none" w:sz="0" w:space="0" w:color="auto"/>
            <w:right w:val="none" w:sz="0" w:space="0" w:color="auto"/>
          </w:divBdr>
          <w:divsChild>
            <w:div w:id="1796370933">
              <w:marLeft w:val="0"/>
              <w:marRight w:val="0"/>
              <w:marTop w:val="0"/>
              <w:marBottom w:val="0"/>
              <w:divBdr>
                <w:top w:val="none" w:sz="0" w:space="0" w:color="auto"/>
                <w:left w:val="none" w:sz="0" w:space="0" w:color="auto"/>
                <w:bottom w:val="none" w:sz="0" w:space="0" w:color="auto"/>
                <w:right w:val="none" w:sz="0" w:space="0" w:color="auto"/>
              </w:divBdr>
              <w:divsChild>
                <w:div w:id="188883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300353">
      <w:bodyDiv w:val="1"/>
      <w:marLeft w:val="0"/>
      <w:marRight w:val="0"/>
      <w:marTop w:val="0"/>
      <w:marBottom w:val="0"/>
      <w:divBdr>
        <w:top w:val="none" w:sz="0" w:space="0" w:color="auto"/>
        <w:left w:val="none" w:sz="0" w:space="0" w:color="auto"/>
        <w:bottom w:val="none" w:sz="0" w:space="0" w:color="auto"/>
        <w:right w:val="none" w:sz="0" w:space="0" w:color="auto"/>
      </w:divBdr>
      <w:divsChild>
        <w:div w:id="2041467268">
          <w:marLeft w:val="0"/>
          <w:marRight w:val="0"/>
          <w:marTop w:val="0"/>
          <w:marBottom w:val="0"/>
          <w:divBdr>
            <w:top w:val="none" w:sz="0" w:space="0" w:color="auto"/>
            <w:left w:val="none" w:sz="0" w:space="0" w:color="auto"/>
            <w:bottom w:val="none" w:sz="0" w:space="0" w:color="auto"/>
            <w:right w:val="none" w:sz="0" w:space="0" w:color="auto"/>
          </w:divBdr>
          <w:divsChild>
            <w:div w:id="1401439270">
              <w:marLeft w:val="0"/>
              <w:marRight w:val="0"/>
              <w:marTop w:val="0"/>
              <w:marBottom w:val="0"/>
              <w:divBdr>
                <w:top w:val="none" w:sz="0" w:space="0" w:color="auto"/>
                <w:left w:val="none" w:sz="0" w:space="0" w:color="auto"/>
                <w:bottom w:val="none" w:sz="0" w:space="0" w:color="auto"/>
                <w:right w:val="none" w:sz="0" w:space="0" w:color="auto"/>
              </w:divBdr>
              <w:divsChild>
                <w:div w:id="82027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832086">
      <w:bodyDiv w:val="1"/>
      <w:marLeft w:val="0"/>
      <w:marRight w:val="0"/>
      <w:marTop w:val="0"/>
      <w:marBottom w:val="0"/>
      <w:divBdr>
        <w:top w:val="none" w:sz="0" w:space="0" w:color="auto"/>
        <w:left w:val="none" w:sz="0" w:space="0" w:color="auto"/>
        <w:bottom w:val="none" w:sz="0" w:space="0" w:color="auto"/>
        <w:right w:val="none" w:sz="0" w:space="0" w:color="auto"/>
      </w:divBdr>
      <w:divsChild>
        <w:div w:id="504438258">
          <w:marLeft w:val="0"/>
          <w:marRight w:val="0"/>
          <w:marTop w:val="0"/>
          <w:marBottom w:val="0"/>
          <w:divBdr>
            <w:top w:val="none" w:sz="0" w:space="0" w:color="auto"/>
            <w:left w:val="none" w:sz="0" w:space="0" w:color="auto"/>
            <w:bottom w:val="none" w:sz="0" w:space="0" w:color="auto"/>
            <w:right w:val="none" w:sz="0" w:space="0" w:color="auto"/>
          </w:divBdr>
          <w:divsChild>
            <w:div w:id="877741462">
              <w:marLeft w:val="0"/>
              <w:marRight w:val="0"/>
              <w:marTop w:val="0"/>
              <w:marBottom w:val="0"/>
              <w:divBdr>
                <w:top w:val="none" w:sz="0" w:space="0" w:color="auto"/>
                <w:left w:val="none" w:sz="0" w:space="0" w:color="auto"/>
                <w:bottom w:val="none" w:sz="0" w:space="0" w:color="auto"/>
                <w:right w:val="none" w:sz="0" w:space="0" w:color="auto"/>
              </w:divBdr>
              <w:divsChild>
                <w:div w:id="50051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1211">
      <w:bodyDiv w:val="1"/>
      <w:marLeft w:val="0"/>
      <w:marRight w:val="0"/>
      <w:marTop w:val="0"/>
      <w:marBottom w:val="0"/>
      <w:divBdr>
        <w:top w:val="none" w:sz="0" w:space="0" w:color="auto"/>
        <w:left w:val="none" w:sz="0" w:space="0" w:color="auto"/>
        <w:bottom w:val="none" w:sz="0" w:space="0" w:color="auto"/>
        <w:right w:val="none" w:sz="0" w:space="0" w:color="auto"/>
      </w:divBdr>
      <w:divsChild>
        <w:div w:id="1550264612">
          <w:marLeft w:val="0"/>
          <w:marRight w:val="0"/>
          <w:marTop w:val="0"/>
          <w:marBottom w:val="0"/>
          <w:divBdr>
            <w:top w:val="none" w:sz="0" w:space="0" w:color="auto"/>
            <w:left w:val="none" w:sz="0" w:space="0" w:color="auto"/>
            <w:bottom w:val="none" w:sz="0" w:space="0" w:color="auto"/>
            <w:right w:val="none" w:sz="0" w:space="0" w:color="auto"/>
          </w:divBdr>
          <w:divsChild>
            <w:div w:id="232935705">
              <w:marLeft w:val="0"/>
              <w:marRight w:val="0"/>
              <w:marTop w:val="0"/>
              <w:marBottom w:val="0"/>
              <w:divBdr>
                <w:top w:val="none" w:sz="0" w:space="0" w:color="auto"/>
                <w:left w:val="none" w:sz="0" w:space="0" w:color="auto"/>
                <w:bottom w:val="none" w:sz="0" w:space="0" w:color="auto"/>
                <w:right w:val="none" w:sz="0" w:space="0" w:color="auto"/>
              </w:divBdr>
              <w:divsChild>
                <w:div w:id="3192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494435">
      <w:bodyDiv w:val="1"/>
      <w:marLeft w:val="0"/>
      <w:marRight w:val="0"/>
      <w:marTop w:val="0"/>
      <w:marBottom w:val="0"/>
      <w:divBdr>
        <w:top w:val="none" w:sz="0" w:space="0" w:color="auto"/>
        <w:left w:val="none" w:sz="0" w:space="0" w:color="auto"/>
        <w:bottom w:val="none" w:sz="0" w:space="0" w:color="auto"/>
        <w:right w:val="none" w:sz="0" w:space="0" w:color="auto"/>
      </w:divBdr>
      <w:divsChild>
        <w:div w:id="34622548">
          <w:marLeft w:val="0"/>
          <w:marRight w:val="0"/>
          <w:marTop w:val="0"/>
          <w:marBottom w:val="0"/>
          <w:divBdr>
            <w:top w:val="none" w:sz="0" w:space="0" w:color="auto"/>
            <w:left w:val="none" w:sz="0" w:space="0" w:color="auto"/>
            <w:bottom w:val="none" w:sz="0" w:space="0" w:color="auto"/>
            <w:right w:val="none" w:sz="0" w:space="0" w:color="auto"/>
          </w:divBdr>
          <w:divsChild>
            <w:div w:id="738989408">
              <w:marLeft w:val="0"/>
              <w:marRight w:val="0"/>
              <w:marTop w:val="0"/>
              <w:marBottom w:val="0"/>
              <w:divBdr>
                <w:top w:val="none" w:sz="0" w:space="0" w:color="auto"/>
                <w:left w:val="none" w:sz="0" w:space="0" w:color="auto"/>
                <w:bottom w:val="none" w:sz="0" w:space="0" w:color="auto"/>
                <w:right w:val="none" w:sz="0" w:space="0" w:color="auto"/>
              </w:divBdr>
              <w:divsChild>
                <w:div w:id="91463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17436">
      <w:bodyDiv w:val="1"/>
      <w:marLeft w:val="0"/>
      <w:marRight w:val="0"/>
      <w:marTop w:val="0"/>
      <w:marBottom w:val="0"/>
      <w:divBdr>
        <w:top w:val="none" w:sz="0" w:space="0" w:color="auto"/>
        <w:left w:val="none" w:sz="0" w:space="0" w:color="auto"/>
        <w:bottom w:val="none" w:sz="0" w:space="0" w:color="auto"/>
        <w:right w:val="none" w:sz="0" w:space="0" w:color="auto"/>
      </w:divBdr>
      <w:divsChild>
        <w:div w:id="304746808">
          <w:marLeft w:val="0"/>
          <w:marRight w:val="0"/>
          <w:marTop w:val="0"/>
          <w:marBottom w:val="0"/>
          <w:divBdr>
            <w:top w:val="none" w:sz="0" w:space="0" w:color="auto"/>
            <w:left w:val="none" w:sz="0" w:space="0" w:color="auto"/>
            <w:bottom w:val="none" w:sz="0" w:space="0" w:color="auto"/>
            <w:right w:val="none" w:sz="0" w:space="0" w:color="auto"/>
          </w:divBdr>
          <w:divsChild>
            <w:div w:id="1338071513">
              <w:marLeft w:val="0"/>
              <w:marRight w:val="0"/>
              <w:marTop w:val="0"/>
              <w:marBottom w:val="0"/>
              <w:divBdr>
                <w:top w:val="none" w:sz="0" w:space="0" w:color="auto"/>
                <w:left w:val="none" w:sz="0" w:space="0" w:color="auto"/>
                <w:bottom w:val="none" w:sz="0" w:space="0" w:color="auto"/>
                <w:right w:val="none" w:sz="0" w:space="0" w:color="auto"/>
              </w:divBdr>
              <w:divsChild>
                <w:div w:id="789469869">
                  <w:marLeft w:val="0"/>
                  <w:marRight w:val="0"/>
                  <w:marTop w:val="0"/>
                  <w:marBottom w:val="0"/>
                  <w:divBdr>
                    <w:top w:val="none" w:sz="0" w:space="0" w:color="auto"/>
                    <w:left w:val="none" w:sz="0" w:space="0" w:color="auto"/>
                    <w:bottom w:val="none" w:sz="0" w:space="0" w:color="auto"/>
                    <w:right w:val="none" w:sz="0" w:space="0" w:color="auto"/>
                  </w:divBdr>
                </w:div>
              </w:divsChild>
            </w:div>
            <w:div w:id="1529023369">
              <w:marLeft w:val="0"/>
              <w:marRight w:val="0"/>
              <w:marTop w:val="0"/>
              <w:marBottom w:val="0"/>
              <w:divBdr>
                <w:top w:val="none" w:sz="0" w:space="0" w:color="auto"/>
                <w:left w:val="none" w:sz="0" w:space="0" w:color="auto"/>
                <w:bottom w:val="none" w:sz="0" w:space="0" w:color="auto"/>
                <w:right w:val="none" w:sz="0" w:space="0" w:color="auto"/>
              </w:divBdr>
              <w:divsChild>
                <w:div w:id="195678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534730">
          <w:marLeft w:val="0"/>
          <w:marRight w:val="0"/>
          <w:marTop w:val="0"/>
          <w:marBottom w:val="0"/>
          <w:divBdr>
            <w:top w:val="none" w:sz="0" w:space="0" w:color="auto"/>
            <w:left w:val="none" w:sz="0" w:space="0" w:color="auto"/>
            <w:bottom w:val="none" w:sz="0" w:space="0" w:color="auto"/>
            <w:right w:val="none" w:sz="0" w:space="0" w:color="auto"/>
          </w:divBdr>
          <w:divsChild>
            <w:div w:id="1709842599">
              <w:marLeft w:val="0"/>
              <w:marRight w:val="0"/>
              <w:marTop w:val="0"/>
              <w:marBottom w:val="0"/>
              <w:divBdr>
                <w:top w:val="none" w:sz="0" w:space="0" w:color="auto"/>
                <w:left w:val="none" w:sz="0" w:space="0" w:color="auto"/>
                <w:bottom w:val="none" w:sz="0" w:space="0" w:color="auto"/>
                <w:right w:val="none" w:sz="0" w:space="0" w:color="auto"/>
              </w:divBdr>
              <w:divsChild>
                <w:div w:id="53335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661607">
      <w:bodyDiv w:val="1"/>
      <w:marLeft w:val="0"/>
      <w:marRight w:val="0"/>
      <w:marTop w:val="0"/>
      <w:marBottom w:val="0"/>
      <w:divBdr>
        <w:top w:val="none" w:sz="0" w:space="0" w:color="auto"/>
        <w:left w:val="none" w:sz="0" w:space="0" w:color="auto"/>
        <w:bottom w:val="none" w:sz="0" w:space="0" w:color="auto"/>
        <w:right w:val="none" w:sz="0" w:space="0" w:color="auto"/>
      </w:divBdr>
      <w:divsChild>
        <w:div w:id="1817603869">
          <w:marLeft w:val="0"/>
          <w:marRight w:val="0"/>
          <w:marTop w:val="0"/>
          <w:marBottom w:val="0"/>
          <w:divBdr>
            <w:top w:val="none" w:sz="0" w:space="0" w:color="auto"/>
            <w:left w:val="none" w:sz="0" w:space="0" w:color="auto"/>
            <w:bottom w:val="none" w:sz="0" w:space="0" w:color="auto"/>
            <w:right w:val="none" w:sz="0" w:space="0" w:color="auto"/>
          </w:divBdr>
          <w:divsChild>
            <w:div w:id="1189486100">
              <w:marLeft w:val="0"/>
              <w:marRight w:val="0"/>
              <w:marTop w:val="0"/>
              <w:marBottom w:val="0"/>
              <w:divBdr>
                <w:top w:val="none" w:sz="0" w:space="0" w:color="auto"/>
                <w:left w:val="none" w:sz="0" w:space="0" w:color="auto"/>
                <w:bottom w:val="none" w:sz="0" w:space="0" w:color="auto"/>
                <w:right w:val="none" w:sz="0" w:space="0" w:color="auto"/>
              </w:divBdr>
              <w:divsChild>
                <w:div w:id="50609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736412">
      <w:bodyDiv w:val="1"/>
      <w:marLeft w:val="0"/>
      <w:marRight w:val="0"/>
      <w:marTop w:val="0"/>
      <w:marBottom w:val="0"/>
      <w:divBdr>
        <w:top w:val="none" w:sz="0" w:space="0" w:color="auto"/>
        <w:left w:val="none" w:sz="0" w:space="0" w:color="auto"/>
        <w:bottom w:val="none" w:sz="0" w:space="0" w:color="auto"/>
        <w:right w:val="none" w:sz="0" w:space="0" w:color="auto"/>
      </w:divBdr>
      <w:divsChild>
        <w:div w:id="874345940">
          <w:marLeft w:val="0"/>
          <w:marRight w:val="0"/>
          <w:marTop w:val="0"/>
          <w:marBottom w:val="0"/>
          <w:divBdr>
            <w:top w:val="none" w:sz="0" w:space="0" w:color="auto"/>
            <w:left w:val="none" w:sz="0" w:space="0" w:color="auto"/>
            <w:bottom w:val="none" w:sz="0" w:space="0" w:color="auto"/>
            <w:right w:val="none" w:sz="0" w:space="0" w:color="auto"/>
          </w:divBdr>
          <w:divsChild>
            <w:div w:id="163909157">
              <w:marLeft w:val="0"/>
              <w:marRight w:val="0"/>
              <w:marTop w:val="0"/>
              <w:marBottom w:val="0"/>
              <w:divBdr>
                <w:top w:val="none" w:sz="0" w:space="0" w:color="auto"/>
                <w:left w:val="none" w:sz="0" w:space="0" w:color="auto"/>
                <w:bottom w:val="none" w:sz="0" w:space="0" w:color="auto"/>
                <w:right w:val="none" w:sz="0" w:space="0" w:color="auto"/>
              </w:divBdr>
              <w:divsChild>
                <w:div w:id="158329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581958">
      <w:bodyDiv w:val="1"/>
      <w:marLeft w:val="0"/>
      <w:marRight w:val="0"/>
      <w:marTop w:val="0"/>
      <w:marBottom w:val="0"/>
      <w:divBdr>
        <w:top w:val="none" w:sz="0" w:space="0" w:color="auto"/>
        <w:left w:val="none" w:sz="0" w:space="0" w:color="auto"/>
        <w:bottom w:val="none" w:sz="0" w:space="0" w:color="auto"/>
        <w:right w:val="none" w:sz="0" w:space="0" w:color="auto"/>
      </w:divBdr>
      <w:divsChild>
        <w:div w:id="803236924">
          <w:marLeft w:val="0"/>
          <w:marRight w:val="0"/>
          <w:marTop w:val="0"/>
          <w:marBottom w:val="0"/>
          <w:divBdr>
            <w:top w:val="none" w:sz="0" w:space="0" w:color="auto"/>
            <w:left w:val="none" w:sz="0" w:space="0" w:color="auto"/>
            <w:bottom w:val="none" w:sz="0" w:space="0" w:color="auto"/>
            <w:right w:val="none" w:sz="0" w:space="0" w:color="auto"/>
          </w:divBdr>
          <w:divsChild>
            <w:div w:id="1786650981">
              <w:marLeft w:val="0"/>
              <w:marRight w:val="0"/>
              <w:marTop w:val="0"/>
              <w:marBottom w:val="0"/>
              <w:divBdr>
                <w:top w:val="none" w:sz="0" w:space="0" w:color="auto"/>
                <w:left w:val="none" w:sz="0" w:space="0" w:color="auto"/>
                <w:bottom w:val="none" w:sz="0" w:space="0" w:color="auto"/>
                <w:right w:val="none" w:sz="0" w:space="0" w:color="auto"/>
              </w:divBdr>
              <w:divsChild>
                <w:div w:id="187900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859605">
      <w:bodyDiv w:val="1"/>
      <w:marLeft w:val="0"/>
      <w:marRight w:val="0"/>
      <w:marTop w:val="0"/>
      <w:marBottom w:val="0"/>
      <w:divBdr>
        <w:top w:val="none" w:sz="0" w:space="0" w:color="auto"/>
        <w:left w:val="none" w:sz="0" w:space="0" w:color="auto"/>
        <w:bottom w:val="none" w:sz="0" w:space="0" w:color="auto"/>
        <w:right w:val="none" w:sz="0" w:space="0" w:color="auto"/>
      </w:divBdr>
      <w:divsChild>
        <w:div w:id="630670253">
          <w:marLeft w:val="0"/>
          <w:marRight w:val="0"/>
          <w:marTop w:val="0"/>
          <w:marBottom w:val="0"/>
          <w:divBdr>
            <w:top w:val="none" w:sz="0" w:space="0" w:color="auto"/>
            <w:left w:val="none" w:sz="0" w:space="0" w:color="auto"/>
            <w:bottom w:val="none" w:sz="0" w:space="0" w:color="auto"/>
            <w:right w:val="none" w:sz="0" w:space="0" w:color="auto"/>
          </w:divBdr>
          <w:divsChild>
            <w:div w:id="1543133218">
              <w:marLeft w:val="0"/>
              <w:marRight w:val="0"/>
              <w:marTop w:val="0"/>
              <w:marBottom w:val="0"/>
              <w:divBdr>
                <w:top w:val="none" w:sz="0" w:space="0" w:color="auto"/>
                <w:left w:val="none" w:sz="0" w:space="0" w:color="auto"/>
                <w:bottom w:val="none" w:sz="0" w:space="0" w:color="auto"/>
                <w:right w:val="none" w:sz="0" w:space="0" w:color="auto"/>
              </w:divBdr>
              <w:divsChild>
                <w:div w:id="130600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7796">
      <w:bodyDiv w:val="1"/>
      <w:marLeft w:val="0"/>
      <w:marRight w:val="0"/>
      <w:marTop w:val="0"/>
      <w:marBottom w:val="0"/>
      <w:divBdr>
        <w:top w:val="none" w:sz="0" w:space="0" w:color="auto"/>
        <w:left w:val="none" w:sz="0" w:space="0" w:color="auto"/>
        <w:bottom w:val="none" w:sz="0" w:space="0" w:color="auto"/>
        <w:right w:val="none" w:sz="0" w:space="0" w:color="auto"/>
      </w:divBdr>
      <w:divsChild>
        <w:div w:id="897589727">
          <w:marLeft w:val="0"/>
          <w:marRight w:val="0"/>
          <w:marTop w:val="0"/>
          <w:marBottom w:val="0"/>
          <w:divBdr>
            <w:top w:val="none" w:sz="0" w:space="0" w:color="auto"/>
            <w:left w:val="none" w:sz="0" w:space="0" w:color="auto"/>
            <w:bottom w:val="none" w:sz="0" w:space="0" w:color="auto"/>
            <w:right w:val="none" w:sz="0" w:space="0" w:color="auto"/>
          </w:divBdr>
          <w:divsChild>
            <w:div w:id="1595670923">
              <w:marLeft w:val="0"/>
              <w:marRight w:val="0"/>
              <w:marTop w:val="0"/>
              <w:marBottom w:val="0"/>
              <w:divBdr>
                <w:top w:val="none" w:sz="0" w:space="0" w:color="auto"/>
                <w:left w:val="none" w:sz="0" w:space="0" w:color="auto"/>
                <w:bottom w:val="none" w:sz="0" w:space="0" w:color="auto"/>
                <w:right w:val="none" w:sz="0" w:space="0" w:color="auto"/>
              </w:divBdr>
              <w:divsChild>
                <w:div w:id="28901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046879">
      <w:bodyDiv w:val="1"/>
      <w:marLeft w:val="0"/>
      <w:marRight w:val="0"/>
      <w:marTop w:val="0"/>
      <w:marBottom w:val="0"/>
      <w:divBdr>
        <w:top w:val="none" w:sz="0" w:space="0" w:color="auto"/>
        <w:left w:val="none" w:sz="0" w:space="0" w:color="auto"/>
        <w:bottom w:val="none" w:sz="0" w:space="0" w:color="auto"/>
        <w:right w:val="none" w:sz="0" w:space="0" w:color="auto"/>
      </w:divBdr>
      <w:divsChild>
        <w:div w:id="642932926">
          <w:marLeft w:val="0"/>
          <w:marRight w:val="0"/>
          <w:marTop w:val="0"/>
          <w:marBottom w:val="0"/>
          <w:divBdr>
            <w:top w:val="none" w:sz="0" w:space="0" w:color="auto"/>
            <w:left w:val="none" w:sz="0" w:space="0" w:color="auto"/>
            <w:bottom w:val="none" w:sz="0" w:space="0" w:color="auto"/>
            <w:right w:val="none" w:sz="0" w:space="0" w:color="auto"/>
          </w:divBdr>
          <w:divsChild>
            <w:div w:id="238173946">
              <w:marLeft w:val="0"/>
              <w:marRight w:val="0"/>
              <w:marTop w:val="0"/>
              <w:marBottom w:val="0"/>
              <w:divBdr>
                <w:top w:val="none" w:sz="0" w:space="0" w:color="auto"/>
                <w:left w:val="none" w:sz="0" w:space="0" w:color="auto"/>
                <w:bottom w:val="none" w:sz="0" w:space="0" w:color="auto"/>
                <w:right w:val="none" w:sz="0" w:space="0" w:color="auto"/>
              </w:divBdr>
              <w:divsChild>
                <w:div w:id="110580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063583">
      <w:bodyDiv w:val="1"/>
      <w:marLeft w:val="0"/>
      <w:marRight w:val="0"/>
      <w:marTop w:val="0"/>
      <w:marBottom w:val="0"/>
      <w:divBdr>
        <w:top w:val="none" w:sz="0" w:space="0" w:color="auto"/>
        <w:left w:val="none" w:sz="0" w:space="0" w:color="auto"/>
        <w:bottom w:val="none" w:sz="0" w:space="0" w:color="auto"/>
        <w:right w:val="none" w:sz="0" w:space="0" w:color="auto"/>
      </w:divBdr>
      <w:divsChild>
        <w:div w:id="943684966">
          <w:marLeft w:val="0"/>
          <w:marRight w:val="0"/>
          <w:marTop w:val="0"/>
          <w:marBottom w:val="0"/>
          <w:divBdr>
            <w:top w:val="none" w:sz="0" w:space="0" w:color="auto"/>
            <w:left w:val="none" w:sz="0" w:space="0" w:color="auto"/>
            <w:bottom w:val="none" w:sz="0" w:space="0" w:color="auto"/>
            <w:right w:val="none" w:sz="0" w:space="0" w:color="auto"/>
          </w:divBdr>
          <w:divsChild>
            <w:div w:id="1248921979">
              <w:marLeft w:val="0"/>
              <w:marRight w:val="0"/>
              <w:marTop w:val="0"/>
              <w:marBottom w:val="0"/>
              <w:divBdr>
                <w:top w:val="none" w:sz="0" w:space="0" w:color="auto"/>
                <w:left w:val="none" w:sz="0" w:space="0" w:color="auto"/>
                <w:bottom w:val="none" w:sz="0" w:space="0" w:color="auto"/>
                <w:right w:val="none" w:sz="0" w:space="0" w:color="auto"/>
              </w:divBdr>
              <w:divsChild>
                <w:div w:id="176784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638518">
      <w:bodyDiv w:val="1"/>
      <w:marLeft w:val="0"/>
      <w:marRight w:val="0"/>
      <w:marTop w:val="0"/>
      <w:marBottom w:val="0"/>
      <w:divBdr>
        <w:top w:val="none" w:sz="0" w:space="0" w:color="auto"/>
        <w:left w:val="none" w:sz="0" w:space="0" w:color="auto"/>
        <w:bottom w:val="none" w:sz="0" w:space="0" w:color="auto"/>
        <w:right w:val="none" w:sz="0" w:space="0" w:color="auto"/>
      </w:divBdr>
      <w:divsChild>
        <w:div w:id="1883243937">
          <w:marLeft w:val="0"/>
          <w:marRight w:val="0"/>
          <w:marTop w:val="0"/>
          <w:marBottom w:val="0"/>
          <w:divBdr>
            <w:top w:val="none" w:sz="0" w:space="0" w:color="auto"/>
            <w:left w:val="none" w:sz="0" w:space="0" w:color="auto"/>
            <w:bottom w:val="none" w:sz="0" w:space="0" w:color="auto"/>
            <w:right w:val="none" w:sz="0" w:space="0" w:color="auto"/>
          </w:divBdr>
          <w:divsChild>
            <w:div w:id="684330905">
              <w:marLeft w:val="0"/>
              <w:marRight w:val="0"/>
              <w:marTop w:val="0"/>
              <w:marBottom w:val="0"/>
              <w:divBdr>
                <w:top w:val="none" w:sz="0" w:space="0" w:color="auto"/>
                <w:left w:val="none" w:sz="0" w:space="0" w:color="auto"/>
                <w:bottom w:val="none" w:sz="0" w:space="0" w:color="auto"/>
                <w:right w:val="none" w:sz="0" w:space="0" w:color="auto"/>
              </w:divBdr>
              <w:divsChild>
                <w:div w:id="196230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242161">
      <w:bodyDiv w:val="1"/>
      <w:marLeft w:val="0"/>
      <w:marRight w:val="0"/>
      <w:marTop w:val="0"/>
      <w:marBottom w:val="0"/>
      <w:divBdr>
        <w:top w:val="none" w:sz="0" w:space="0" w:color="auto"/>
        <w:left w:val="none" w:sz="0" w:space="0" w:color="auto"/>
        <w:bottom w:val="none" w:sz="0" w:space="0" w:color="auto"/>
        <w:right w:val="none" w:sz="0" w:space="0" w:color="auto"/>
      </w:divBdr>
      <w:divsChild>
        <w:div w:id="1200623940">
          <w:marLeft w:val="0"/>
          <w:marRight w:val="0"/>
          <w:marTop w:val="0"/>
          <w:marBottom w:val="0"/>
          <w:divBdr>
            <w:top w:val="none" w:sz="0" w:space="0" w:color="auto"/>
            <w:left w:val="none" w:sz="0" w:space="0" w:color="auto"/>
            <w:bottom w:val="none" w:sz="0" w:space="0" w:color="auto"/>
            <w:right w:val="none" w:sz="0" w:space="0" w:color="auto"/>
          </w:divBdr>
          <w:divsChild>
            <w:div w:id="1148475777">
              <w:marLeft w:val="0"/>
              <w:marRight w:val="0"/>
              <w:marTop w:val="0"/>
              <w:marBottom w:val="0"/>
              <w:divBdr>
                <w:top w:val="none" w:sz="0" w:space="0" w:color="auto"/>
                <w:left w:val="none" w:sz="0" w:space="0" w:color="auto"/>
                <w:bottom w:val="none" w:sz="0" w:space="0" w:color="auto"/>
                <w:right w:val="none" w:sz="0" w:space="0" w:color="auto"/>
              </w:divBdr>
              <w:divsChild>
                <w:div w:id="83665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643352">
      <w:bodyDiv w:val="1"/>
      <w:marLeft w:val="0"/>
      <w:marRight w:val="0"/>
      <w:marTop w:val="0"/>
      <w:marBottom w:val="0"/>
      <w:divBdr>
        <w:top w:val="none" w:sz="0" w:space="0" w:color="auto"/>
        <w:left w:val="none" w:sz="0" w:space="0" w:color="auto"/>
        <w:bottom w:val="none" w:sz="0" w:space="0" w:color="auto"/>
        <w:right w:val="none" w:sz="0" w:space="0" w:color="auto"/>
      </w:divBdr>
      <w:divsChild>
        <w:div w:id="601300220">
          <w:marLeft w:val="0"/>
          <w:marRight w:val="0"/>
          <w:marTop w:val="0"/>
          <w:marBottom w:val="0"/>
          <w:divBdr>
            <w:top w:val="none" w:sz="0" w:space="0" w:color="auto"/>
            <w:left w:val="none" w:sz="0" w:space="0" w:color="auto"/>
            <w:bottom w:val="none" w:sz="0" w:space="0" w:color="auto"/>
            <w:right w:val="none" w:sz="0" w:space="0" w:color="auto"/>
          </w:divBdr>
          <w:divsChild>
            <w:div w:id="295260860">
              <w:marLeft w:val="0"/>
              <w:marRight w:val="0"/>
              <w:marTop w:val="0"/>
              <w:marBottom w:val="0"/>
              <w:divBdr>
                <w:top w:val="none" w:sz="0" w:space="0" w:color="auto"/>
                <w:left w:val="none" w:sz="0" w:space="0" w:color="auto"/>
                <w:bottom w:val="none" w:sz="0" w:space="0" w:color="auto"/>
                <w:right w:val="none" w:sz="0" w:space="0" w:color="auto"/>
              </w:divBdr>
              <w:divsChild>
                <w:div w:id="163108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965210">
      <w:bodyDiv w:val="1"/>
      <w:marLeft w:val="0"/>
      <w:marRight w:val="0"/>
      <w:marTop w:val="0"/>
      <w:marBottom w:val="0"/>
      <w:divBdr>
        <w:top w:val="none" w:sz="0" w:space="0" w:color="auto"/>
        <w:left w:val="none" w:sz="0" w:space="0" w:color="auto"/>
        <w:bottom w:val="none" w:sz="0" w:space="0" w:color="auto"/>
        <w:right w:val="none" w:sz="0" w:space="0" w:color="auto"/>
      </w:divBdr>
      <w:divsChild>
        <w:div w:id="464933179">
          <w:marLeft w:val="0"/>
          <w:marRight w:val="0"/>
          <w:marTop w:val="0"/>
          <w:marBottom w:val="0"/>
          <w:divBdr>
            <w:top w:val="none" w:sz="0" w:space="0" w:color="auto"/>
            <w:left w:val="none" w:sz="0" w:space="0" w:color="auto"/>
            <w:bottom w:val="none" w:sz="0" w:space="0" w:color="auto"/>
            <w:right w:val="none" w:sz="0" w:space="0" w:color="auto"/>
          </w:divBdr>
          <w:divsChild>
            <w:div w:id="161287763">
              <w:marLeft w:val="0"/>
              <w:marRight w:val="0"/>
              <w:marTop w:val="0"/>
              <w:marBottom w:val="0"/>
              <w:divBdr>
                <w:top w:val="none" w:sz="0" w:space="0" w:color="auto"/>
                <w:left w:val="none" w:sz="0" w:space="0" w:color="auto"/>
                <w:bottom w:val="none" w:sz="0" w:space="0" w:color="auto"/>
                <w:right w:val="none" w:sz="0" w:space="0" w:color="auto"/>
              </w:divBdr>
              <w:divsChild>
                <w:div w:id="188032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532970">
      <w:bodyDiv w:val="1"/>
      <w:marLeft w:val="0"/>
      <w:marRight w:val="0"/>
      <w:marTop w:val="0"/>
      <w:marBottom w:val="0"/>
      <w:divBdr>
        <w:top w:val="none" w:sz="0" w:space="0" w:color="auto"/>
        <w:left w:val="none" w:sz="0" w:space="0" w:color="auto"/>
        <w:bottom w:val="none" w:sz="0" w:space="0" w:color="auto"/>
        <w:right w:val="none" w:sz="0" w:space="0" w:color="auto"/>
      </w:divBdr>
      <w:divsChild>
        <w:div w:id="1237932065">
          <w:marLeft w:val="0"/>
          <w:marRight w:val="0"/>
          <w:marTop w:val="0"/>
          <w:marBottom w:val="0"/>
          <w:divBdr>
            <w:top w:val="none" w:sz="0" w:space="0" w:color="auto"/>
            <w:left w:val="none" w:sz="0" w:space="0" w:color="auto"/>
            <w:bottom w:val="none" w:sz="0" w:space="0" w:color="auto"/>
            <w:right w:val="none" w:sz="0" w:space="0" w:color="auto"/>
          </w:divBdr>
          <w:divsChild>
            <w:div w:id="1729330657">
              <w:marLeft w:val="0"/>
              <w:marRight w:val="0"/>
              <w:marTop w:val="0"/>
              <w:marBottom w:val="0"/>
              <w:divBdr>
                <w:top w:val="none" w:sz="0" w:space="0" w:color="auto"/>
                <w:left w:val="none" w:sz="0" w:space="0" w:color="auto"/>
                <w:bottom w:val="none" w:sz="0" w:space="0" w:color="auto"/>
                <w:right w:val="none" w:sz="0" w:space="0" w:color="auto"/>
              </w:divBdr>
              <w:divsChild>
                <w:div w:id="158145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outledge.com/books/details/9780415679299/"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mignetproject.eu/" TargetMode="External"/><Relationship Id="rId10" Type="http://schemas.openxmlformats.org/officeDocument/2006/relationships/hyperlink" Target="http://www.theguardian.com/world/live/2015/sep/22/refugee-crisis-eu-ministers-to-discuss-binding-quotas-live-upda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1FE5E-0EDC-2841-BB76-576A3C619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8960</Words>
  <Characters>47942</Characters>
  <Application>Microsoft Macintosh Word</Application>
  <DocSecurity>0</DocSecurity>
  <Lines>841</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 1</dc:creator>
  <cp:keywords/>
  <dc:description/>
  <cp:lastModifiedBy>ATHINA KARATZOGIANNI</cp:lastModifiedBy>
  <cp:revision>2</cp:revision>
  <dcterms:created xsi:type="dcterms:W3CDTF">2016-03-31T10:22:00Z</dcterms:created>
  <dcterms:modified xsi:type="dcterms:W3CDTF">2016-03-31T10:22:00Z</dcterms:modified>
</cp:coreProperties>
</file>