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1B13FC" w14:textId="77777777" w:rsidR="007F77AA" w:rsidRPr="007753BF" w:rsidRDefault="00B60E01" w:rsidP="006A0A10">
      <w:pPr>
        <w:spacing w:line="240" w:lineRule="auto"/>
        <w:ind w:firstLine="284"/>
        <w:rPr>
          <w:rFonts w:asciiTheme="minorHAnsi" w:eastAsia="Times New Roman" w:hAnsiTheme="minorHAnsi" w:cs="Tahoma"/>
          <w:sz w:val="24"/>
          <w:szCs w:val="24"/>
          <w:lang w:eastAsia="en-GB"/>
        </w:rPr>
      </w:pPr>
      <w:r w:rsidRPr="007753BF">
        <w:rPr>
          <w:rFonts w:asciiTheme="minorHAnsi" w:eastAsiaTheme="minorHAnsi" w:hAnsiTheme="minorHAnsi" w:cs="Helvetica"/>
          <w:sz w:val="24"/>
          <w:szCs w:val="24"/>
          <w:lang w:val="en-US"/>
        </w:rPr>
        <w:t>"Trusted with a muzzle and enfranchised with a clog":  </w:t>
      </w:r>
      <w:r w:rsidR="00F038C3" w:rsidRPr="007753BF">
        <w:rPr>
          <w:rFonts w:asciiTheme="minorHAnsi" w:eastAsiaTheme="minorHAnsi" w:hAnsiTheme="minorHAnsi" w:cs="Helvetica"/>
          <w:sz w:val="24"/>
          <w:szCs w:val="24"/>
          <w:lang w:val="en-US"/>
        </w:rPr>
        <w:t xml:space="preserve">the </w:t>
      </w:r>
      <w:r w:rsidRPr="007753BF">
        <w:rPr>
          <w:rFonts w:asciiTheme="minorHAnsi" w:eastAsiaTheme="minorHAnsi" w:hAnsiTheme="minorHAnsi" w:cs="Helvetica"/>
          <w:sz w:val="24"/>
          <w:szCs w:val="24"/>
          <w:lang w:val="en-US"/>
        </w:rPr>
        <w:t>British</w:t>
      </w:r>
      <w:r w:rsidR="00F038C3" w:rsidRPr="007753BF">
        <w:rPr>
          <w:rFonts w:asciiTheme="minorHAnsi" w:eastAsiaTheme="minorHAnsi" w:hAnsiTheme="minorHAnsi" w:cs="Helvetica"/>
          <w:sz w:val="24"/>
          <w:szCs w:val="24"/>
          <w:lang w:val="en-US"/>
        </w:rPr>
        <w:t xml:space="preserve"> approach to European civil procedure.</w:t>
      </w:r>
    </w:p>
    <w:p w14:paraId="58DAAC65" w14:textId="1851EF2B" w:rsidR="009B0136" w:rsidRPr="007753BF" w:rsidRDefault="007F77AA" w:rsidP="006A0A10">
      <w:pPr>
        <w:spacing w:line="240" w:lineRule="auto"/>
        <w:ind w:firstLine="284"/>
        <w:rPr>
          <w:rFonts w:asciiTheme="minorHAnsi" w:eastAsia="Times New Roman" w:hAnsiTheme="minorHAnsi" w:cs="Tahoma"/>
          <w:sz w:val="24"/>
          <w:szCs w:val="24"/>
          <w:lang w:eastAsia="en-GB"/>
        </w:rPr>
      </w:pPr>
      <w:r w:rsidRPr="007753BF">
        <w:rPr>
          <w:rFonts w:asciiTheme="minorHAnsi" w:eastAsia="Times New Roman" w:hAnsiTheme="minorHAnsi" w:cs="Tahoma"/>
          <w:sz w:val="24"/>
          <w:szCs w:val="24"/>
          <w:lang w:eastAsia="en-GB"/>
        </w:rPr>
        <w:t>Dr Carla Crifò, University of Leicester</w:t>
      </w:r>
      <w:ins w:id="0" w:author="Jonathan" w:date="2014-07-29T22:11:00Z">
        <w:r w:rsidR="00B45ED5">
          <w:rPr>
            <w:rFonts w:asciiTheme="minorHAnsi" w:eastAsia="Times New Roman" w:hAnsiTheme="minorHAnsi" w:cs="Tahoma"/>
            <w:sz w:val="24"/>
            <w:szCs w:val="24"/>
            <w:lang w:eastAsia="en-GB"/>
          </w:rPr>
          <w:t xml:space="preserve"> </w:t>
        </w:r>
      </w:ins>
    </w:p>
    <w:p w14:paraId="581496A7" w14:textId="77777777" w:rsidR="009B0136" w:rsidRPr="007753BF" w:rsidRDefault="009B0136" w:rsidP="006A0A10">
      <w:pPr>
        <w:spacing w:line="240" w:lineRule="auto"/>
        <w:ind w:firstLine="284"/>
        <w:rPr>
          <w:rFonts w:asciiTheme="minorHAnsi" w:eastAsia="Times New Roman" w:hAnsiTheme="minorHAnsi" w:cs="Tahoma"/>
          <w:sz w:val="24"/>
          <w:szCs w:val="24"/>
          <w:lang w:eastAsia="en-GB"/>
        </w:rPr>
      </w:pPr>
    </w:p>
    <w:p w14:paraId="28E45717" w14:textId="77777777" w:rsidR="00C70362" w:rsidRPr="007753BF" w:rsidRDefault="00C70362" w:rsidP="006A0A10">
      <w:pPr>
        <w:spacing w:line="240" w:lineRule="auto"/>
        <w:ind w:firstLine="284"/>
        <w:rPr>
          <w:rFonts w:asciiTheme="minorHAnsi" w:eastAsia="Times New Roman" w:hAnsiTheme="minorHAnsi" w:cs="Tahoma"/>
          <w:sz w:val="24"/>
          <w:szCs w:val="24"/>
          <w:lang w:eastAsia="en-GB"/>
        </w:rPr>
      </w:pPr>
    </w:p>
    <w:p w14:paraId="5AEDDFB3" w14:textId="77777777" w:rsidR="00C70362" w:rsidRPr="007753BF" w:rsidRDefault="007F77AA" w:rsidP="006A0A10">
      <w:pPr>
        <w:widowControl w:val="0"/>
        <w:autoSpaceDE w:val="0"/>
        <w:autoSpaceDN w:val="0"/>
        <w:adjustRightInd w:val="0"/>
        <w:spacing w:after="0" w:line="240" w:lineRule="auto"/>
        <w:ind w:firstLine="284"/>
        <w:rPr>
          <w:rFonts w:asciiTheme="minorHAnsi" w:eastAsiaTheme="minorHAnsi" w:hAnsiTheme="minorHAnsi" w:cs="Times"/>
          <w:sz w:val="24"/>
          <w:szCs w:val="24"/>
          <w:lang w:val="en-US"/>
        </w:rPr>
      </w:pPr>
      <w:del w:id="1" w:author="Jonathan" w:date="2014-07-29T22:12:00Z">
        <w:r w:rsidRPr="007753BF" w:rsidDel="00B45ED5">
          <w:rPr>
            <w:rFonts w:asciiTheme="minorHAnsi" w:eastAsiaTheme="minorHAnsi" w:hAnsiTheme="minorHAnsi" w:cs="Times"/>
            <w:sz w:val="24"/>
            <w:szCs w:val="24"/>
            <w:lang w:val="en-US"/>
          </w:rPr>
          <w:delText>“</w:delText>
        </w:r>
      </w:del>
      <w:r w:rsidR="00C70362" w:rsidRPr="007753BF">
        <w:rPr>
          <w:rFonts w:asciiTheme="minorHAnsi" w:eastAsiaTheme="minorHAnsi" w:hAnsiTheme="minorHAnsi" w:cs="Times"/>
          <w:sz w:val="24"/>
          <w:szCs w:val="24"/>
          <w:lang w:val="en-US"/>
        </w:rPr>
        <w:t>I am trusted with</w:t>
      </w:r>
    </w:p>
    <w:p w14:paraId="72ABC7C4" w14:textId="77777777" w:rsidR="00C70362" w:rsidRPr="007753BF" w:rsidRDefault="00C70362" w:rsidP="006A0A10">
      <w:pPr>
        <w:widowControl w:val="0"/>
        <w:autoSpaceDE w:val="0"/>
        <w:autoSpaceDN w:val="0"/>
        <w:adjustRightInd w:val="0"/>
        <w:spacing w:after="0" w:line="240" w:lineRule="auto"/>
        <w:ind w:firstLine="284"/>
        <w:rPr>
          <w:rFonts w:asciiTheme="minorHAnsi" w:eastAsiaTheme="minorHAnsi" w:hAnsiTheme="minorHAnsi" w:cs="Times"/>
          <w:sz w:val="24"/>
          <w:szCs w:val="24"/>
          <w:lang w:val="en-US"/>
        </w:rPr>
      </w:pPr>
      <w:proofErr w:type="gramStart"/>
      <w:r w:rsidRPr="007753BF">
        <w:rPr>
          <w:rFonts w:asciiTheme="minorHAnsi" w:eastAsiaTheme="minorHAnsi" w:hAnsiTheme="minorHAnsi" w:cs="Times"/>
          <w:sz w:val="24"/>
          <w:szCs w:val="24"/>
          <w:lang w:val="en-US"/>
        </w:rPr>
        <w:t>a</w:t>
      </w:r>
      <w:proofErr w:type="gramEnd"/>
      <w:r w:rsidRPr="007753BF">
        <w:rPr>
          <w:rFonts w:asciiTheme="minorHAnsi" w:eastAsiaTheme="minorHAnsi" w:hAnsiTheme="minorHAnsi" w:cs="Times"/>
          <w:sz w:val="24"/>
          <w:szCs w:val="24"/>
          <w:lang w:val="en-US"/>
        </w:rPr>
        <w:t xml:space="preserve"> muzzle and enfranchised with a clog; therefore I</w:t>
      </w:r>
    </w:p>
    <w:p w14:paraId="431BA011" w14:textId="77777777" w:rsidR="00C70362" w:rsidRPr="007753BF" w:rsidRDefault="00C70362" w:rsidP="006A0A10">
      <w:pPr>
        <w:widowControl w:val="0"/>
        <w:autoSpaceDE w:val="0"/>
        <w:autoSpaceDN w:val="0"/>
        <w:adjustRightInd w:val="0"/>
        <w:spacing w:after="0" w:line="240" w:lineRule="auto"/>
        <w:ind w:firstLine="284"/>
        <w:rPr>
          <w:rFonts w:asciiTheme="minorHAnsi" w:eastAsiaTheme="minorHAnsi" w:hAnsiTheme="minorHAnsi" w:cs="Times"/>
          <w:sz w:val="24"/>
          <w:szCs w:val="24"/>
          <w:lang w:val="en-US"/>
        </w:rPr>
      </w:pPr>
      <w:proofErr w:type="gramStart"/>
      <w:r w:rsidRPr="007753BF">
        <w:rPr>
          <w:rFonts w:asciiTheme="minorHAnsi" w:eastAsiaTheme="minorHAnsi" w:hAnsiTheme="minorHAnsi" w:cs="Times"/>
          <w:sz w:val="24"/>
          <w:szCs w:val="24"/>
          <w:lang w:val="en-US"/>
        </w:rPr>
        <w:t>have</w:t>
      </w:r>
      <w:proofErr w:type="gramEnd"/>
      <w:r w:rsidRPr="007753BF">
        <w:rPr>
          <w:rFonts w:asciiTheme="minorHAnsi" w:eastAsiaTheme="minorHAnsi" w:hAnsiTheme="minorHAnsi" w:cs="Times"/>
          <w:sz w:val="24"/>
          <w:szCs w:val="24"/>
          <w:lang w:val="en-US"/>
        </w:rPr>
        <w:t xml:space="preserve"> decreed not to sing in my cage. If I had my</w:t>
      </w:r>
    </w:p>
    <w:p w14:paraId="15D87B61" w14:textId="77777777" w:rsidR="00C70362" w:rsidRPr="007753BF" w:rsidRDefault="00C70362" w:rsidP="006A0A10">
      <w:pPr>
        <w:widowControl w:val="0"/>
        <w:autoSpaceDE w:val="0"/>
        <w:autoSpaceDN w:val="0"/>
        <w:adjustRightInd w:val="0"/>
        <w:spacing w:after="0" w:line="240" w:lineRule="auto"/>
        <w:ind w:firstLine="284"/>
        <w:rPr>
          <w:rFonts w:asciiTheme="minorHAnsi" w:eastAsiaTheme="minorHAnsi" w:hAnsiTheme="minorHAnsi" w:cs="Times"/>
          <w:sz w:val="24"/>
          <w:szCs w:val="24"/>
          <w:lang w:val="en-US"/>
        </w:rPr>
      </w:pPr>
      <w:proofErr w:type="gramStart"/>
      <w:r w:rsidRPr="007753BF">
        <w:rPr>
          <w:rFonts w:asciiTheme="minorHAnsi" w:eastAsiaTheme="minorHAnsi" w:hAnsiTheme="minorHAnsi" w:cs="Times"/>
          <w:sz w:val="24"/>
          <w:szCs w:val="24"/>
          <w:lang w:val="en-US"/>
        </w:rPr>
        <w:t>mouth</w:t>
      </w:r>
      <w:proofErr w:type="gramEnd"/>
      <w:r w:rsidRPr="007753BF">
        <w:rPr>
          <w:rFonts w:asciiTheme="minorHAnsi" w:eastAsiaTheme="minorHAnsi" w:hAnsiTheme="minorHAnsi" w:cs="Times"/>
          <w:sz w:val="24"/>
          <w:szCs w:val="24"/>
          <w:lang w:val="en-US"/>
        </w:rPr>
        <w:t>, I would bite; if I had my liberty, I would do</w:t>
      </w:r>
    </w:p>
    <w:p w14:paraId="2D01EB7E" w14:textId="77777777" w:rsidR="00C70362" w:rsidRPr="007753BF" w:rsidRDefault="00C70362" w:rsidP="006A0A10">
      <w:pPr>
        <w:widowControl w:val="0"/>
        <w:autoSpaceDE w:val="0"/>
        <w:autoSpaceDN w:val="0"/>
        <w:adjustRightInd w:val="0"/>
        <w:spacing w:after="0" w:line="240" w:lineRule="auto"/>
        <w:ind w:firstLine="284"/>
        <w:rPr>
          <w:rFonts w:asciiTheme="minorHAnsi" w:eastAsiaTheme="minorHAnsi" w:hAnsiTheme="minorHAnsi" w:cs="Times"/>
          <w:sz w:val="24"/>
          <w:szCs w:val="24"/>
          <w:lang w:val="en-US"/>
        </w:rPr>
      </w:pPr>
      <w:proofErr w:type="gramStart"/>
      <w:r w:rsidRPr="007753BF">
        <w:rPr>
          <w:rFonts w:asciiTheme="minorHAnsi" w:eastAsiaTheme="minorHAnsi" w:hAnsiTheme="minorHAnsi" w:cs="Times"/>
          <w:sz w:val="24"/>
          <w:szCs w:val="24"/>
          <w:lang w:val="en-US"/>
        </w:rPr>
        <w:t>my</w:t>
      </w:r>
      <w:proofErr w:type="gramEnd"/>
      <w:r w:rsidRPr="007753BF">
        <w:rPr>
          <w:rFonts w:asciiTheme="minorHAnsi" w:eastAsiaTheme="minorHAnsi" w:hAnsiTheme="minorHAnsi" w:cs="Times"/>
          <w:sz w:val="24"/>
          <w:szCs w:val="24"/>
          <w:lang w:val="en-US"/>
        </w:rPr>
        <w:t xml:space="preserve"> liking: in the meantime let me be that I am and</w:t>
      </w:r>
    </w:p>
    <w:p w14:paraId="3DB3FD8A" w14:textId="77777777" w:rsidR="00B60E01" w:rsidRPr="007753BF" w:rsidRDefault="00C70362" w:rsidP="006A0A10">
      <w:pPr>
        <w:spacing w:line="240" w:lineRule="auto"/>
        <w:ind w:firstLine="284"/>
        <w:rPr>
          <w:rFonts w:asciiTheme="minorHAnsi" w:eastAsiaTheme="minorHAnsi" w:hAnsiTheme="minorHAnsi" w:cs="Times"/>
          <w:sz w:val="24"/>
          <w:szCs w:val="24"/>
          <w:lang w:val="en-US"/>
        </w:rPr>
      </w:pPr>
      <w:proofErr w:type="gramStart"/>
      <w:r w:rsidRPr="007753BF">
        <w:rPr>
          <w:rFonts w:asciiTheme="minorHAnsi" w:eastAsiaTheme="minorHAnsi" w:hAnsiTheme="minorHAnsi" w:cs="Times"/>
          <w:sz w:val="24"/>
          <w:szCs w:val="24"/>
          <w:lang w:val="en-US"/>
        </w:rPr>
        <w:t>seek</w:t>
      </w:r>
      <w:proofErr w:type="gramEnd"/>
      <w:r w:rsidRPr="007753BF">
        <w:rPr>
          <w:rFonts w:asciiTheme="minorHAnsi" w:eastAsiaTheme="minorHAnsi" w:hAnsiTheme="minorHAnsi" w:cs="Times"/>
          <w:sz w:val="24"/>
          <w:szCs w:val="24"/>
          <w:lang w:val="en-US"/>
        </w:rPr>
        <w:t xml:space="preserve"> not to alter me.</w:t>
      </w:r>
      <w:del w:id="2" w:author="Jonathan" w:date="2014-07-29T22:12:00Z">
        <w:r w:rsidR="007F77AA" w:rsidRPr="007753BF" w:rsidDel="00B45ED5">
          <w:rPr>
            <w:rFonts w:asciiTheme="minorHAnsi" w:eastAsiaTheme="minorHAnsi" w:hAnsiTheme="minorHAnsi" w:cs="Times"/>
            <w:sz w:val="24"/>
            <w:szCs w:val="24"/>
            <w:lang w:val="en-US"/>
          </w:rPr>
          <w:delText>”</w:delText>
        </w:r>
      </w:del>
    </w:p>
    <w:p w14:paraId="3D127CE3" w14:textId="77777777" w:rsidR="00C70362" w:rsidRPr="007753BF" w:rsidRDefault="00B60E01" w:rsidP="006A0A10">
      <w:pPr>
        <w:spacing w:line="240" w:lineRule="auto"/>
        <w:ind w:firstLine="284"/>
        <w:rPr>
          <w:rFonts w:asciiTheme="minorHAnsi" w:eastAsia="Times New Roman" w:hAnsiTheme="minorHAnsi" w:cs="Tahoma"/>
          <w:sz w:val="24"/>
          <w:szCs w:val="24"/>
          <w:lang w:eastAsia="en-GB"/>
        </w:rPr>
      </w:pPr>
      <w:r w:rsidRPr="007753BF">
        <w:rPr>
          <w:rFonts w:asciiTheme="minorHAnsi" w:eastAsia="Times New Roman" w:hAnsiTheme="minorHAnsi" w:cs="Tahoma"/>
          <w:i/>
          <w:iCs/>
          <w:sz w:val="24"/>
          <w:szCs w:val="24"/>
          <w:lang w:val="en-US" w:eastAsia="en-GB"/>
        </w:rPr>
        <w:t>Much Ado about Nothing</w:t>
      </w:r>
      <w:r w:rsidRPr="007753BF">
        <w:rPr>
          <w:rFonts w:asciiTheme="minorHAnsi" w:eastAsia="Times New Roman" w:hAnsiTheme="minorHAnsi" w:cs="Tahoma"/>
          <w:sz w:val="24"/>
          <w:szCs w:val="24"/>
          <w:lang w:val="en-US" w:eastAsia="en-GB"/>
        </w:rPr>
        <w:t xml:space="preserve"> A.1 sc. iii</w:t>
      </w:r>
    </w:p>
    <w:p w14:paraId="094DDD92" w14:textId="70EDD4BE" w:rsidR="00B60E01" w:rsidRPr="007753BF" w:rsidRDefault="00B60E01" w:rsidP="006A0A10">
      <w:pPr>
        <w:spacing w:after="0" w:line="240" w:lineRule="auto"/>
        <w:ind w:firstLine="284"/>
        <w:jc w:val="both"/>
        <w:rPr>
          <w:rFonts w:asciiTheme="minorHAnsi" w:eastAsia="Times New Roman" w:hAnsiTheme="minorHAnsi" w:cs="Tahoma"/>
          <w:sz w:val="24"/>
          <w:szCs w:val="24"/>
          <w:lang w:eastAsia="en-GB"/>
        </w:rPr>
      </w:pPr>
      <w:r w:rsidRPr="007753BF">
        <w:rPr>
          <w:rFonts w:asciiTheme="minorHAnsi" w:eastAsia="Times New Roman" w:hAnsiTheme="minorHAnsi" w:cs="Tahoma"/>
          <w:sz w:val="24"/>
          <w:szCs w:val="24"/>
          <w:lang w:eastAsia="en-GB"/>
        </w:rPr>
        <w:t xml:space="preserve">In Shakespeare’s play, Don John calls himself a ‘plain-speaking villain’, though in truth he is one of the tamest villains in the Shakespearean canon. </w:t>
      </w:r>
      <w:r w:rsidR="00F038C3" w:rsidRPr="007753BF">
        <w:rPr>
          <w:rFonts w:asciiTheme="minorHAnsi" w:eastAsia="Times New Roman" w:hAnsiTheme="minorHAnsi" w:cs="Tahoma"/>
          <w:sz w:val="24"/>
          <w:szCs w:val="24"/>
          <w:lang w:eastAsia="en-GB"/>
        </w:rPr>
        <w:t xml:space="preserve">Although it would not be entirely appropriate to equate the </w:t>
      </w:r>
      <w:r w:rsidRPr="007753BF">
        <w:rPr>
          <w:rFonts w:asciiTheme="minorHAnsi" w:eastAsia="Times New Roman" w:hAnsiTheme="minorHAnsi" w:cs="Tahoma"/>
          <w:sz w:val="24"/>
          <w:szCs w:val="24"/>
          <w:lang w:eastAsia="en-GB"/>
        </w:rPr>
        <w:t xml:space="preserve">British government or the British public to a ‘villain’ in the context of the </w:t>
      </w:r>
      <w:r w:rsidR="00F038C3" w:rsidRPr="007753BF">
        <w:rPr>
          <w:rFonts w:asciiTheme="minorHAnsi" w:eastAsia="Times New Roman" w:hAnsiTheme="minorHAnsi" w:cs="Tahoma"/>
          <w:sz w:val="24"/>
          <w:szCs w:val="24"/>
          <w:lang w:eastAsia="en-GB"/>
        </w:rPr>
        <w:t xml:space="preserve">development and implementation of a </w:t>
      </w:r>
      <w:r w:rsidRPr="007753BF">
        <w:rPr>
          <w:rFonts w:asciiTheme="minorHAnsi" w:eastAsia="Times New Roman" w:hAnsiTheme="minorHAnsi" w:cs="Tahoma"/>
          <w:sz w:val="24"/>
          <w:szCs w:val="24"/>
          <w:lang w:eastAsia="en-GB"/>
        </w:rPr>
        <w:t>European</w:t>
      </w:r>
      <w:r w:rsidR="00F038C3" w:rsidRPr="007753BF">
        <w:rPr>
          <w:rFonts w:asciiTheme="minorHAnsi" w:eastAsia="Times New Roman" w:hAnsiTheme="minorHAnsi" w:cs="Tahoma"/>
          <w:sz w:val="24"/>
          <w:szCs w:val="24"/>
          <w:lang w:eastAsia="en-GB"/>
        </w:rPr>
        <w:t xml:space="preserve"> law of civil procedure,</w:t>
      </w:r>
      <w:r w:rsidRPr="007753BF">
        <w:rPr>
          <w:rFonts w:asciiTheme="minorHAnsi" w:eastAsia="Times New Roman" w:hAnsiTheme="minorHAnsi" w:cs="Tahoma"/>
          <w:sz w:val="24"/>
          <w:szCs w:val="24"/>
          <w:lang w:eastAsia="en-GB"/>
        </w:rPr>
        <w:t xml:space="preserve"> this particular quote </w:t>
      </w:r>
      <w:r w:rsidR="00F038C3" w:rsidRPr="007753BF">
        <w:rPr>
          <w:rFonts w:asciiTheme="minorHAnsi" w:eastAsia="Times New Roman" w:hAnsiTheme="minorHAnsi" w:cs="Tahoma"/>
          <w:sz w:val="24"/>
          <w:szCs w:val="24"/>
          <w:lang w:eastAsia="en-GB"/>
        </w:rPr>
        <w:t xml:space="preserve">from Don John does reflect </w:t>
      </w:r>
      <w:r w:rsidRPr="007753BF">
        <w:rPr>
          <w:rFonts w:asciiTheme="minorHAnsi" w:eastAsia="Times New Roman" w:hAnsiTheme="minorHAnsi" w:cs="Tahoma"/>
          <w:sz w:val="24"/>
          <w:szCs w:val="24"/>
          <w:lang w:eastAsia="en-GB"/>
        </w:rPr>
        <w:t>a certain consciously self-ghettoising, self-defe</w:t>
      </w:r>
      <w:r w:rsidR="00F038C3" w:rsidRPr="007753BF">
        <w:rPr>
          <w:rFonts w:asciiTheme="minorHAnsi" w:eastAsia="Times New Roman" w:hAnsiTheme="minorHAnsi" w:cs="Tahoma"/>
          <w:sz w:val="24"/>
          <w:szCs w:val="24"/>
          <w:lang w:eastAsia="en-GB"/>
        </w:rPr>
        <w:t>ating attitude to be found in the British approach</w:t>
      </w:r>
      <w:r w:rsidRPr="007753BF">
        <w:rPr>
          <w:rFonts w:asciiTheme="minorHAnsi" w:eastAsia="Times New Roman" w:hAnsiTheme="minorHAnsi" w:cs="Tahoma"/>
          <w:sz w:val="24"/>
          <w:szCs w:val="24"/>
          <w:lang w:eastAsia="en-GB"/>
        </w:rPr>
        <w:t xml:space="preserve">. This approach, in turn, </w:t>
      </w:r>
      <w:r w:rsidR="00C70362" w:rsidRPr="007753BF">
        <w:rPr>
          <w:rFonts w:asciiTheme="minorHAnsi" w:eastAsia="Times New Roman" w:hAnsiTheme="minorHAnsi" w:cs="Tahoma"/>
          <w:sz w:val="24"/>
          <w:szCs w:val="24"/>
          <w:lang w:eastAsia="en-GB"/>
        </w:rPr>
        <w:t xml:space="preserve">has a negative effect on </w:t>
      </w:r>
      <w:r w:rsidR="00BE7331" w:rsidRPr="007753BF">
        <w:rPr>
          <w:rFonts w:asciiTheme="minorHAnsi" w:eastAsia="Times New Roman" w:hAnsiTheme="minorHAnsi" w:cs="Tahoma"/>
          <w:sz w:val="24"/>
          <w:szCs w:val="24"/>
          <w:lang w:eastAsia="en-GB"/>
        </w:rPr>
        <w:t xml:space="preserve">that field as well, </w:t>
      </w:r>
      <w:r w:rsidR="00C70362" w:rsidRPr="007753BF">
        <w:rPr>
          <w:rFonts w:asciiTheme="minorHAnsi" w:eastAsia="Times New Roman" w:hAnsiTheme="minorHAnsi" w:cs="Tahoma"/>
          <w:sz w:val="24"/>
          <w:szCs w:val="24"/>
          <w:lang w:eastAsia="en-GB"/>
        </w:rPr>
        <w:t xml:space="preserve">as the </w:t>
      </w:r>
      <w:r w:rsidR="00F038C3" w:rsidRPr="007753BF">
        <w:rPr>
          <w:rFonts w:asciiTheme="minorHAnsi" w:eastAsia="Times New Roman" w:hAnsiTheme="minorHAnsi" w:cs="Tahoma"/>
          <w:sz w:val="24"/>
          <w:szCs w:val="24"/>
          <w:lang w:eastAsia="en-GB"/>
        </w:rPr>
        <w:t>United Kingdom could, with a different outlook towards Europe in general, and EU ‘activism’ in particular, exercise a profound influence on the development of many core legal concepts,</w:t>
      </w:r>
      <w:r w:rsidR="002435AB" w:rsidRPr="007753BF">
        <w:rPr>
          <w:rFonts w:asciiTheme="minorHAnsi" w:eastAsia="Times New Roman" w:hAnsiTheme="minorHAnsi" w:cs="Tahoma"/>
          <w:sz w:val="24"/>
          <w:szCs w:val="24"/>
          <w:lang w:eastAsia="en-GB"/>
        </w:rPr>
        <w:t xml:space="preserve"> by bringing its Common Law experience to the debate</w:t>
      </w:r>
      <w:r w:rsidR="00F038C3" w:rsidRPr="007753BF">
        <w:rPr>
          <w:rFonts w:asciiTheme="minorHAnsi" w:eastAsia="Times New Roman" w:hAnsiTheme="minorHAnsi" w:cs="Tahoma"/>
          <w:sz w:val="24"/>
          <w:szCs w:val="24"/>
          <w:lang w:eastAsia="en-GB"/>
        </w:rPr>
        <w:t xml:space="preserve">. Instead, the Government line (regardless of political colour) has been so far to use </w:t>
      </w:r>
      <w:r w:rsidR="00C70362" w:rsidRPr="007753BF">
        <w:rPr>
          <w:rFonts w:asciiTheme="minorHAnsi" w:eastAsia="Times New Roman" w:hAnsiTheme="minorHAnsi" w:cs="Tahoma"/>
          <w:sz w:val="24"/>
          <w:szCs w:val="24"/>
          <w:lang w:eastAsia="en-GB"/>
        </w:rPr>
        <w:t xml:space="preserve">deliberately a </w:t>
      </w:r>
      <w:r w:rsidR="00C70362" w:rsidRPr="007753BF">
        <w:rPr>
          <w:rFonts w:asciiTheme="minorHAnsi" w:eastAsia="Times New Roman" w:hAnsiTheme="minorHAnsi" w:cs="Tahoma"/>
          <w:i/>
          <w:sz w:val="24"/>
          <w:szCs w:val="24"/>
          <w:lang w:eastAsia="en-GB"/>
        </w:rPr>
        <w:t xml:space="preserve">de </w:t>
      </w:r>
      <w:proofErr w:type="spellStart"/>
      <w:r w:rsidR="00C70362" w:rsidRPr="007753BF">
        <w:rPr>
          <w:rFonts w:asciiTheme="minorHAnsi" w:eastAsia="Times New Roman" w:hAnsiTheme="minorHAnsi" w:cs="Tahoma"/>
          <w:i/>
          <w:sz w:val="24"/>
          <w:szCs w:val="24"/>
          <w:lang w:eastAsia="en-GB"/>
        </w:rPr>
        <w:t>minimis</w:t>
      </w:r>
      <w:proofErr w:type="spellEnd"/>
      <w:r w:rsidR="00C70362" w:rsidRPr="007753BF">
        <w:rPr>
          <w:rFonts w:asciiTheme="minorHAnsi" w:eastAsia="Times New Roman" w:hAnsiTheme="minorHAnsi" w:cs="Tahoma"/>
          <w:i/>
          <w:sz w:val="24"/>
          <w:szCs w:val="24"/>
          <w:lang w:eastAsia="en-GB"/>
        </w:rPr>
        <w:t xml:space="preserve"> </w:t>
      </w:r>
      <w:r w:rsidR="00C70362" w:rsidRPr="007753BF">
        <w:rPr>
          <w:rFonts w:asciiTheme="minorHAnsi" w:eastAsia="Times New Roman" w:hAnsiTheme="minorHAnsi" w:cs="Tahoma"/>
          <w:sz w:val="24"/>
          <w:szCs w:val="24"/>
          <w:lang w:eastAsia="en-GB"/>
        </w:rPr>
        <w:t xml:space="preserve">approach to implementation, and </w:t>
      </w:r>
      <w:bookmarkStart w:id="3" w:name="_GoBack"/>
      <w:bookmarkEnd w:id="3"/>
      <w:r w:rsidR="00F038C3" w:rsidRPr="007753BF">
        <w:rPr>
          <w:rFonts w:asciiTheme="minorHAnsi" w:eastAsia="Times New Roman" w:hAnsiTheme="minorHAnsi" w:cs="Tahoma"/>
          <w:sz w:val="24"/>
          <w:szCs w:val="24"/>
          <w:lang w:eastAsia="en-GB"/>
        </w:rPr>
        <w:t>quite clearly also with regards</w:t>
      </w:r>
      <w:r w:rsidR="00747FAF" w:rsidRPr="007753BF">
        <w:rPr>
          <w:rFonts w:asciiTheme="minorHAnsi" w:eastAsia="Times New Roman" w:hAnsiTheme="minorHAnsi" w:cs="Tahoma"/>
          <w:sz w:val="24"/>
          <w:szCs w:val="24"/>
          <w:lang w:eastAsia="en-GB"/>
        </w:rPr>
        <w:t xml:space="preserve"> to nego</w:t>
      </w:r>
      <w:r w:rsidR="00F038C3" w:rsidRPr="007753BF">
        <w:rPr>
          <w:rFonts w:asciiTheme="minorHAnsi" w:eastAsia="Times New Roman" w:hAnsiTheme="minorHAnsi" w:cs="Tahoma"/>
          <w:sz w:val="24"/>
          <w:szCs w:val="24"/>
          <w:lang w:eastAsia="en-GB"/>
        </w:rPr>
        <w:t xml:space="preserve">tiation on new instruments, </w:t>
      </w:r>
      <w:r w:rsidR="00747FAF" w:rsidRPr="007753BF">
        <w:rPr>
          <w:rFonts w:asciiTheme="minorHAnsi" w:eastAsia="Times New Roman" w:hAnsiTheme="minorHAnsi" w:cs="Tahoma"/>
          <w:sz w:val="24"/>
          <w:szCs w:val="24"/>
          <w:lang w:eastAsia="en-GB"/>
        </w:rPr>
        <w:t xml:space="preserve">both from </w:t>
      </w:r>
      <w:r w:rsidR="00F038C3" w:rsidRPr="007753BF">
        <w:rPr>
          <w:rFonts w:asciiTheme="minorHAnsi" w:eastAsia="Times New Roman" w:hAnsiTheme="minorHAnsi" w:cs="Tahoma"/>
          <w:sz w:val="24"/>
          <w:szCs w:val="24"/>
          <w:lang w:eastAsia="en-GB"/>
        </w:rPr>
        <w:t>first principles</w:t>
      </w:r>
      <w:r w:rsidR="00747FAF" w:rsidRPr="007753BF">
        <w:rPr>
          <w:rFonts w:asciiTheme="minorHAnsi" w:eastAsia="Times New Roman" w:hAnsiTheme="minorHAnsi" w:cs="Tahoma"/>
          <w:sz w:val="24"/>
          <w:szCs w:val="24"/>
          <w:lang w:eastAsia="en-GB"/>
        </w:rPr>
        <w:t xml:space="preserve"> and in the exercise of the power not to opt-in once a draft is finalised.</w:t>
      </w:r>
    </w:p>
    <w:p w14:paraId="0B39D9FF" w14:textId="46E0F23F" w:rsidR="00F26705" w:rsidRPr="007753BF" w:rsidRDefault="00F038C3" w:rsidP="006A0A10">
      <w:pPr>
        <w:spacing w:line="240" w:lineRule="auto"/>
        <w:ind w:firstLine="284"/>
        <w:jc w:val="both"/>
        <w:rPr>
          <w:rFonts w:asciiTheme="minorHAnsi" w:eastAsiaTheme="minorHAnsi" w:hAnsiTheme="minorHAnsi" w:cs="Georgia"/>
          <w:sz w:val="24"/>
          <w:szCs w:val="24"/>
          <w:lang w:val="en-US"/>
        </w:rPr>
      </w:pPr>
      <w:r w:rsidRPr="007753BF">
        <w:rPr>
          <w:rFonts w:asciiTheme="minorHAnsi" w:eastAsia="Times New Roman" w:hAnsiTheme="minorHAnsi" w:cs="Tahoma"/>
          <w:sz w:val="24"/>
          <w:szCs w:val="24"/>
          <w:lang w:eastAsia="en-GB"/>
        </w:rPr>
        <w:t>The history and development of ‘European civil procedure’ is now quite well k</w:t>
      </w:r>
      <w:r w:rsidR="00F26705" w:rsidRPr="007753BF">
        <w:rPr>
          <w:rFonts w:asciiTheme="minorHAnsi" w:eastAsia="Times New Roman" w:hAnsiTheme="minorHAnsi" w:cs="Tahoma"/>
          <w:sz w:val="24"/>
          <w:szCs w:val="24"/>
          <w:lang w:eastAsia="en-GB"/>
        </w:rPr>
        <w:t>nown</w:t>
      </w:r>
      <w:r w:rsidR="000B7821" w:rsidRPr="007753BF">
        <w:rPr>
          <w:rFonts w:asciiTheme="minorHAnsi" w:eastAsia="Times New Roman" w:hAnsiTheme="minorHAnsi" w:cs="Tahoma"/>
          <w:sz w:val="24"/>
          <w:szCs w:val="24"/>
          <w:lang w:eastAsia="en-GB"/>
        </w:rPr>
        <w:t>.</w:t>
      </w:r>
      <w:r w:rsidR="00F26705" w:rsidRPr="007753BF">
        <w:rPr>
          <w:rStyle w:val="FootnoteReference"/>
          <w:rFonts w:asciiTheme="minorHAnsi" w:eastAsia="Times New Roman" w:hAnsiTheme="minorHAnsi" w:cs="Tahoma"/>
          <w:sz w:val="24"/>
          <w:szCs w:val="24"/>
          <w:lang w:eastAsia="en-GB"/>
        </w:rPr>
        <w:footnoteReference w:id="1"/>
      </w:r>
      <w:r w:rsidR="000B7821" w:rsidRPr="007753BF">
        <w:rPr>
          <w:rFonts w:asciiTheme="minorHAnsi" w:eastAsia="Times New Roman" w:hAnsiTheme="minorHAnsi" w:cs="Tahoma"/>
          <w:sz w:val="24"/>
          <w:szCs w:val="24"/>
          <w:lang w:eastAsia="en-GB"/>
        </w:rPr>
        <w:t xml:space="preserve"> A </w:t>
      </w:r>
      <w:r w:rsidR="00BE7331" w:rsidRPr="007753BF">
        <w:rPr>
          <w:rFonts w:asciiTheme="minorHAnsi" w:eastAsia="Times New Roman" w:hAnsiTheme="minorHAnsi" w:cs="Tahoma"/>
          <w:sz w:val="24"/>
          <w:szCs w:val="24"/>
          <w:lang w:eastAsia="en-GB"/>
        </w:rPr>
        <w:t>growing judicial and institutional</w:t>
      </w:r>
      <w:r w:rsidR="000B7821" w:rsidRPr="007753BF">
        <w:rPr>
          <w:rFonts w:asciiTheme="minorHAnsi" w:eastAsia="Times New Roman" w:hAnsiTheme="minorHAnsi" w:cs="Tahoma"/>
          <w:sz w:val="24"/>
          <w:szCs w:val="24"/>
          <w:lang w:eastAsia="en-GB"/>
        </w:rPr>
        <w:t xml:space="preserve"> awareness of the capacity of court procedures to limit, if not thwart, the full enjoyment of EC rights led to </w:t>
      </w:r>
      <w:r w:rsidR="00F26705" w:rsidRPr="007753BF">
        <w:rPr>
          <w:rFonts w:asciiTheme="minorHAnsi" w:eastAsia="Times New Roman" w:hAnsiTheme="minorHAnsi" w:cs="Tahoma"/>
          <w:sz w:val="24"/>
          <w:szCs w:val="24"/>
          <w:lang w:eastAsia="en-GB"/>
        </w:rPr>
        <w:t>the creation of the Third Pillar (including ‘Justice and Home Affairs’)</w:t>
      </w:r>
      <w:r w:rsidRPr="007753BF">
        <w:rPr>
          <w:rFonts w:asciiTheme="minorHAnsi" w:eastAsia="Times New Roman" w:hAnsiTheme="minorHAnsi" w:cs="Tahoma"/>
          <w:sz w:val="24"/>
          <w:szCs w:val="24"/>
          <w:lang w:eastAsia="en-GB"/>
        </w:rPr>
        <w:t xml:space="preserve"> under the Treaty of Maastricht</w:t>
      </w:r>
      <w:r w:rsidR="00F26705" w:rsidRPr="007753BF">
        <w:rPr>
          <w:rFonts w:asciiTheme="minorHAnsi" w:eastAsia="Times New Roman" w:hAnsiTheme="minorHAnsi" w:cs="Tahoma"/>
          <w:sz w:val="24"/>
          <w:szCs w:val="24"/>
          <w:lang w:eastAsia="en-GB"/>
        </w:rPr>
        <w:t>, whose article K.1 brought ‘judicial cooperation in civil matters’ under the aegis of t</w:t>
      </w:r>
      <w:r w:rsidR="00BE7331" w:rsidRPr="007753BF">
        <w:rPr>
          <w:rFonts w:asciiTheme="minorHAnsi" w:eastAsia="Times New Roman" w:hAnsiTheme="minorHAnsi" w:cs="Tahoma"/>
          <w:sz w:val="24"/>
          <w:szCs w:val="24"/>
          <w:lang w:eastAsia="en-GB"/>
        </w:rPr>
        <w:t>he matters of ‘common interest’. This was then followed by</w:t>
      </w:r>
      <w:r w:rsidR="00F26705" w:rsidRPr="007753BF">
        <w:rPr>
          <w:rFonts w:asciiTheme="minorHAnsi" w:eastAsia="Times New Roman" w:hAnsiTheme="minorHAnsi" w:cs="Tahoma"/>
          <w:sz w:val="24"/>
          <w:szCs w:val="24"/>
          <w:lang w:eastAsia="en-GB"/>
        </w:rPr>
        <w:t xml:space="preserve"> the Treaty of Amsterdam, which placed the policy area of judicial cooperation in civil matters in the First Pillar, and </w:t>
      </w:r>
      <w:r w:rsidR="006A38E0" w:rsidRPr="007753BF">
        <w:rPr>
          <w:rFonts w:asciiTheme="minorHAnsi" w:eastAsia="Times New Roman" w:hAnsiTheme="minorHAnsi" w:cs="Tahoma"/>
          <w:sz w:val="24"/>
          <w:szCs w:val="24"/>
          <w:lang w:eastAsia="en-GB"/>
        </w:rPr>
        <w:t xml:space="preserve">introduced </w:t>
      </w:r>
      <w:r w:rsidR="00F26705" w:rsidRPr="007753BF">
        <w:rPr>
          <w:rFonts w:asciiTheme="minorHAnsi" w:eastAsia="Times New Roman" w:hAnsiTheme="minorHAnsi" w:cs="Tahoma"/>
          <w:sz w:val="24"/>
          <w:szCs w:val="24"/>
          <w:lang w:eastAsia="en-GB"/>
        </w:rPr>
        <w:t xml:space="preserve">the legislative competence to adopt measures under Articles 61 and 65 of the EC Treaty. The embryonic beginnings of a European law of civil procedure were thus laid out, through the piecemeal accretion of subject-specific, scope-limited instruments, loosely based on Article 65’s definition of ‘measures in the field of judicial cooperation in civil matters having cross-border implications’, with the two </w:t>
      </w:r>
      <w:r w:rsidR="00F26705" w:rsidRPr="007753BF">
        <w:rPr>
          <w:rFonts w:asciiTheme="minorHAnsi" w:eastAsia="Times New Roman" w:hAnsiTheme="minorHAnsi" w:cs="Tahoma"/>
          <w:sz w:val="24"/>
          <w:szCs w:val="24"/>
          <w:lang w:eastAsia="en-GB"/>
        </w:rPr>
        <w:lastRenderedPageBreak/>
        <w:t xml:space="preserve">explicit limitations to </w:t>
      </w:r>
      <w:r w:rsidR="00F26705" w:rsidRPr="007753BF">
        <w:rPr>
          <w:rFonts w:asciiTheme="minorHAnsi" w:eastAsiaTheme="minorHAnsi" w:hAnsiTheme="minorHAnsi" w:cs="Georgia"/>
          <w:sz w:val="24"/>
          <w:szCs w:val="24"/>
          <w:lang w:val="en-US"/>
        </w:rPr>
        <w:t>‘matters having cross-border implications’ and ‘insofar as necessary for the proper functioning of the internal market’</w:t>
      </w:r>
      <w:r w:rsidR="000B7821" w:rsidRPr="007753BF">
        <w:rPr>
          <w:rFonts w:asciiTheme="minorHAnsi" w:eastAsiaTheme="minorHAnsi" w:hAnsiTheme="minorHAnsi" w:cs="Georgia"/>
          <w:sz w:val="24"/>
          <w:szCs w:val="24"/>
          <w:lang w:val="en-US"/>
        </w:rPr>
        <w:t>:</w:t>
      </w:r>
    </w:p>
    <w:p w14:paraId="456CC8B4" w14:textId="77777777" w:rsidR="00F038C3" w:rsidRPr="007753BF" w:rsidRDefault="00F038C3" w:rsidP="006A0A10">
      <w:pPr>
        <w:widowControl w:val="0"/>
        <w:tabs>
          <w:tab w:val="left" w:pos="220"/>
          <w:tab w:val="left" w:pos="720"/>
        </w:tabs>
        <w:autoSpaceDE w:val="0"/>
        <w:autoSpaceDN w:val="0"/>
        <w:adjustRightInd w:val="0"/>
        <w:spacing w:after="0" w:line="240" w:lineRule="auto"/>
        <w:ind w:left="720" w:firstLine="284"/>
        <w:jc w:val="both"/>
        <w:rPr>
          <w:rFonts w:asciiTheme="minorHAnsi" w:eastAsiaTheme="minorHAnsi" w:hAnsiTheme="minorHAnsi" w:cs="Georgia"/>
          <w:sz w:val="24"/>
          <w:szCs w:val="24"/>
          <w:lang w:val="en-US"/>
        </w:rPr>
      </w:pPr>
      <w:r w:rsidRPr="007753BF">
        <w:rPr>
          <w:rFonts w:asciiTheme="minorHAnsi" w:eastAsiaTheme="minorHAnsi" w:hAnsiTheme="minorHAnsi" w:cs="Georgia"/>
          <w:sz w:val="24"/>
          <w:szCs w:val="24"/>
          <w:lang w:val="en-US"/>
        </w:rPr>
        <w:t xml:space="preserve"> Measures in the field of judicial cooperation in civil matters having cross-border implications, to be taken in accordance with Article 67, and insofar as necessary for the proper functioning of the internal market, shall include:</w:t>
      </w:r>
    </w:p>
    <w:p w14:paraId="795C7CA6" w14:textId="77777777" w:rsidR="00F038C3" w:rsidRPr="007753BF" w:rsidRDefault="00F038C3" w:rsidP="006A0A10">
      <w:pPr>
        <w:widowControl w:val="0"/>
        <w:tabs>
          <w:tab w:val="left" w:pos="940"/>
          <w:tab w:val="left" w:pos="1440"/>
        </w:tabs>
        <w:autoSpaceDE w:val="0"/>
        <w:autoSpaceDN w:val="0"/>
        <w:adjustRightInd w:val="0"/>
        <w:spacing w:after="0" w:line="240" w:lineRule="auto"/>
        <w:ind w:left="720" w:firstLine="284"/>
        <w:jc w:val="both"/>
        <w:rPr>
          <w:rFonts w:asciiTheme="minorHAnsi" w:eastAsiaTheme="minorHAnsi" w:hAnsiTheme="minorHAnsi" w:cs="Georgia"/>
          <w:sz w:val="24"/>
          <w:szCs w:val="24"/>
          <w:lang w:val="en-US"/>
        </w:rPr>
      </w:pPr>
      <w:r w:rsidRPr="007753BF">
        <w:rPr>
          <w:rFonts w:asciiTheme="minorHAnsi" w:eastAsiaTheme="minorHAnsi" w:hAnsiTheme="minorHAnsi" w:cs="Georgia"/>
          <w:sz w:val="24"/>
          <w:szCs w:val="24"/>
          <w:lang w:val="en-US"/>
        </w:rPr>
        <w:t xml:space="preserve">a) </w:t>
      </w:r>
      <w:proofErr w:type="gramStart"/>
      <w:r w:rsidRPr="007753BF">
        <w:rPr>
          <w:rFonts w:asciiTheme="minorHAnsi" w:eastAsiaTheme="minorHAnsi" w:hAnsiTheme="minorHAnsi" w:cs="Georgia"/>
          <w:sz w:val="24"/>
          <w:szCs w:val="24"/>
          <w:lang w:val="en-US"/>
        </w:rPr>
        <w:t>improving</w:t>
      </w:r>
      <w:proofErr w:type="gramEnd"/>
      <w:r w:rsidRPr="007753BF">
        <w:rPr>
          <w:rFonts w:asciiTheme="minorHAnsi" w:eastAsiaTheme="minorHAnsi" w:hAnsiTheme="minorHAnsi" w:cs="Georgia"/>
          <w:sz w:val="24"/>
          <w:szCs w:val="24"/>
          <w:lang w:val="en-US"/>
        </w:rPr>
        <w:t xml:space="preserve"> and simplifying:</w:t>
      </w:r>
    </w:p>
    <w:p w14:paraId="6C26F5A5" w14:textId="77777777" w:rsidR="00F038C3" w:rsidRPr="007753BF" w:rsidRDefault="00F038C3" w:rsidP="006A0A10">
      <w:pPr>
        <w:widowControl w:val="0"/>
        <w:tabs>
          <w:tab w:val="left" w:pos="1660"/>
          <w:tab w:val="left" w:pos="2160"/>
        </w:tabs>
        <w:autoSpaceDE w:val="0"/>
        <w:autoSpaceDN w:val="0"/>
        <w:adjustRightInd w:val="0"/>
        <w:spacing w:after="0" w:line="240" w:lineRule="auto"/>
        <w:ind w:left="993" w:firstLine="284"/>
        <w:jc w:val="both"/>
        <w:rPr>
          <w:rFonts w:asciiTheme="minorHAnsi" w:eastAsiaTheme="minorHAnsi" w:hAnsiTheme="minorHAnsi" w:cs="Georgia"/>
          <w:sz w:val="24"/>
          <w:szCs w:val="24"/>
          <w:lang w:val="en-US"/>
        </w:rPr>
      </w:pPr>
      <w:r w:rsidRPr="007753BF">
        <w:rPr>
          <w:rFonts w:asciiTheme="minorHAnsi" w:eastAsiaTheme="minorHAnsi" w:hAnsiTheme="minorHAnsi" w:cs="Georgia"/>
          <w:sz w:val="24"/>
          <w:szCs w:val="24"/>
          <w:lang w:val="en-US"/>
        </w:rPr>
        <w:t xml:space="preserve">– </w:t>
      </w:r>
      <w:proofErr w:type="gramStart"/>
      <w:r w:rsidRPr="007753BF">
        <w:rPr>
          <w:rFonts w:asciiTheme="minorHAnsi" w:eastAsiaTheme="minorHAnsi" w:hAnsiTheme="minorHAnsi" w:cs="Georgia"/>
          <w:sz w:val="24"/>
          <w:szCs w:val="24"/>
          <w:lang w:val="en-US"/>
        </w:rPr>
        <w:t>the</w:t>
      </w:r>
      <w:proofErr w:type="gramEnd"/>
      <w:r w:rsidRPr="007753BF">
        <w:rPr>
          <w:rFonts w:asciiTheme="minorHAnsi" w:eastAsiaTheme="minorHAnsi" w:hAnsiTheme="minorHAnsi" w:cs="Georgia"/>
          <w:sz w:val="24"/>
          <w:szCs w:val="24"/>
          <w:lang w:val="en-US"/>
        </w:rPr>
        <w:t xml:space="preserve"> system for cross-border service of judicial and extrajudicial documents,</w:t>
      </w:r>
    </w:p>
    <w:p w14:paraId="2DAAB932" w14:textId="77777777" w:rsidR="00F038C3" w:rsidRPr="007753BF" w:rsidRDefault="00F038C3" w:rsidP="006A0A10">
      <w:pPr>
        <w:widowControl w:val="0"/>
        <w:tabs>
          <w:tab w:val="left" w:pos="1660"/>
          <w:tab w:val="left" w:pos="2160"/>
        </w:tabs>
        <w:autoSpaceDE w:val="0"/>
        <w:autoSpaceDN w:val="0"/>
        <w:adjustRightInd w:val="0"/>
        <w:spacing w:after="0" w:line="240" w:lineRule="auto"/>
        <w:ind w:left="1134" w:firstLine="284"/>
        <w:jc w:val="both"/>
        <w:rPr>
          <w:rFonts w:asciiTheme="minorHAnsi" w:eastAsiaTheme="minorHAnsi" w:hAnsiTheme="minorHAnsi" w:cs="Georgia"/>
          <w:sz w:val="24"/>
          <w:szCs w:val="24"/>
          <w:lang w:val="en-US"/>
        </w:rPr>
      </w:pPr>
      <w:r w:rsidRPr="007753BF">
        <w:rPr>
          <w:rFonts w:asciiTheme="minorHAnsi" w:eastAsiaTheme="minorHAnsi" w:hAnsiTheme="minorHAnsi" w:cs="Georgia"/>
          <w:sz w:val="24"/>
          <w:szCs w:val="24"/>
          <w:lang w:val="en-US"/>
        </w:rPr>
        <w:t xml:space="preserve">– </w:t>
      </w:r>
      <w:proofErr w:type="gramStart"/>
      <w:r w:rsidRPr="007753BF">
        <w:rPr>
          <w:rFonts w:asciiTheme="minorHAnsi" w:eastAsiaTheme="minorHAnsi" w:hAnsiTheme="minorHAnsi" w:cs="Georgia"/>
          <w:sz w:val="24"/>
          <w:szCs w:val="24"/>
          <w:lang w:val="en-US"/>
        </w:rPr>
        <w:t>cooperation</w:t>
      </w:r>
      <w:proofErr w:type="gramEnd"/>
      <w:r w:rsidRPr="007753BF">
        <w:rPr>
          <w:rFonts w:asciiTheme="minorHAnsi" w:eastAsiaTheme="minorHAnsi" w:hAnsiTheme="minorHAnsi" w:cs="Georgia"/>
          <w:sz w:val="24"/>
          <w:szCs w:val="24"/>
          <w:lang w:val="en-US"/>
        </w:rPr>
        <w:t xml:space="preserve"> in the taking of evidence,</w:t>
      </w:r>
    </w:p>
    <w:p w14:paraId="098F8F8E" w14:textId="77777777" w:rsidR="00F038C3" w:rsidRPr="007753BF" w:rsidRDefault="00F038C3" w:rsidP="006A0A10">
      <w:pPr>
        <w:widowControl w:val="0"/>
        <w:tabs>
          <w:tab w:val="left" w:pos="1660"/>
          <w:tab w:val="left" w:pos="2160"/>
        </w:tabs>
        <w:autoSpaceDE w:val="0"/>
        <w:autoSpaceDN w:val="0"/>
        <w:adjustRightInd w:val="0"/>
        <w:spacing w:after="0" w:line="240" w:lineRule="auto"/>
        <w:ind w:left="993" w:firstLine="284"/>
        <w:jc w:val="both"/>
        <w:rPr>
          <w:rFonts w:asciiTheme="minorHAnsi" w:eastAsiaTheme="minorHAnsi" w:hAnsiTheme="minorHAnsi" w:cs="Georgia"/>
          <w:sz w:val="24"/>
          <w:szCs w:val="24"/>
          <w:lang w:val="en-US"/>
        </w:rPr>
      </w:pPr>
      <w:r w:rsidRPr="007753BF">
        <w:rPr>
          <w:rFonts w:asciiTheme="minorHAnsi" w:eastAsiaTheme="minorHAnsi" w:hAnsiTheme="minorHAnsi" w:cs="Georgia"/>
          <w:sz w:val="24"/>
          <w:szCs w:val="24"/>
          <w:lang w:val="en-US"/>
        </w:rPr>
        <w:t xml:space="preserve">– </w:t>
      </w:r>
      <w:proofErr w:type="gramStart"/>
      <w:r w:rsidRPr="007753BF">
        <w:rPr>
          <w:rFonts w:asciiTheme="minorHAnsi" w:eastAsiaTheme="minorHAnsi" w:hAnsiTheme="minorHAnsi" w:cs="Georgia"/>
          <w:sz w:val="24"/>
          <w:szCs w:val="24"/>
          <w:lang w:val="en-US"/>
        </w:rPr>
        <w:t>the</w:t>
      </w:r>
      <w:proofErr w:type="gramEnd"/>
      <w:r w:rsidRPr="007753BF">
        <w:rPr>
          <w:rFonts w:asciiTheme="minorHAnsi" w:eastAsiaTheme="minorHAnsi" w:hAnsiTheme="minorHAnsi" w:cs="Georgia"/>
          <w:sz w:val="24"/>
          <w:szCs w:val="24"/>
          <w:lang w:val="en-US"/>
        </w:rPr>
        <w:t xml:space="preserve"> recognition and enforcement of decisions in civil and commercial cases, including decisions in extrajudicial cases;</w:t>
      </w:r>
    </w:p>
    <w:p w14:paraId="6382ECA3" w14:textId="77777777" w:rsidR="00F038C3" w:rsidRPr="007753BF" w:rsidRDefault="00F038C3" w:rsidP="006A0A10">
      <w:pPr>
        <w:widowControl w:val="0"/>
        <w:tabs>
          <w:tab w:val="left" w:pos="940"/>
          <w:tab w:val="left" w:pos="1440"/>
        </w:tabs>
        <w:autoSpaceDE w:val="0"/>
        <w:autoSpaceDN w:val="0"/>
        <w:adjustRightInd w:val="0"/>
        <w:spacing w:after="0" w:line="240" w:lineRule="auto"/>
        <w:ind w:left="720" w:firstLine="284"/>
        <w:jc w:val="both"/>
        <w:rPr>
          <w:rFonts w:asciiTheme="minorHAnsi" w:eastAsiaTheme="minorHAnsi" w:hAnsiTheme="minorHAnsi" w:cs="Georgia"/>
          <w:sz w:val="24"/>
          <w:szCs w:val="24"/>
          <w:lang w:val="en-US"/>
        </w:rPr>
      </w:pPr>
      <w:r w:rsidRPr="007753BF">
        <w:rPr>
          <w:rFonts w:asciiTheme="minorHAnsi" w:eastAsiaTheme="minorHAnsi" w:hAnsiTheme="minorHAnsi" w:cs="Georgia"/>
          <w:sz w:val="24"/>
          <w:szCs w:val="24"/>
          <w:lang w:val="en-US"/>
        </w:rPr>
        <w:t xml:space="preserve">b) </w:t>
      </w:r>
      <w:proofErr w:type="gramStart"/>
      <w:r w:rsidRPr="007753BF">
        <w:rPr>
          <w:rFonts w:asciiTheme="minorHAnsi" w:eastAsiaTheme="minorHAnsi" w:hAnsiTheme="minorHAnsi" w:cs="Georgia"/>
          <w:sz w:val="24"/>
          <w:szCs w:val="24"/>
          <w:lang w:val="en-US"/>
        </w:rPr>
        <w:t>promoting</w:t>
      </w:r>
      <w:proofErr w:type="gramEnd"/>
      <w:r w:rsidRPr="007753BF">
        <w:rPr>
          <w:rFonts w:asciiTheme="minorHAnsi" w:eastAsiaTheme="minorHAnsi" w:hAnsiTheme="minorHAnsi" w:cs="Georgia"/>
          <w:sz w:val="24"/>
          <w:szCs w:val="24"/>
          <w:lang w:val="en-US"/>
        </w:rPr>
        <w:t xml:space="preserve"> the compatibility of the rules applicable in the Member States concerning the conflict of laws and of jurisdiction;</w:t>
      </w:r>
    </w:p>
    <w:p w14:paraId="30BD0FF1" w14:textId="77777777" w:rsidR="00F038C3" w:rsidRPr="007753BF" w:rsidRDefault="00F038C3" w:rsidP="006A0A10">
      <w:pPr>
        <w:spacing w:line="240" w:lineRule="auto"/>
        <w:ind w:left="720" w:firstLine="284"/>
        <w:jc w:val="both"/>
        <w:rPr>
          <w:rFonts w:asciiTheme="minorHAnsi" w:eastAsiaTheme="minorHAnsi" w:hAnsiTheme="minorHAnsi" w:cs="Georgia"/>
          <w:sz w:val="24"/>
          <w:szCs w:val="24"/>
          <w:lang w:val="en-US"/>
        </w:rPr>
      </w:pPr>
      <w:r w:rsidRPr="007753BF">
        <w:rPr>
          <w:rFonts w:asciiTheme="minorHAnsi" w:eastAsiaTheme="minorHAnsi" w:hAnsiTheme="minorHAnsi" w:cs="Georgia"/>
          <w:sz w:val="24"/>
          <w:szCs w:val="24"/>
          <w:lang w:val="en-US"/>
        </w:rPr>
        <w:t xml:space="preserve">c) </w:t>
      </w:r>
      <w:proofErr w:type="gramStart"/>
      <w:r w:rsidRPr="007753BF">
        <w:rPr>
          <w:rFonts w:asciiTheme="minorHAnsi" w:eastAsiaTheme="minorHAnsi" w:hAnsiTheme="minorHAnsi" w:cs="Georgia"/>
          <w:sz w:val="24"/>
          <w:szCs w:val="24"/>
          <w:lang w:val="en-US"/>
        </w:rPr>
        <w:t>eliminating</w:t>
      </w:r>
      <w:proofErr w:type="gramEnd"/>
      <w:r w:rsidRPr="007753BF">
        <w:rPr>
          <w:rFonts w:asciiTheme="minorHAnsi" w:eastAsiaTheme="minorHAnsi" w:hAnsiTheme="minorHAnsi" w:cs="Georgia"/>
          <w:sz w:val="24"/>
          <w:szCs w:val="24"/>
          <w:lang w:val="en-US"/>
        </w:rPr>
        <w:t xml:space="preserve"> obstacles to the good functioning of civil proceedings, if necessary by promoting compatibility of the rules on civil procedure applicable in the Member States.</w:t>
      </w:r>
    </w:p>
    <w:p w14:paraId="4FCA81C8" w14:textId="662A0794" w:rsidR="003B018D" w:rsidRPr="007753BF" w:rsidRDefault="00A94DF6" w:rsidP="006A0A10">
      <w:pPr>
        <w:widowControl w:val="0"/>
        <w:autoSpaceDE w:val="0"/>
        <w:autoSpaceDN w:val="0"/>
        <w:adjustRightInd w:val="0"/>
        <w:spacing w:after="0" w:line="240" w:lineRule="auto"/>
        <w:ind w:firstLine="284"/>
        <w:jc w:val="both"/>
        <w:rPr>
          <w:rFonts w:asciiTheme="minorHAnsi" w:eastAsiaTheme="minorHAnsi" w:hAnsiTheme="minorHAnsi" w:cs="Verdana"/>
          <w:sz w:val="24"/>
          <w:szCs w:val="24"/>
          <w:lang w:val="en-US"/>
        </w:rPr>
      </w:pPr>
      <w:r w:rsidRPr="007753BF">
        <w:rPr>
          <w:rFonts w:asciiTheme="minorHAnsi" w:eastAsiaTheme="minorHAnsi" w:hAnsiTheme="minorHAnsi" w:cs="Verdana"/>
          <w:sz w:val="24"/>
          <w:szCs w:val="24"/>
          <w:lang w:val="en-US"/>
        </w:rPr>
        <w:t>The Commission lost no time in testing the limits of its new</w:t>
      </w:r>
      <w:r w:rsidR="00C3541B" w:rsidRPr="007753BF">
        <w:rPr>
          <w:rFonts w:asciiTheme="minorHAnsi" w:eastAsiaTheme="minorHAnsi" w:hAnsiTheme="minorHAnsi" w:cs="Verdana"/>
          <w:sz w:val="24"/>
          <w:szCs w:val="24"/>
          <w:lang w:val="en-US"/>
        </w:rPr>
        <w:t xml:space="preserve"> competence (and that under</w:t>
      </w:r>
      <w:r w:rsidRPr="007753BF">
        <w:rPr>
          <w:rFonts w:asciiTheme="minorHAnsi" w:eastAsiaTheme="minorHAnsi" w:hAnsiTheme="minorHAnsi" w:cs="Verdana"/>
          <w:sz w:val="24"/>
          <w:szCs w:val="24"/>
          <w:lang w:val="en-US"/>
        </w:rPr>
        <w:t xml:space="preserve"> the following Treaty of Lisbon (article 81</w:t>
      </w:r>
      <w:r w:rsidR="00C3541B" w:rsidRPr="007753BF">
        <w:rPr>
          <w:rFonts w:asciiTheme="minorHAnsi" w:eastAsiaTheme="minorHAnsi" w:hAnsiTheme="minorHAnsi" w:cs="Verdana"/>
          <w:sz w:val="24"/>
          <w:szCs w:val="24"/>
          <w:lang w:val="en-US"/>
        </w:rPr>
        <w:t xml:space="preserve"> TFEU</w:t>
      </w:r>
      <w:r w:rsidRPr="007753BF">
        <w:rPr>
          <w:rFonts w:asciiTheme="minorHAnsi" w:eastAsiaTheme="minorHAnsi" w:hAnsiTheme="minorHAnsi" w:cs="Verdana"/>
          <w:sz w:val="24"/>
          <w:szCs w:val="24"/>
          <w:lang w:val="en-US"/>
        </w:rPr>
        <w:t>)</w:t>
      </w:r>
      <w:r w:rsidR="00BE7331" w:rsidRPr="007753BF">
        <w:rPr>
          <w:rFonts w:asciiTheme="minorHAnsi" w:eastAsiaTheme="minorHAnsi" w:hAnsiTheme="minorHAnsi" w:cs="Verdana"/>
          <w:sz w:val="24"/>
          <w:szCs w:val="24"/>
          <w:lang w:val="en-US"/>
        </w:rPr>
        <w:t>)</w:t>
      </w:r>
      <w:r w:rsidRPr="007753BF">
        <w:rPr>
          <w:rFonts w:asciiTheme="minorHAnsi" w:eastAsiaTheme="minorHAnsi" w:hAnsiTheme="minorHAnsi" w:cs="Verdana"/>
          <w:sz w:val="24"/>
          <w:szCs w:val="24"/>
          <w:lang w:val="en-US"/>
        </w:rPr>
        <w:t xml:space="preserve"> </w:t>
      </w:r>
      <w:r w:rsidR="00BE7331" w:rsidRPr="007753BF">
        <w:rPr>
          <w:rFonts w:asciiTheme="minorHAnsi" w:eastAsiaTheme="minorHAnsi" w:hAnsiTheme="minorHAnsi" w:cs="Verdana"/>
          <w:sz w:val="24"/>
          <w:szCs w:val="24"/>
          <w:lang w:val="en-US"/>
        </w:rPr>
        <w:t>and began converting</w:t>
      </w:r>
      <w:r w:rsidR="00C3541B" w:rsidRPr="007753BF">
        <w:rPr>
          <w:rFonts w:asciiTheme="minorHAnsi" w:eastAsiaTheme="minorHAnsi" w:hAnsiTheme="minorHAnsi" w:cs="Verdana"/>
          <w:sz w:val="24"/>
          <w:szCs w:val="24"/>
          <w:lang w:val="en-US"/>
        </w:rPr>
        <w:t xml:space="preserve"> existing Conventions into Regulations. </w:t>
      </w:r>
      <w:r w:rsidR="00BE7331" w:rsidRPr="007753BF">
        <w:rPr>
          <w:rFonts w:asciiTheme="minorHAnsi" w:eastAsiaTheme="minorHAnsi" w:hAnsiTheme="minorHAnsi" w:cs="Verdana"/>
          <w:sz w:val="24"/>
          <w:szCs w:val="24"/>
          <w:lang w:val="en-US"/>
        </w:rPr>
        <w:t>It</w:t>
      </w:r>
      <w:r w:rsidR="00C3541B" w:rsidRPr="007753BF">
        <w:rPr>
          <w:rFonts w:asciiTheme="minorHAnsi" w:eastAsiaTheme="minorHAnsi" w:hAnsiTheme="minorHAnsi" w:cs="Verdana"/>
          <w:sz w:val="24"/>
          <w:szCs w:val="24"/>
          <w:lang w:val="en-US"/>
        </w:rPr>
        <w:t xml:space="preserve"> converted t</w:t>
      </w:r>
      <w:r w:rsidRPr="007753BF">
        <w:rPr>
          <w:rFonts w:asciiTheme="minorHAnsi" w:eastAsiaTheme="minorHAnsi" w:hAnsiTheme="minorHAnsi" w:cs="Verdana"/>
          <w:sz w:val="24"/>
          <w:szCs w:val="24"/>
          <w:lang w:val="en-US"/>
        </w:rPr>
        <w:t>he original measure in this field</w:t>
      </w:r>
      <w:r w:rsidR="00C3541B" w:rsidRPr="007753BF">
        <w:rPr>
          <w:rFonts w:asciiTheme="minorHAnsi" w:eastAsiaTheme="minorHAnsi" w:hAnsiTheme="minorHAnsi" w:cs="Verdana"/>
          <w:sz w:val="24"/>
          <w:szCs w:val="24"/>
          <w:lang w:val="en-US"/>
        </w:rPr>
        <w:t xml:space="preserve">, </w:t>
      </w:r>
      <w:r w:rsidRPr="007753BF">
        <w:rPr>
          <w:rFonts w:asciiTheme="minorHAnsi" w:eastAsiaTheme="minorHAnsi" w:hAnsiTheme="minorHAnsi" w:cs="Verdana"/>
          <w:sz w:val="24"/>
          <w:szCs w:val="24"/>
          <w:lang w:val="en-US"/>
        </w:rPr>
        <w:t xml:space="preserve">the Brussels Convention on Jurisdiction and the Enforcement of Judgments, which codifies traditional rules of conflict of law in relation to recognition and </w:t>
      </w:r>
      <w:r w:rsidR="00C3541B" w:rsidRPr="007753BF">
        <w:rPr>
          <w:rFonts w:asciiTheme="minorHAnsi" w:eastAsiaTheme="minorHAnsi" w:hAnsiTheme="minorHAnsi" w:cs="Verdana"/>
          <w:sz w:val="24"/>
          <w:szCs w:val="24"/>
          <w:lang w:val="en-US"/>
        </w:rPr>
        <w:t>enforcement of foreign judgments,</w:t>
      </w:r>
      <w:r w:rsidR="00C3541B" w:rsidRPr="007753BF">
        <w:rPr>
          <w:rStyle w:val="FootnoteReference"/>
          <w:rFonts w:asciiTheme="minorHAnsi" w:eastAsiaTheme="minorHAnsi" w:hAnsiTheme="minorHAnsi" w:cs="Verdana"/>
          <w:sz w:val="24"/>
          <w:szCs w:val="24"/>
          <w:lang w:val="en-US"/>
        </w:rPr>
        <w:footnoteReference w:id="2"/>
      </w:r>
      <w:r w:rsidRPr="007753BF">
        <w:rPr>
          <w:rFonts w:asciiTheme="minorHAnsi" w:eastAsiaTheme="minorHAnsi" w:hAnsiTheme="minorHAnsi" w:cs="Verdana"/>
          <w:sz w:val="24"/>
          <w:szCs w:val="24"/>
          <w:lang w:val="en-US"/>
        </w:rPr>
        <w:t xml:space="preserve"> into a regulation (Regulation 44/2001 [2001] OJ L12/1)</w:t>
      </w:r>
      <w:r w:rsidR="00F35048" w:rsidRPr="007753BF">
        <w:rPr>
          <w:rFonts w:asciiTheme="minorHAnsi" w:eastAsiaTheme="minorHAnsi" w:hAnsiTheme="minorHAnsi" w:cs="Verdana"/>
          <w:sz w:val="24"/>
          <w:szCs w:val="24"/>
          <w:lang w:val="en-US"/>
        </w:rPr>
        <w:t>,</w:t>
      </w:r>
      <w:r w:rsidRPr="007753BF">
        <w:rPr>
          <w:rFonts w:asciiTheme="minorHAnsi" w:eastAsiaTheme="minorHAnsi" w:hAnsiTheme="minorHAnsi" w:cs="Verdana"/>
          <w:sz w:val="24"/>
          <w:szCs w:val="24"/>
          <w:lang w:val="en-US"/>
        </w:rPr>
        <w:t xml:space="preserve"> and followed </w:t>
      </w:r>
      <w:r w:rsidR="00C3541B" w:rsidRPr="007753BF">
        <w:rPr>
          <w:rFonts w:asciiTheme="minorHAnsi" w:eastAsiaTheme="minorHAnsi" w:hAnsiTheme="minorHAnsi" w:cs="Verdana"/>
          <w:sz w:val="24"/>
          <w:szCs w:val="24"/>
          <w:lang w:val="en-US"/>
        </w:rPr>
        <w:t xml:space="preserve">it with </w:t>
      </w:r>
      <w:r w:rsidRPr="007753BF">
        <w:rPr>
          <w:rFonts w:asciiTheme="minorHAnsi" w:eastAsiaTheme="minorHAnsi" w:hAnsiTheme="minorHAnsi" w:cs="Verdana"/>
          <w:sz w:val="24"/>
          <w:szCs w:val="24"/>
          <w:lang w:val="en-US"/>
        </w:rPr>
        <w:t>a number of other regulations, including Regulation 805/2004 on the European Enforcement Order (EEO) [2004] OJ L143/15.</w:t>
      </w:r>
      <w:r w:rsidR="00C3541B" w:rsidRPr="007753BF">
        <w:rPr>
          <w:rStyle w:val="FootnoteReference"/>
          <w:rFonts w:asciiTheme="minorHAnsi" w:eastAsiaTheme="minorHAnsi" w:hAnsiTheme="minorHAnsi" w:cs="Verdana"/>
          <w:sz w:val="24"/>
          <w:szCs w:val="24"/>
          <w:lang w:val="en-US"/>
        </w:rPr>
        <w:footnoteReference w:id="3"/>
      </w:r>
      <w:r w:rsidRPr="007753BF">
        <w:rPr>
          <w:rFonts w:asciiTheme="minorHAnsi" w:eastAsiaTheme="minorHAnsi" w:hAnsiTheme="minorHAnsi" w:cs="Verdana"/>
          <w:sz w:val="24"/>
          <w:szCs w:val="24"/>
          <w:lang w:val="en-US"/>
        </w:rPr>
        <w:t xml:space="preserve"> This was followed by Regulation 1896/2006 on the European Order for Payment (EOP) [2006] OJ L399/1, and finally Regulation 861/2007 on the European Small Claims Procedure (ESCP) [2007] OJ L199/1.</w:t>
      </w:r>
      <w:r w:rsidR="00C3541B" w:rsidRPr="007753BF">
        <w:rPr>
          <w:rStyle w:val="FootnoteReference"/>
          <w:rFonts w:asciiTheme="minorHAnsi" w:eastAsiaTheme="minorHAnsi" w:hAnsiTheme="minorHAnsi" w:cs="Verdana"/>
          <w:sz w:val="24"/>
          <w:szCs w:val="24"/>
          <w:lang w:val="en-US"/>
        </w:rPr>
        <w:footnoteReference w:id="4"/>
      </w:r>
      <w:r w:rsidR="00C3541B" w:rsidRPr="007753BF">
        <w:rPr>
          <w:rFonts w:asciiTheme="minorHAnsi" w:eastAsiaTheme="minorHAnsi" w:hAnsiTheme="minorHAnsi" w:cs="Verdana"/>
          <w:sz w:val="24"/>
          <w:szCs w:val="24"/>
          <w:lang w:val="en-US"/>
        </w:rPr>
        <w:t xml:space="preserve"> </w:t>
      </w:r>
      <w:r w:rsidRPr="007753BF">
        <w:rPr>
          <w:rFonts w:asciiTheme="minorHAnsi" w:eastAsiaTheme="minorHAnsi" w:hAnsiTheme="minorHAnsi" w:cs="Verdana"/>
          <w:sz w:val="24"/>
          <w:szCs w:val="24"/>
          <w:lang w:val="en-US"/>
        </w:rPr>
        <w:t>Substantively, these three regulations have the following effects. The EEO Regulation establishes a procedure for the speedier enforcement of the judgment of one EU Member State in another Member State, if it complies with certain minimum standards.</w:t>
      </w:r>
      <w:r w:rsidR="00D467D1" w:rsidRPr="007753BF">
        <w:rPr>
          <w:rFonts w:asciiTheme="minorHAnsi" w:eastAsiaTheme="minorHAnsi" w:hAnsiTheme="minorHAnsi" w:cs="Verdana"/>
          <w:sz w:val="24"/>
          <w:szCs w:val="24"/>
          <w:lang w:val="en-US"/>
        </w:rPr>
        <w:t xml:space="preserve"> This procedure is of great value to </w:t>
      </w:r>
      <w:r w:rsidR="00FE0962" w:rsidRPr="007753BF">
        <w:rPr>
          <w:rFonts w:asciiTheme="minorHAnsi" w:eastAsiaTheme="minorHAnsi" w:hAnsiTheme="minorHAnsi" w:cs="Verdana"/>
          <w:sz w:val="24"/>
          <w:szCs w:val="24"/>
          <w:lang w:val="en-US"/>
        </w:rPr>
        <w:t>an</w:t>
      </w:r>
      <w:r w:rsidR="00D467D1" w:rsidRPr="007753BF">
        <w:rPr>
          <w:rFonts w:asciiTheme="minorHAnsi" w:eastAsiaTheme="minorHAnsi" w:hAnsiTheme="minorHAnsi" w:cs="Verdana"/>
          <w:sz w:val="24"/>
          <w:szCs w:val="24"/>
          <w:lang w:val="en-US"/>
        </w:rPr>
        <w:t xml:space="preserve"> English judgment-creditor, as it enables her to obtain an equivalent of a </w:t>
      </w:r>
      <w:proofErr w:type="spellStart"/>
      <w:r w:rsidR="00D467D1" w:rsidRPr="007753BF">
        <w:rPr>
          <w:rFonts w:asciiTheme="minorHAnsi" w:eastAsiaTheme="minorHAnsi" w:hAnsiTheme="minorHAnsi" w:cs="Verdana"/>
          <w:i/>
          <w:sz w:val="24"/>
          <w:szCs w:val="24"/>
          <w:lang w:val="en-US"/>
        </w:rPr>
        <w:t>formule</w:t>
      </w:r>
      <w:proofErr w:type="spellEnd"/>
      <w:r w:rsidR="00D467D1" w:rsidRPr="007753BF">
        <w:rPr>
          <w:rFonts w:asciiTheme="minorHAnsi" w:eastAsiaTheme="minorHAnsi" w:hAnsiTheme="minorHAnsi" w:cs="Verdana"/>
          <w:i/>
          <w:sz w:val="24"/>
          <w:szCs w:val="24"/>
          <w:lang w:val="en-US"/>
        </w:rPr>
        <w:t xml:space="preserve"> </w:t>
      </w:r>
      <w:proofErr w:type="spellStart"/>
      <w:r w:rsidR="00FE0962" w:rsidRPr="007753BF">
        <w:rPr>
          <w:rFonts w:asciiTheme="minorHAnsi" w:eastAsiaTheme="minorHAnsi" w:hAnsiTheme="minorHAnsi" w:cs="Verdana"/>
          <w:i/>
          <w:sz w:val="24"/>
          <w:szCs w:val="24"/>
          <w:lang w:val="en-US"/>
        </w:rPr>
        <w:t>e</w:t>
      </w:r>
      <w:r w:rsidR="00D467D1" w:rsidRPr="007753BF">
        <w:rPr>
          <w:rFonts w:asciiTheme="minorHAnsi" w:eastAsiaTheme="minorHAnsi" w:hAnsiTheme="minorHAnsi" w:cs="Verdana"/>
          <w:i/>
          <w:sz w:val="24"/>
          <w:szCs w:val="24"/>
          <w:lang w:val="en-US"/>
        </w:rPr>
        <w:t>x</w:t>
      </w:r>
      <w:r w:rsidR="00FE0962" w:rsidRPr="007753BF">
        <w:rPr>
          <w:rFonts w:asciiTheme="minorHAnsi" w:eastAsiaTheme="minorHAnsi" w:hAnsiTheme="minorHAnsi" w:cs="Verdana"/>
          <w:i/>
          <w:sz w:val="24"/>
          <w:szCs w:val="24"/>
          <w:lang w:val="en-US"/>
        </w:rPr>
        <w:t>é</w:t>
      </w:r>
      <w:r w:rsidR="00D467D1" w:rsidRPr="007753BF">
        <w:rPr>
          <w:rFonts w:asciiTheme="minorHAnsi" w:eastAsiaTheme="minorHAnsi" w:hAnsiTheme="minorHAnsi" w:cs="Verdana"/>
          <w:i/>
          <w:sz w:val="24"/>
          <w:szCs w:val="24"/>
          <w:lang w:val="en-US"/>
        </w:rPr>
        <w:t>cutoire</w:t>
      </w:r>
      <w:proofErr w:type="spellEnd"/>
      <w:r w:rsidR="00FE0962" w:rsidRPr="007753BF">
        <w:rPr>
          <w:rFonts w:asciiTheme="minorHAnsi" w:eastAsiaTheme="minorHAnsi" w:hAnsiTheme="minorHAnsi" w:cs="Verdana"/>
          <w:sz w:val="24"/>
          <w:szCs w:val="24"/>
          <w:lang w:val="en-US"/>
        </w:rPr>
        <w:t xml:space="preserve">, required to enforce a judgment in most Civil Law jurisdictions but, as </w:t>
      </w:r>
      <w:r w:rsidR="00D467D1" w:rsidRPr="007753BF">
        <w:rPr>
          <w:rFonts w:asciiTheme="minorHAnsi" w:eastAsiaTheme="minorHAnsi" w:hAnsiTheme="minorHAnsi" w:cs="Verdana"/>
          <w:sz w:val="24"/>
          <w:szCs w:val="24"/>
          <w:lang w:val="en-US"/>
        </w:rPr>
        <w:t xml:space="preserve">a legal </w:t>
      </w:r>
      <w:r w:rsidR="00D467D1" w:rsidRPr="007753BF">
        <w:rPr>
          <w:rFonts w:asciiTheme="minorHAnsi" w:eastAsiaTheme="minorHAnsi" w:hAnsiTheme="minorHAnsi" w:cs="Verdana"/>
          <w:sz w:val="24"/>
          <w:szCs w:val="24"/>
          <w:lang w:val="en-US"/>
        </w:rPr>
        <w:lastRenderedPageBreak/>
        <w:t>concept</w:t>
      </w:r>
      <w:r w:rsidR="00FE0962" w:rsidRPr="007753BF">
        <w:rPr>
          <w:rFonts w:asciiTheme="minorHAnsi" w:eastAsiaTheme="minorHAnsi" w:hAnsiTheme="minorHAnsi" w:cs="Verdana"/>
          <w:sz w:val="24"/>
          <w:szCs w:val="24"/>
          <w:lang w:val="en-US"/>
        </w:rPr>
        <w:t>,</w:t>
      </w:r>
      <w:r w:rsidR="00D467D1" w:rsidRPr="007753BF">
        <w:rPr>
          <w:rFonts w:asciiTheme="minorHAnsi" w:eastAsiaTheme="minorHAnsi" w:hAnsiTheme="minorHAnsi" w:cs="Verdana"/>
          <w:sz w:val="24"/>
          <w:szCs w:val="24"/>
          <w:lang w:val="en-US"/>
        </w:rPr>
        <w:t xml:space="preserve"> </w:t>
      </w:r>
      <w:r w:rsidR="00675C17" w:rsidRPr="007753BF">
        <w:rPr>
          <w:rFonts w:asciiTheme="minorHAnsi" w:eastAsiaTheme="minorHAnsi" w:hAnsiTheme="minorHAnsi" w:cs="Verdana"/>
          <w:sz w:val="24"/>
          <w:szCs w:val="24"/>
          <w:lang w:val="en-US"/>
        </w:rPr>
        <w:t xml:space="preserve">is </w:t>
      </w:r>
      <w:r w:rsidR="00D467D1" w:rsidRPr="007753BF">
        <w:rPr>
          <w:rFonts w:asciiTheme="minorHAnsi" w:eastAsiaTheme="minorHAnsi" w:hAnsiTheme="minorHAnsi" w:cs="Verdana"/>
          <w:sz w:val="24"/>
          <w:szCs w:val="24"/>
          <w:lang w:val="en-US"/>
        </w:rPr>
        <w:t>unknown in the common law</w:t>
      </w:r>
      <w:r w:rsidR="00FE0962" w:rsidRPr="007753BF">
        <w:rPr>
          <w:rFonts w:asciiTheme="minorHAnsi" w:eastAsiaTheme="minorHAnsi" w:hAnsiTheme="minorHAnsi" w:cs="Verdana"/>
          <w:sz w:val="24"/>
          <w:szCs w:val="24"/>
          <w:lang w:val="en-US"/>
        </w:rPr>
        <w:t>. The EEO regulation</w:t>
      </w:r>
      <w:r w:rsidR="00D467D1" w:rsidRPr="007753BF">
        <w:rPr>
          <w:rFonts w:asciiTheme="minorHAnsi" w:eastAsiaTheme="minorHAnsi" w:hAnsiTheme="minorHAnsi" w:cs="Verdana"/>
          <w:sz w:val="24"/>
          <w:szCs w:val="24"/>
          <w:lang w:val="en-US"/>
        </w:rPr>
        <w:t xml:space="preserve"> </w:t>
      </w:r>
      <w:r w:rsidR="00FE0962" w:rsidRPr="007753BF">
        <w:rPr>
          <w:rFonts w:asciiTheme="minorHAnsi" w:eastAsiaTheme="minorHAnsi" w:hAnsiTheme="minorHAnsi" w:cs="Verdana"/>
          <w:sz w:val="24"/>
          <w:szCs w:val="24"/>
          <w:lang w:val="en-US"/>
        </w:rPr>
        <w:t xml:space="preserve">allows the litigant from one jurisdiction to bypass </w:t>
      </w:r>
      <w:r w:rsidR="00D467D1" w:rsidRPr="007753BF">
        <w:rPr>
          <w:rFonts w:asciiTheme="minorHAnsi" w:eastAsiaTheme="minorHAnsi" w:hAnsiTheme="minorHAnsi" w:cs="Verdana"/>
          <w:sz w:val="24"/>
          <w:szCs w:val="24"/>
          <w:lang w:val="en-US"/>
        </w:rPr>
        <w:t>the foreign court processes</w:t>
      </w:r>
      <w:r w:rsidR="00702406" w:rsidRPr="007753BF">
        <w:rPr>
          <w:rFonts w:asciiTheme="minorHAnsi" w:eastAsiaTheme="minorHAnsi" w:hAnsiTheme="minorHAnsi" w:cs="Verdana"/>
          <w:sz w:val="24"/>
          <w:szCs w:val="24"/>
          <w:lang w:val="en-US"/>
        </w:rPr>
        <w:t xml:space="preserve"> where there is such a requirement for enforcement</w:t>
      </w:r>
      <w:r w:rsidR="00D467D1" w:rsidRPr="007753BF">
        <w:rPr>
          <w:rFonts w:asciiTheme="minorHAnsi" w:eastAsiaTheme="minorHAnsi" w:hAnsiTheme="minorHAnsi" w:cs="Verdana"/>
          <w:sz w:val="24"/>
          <w:szCs w:val="24"/>
          <w:lang w:val="en-US"/>
        </w:rPr>
        <w:t>.</w:t>
      </w:r>
      <w:r w:rsidRPr="007753BF">
        <w:rPr>
          <w:rFonts w:asciiTheme="minorHAnsi" w:eastAsiaTheme="minorHAnsi" w:hAnsiTheme="minorHAnsi" w:cs="Verdana"/>
          <w:sz w:val="24"/>
          <w:szCs w:val="24"/>
          <w:lang w:val="en-US"/>
        </w:rPr>
        <w:t xml:space="preserve"> The EOP Regulation </w:t>
      </w:r>
      <w:r w:rsidR="00675C17" w:rsidRPr="007753BF">
        <w:rPr>
          <w:rFonts w:asciiTheme="minorHAnsi" w:eastAsiaTheme="minorHAnsi" w:hAnsiTheme="minorHAnsi" w:cs="Verdana"/>
          <w:sz w:val="24"/>
          <w:szCs w:val="24"/>
          <w:lang w:val="en-US"/>
        </w:rPr>
        <w:t xml:space="preserve">goes one step further, as it </w:t>
      </w:r>
      <w:r w:rsidRPr="007753BF">
        <w:rPr>
          <w:rFonts w:asciiTheme="minorHAnsi" w:eastAsiaTheme="minorHAnsi" w:hAnsiTheme="minorHAnsi" w:cs="Verdana"/>
          <w:sz w:val="24"/>
          <w:szCs w:val="24"/>
          <w:lang w:val="en-US"/>
        </w:rPr>
        <w:t>creates a simple procedure to obtain</w:t>
      </w:r>
      <w:r w:rsidR="00164ACB" w:rsidRPr="007753BF">
        <w:rPr>
          <w:rFonts w:asciiTheme="minorHAnsi" w:eastAsiaTheme="minorHAnsi" w:hAnsiTheme="minorHAnsi" w:cs="Verdana"/>
          <w:sz w:val="24"/>
          <w:szCs w:val="24"/>
          <w:lang w:val="en-US"/>
        </w:rPr>
        <w:t>, from the start,</w:t>
      </w:r>
      <w:r w:rsidRPr="007753BF">
        <w:rPr>
          <w:rFonts w:asciiTheme="minorHAnsi" w:eastAsiaTheme="minorHAnsi" w:hAnsiTheme="minorHAnsi" w:cs="Verdana"/>
          <w:sz w:val="24"/>
          <w:szCs w:val="24"/>
          <w:lang w:val="en-US"/>
        </w:rPr>
        <w:t xml:space="preserve"> a </w:t>
      </w:r>
      <w:r w:rsidR="00675C17" w:rsidRPr="007753BF">
        <w:rPr>
          <w:rFonts w:asciiTheme="minorHAnsi" w:eastAsiaTheme="minorHAnsi" w:hAnsiTheme="minorHAnsi" w:cs="Verdana"/>
          <w:sz w:val="24"/>
          <w:szCs w:val="24"/>
          <w:lang w:val="en-US"/>
        </w:rPr>
        <w:t xml:space="preserve">special kind of </w:t>
      </w:r>
      <w:r w:rsidRPr="007753BF">
        <w:rPr>
          <w:rFonts w:asciiTheme="minorHAnsi" w:eastAsiaTheme="minorHAnsi" w:hAnsiTheme="minorHAnsi" w:cs="Verdana"/>
          <w:sz w:val="24"/>
          <w:szCs w:val="24"/>
          <w:lang w:val="en-US"/>
        </w:rPr>
        <w:t>court order</w:t>
      </w:r>
      <w:r w:rsidR="00675C17" w:rsidRPr="007753BF">
        <w:rPr>
          <w:rFonts w:asciiTheme="minorHAnsi" w:eastAsiaTheme="minorHAnsi" w:hAnsiTheme="minorHAnsi" w:cs="Verdana"/>
          <w:sz w:val="24"/>
          <w:szCs w:val="24"/>
          <w:lang w:val="en-US"/>
        </w:rPr>
        <w:t xml:space="preserve"> for the payment of uncontested debts</w:t>
      </w:r>
      <w:r w:rsidR="00164ACB" w:rsidRPr="007753BF">
        <w:rPr>
          <w:rFonts w:asciiTheme="minorHAnsi" w:eastAsiaTheme="minorHAnsi" w:hAnsiTheme="minorHAnsi" w:cs="Verdana"/>
          <w:sz w:val="24"/>
          <w:szCs w:val="24"/>
          <w:lang w:val="en-US"/>
        </w:rPr>
        <w:t>,</w:t>
      </w:r>
      <w:r w:rsidR="00675C17" w:rsidRPr="007753BF">
        <w:rPr>
          <w:rFonts w:asciiTheme="minorHAnsi" w:eastAsiaTheme="minorHAnsi" w:hAnsiTheme="minorHAnsi" w:cs="Verdana"/>
          <w:sz w:val="24"/>
          <w:szCs w:val="24"/>
          <w:lang w:val="en-US"/>
        </w:rPr>
        <w:t xml:space="preserve"> which is</w:t>
      </w:r>
      <w:r w:rsidRPr="007753BF">
        <w:rPr>
          <w:rFonts w:asciiTheme="minorHAnsi" w:eastAsiaTheme="minorHAnsi" w:hAnsiTheme="minorHAnsi" w:cs="Verdana"/>
          <w:sz w:val="24"/>
          <w:szCs w:val="24"/>
          <w:lang w:val="en-US"/>
        </w:rPr>
        <w:t xml:space="preserve"> immediately enforceable throughout </w:t>
      </w:r>
      <w:r w:rsidR="00675C17" w:rsidRPr="007753BF">
        <w:rPr>
          <w:rFonts w:asciiTheme="minorHAnsi" w:eastAsiaTheme="minorHAnsi" w:hAnsiTheme="minorHAnsi" w:cs="Verdana"/>
          <w:sz w:val="24"/>
          <w:szCs w:val="24"/>
          <w:lang w:val="en-US"/>
        </w:rPr>
        <w:t>the Union</w:t>
      </w:r>
      <w:r w:rsidRPr="007753BF">
        <w:rPr>
          <w:rFonts w:asciiTheme="minorHAnsi" w:eastAsiaTheme="minorHAnsi" w:hAnsiTheme="minorHAnsi" w:cs="Verdana"/>
          <w:sz w:val="24"/>
          <w:szCs w:val="24"/>
          <w:lang w:val="en-US"/>
        </w:rPr>
        <w:t xml:space="preserve">. </w:t>
      </w:r>
      <w:r w:rsidR="00D467D1" w:rsidRPr="007753BF">
        <w:rPr>
          <w:rFonts w:asciiTheme="minorHAnsi" w:eastAsiaTheme="minorHAnsi" w:hAnsiTheme="minorHAnsi" w:cs="Verdana"/>
          <w:sz w:val="24"/>
          <w:szCs w:val="24"/>
          <w:lang w:val="en-US"/>
        </w:rPr>
        <w:t>There is no equivalent to this procedure in the Engl</w:t>
      </w:r>
      <w:r w:rsidR="00675C17" w:rsidRPr="007753BF">
        <w:rPr>
          <w:rFonts w:asciiTheme="minorHAnsi" w:eastAsiaTheme="minorHAnsi" w:hAnsiTheme="minorHAnsi" w:cs="Verdana"/>
          <w:sz w:val="24"/>
          <w:szCs w:val="24"/>
          <w:lang w:val="en-US"/>
        </w:rPr>
        <w:t>ish Civil Procedure Rules. T</w:t>
      </w:r>
      <w:r w:rsidR="00D467D1" w:rsidRPr="007753BF">
        <w:rPr>
          <w:rFonts w:asciiTheme="minorHAnsi" w:eastAsiaTheme="minorHAnsi" w:hAnsiTheme="minorHAnsi" w:cs="Verdana"/>
          <w:sz w:val="24"/>
          <w:szCs w:val="24"/>
          <w:lang w:val="en-US"/>
        </w:rPr>
        <w:t>he English litigant</w:t>
      </w:r>
      <w:r w:rsidR="00164ACB" w:rsidRPr="007753BF">
        <w:rPr>
          <w:rFonts w:asciiTheme="minorHAnsi" w:eastAsiaTheme="minorHAnsi" w:hAnsiTheme="minorHAnsi" w:cs="Verdana"/>
          <w:sz w:val="24"/>
          <w:szCs w:val="24"/>
          <w:lang w:val="en-US"/>
        </w:rPr>
        <w:t xml:space="preserve"> in a cross-border situation</w:t>
      </w:r>
      <w:r w:rsidR="00D467D1" w:rsidRPr="007753BF">
        <w:rPr>
          <w:rFonts w:asciiTheme="minorHAnsi" w:eastAsiaTheme="minorHAnsi" w:hAnsiTheme="minorHAnsi" w:cs="Verdana"/>
          <w:sz w:val="24"/>
          <w:szCs w:val="24"/>
          <w:lang w:val="en-US"/>
        </w:rPr>
        <w:t xml:space="preserve"> </w:t>
      </w:r>
      <w:r w:rsidR="00675C17" w:rsidRPr="007753BF">
        <w:rPr>
          <w:rFonts w:asciiTheme="minorHAnsi" w:eastAsiaTheme="minorHAnsi" w:hAnsiTheme="minorHAnsi" w:cs="Verdana"/>
          <w:sz w:val="24"/>
          <w:szCs w:val="24"/>
          <w:lang w:val="en-US"/>
        </w:rPr>
        <w:t xml:space="preserve">is faced with a choice between seeking a normal judgment which could then be made enforceable through the EEO, or the different, unknown procedure, which however is advantageous in that it is given </w:t>
      </w:r>
      <w:r w:rsidR="003B018D" w:rsidRPr="007753BF">
        <w:rPr>
          <w:rFonts w:asciiTheme="minorHAnsi" w:eastAsiaTheme="minorHAnsi" w:hAnsiTheme="minorHAnsi" w:cs="Verdana"/>
          <w:sz w:val="24"/>
          <w:szCs w:val="24"/>
          <w:lang w:val="en-US"/>
        </w:rPr>
        <w:t xml:space="preserve">in her own court and </w:t>
      </w:r>
      <w:r w:rsidR="00702406" w:rsidRPr="007753BF">
        <w:rPr>
          <w:rFonts w:asciiTheme="minorHAnsi" w:eastAsiaTheme="minorHAnsi" w:hAnsiTheme="minorHAnsi" w:cs="Verdana"/>
          <w:sz w:val="24"/>
          <w:szCs w:val="24"/>
          <w:lang w:val="en-US"/>
        </w:rPr>
        <w:t>language</w:t>
      </w:r>
      <w:r w:rsidR="00675C17" w:rsidRPr="007753BF">
        <w:rPr>
          <w:rFonts w:asciiTheme="minorHAnsi" w:eastAsiaTheme="minorHAnsi" w:hAnsiTheme="minorHAnsi" w:cs="Verdana"/>
          <w:sz w:val="24"/>
          <w:szCs w:val="24"/>
          <w:lang w:val="en-US"/>
        </w:rPr>
        <w:t>, and it avoids the second step of obtaining the EEO</w:t>
      </w:r>
      <w:r w:rsidR="003B018D" w:rsidRPr="007753BF">
        <w:rPr>
          <w:rFonts w:asciiTheme="minorHAnsi" w:eastAsiaTheme="minorHAnsi" w:hAnsiTheme="minorHAnsi" w:cs="Verdana"/>
          <w:sz w:val="24"/>
          <w:szCs w:val="24"/>
          <w:lang w:val="en-US"/>
        </w:rPr>
        <w:t>.</w:t>
      </w:r>
      <w:r w:rsidR="00702406" w:rsidRPr="007753BF">
        <w:rPr>
          <w:rFonts w:asciiTheme="minorHAnsi" w:eastAsiaTheme="minorHAnsi" w:hAnsiTheme="minorHAnsi" w:cs="Verdana"/>
          <w:sz w:val="24"/>
          <w:szCs w:val="24"/>
          <w:lang w:val="en-US"/>
        </w:rPr>
        <w:t xml:space="preserve"> </w:t>
      </w:r>
      <w:r w:rsidRPr="007753BF">
        <w:rPr>
          <w:rFonts w:asciiTheme="minorHAnsi" w:eastAsiaTheme="minorHAnsi" w:hAnsiTheme="minorHAnsi" w:cs="Verdana"/>
          <w:sz w:val="24"/>
          <w:szCs w:val="24"/>
          <w:lang w:val="en-US"/>
        </w:rPr>
        <w:t>Finally, the ESCP Regulation attempts to create a uniform adversarial small-claims procedure for cross-border claims.</w:t>
      </w:r>
      <w:r w:rsidR="00C3541B" w:rsidRPr="007753BF">
        <w:rPr>
          <w:rFonts w:asciiTheme="minorHAnsi" w:eastAsiaTheme="minorHAnsi" w:hAnsiTheme="minorHAnsi" w:cs="Verdana"/>
          <w:sz w:val="24"/>
          <w:szCs w:val="24"/>
          <w:lang w:val="en-US"/>
        </w:rPr>
        <w:t xml:space="preserve"> </w:t>
      </w:r>
      <w:r w:rsidR="003B018D" w:rsidRPr="007753BF">
        <w:rPr>
          <w:rFonts w:asciiTheme="minorHAnsi" w:eastAsiaTheme="minorHAnsi" w:hAnsiTheme="minorHAnsi" w:cs="Verdana"/>
          <w:sz w:val="24"/>
          <w:szCs w:val="24"/>
          <w:lang w:val="en-US"/>
        </w:rPr>
        <w:t>Unlike the two previous procedures, a small claims procedure does exist in England and Wales, and is indeed one of the most successful procedures</w:t>
      </w:r>
      <w:r w:rsidR="003B018D" w:rsidRPr="007753BF">
        <w:rPr>
          <w:rStyle w:val="FootnoteReference"/>
          <w:rFonts w:asciiTheme="minorHAnsi" w:eastAsiaTheme="minorHAnsi" w:hAnsiTheme="minorHAnsi" w:cs="Verdana"/>
          <w:sz w:val="24"/>
          <w:szCs w:val="24"/>
          <w:lang w:val="en-US"/>
        </w:rPr>
        <w:footnoteReference w:id="5"/>
      </w:r>
      <w:r w:rsidR="003B018D" w:rsidRPr="007753BF">
        <w:rPr>
          <w:rFonts w:asciiTheme="minorHAnsi" w:eastAsiaTheme="minorHAnsi" w:hAnsiTheme="minorHAnsi" w:cs="Verdana"/>
          <w:sz w:val="24"/>
          <w:szCs w:val="24"/>
          <w:lang w:val="en-US"/>
        </w:rPr>
        <w:t xml:space="preserve"> to have issued from the </w:t>
      </w:r>
      <w:r w:rsidR="00702406" w:rsidRPr="007753BF">
        <w:rPr>
          <w:rFonts w:asciiTheme="minorHAnsi" w:eastAsiaTheme="minorHAnsi" w:hAnsiTheme="minorHAnsi" w:cs="Verdana"/>
          <w:sz w:val="24"/>
          <w:szCs w:val="24"/>
          <w:lang w:val="en-US"/>
        </w:rPr>
        <w:t>1998 civil procedure reforms</w:t>
      </w:r>
      <w:r w:rsidR="003B018D" w:rsidRPr="007753BF">
        <w:rPr>
          <w:rFonts w:asciiTheme="minorHAnsi" w:eastAsiaTheme="minorHAnsi" w:hAnsiTheme="minorHAnsi" w:cs="Verdana"/>
          <w:sz w:val="24"/>
          <w:szCs w:val="24"/>
          <w:lang w:val="en-US"/>
        </w:rPr>
        <w:t>.</w:t>
      </w:r>
      <w:r w:rsidR="00DD6B22" w:rsidRPr="007753BF">
        <w:rPr>
          <w:rFonts w:asciiTheme="minorHAnsi" w:eastAsiaTheme="minorHAnsi" w:hAnsiTheme="minorHAnsi" w:cs="Verdana"/>
          <w:sz w:val="24"/>
          <w:szCs w:val="24"/>
          <w:lang w:val="en-US"/>
        </w:rPr>
        <w:t xml:space="preserve"> With regards to the </w:t>
      </w:r>
      <w:ins w:id="4" w:author="Jonathan Garton" w:date="2014-07-29T19:03:00Z">
        <w:r w:rsidR="00CB0FFF">
          <w:rPr>
            <w:rFonts w:asciiTheme="minorHAnsi" w:eastAsiaTheme="minorHAnsi" w:hAnsiTheme="minorHAnsi" w:cs="Verdana"/>
            <w:sz w:val="24"/>
            <w:szCs w:val="24"/>
            <w:lang w:val="en-US"/>
          </w:rPr>
          <w:t>ESCP</w:t>
        </w:r>
      </w:ins>
      <w:r w:rsidR="00DD6B22" w:rsidRPr="007753BF">
        <w:rPr>
          <w:rFonts w:asciiTheme="minorHAnsi" w:eastAsiaTheme="minorHAnsi" w:hAnsiTheme="minorHAnsi" w:cs="Verdana"/>
          <w:sz w:val="24"/>
          <w:szCs w:val="24"/>
          <w:lang w:val="en-US"/>
        </w:rPr>
        <w:t>, therefore, a question arises as to the extent of the integration, competition and ‘fit’ between the European cross-border approach and the existing domestic procedure.</w:t>
      </w:r>
    </w:p>
    <w:p w14:paraId="60196B83" w14:textId="2B75A37D" w:rsidR="00A94DF6" w:rsidRPr="007753BF" w:rsidRDefault="00C3541B" w:rsidP="006A0A10">
      <w:pPr>
        <w:widowControl w:val="0"/>
        <w:autoSpaceDE w:val="0"/>
        <w:autoSpaceDN w:val="0"/>
        <w:adjustRightInd w:val="0"/>
        <w:spacing w:after="0" w:line="240" w:lineRule="auto"/>
        <w:ind w:firstLine="284"/>
        <w:jc w:val="both"/>
        <w:rPr>
          <w:rFonts w:asciiTheme="minorHAnsi" w:eastAsiaTheme="minorHAnsi" w:hAnsiTheme="minorHAnsi" w:cs="Verdana"/>
          <w:sz w:val="24"/>
          <w:szCs w:val="24"/>
          <w:lang w:val="en-US"/>
        </w:rPr>
      </w:pPr>
      <w:r w:rsidRPr="007753BF">
        <w:rPr>
          <w:rFonts w:asciiTheme="minorHAnsi" w:eastAsiaTheme="minorHAnsi" w:hAnsiTheme="minorHAnsi" w:cs="Verdana"/>
          <w:sz w:val="24"/>
          <w:szCs w:val="24"/>
          <w:lang w:val="en-US"/>
        </w:rPr>
        <w:t>Other</w:t>
      </w:r>
      <w:r w:rsidR="00F35048" w:rsidRPr="007753BF">
        <w:rPr>
          <w:rFonts w:asciiTheme="minorHAnsi" w:eastAsiaTheme="minorHAnsi" w:hAnsiTheme="minorHAnsi" w:cs="Verdana"/>
          <w:sz w:val="24"/>
          <w:szCs w:val="24"/>
          <w:lang w:val="en-US"/>
        </w:rPr>
        <w:t xml:space="preserve"> important</w:t>
      </w:r>
      <w:r w:rsidRPr="007753BF">
        <w:rPr>
          <w:rFonts w:asciiTheme="minorHAnsi" w:eastAsiaTheme="minorHAnsi" w:hAnsiTheme="minorHAnsi" w:cs="Verdana"/>
          <w:sz w:val="24"/>
          <w:szCs w:val="24"/>
          <w:lang w:val="en-US"/>
        </w:rPr>
        <w:t xml:space="preserve"> procedural fields in which the Commission has produced legislation include</w:t>
      </w:r>
      <w:r w:rsidR="00F35048" w:rsidRPr="007753BF">
        <w:rPr>
          <w:rFonts w:asciiTheme="minorHAnsi" w:eastAsiaTheme="minorHAnsi" w:hAnsiTheme="minorHAnsi" w:cs="Verdana"/>
          <w:sz w:val="24"/>
          <w:szCs w:val="24"/>
          <w:lang w:val="en-US"/>
        </w:rPr>
        <w:t xml:space="preserve"> cross-border service of judicial documents,</w:t>
      </w:r>
      <w:r w:rsidR="00F35048" w:rsidRPr="007753BF">
        <w:rPr>
          <w:rStyle w:val="FootnoteReference"/>
          <w:rFonts w:asciiTheme="minorHAnsi" w:eastAsiaTheme="minorHAnsi" w:hAnsiTheme="minorHAnsi" w:cs="Verdana"/>
          <w:sz w:val="24"/>
          <w:szCs w:val="24"/>
          <w:lang w:val="en-US"/>
        </w:rPr>
        <w:footnoteReference w:id="6"/>
      </w:r>
      <w:r w:rsidR="00F35048" w:rsidRPr="007753BF">
        <w:rPr>
          <w:rFonts w:asciiTheme="minorHAnsi" w:eastAsiaTheme="minorHAnsi" w:hAnsiTheme="minorHAnsi" w:cs="Verdana"/>
          <w:sz w:val="24"/>
          <w:szCs w:val="24"/>
          <w:lang w:val="en-US"/>
        </w:rPr>
        <w:t xml:space="preserve"> the taking of evidence abroad,</w:t>
      </w:r>
      <w:r w:rsidR="00F35048" w:rsidRPr="007753BF">
        <w:rPr>
          <w:rStyle w:val="FootnoteReference"/>
          <w:rFonts w:asciiTheme="minorHAnsi" w:eastAsiaTheme="minorHAnsi" w:hAnsiTheme="minorHAnsi" w:cs="Verdana"/>
          <w:sz w:val="24"/>
          <w:szCs w:val="24"/>
          <w:lang w:val="en-US"/>
        </w:rPr>
        <w:footnoteReference w:id="7"/>
      </w:r>
      <w:r w:rsidR="00F35048" w:rsidRPr="007753BF">
        <w:rPr>
          <w:rFonts w:asciiTheme="minorHAnsi" w:eastAsiaTheme="minorHAnsi" w:hAnsiTheme="minorHAnsi" w:cs="Verdana"/>
          <w:sz w:val="24"/>
          <w:szCs w:val="24"/>
          <w:lang w:val="en-US"/>
        </w:rPr>
        <w:t xml:space="preserve"> mediation,</w:t>
      </w:r>
      <w:r w:rsidR="00F35048" w:rsidRPr="007753BF">
        <w:rPr>
          <w:rStyle w:val="FootnoteReference"/>
          <w:rFonts w:asciiTheme="minorHAnsi" w:eastAsiaTheme="minorHAnsi" w:hAnsiTheme="minorHAnsi" w:cs="Verdana"/>
          <w:sz w:val="24"/>
          <w:szCs w:val="24"/>
          <w:lang w:val="en-US"/>
        </w:rPr>
        <w:footnoteReference w:id="8"/>
      </w:r>
      <w:r w:rsidR="00F35048" w:rsidRPr="007753BF">
        <w:rPr>
          <w:rFonts w:asciiTheme="minorHAnsi" w:eastAsiaTheme="minorHAnsi" w:hAnsiTheme="minorHAnsi" w:cs="Verdana"/>
          <w:sz w:val="24"/>
          <w:szCs w:val="24"/>
          <w:lang w:val="en-US"/>
        </w:rPr>
        <w:t xml:space="preserve"> legal aid,</w:t>
      </w:r>
      <w:r w:rsidR="00F35048" w:rsidRPr="007753BF">
        <w:rPr>
          <w:rStyle w:val="FootnoteReference"/>
          <w:rFonts w:asciiTheme="minorHAnsi" w:eastAsiaTheme="minorHAnsi" w:hAnsiTheme="minorHAnsi" w:cs="Verdana"/>
          <w:sz w:val="24"/>
          <w:szCs w:val="24"/>
          <w:lang w:val="en-US"/>
        </w:rPr>
        <w:footnoteReference w:id="9"/>
      </w:r>
      <w:r w:rsidR="00F35048" w:rsidRPr="007753BF">
        <w:rPr>
          <w:rFonts w:asciiTheme="minorHAnsi" w:eastAsiaTheme="minorHAnsi" w:hAnsiTheme="minorHAnsi" w:cs="Verdana"/>
          <w:sz w:val="24"/>
          <w:szCs w:val="24"/>
          <w:lang w:val="en-US"/>
        </w:rPr>
        <w:t xml:space="preserve"> and various procedural aspects of family proceedings</w:t>
      </w:r>
      <w:r w:rsidR="00F35048" w:rsidRPr="007753BF">
        <w:rPr>
          <w:rStyle w:val="FootnoteReference"/>
          <w:rFonts w:asciiTheme="minorHAnsi" w:eastAsiaTheme="minorHAnsi" w:hAnsiTheme="minorHAnsi" w:cs="Verdana"/>
          <w:sz w:val="24"/>
          <w:szCs w:val="24"/>
          <w:lang w:val="en-US"/>
        </w:rPr>
        <w:footnoteReference w:id="10"/>
      </w:r>
      <w:r w:rsidR="00F35048" w:rsidRPr="007753BF">
        <w:rPr>
          <w:rFonts w:asciiTheme="minorHAnsi" w:eastAsiaTheme="minorHAnsi" w:hAnsiTheme="minorHAnsi" w:cs="Verdana"/>
          <w:sz w:val="24"/>
          <w:szCs w:val="24"/>
          <w:lang w:val="en-US"/>
        </w:rPr>
        <w:t xml:space="preserve"> and insolvency proceedings.</w:t>
      </w:r>
      <w:r w:rsidR="00F35048" w:rsidRPr="007753BF">
        <w:rPr>
          <w:rStyle w:val="FootnoteReference"/>
          <w:rFonts w:asciiTheme="minorHAnsi" w:eastAsiaTheme="minorHAnsi" w:hAnsiTheme="minorHAnsi" w:cs="Verdana"/>
          <w:sz w:val="24"/>
          <w:szCs w:val="24"/>
          <w:lang w:val="en-US"/>
        </w:rPr>
        <w:footnoteReference w:id="11"/>
      </w:r>
      <w:r w:rsidR="00CD448D" w:rsidRPr="007753BF">
        <w:rPr>
          <w:rFonts w:asciiTheme="minorHAnsi" w:eastAsiaTheme="minorHAnsi" w:hAnsiTheme="minorHAnsi" w:cs="Verdana"/>
          <w:sz w:val="24"/>
          <w:szCs w:val="24"/>
          <w:lang w:val="en-US"/>
        </w:rPr>
        <w:t xml:space="preserve"> Fu</w:t>
      </w:r>
      <w:r w:rsidR="002435AB" w:rsidRPr="007753BF">
        <w:rPr>
          <w:rFonts w:asciiTheme="minorHAnsi" w:eastAsiaTheme="minorHAnsi" w:hAnsiTheme="minorHAnsi" w:cs="Verdana"/>
          <w:sz w:val="24"/>
          <w:szCs w:val="24"/>
          <w:lang w:val="en-US"/>
        </w:rPr>
        <w:t>rt</w:t>
      </w:r>
      <w:r w:rsidR="00DD6B22" w:rsidRPr="007753BF">
        <w:rPr>
          <w:rFonts w:asciiTheme="minorHAnsi" w:eastAsiaTheme="minorHAnsi" w:hAnsiTheme="minorHAnsi" w:cs="Verdana"/>
          <w:sz w:val="24"/>
          <w:szCs w:val="24"/>
          <w:lang w:val="en-US"/>
        </w:rPr>
        <w:t>her developments are expected: t</w:t>
      </w:r>
      <w:r w:rsidR="002435AB" w:rsidRPr="007753BF">
        <w:rPr>
          <w:rFonts w:asciiTheme="minorHAnsi" w:eastAsiaTheme="minorHAnsi" w:hAnsiTheme="minorHAnsi" w:cs="Verdana"/>
          <w:sz w:val="24"/>
          <w:szCs w:val="24"/>
          <w:lang w:val="en-US"/>
        </w:rPr>
        <w:t>he Commission has recently published a Proposal to amend the ESCP Regulation,</w:t>
      </w:r>
      <w:r w:rsidR="002435AB" w:rsidRPr="007753BF">
        <w:rPr>
          <w:rStyle w:val="FootnoteReference"/>
          <w:rFonts w:asciiTheme="minorHAnsi" w:eastAsiaTheme="minorHAnsi" w:hAnsiTheme="minorHAnsi" w:cs="Verdana"/>
          <w:sz w:val="24"/>
          <w:szCs w:val="24"/>
          <w:lang w:val="en-US"/>
        </w:rPr>
        <w:footnoteReference w:id="12"/>
      </w:r>
      <w:r w:rsidR="002435AB" w:rsidRPr="007753BF">
        <w:rPr>
          <w:rFonts w:asciiTheme="minorHAnsi" w:eastAsiaTheme="minorHAnsi" w:hAnsiTheme="minorHAnsi" w:cs="Verdana"/>
          <w:sz w:val="24"/>
          <w:szCs w:val="24"/>
          <w:lang w:val="en-US"/>
        </w:rPr>
        <w:t xml:space="preserve"> which will be discussed further below.</w:t>
      </w:r>
      <w:r w:rsidR="00CD448D" w:rsidRPr="007753BF">
        <w:rPr>
          <w:rFonts w:asciiTheme="minorHAnsi" w:eastAsiaTheme="minorHAnsi" w:hAnsiTheme="minorHAnsi" w:cs="Verdana"/>
          <w:sz w:val="24"/>
          <w:szCs w:val="24"/>
          <w:lang w:val="en-US"/>
        </w:rPr>
        <w:t xml:space="preserve"> </w:t>
      </w:r>
      <w:r w:rsidR="002435AB" w:rsidRPr="007753BF">
        <w:rPr>
          <w:rFonts w:asciiTheme="minorHAnsi" w:eastAsiaTheme="minorHAnsi" w:hAnsiTheme="minorHAnsi" w:cs="Verdana"/>
          <w:sz w:val="24"/>
          <w:szCs w:val="24"/>
          <w:lang w:val="en-US"/>
        </w:rPr>
        <w:t>The most recent development is</w:t>
      </w:r>
      <w:r w:rsidR="00CD448D" w:rsidRPr="007753BF">
        <w:rPr>
          <w:rFonts w:asciiTheme="minorHAnsi" w:eastAsiaTheme="minorHAnsi" w:hAnsiTheme="minorHAnsi" w:cs="Verdana"/>
          <w:sz w:val="24"/>
          <w:szCs w:val="24"/>
          <w:lang w:val="en-US"/>
        </w:rPr>
        <w:t xml:space="preserve"> </w:t>
      </w:r>
      <w:r w:rsidR="006A38E0" w:rsidRPr="007753BF">
        <w:rPr>
          <w:rFonts w:asciiTheme="minorHAnsi" w:eastAsiaTheme="minorHAnsi" w:hAnsiTheme="minorHAnsi" w:cs="Verdana"/>
          <w:sz w:val="24"/>
          <w:szCs w:val="24"/>
          <w:lang w:val="en-US"/>
        </w:rPr>
        <w:t xml:space="preserve">the </w:t>
      </w:r>
      <w:r w:rsidR="00CD448D" w:rsidRPr="007753BF">
        <w:rPr>
          <w:rFonts w:asciiTheme="minorHAnsi" w:eastAsiaTheme="minorHAnsi" w:hAnsiTheme="minorHAnsi" w:cs="Verdana"/>
          <w:sz w:val="24"/>
          <w:szCs w:val="24"/>
          <w:lang w:val="en-US"/>
        </w:rPr>
        <w:t>European Account Preservation Order</w:t>
      </w:r>
      <w:r w:rsidR="00675C17" w:rsidRPr="007753BF">
        <w:rPr>
          <w:rFonts w:asciiTheme="minorHAnsi" w:eastAsiaTheme="minorHAnsi" w:hAnsiTheme="minorHAnsi" w:cs="Verdana"/>
          <w:sz w:val="24"/>
          <w:szCs w:val="24"/>
          <w:lang w:val="en-US"/>
        </w:rPr>
        <w:t xml:space="preserve"> (EAPO)</w:t>
      </w:r>
      <w:r w:rsidR="006A38E0" w:rsidRPr="007753BF">
        <w:rPr>
          <w:rFonts w:asciiTheme="minorHAnsi" w:eastAsiaTheme="minorHAnsi" w:hAnsiTheme="minorHAnsi" w:cs="Verdana"/>
          <w:sz w:val="24"/>
          <w:szCs w:val="24"/>
          <w:lang w:val="en-US"/>
        </w:rPr>
        <w:t>, now adopted</w:t>
      </w:r>
      <w:r w:rsidR="00DD6B22" w:rsidRPr="007753BF">
        <w:rPr>
          <w:rFonts w:asciiTheme="minorHAnsi" w:eastAsiaTheme="minorHAnsi" w:hAnsiTheme="minorHAnsi" w:cs="Verdana"/>
          <w:sz w:val="24"/>
          <w:szCs w:val="24"/>
          <w:lang w:val="en-US"/>
        </w:rPr>
        <w:t xml:space="preserve"> in Europe</w:t>
      </w:r>
      <w:r w:rsidR="00CD448D" w:rsidRPr="007753BF">
        <w:rPr>
          <w:rFonts w:asciiTheme="minorHAnsi" w:eastAsiaTheme="minorHAnsi" w:hAnsiTheme="minorHAnsi" w:cs="Verdana"/>
          <w:sz w:val="24"/>
          <w:szCs w:val="24"/>
          <w:lang w:val="en-US"/>
        </w:rPr>
        <w:t>.</w:t>
      </w:r>
      <w:r w:rsidR="00CD448D" w:rsidRPr="007753BF">
        <w:rPr>
          <w:rStyle w:val="FootnoteReference"/>
          <w:rFonts w:asciiTheme="minorHAnsi" w:eastAsiaTheme="minorHAnsi" w:hAnsiTheme="minorHAnsi" w:cs="Verdana"/>
          <w:sz w:val="24"/>
          <w:szCs w:val="24"/>
          <w:lang w:val="en-US"/>
        </w:rPr>
        <w:footnoteReference w:id="13"/>
      </w:r>
    </w:p>
    <w:p w14:paraId="4A3E6E0F" w14:textId="262263EE" w:rsidR="0042433B" w:rsidRPr="007753BF" w:rsidRDefault="007D54D2" w:rsidP="006A0A10">
      <w:pPr>
        <w:widowControl w:val="0"/>
        <w:autoSpaceDE w:val="0"/>
        <w:autoSpaceDN w:val="0"/>
        <w:adjustRightInd w:val="0"/>
        <w:spacing w:after="0" w:line="240" w:lineRule="auto"/>
        <w:ind w:firstLine="284"/>
        <w:jc w:val="both"/>
        <w:rPr>
          <w:rFonts w:asciiTheme="minorHAnsi" w:eastAsiaTheme="minorHAnsi" w:hAnsiTheme="minorHAnsi" w:cs="Verdana"/>
          <w:sz w:val="24"/>
          <w:szCs w:val="24"/>
          <w:lang w:val="en-US"/>
        </w:rPr>
      </w:pPr>
      <w:r w:rsidRPr="007753BF">
        <w:rPr>
          <w:rFonts w:asciiTheme="minorHAnsi" w:eastAsiaTheme="minorHAnsi" w:hAnsiTheme="minorHAnsi" w:cs="Verdana"/>
          <w:sz w:val="24"/>
          <w:szCs w:val="24"/>
          <w:lang w:val="en-US"/>
        </w:rPr>
        <w:t>T</w:t>
      </w:r>
      <w:r w:rsidR="0086389C" w:rsidRPr="007753BF">
        <w:rPr>
          <w:rFonts w:asciiTheme="minorHAnsi" w:eastAsiaTheme="minorHAnsi" w:hAnsiTheme="minorHAnsi" w:cs="Verdana"/>
          <w:sz w:val="24"/>
          <w:szCs w:val="24"/>
          <w:lang w:val="en-US"/>
        </w:rPr>
        <w:t xml:space="preserve">he United Kingdom has not been </w:t>
      </w:r>
      <w:r w:rsidR="00DD6B22" w:rsidRPr="007753BF">
        <w:rPr>
          <w:rFonts w:asciiTheme="minorHAnsi" w:eastAsiaTheme="minorHAnsi" w:hAnsiTheme="minorHAnsi" w:cs="Verdana"/>
          <w:sz w:val="24"/>
          <w:szCs w:val="24"/>
          <w:lang w:val="en-US"/>
        </w:rPr>
        <w:t xml:space="preserve">an </w:t>
      </w:r>
      <w:r w:rsidR="0086389C" w:rsidRPr="007753BF">
        <w:rPr>
          <w:rFonts w:asciiTheme="minorHAnsi" w:eastAsiaTheme="minorHAnsi" w:hAnsiTheme="minorHAnsi" w:cs="Verdana"/>
          <w:sz w:val="24"/>
          <w:szCs w:val="24"/>
          <w:lang w:val="en-US"/>
        </w:rPr>
        <w:t>enthusiastic</w:t>
      </w:r>
      <w:r w:rsidR="00DD6B22" w:rsidRPr="007753BF">
        <w:rPr>
          <w:rFonts w:asciiTheme="minorHAnsi" w:eastAsiaTheme="minorHAnsi" w:hAnsiTheme="minorHAnsi" w:cs="Verdana"/>
          <w:sz w:val="24"/>
          <w:szCs w:val="24"/>
          <w:lang w:val="en-US"/>
        </w:rPr>
        <w:t xml:space="preserve"> participant</w:t>
      </w:r>
      <w:r w:rsidR="0086389C" w:rsidRPr="007753BF">
        <w:rPr>
          <w:rFonts w:asciiTheme="minorHAnsi" w:eastAsiaTheme="minorHAnsi" w:hAnsiTheme="minorHAnsi" w:cs="Verdana"/>
          <w:sz w:val="24"/>
          <w:szCs w:val="24"/>
          <w:lang w:val="en-US"/>
        </w:rPr>
        <w:t xml:space="preserve"> </w:t>
      </w:r>
      <w:r w:rsidR="00DD6B22" w:rsidRPr="007753BF">
        <w:rPr>
          <w:rFonts w:asciiTheme="minorHAnsi" w:eastAsiaTheme="minorHAnsi" w:hAnsiTheme="minorHAnsi" w:cs="Verdana"/>
          <w:sz w:val="24"/>
          <w:szCs w:val="24"/>
          <w:lang w:val="en-US"/>
        </w:rPr>
        <w:t xml:space="preserve">in </w:t>
      </w:r>
      <w:r w:rsidR="0086389C" w:rsidRPr="007753BF">
        <w:rPr>
          <w:rFonts w:asciiTheme="minorHAnsi" w:eastAsiaTheme="minorHAnsi" w:hAnsiTheme="minorHAnsi" w:cs="Verdana"/>
          <w:sz w:val="24"/>
          <w:szCs w:val="24"/>
          <w:lang w:val="en-US"/>
        </w:rPr>
        <w:t>the negotiation and adoption of many of these measures</w:t>
      </w:r>
      <w:r w:rsidR="00702406" w:rsidRPr="007753BF">
        <w:rPr>
          <w:rFonts w:asciiTheme="minorHAnsi" w:eastAsiaTheme="minorHAnsi" w:hAnsiTheme="minorHAnsi" w:cs="Verdana"/>
          <w:sz w:val="24"/>
          <w:szCs w:val="24"/>
          <w:lang w:val="en-US"/>
        </w:rPr>
        <w:t>, but rather has displayed at all times a strong reluctance to engage beyond the minimum it perceived necessary to maintain some real or perceived advantage for its own stakeholders</w:t>
      </w:r>
      <w:ins w:id="24" w:author="Jonathan" w:date="2014-07-29T20:28:00Z">
        <w:r w:rsidR="009D1256">
          <w:rPr>
            <w:rFonts w:asciiTheme="minorHAnsi" w:eastAsiaTheme="minorHAnsi" w:hAnsiTheme="minorHAnsi" w:cs="Verdana"/>
            <w:sz w:val="24"/>
            <w:szCs w:val="24"/>
            <w:lang w:val="en-US"/>
          </w:rPr>
          <w:t xml:space="preserve">, as identified (or self-identified) through </w:t>
        </w:r>
        <w:r w:rsidR="009D1256" w:rsidRPr="009D1256">
          <w:rPr>
            <w:rFonts w:asciiTheme="minorHAnsi" w:eastAsiaTheme="minorHAnsi" w:hAnsiTheme="minorHAnsi" w:cs="Verdana"/>
            <w:i/>
            <w:sz w:val="24"/>
            <w:szCs w:val="24"/>
            <w:lang w:val="en-US"/>
          </w:rPr>
          <w:t>ad hoc</w:t>
        </w:r>
        <w:r w:rsidR="009D1256">
          <w:rPr>
            <w:rFonts w:asciiTheme="minorHAnsi" w:eastAsiaTheme="minorHAnsi" w:hAnsiTheme="minorHAnsi" w:cs="Verdana"/>
            <w:sz w:val="24"/>
            <w:szCs w:val="24"/>
            <w:lang w:val="en-US"/>
          </w:rPr>
          <w:t xml:space="preserve"> calls for evidence.</w:t>
        </w:r>
      </w:ins>
      <w:r w:rsidR="00702406" w:rsidRPr="007753BF">
        <w:rPr>
          <w:rFonts w:asciiTheme="minorHAnsi" w:eastAsiaTheme="minorHAnsi" w:hAnsiTheme="minorHAnsi" w:cs="Verdana"/>
          <w:sz w:val="24"/>
          <w:szCs w:val="24"/>
          <w:lang w:val="en-US"/>
        </w:rPr>
        <w:t xml:space="preserve"> </w:t>
      </w:r>
      <w:ins w:id="25" w:author="Jonathan" w:date="2014-07-29T20:28:00Z">
        <w:r w:rsidR="009D1256">
          <w:rPr>
            <w:rFonts w:asciiTheme="minorHAnsi" w:eastAsiaTheme="minorHAnsi" w:hAnsiTheme="minorHAnsi" w:cs="Verdana"/>
            <w:sz w:val="24"/>
            <w:szCs w:val="24"/>
            <w:lang w:val="en-US"/>
          </w:rPr>
          <w:t>This</w:t>
        </w:r>
        <w:r w:rsidR="009D1256" w:rsidRPr="007753BF">
          <w:rPr>
            <w:rFonts w:asciiTheme="minorHAnsi" w:eastAsiaTheme="minorHAnsi" w:hAnsiTheme="minorHAnsi" w:cs="Verdana"/>
            <w:sz w:val="24"/>
            <w:szCs w:val="24"/>
            <w:lang w:val="en-US"/>
          </w:rPr>
          <w:t xml:space="preserve"> </w:t>
        </w:r>
      </w:ins>
      <w:ins w:id="26" w:author="Jonathan" w:date="2014-07-29T20:29:00Z">
        <w:r w:rsidR="009D1256">
          <w:rPr>
            <w:rFonts w:asciiTheme="minorHAnsi" w:eastAsiaTheme="minorHAnsi" w:hAnsiTheme="minorHAnsi" w:cs="Verdana"/>
            <w:sz w:val="24"/>
            <w:szCs w:val="24"/>
            <w:lang w:val="en-US"/>
          </w:rPr>
          <w:t xml:space="preserve">was </w:t>
        </w:r>
      </w:ins>
      <w:r w:rsidR="00702406" w:rsidRPr="007753BF">
        <w:rPr>
          <w:rFonts w:asciiTheme="minorHAnsi" w:eastAsiaTheme="minorHAnsi" w:hAnsiTheme="minorHAnsi" w:cs="Verdana"/>
          <w:sz w:val="24"/>
          <w:szCs w:val="24"/>
          <w:lang w:val="en-US"/>
        </w:rPr>
        <w:t>the case, for example, of the mention, amongst the permitted methods of service under the EEO, of ‘postal service’</w:t>
      </w:r>
      <w:ins w:id="27" w:author="Jonathan" w:date="2014-07-29T20:29:00Z">
        <w:r w:rsidR="009D1256">
          <w:rPr>
            <w:rFonts w:asciiTheme="minorHAnsi" w:eastAsiaTheme="minorHAnsi" w:hAnsiTheme="minorHAnsi" w:cs="Verdana"/>
            <w:sz w:val="24"/>
            <w:szCs w:val="24"/>
            <w:lang w:val="en-US"/>
          </w:rPr>
          <w:t>,</w:t>
        </w:r>
      </w:ins>
      <w:r w:rsidR="00702406" w:rsidRPr="007753BF">
        <w:rPr>
          <w:rFonts w:asciiTheme="minorHAnsi" w:eastAsiaTheme="minorHAnsi" w:hAnsiTheme="minorHAnsi" w:cs="Verdana"/>
          <w:sz w:val="24"/>
          <w:szCs w:val="24"/>
          <w:lang w:val="en-US"/>
        </w:rPr>
        <w:t xml:space="preserve"> which is the </w:t>
      </w:r>
      <w:r w:rsidR="002001DD" w:rsidRPr="007753BF">
        <w:rPr>
          <w:rFonts w:asciiTheme="minorHAnsi" w:eastAsiaTheme="minorHAnsi" w:hAnsiTheme="minorHAnsi" w:cs="Verdana"/>
          <w:sz w:val="24"/>
          <w:szCs w:val="24"/>
          <w:lang w:val="en-US"/>
        </w:rPr>
        <w:t xml:space="preserve">usual method in </w:t>
      </w:r>
      <w:r w:rsidR="002001DD" w:rsidRPr="007753BF">
        <w:rPr>
          <w:rFonts w:asciiTheme="minorHAnsi" w:eastAsiaTheme="minorHAnsi" w:hAnsiTheme="minorHAnsi" w:cs="Verdana"/>
          <w:sz w:val="24"/>
          <w:szCs w:val="24"/>
          <w:lang w:val="en-US"/>
        </w:rPr>
        <w:lastRenderedPageBreak/>
        <w:t>England and Wales</w:t>
      </w:r>
      <w:r w:rsidR="0086389C" w:rsidRPr="007753BF">
        <w:rPr>
          <w:rFonts w:asciiTheme="minorHAnsi" w:eastAsiaTheme="minorHAnsi" w:hAnsiTheme="minorHAnsi" w:cs="Verdana"/>
          <w:sz w:val="24"/>
          <w:szCs w:val="24"/>
          <w:lang w:val="en-US"/>
        </w:rPr>
        <w:t>.</w:t>
      </w:r>
      <w:r w:rsidR="002001DD" w:rsidRPr="007753BF">
        <w:rPr>
          <w:rStyle w:val="FootnoteReference"/>
          <w:rFonts w:asciiTheme="minorHAnsi" w:eastAsiaTheme="minorHAnsi" w:hAnsiTheme="minorHAnsi" w:cs="Verdana"/>
          <w:sz w:val="24"/>
          <w:szCs w:val="24"/>
          <w:lang w:val="en-US"/>
        </w:rPr>
        <w:footnoteReference w:id="14"/>
      </w:r>
      <w:r w:rsidR="0086389C" w:rsidRPr="007753BF">
        <w:rPr>
          <w:rFonts w:asciiTheme="minorHAnsi" w:eastAsiaTheme="minorHAnsi" w:hAnsiTheme="minorHAnsi" w:cs="Verdana"/>
          <w:sz w:val="24"/>
          <w:szCs w:val="24"/>
          <w:lang w:val="en-US"/>
        </w:rPr>
        <w:t xml:space="preserve"> Indeed, it </w:t>
      </w:r>
      <w:r w:rsidR="002001DD" w:rsidRPr="007753BF">
        <w:rPr>
          <w:rFonts w:asciiTheme="minorHAnsi" w:eastAsiaTheme="minorHAnsi" w:hAnsiTheme="minorHAnsi" w:cs="Verdana"/>
          <w:sz w:val="24"/>
          <w:szCs w:val="24"/>
          <w:lang w:val="en-US"/>
        </w:rPr>
        <w:t xml:space="preserve">had already </w:t>
      </w:r>
      <w:r w:rsidR="0086389C" w:rsidRPr="007753BF">
        <w:rPr>
          <w:rFonts w:asciiTheme="minorHAnsi" w:eastAsiaTheme="minorHAnsi" w:hAnsiTheme="minorHAnsi" w:cs="Verdana"/>
          <w:sz w:val="24"/>
          <w:szCs w:val="24"/>
          <w:lang w:val="en-US"/>
        </w:rPr>
        <w:t xml:space="preserve">negotiated a privileged position, </w:t>
      </w:r>
      <w:r w:rsidR="004D6B28" w:rsidRPr="007753BF">
        <w:rPr>
          <w:rFonts w:asciiTheme="minorHAnsi" w:eastAsiaTheme="minorHAnsi" w:hAnsiTheme="minorHAnsi" w:cs="Verdana"/>
          <w:sz w:val="24"/>
          <w:szCs w:val="24"/>
          <w:lang w:val="en-US"/>
        </w:rPr>
        <w:t xml:space="preserve">reaffirmed </w:t>
      </w:r>
      <w:r w:rsidR="0086389C" w:rsidRPr="007753BF">
        <w:rPr>
          <w:rFonts w:asciiTheme="minorHAnsi" w:eastAsiaTheme="minorHAnsi" w:hAnsiTheme="minorHAnsi" w:cs="Verdana"/>
          <w:sz w:val="24"/>
          <w:szCs w:val="24"/>
          <w:lang w:val="en-US"/>
        </w:rPr>
        <w:t xml:space="preserve">in the Lisbon Treaty, with regard to measures taken under </w:t>
      </w:r>
      <w:r w:rsidRPr="007753BF">
        <w:rPr>
          <w:rFonts w:asciiTheme="minorHAnsi" w:eastAsiaTheme="minorHAnsi" w:hAnsiTheme="minorHAnsi" w:cs="Verdana"/>
          <w:sz w:val="24"/>
          <w:szCs w:val="24"/>
          <w:lang w:val="en-US"/>
        </w:rPr>
        <w:t>Title</w:t>
      </w:r>
      <w:r w:rsidR="0086389C" w:rsidRPr="007753BF">
        <w:rPr>
          <w:rFonts w:asciiTheme="minorHAnsi" w:eastAsiaTheme="minorHAnsi" w:hAnsiTheme="minorHAnsi" w:cs="Verdana"/>
          <w:sz w:val="24"/>
          <w:szCs w:val="24"/>
          <w:lang w:val="en-US"/>
        </w:rPr>
        <w:t xml:space="preserve"> V</w:t>
      </w:r>
      <w:r w:rsidRPr="007753BF">
        <w:rPr>
          <w:rFonts w:asciiTheme="minorHAnsi" w:eastAsiaTheme="minorHAnsi" w:hAnsiTheme="minorHAnsi" w:cs="Verdana"/>
          <w:sz w:val="24"/>
          <w:szCs w:val="24"/>
          <w:lang w:val="en-US"/>
        </w:rPr>
        <w:t xml:space="preserve"> of that Treaty (Area of Fre</w:t>
      </w:r>
      <w:r w:rsidR="00164ACB" w:rsidRPr="007753BF">
        <w:rPr>
          <w:rFonts w:asciiTheme="minorHAnsi" w:eastAsiaTheme="minorHAnsi" w:hAnsiTheme="minorHAnsi" w:cs="Verdana"/>
          <w:sz w:val="24"/>
          <w:szCs w:val="24"/>
          <w:lang w:val="en-US"/>
        </w:rPr>
        <w:t>edom, Security and Justice, Art</w:t>
      </w:r>
      <w:r w:rsidRPr="007753BF">
        <w:rPr>
          <w:rFonts w:asciiTheme="minorHAnsi" w:eastAsiaTheme="minorHAnsi" w:hAnsiTheme="minorHAnsi" w:cs="Verdana"/>
          <w:sz w:val="24"/>
          <w:szCs w:val="24"/>
          <w:lang w:val="en-US"/>
        </w:rPr>
        <w:t>i</w:t>
      </w:r>
      <w:r w:rsidR="00164ACB" w:rsidRPr="007753BF">
        <w:rPr>
          <w:rFonts w:asciiTheme="minorHAnsi" w:eastAsiaTheme="minorHAnsi" w:hAnsiTheme="minorHAnsi" w:cs="Verdana"/>
          <w:sz w:val="24"/>
          <w:szCs w:val="24"/>
          <w:lang w:val="en-US"/>
        </w:rPr>
        <w:t>cle</w:t>
      </w:r>
      <w:r w:rsidRPr="007753BF">
        <w:rPr>
          <w:rFonts w:asciiTheme="minorHAnsi" w:eastAsiaTheme="minorHAnsi" w:hAnsiTheme="minorHAnsi" w:cs="Verdana"/>
          <w:sz w:val="24"/>
          <w:szCs w:val="24"/>
          <w:lang w:val="en-US"/>
        </w:rPr>
        <w:t>s 67-89)</w:t>
      </w:r>
      <w:r w:rsidR="0086389C" w:rsidRPr="007753BF">
        <w:rPr>
          <w:rFonts w:asciiTheme="minorHAnsi" w:eastAsiaTheme="minorHAnsi" w:hAnsiTheme="minorHAnsi" w:cs="Verdana"/>
          <w:sz w:val="24"/>
          <w:szCs w:val="24"/>
          <w:lang w:val="en-US"/>
        </w:rPr>
        <w:t>, which allows it to choose w</w:t>
      </w:r>
      <w:r w:rsidRPr="007753BF">
        <w:rPr>
          <w:rFonts w:asciiTheme="minorHAnsi" w:eastAsiaTheme="minorHAnsi" w:hAnsiTheme="minorHAnsi" w:cs="Verdana"/>
          <w:sz w:val="24"/>
          <w:szCs w:val="24"/>
          <w:lang w:val="en-US"/>
        </w:rPr>
        <w:t>hether or not to take part and opt-in</w:t>
      </w:r>
      <w:r w:rsidR="0086389C" w:rsidRPr="007753BF">
        <w:rPr>
          <w:rFonts w:asciiTheme="minorHAnsi" w:eastAsiaTheme="minorHAnsi" w:hAnsiTheme="minorHAnsi" w:cs="Verdana"/>
          <w:sz w:val="24"/>
          <w:szCs w:val="24"/>
          <w:lang w:val="en-US"/>
        </w:rPr>
        <w:t xml:space="preserve"> to them, or conversely refuse to participate</w:t>
      </w:r>
      <w:r w:rsidR="00DD6B22" w:rsidRPr="007753BF">
        <w:rPr>
          <w:rFonts w:asciiTheme="minorHAnsi" w:eastAsiaTheme="minorHAnsi" w:hAnsiTheme="minorHAnsi" w:cs="Verdana"/>
          <w:sz w:val="24"/>
          <w:szCs w:val="24"/>
          <w:lang w:val="en-US"/>
        </w:rPr>
        <w:t xml:space="preserve"> at all or only at the negotiation or at the implementation stage</w:t>
      </w:r>
      <w:r w:rsidR="0086389C" w:rsidRPr="007753BF">
        <w:rPr>
          <w:rFonts w:asciiTheme="minorHAnsi" w:eastAsiaTheme="minorHAnsi" w:hAnsiTheme="minorHAnsi" w:cs="Verdana"/>
          <w:sz w:val="24"/>
          <w:szCs w:val="24"/>
          <w:lang w:val="en-US"/>
        </w:rPr>
        <w:t>.</w:t>
      </w:r>
      <w:r w:rsidR="00CD448D" w:rsidRPr="007753BF">
        <w:rPr>
          <w:rFonts w:asciiTheme="minorHAnsi" w:eastAsiaTheme="minorHAnsi" w:hAnsiTheme="minorHAnsi" w:cs="Verdana"/>
          <w:sz w:val="24"/>
          <w:szCs w:val="24"/>
          <w:lang w:val="en-US"/>
        </w:rPr>
        <w:t xml:space="preserve"> The most recent exercise of the opt-out is in r</w:t>
      </w:r>
      <w:r w:rsidR="00B410BB" w:rsidRPr="007753BF">
        <w:rPr>
          <w:rFonts w:asciiTheme="minorHAnsi" w:eastAsiaTheme="minorHAnsi" w:hAnsiTheme="minorHAnsi" w:cs="Verdana"/>
          <w:sz w:val="24"/>
          <w:szCs w:val="24"/>
          <w:lang w:val="en-US"/>
        </w:rPr>
        <w:t>egards to the EAPO, for example</w:t>
      </w:r>
      <w:r w:rsidRPr="007753BF">
        <w:rPr>
          <w:rFonts w:asciiTheme="minorHAnsi" w:eastAsiaTheme="minorHAnsi" w:hAnsiTheme="minorHAnsi" w:cs="Verdana"/>
          <w:sz w:val="24"/>
          <w:szCs w:val="24"/>
          <w:lang w:val="en-US"/>
        </w:rPr>
        <w:t xml:space="preserve">, where the UK indicated that it would </w:t>
      </w:r>
      <w:r w:rsidR="00DD6B22" w:rsidRPr="007753BF">
        <w:rPr>
          <w:rFonts w:asciiTheme="minorHAnsi" w:eastAsiaTheme="minorHAnsi" w:hAnsiTheme="minorHAnsi" w:cs="Verdana"/>
          <w:sz w:val="24"/>
          <w:szCs w:val="24"/>
          <w:lang w:val="en-US"/>
        </w:rPr>
        <w:t>not</w:t>
      </w:r>
      <w:r w:rsidRPr="007753BF">
        <w:rPr>
          <w:rFonts w:asciiTheme="minorHAnsi" w:eastAsiaTheme="minorHAnsi" w:hAnsiTheme="minorHAnsi" w:cs="Verdana"/>
          <w:sz w:val="24"/>
          <w:szCs w:val="24"/>
          <w:lang w:val="en-US"/>
        </w:rPr>
        <w:t xml:space="preserve"> opt-in to the measure, but did</w:t>
      </w:r>
      <w:r w:rsidR="00DD6B22" w:rsidRPr="007753BF">
        <w:rPr>
          <w:rFonts w:asciiTheme="minorHAnsi" w:eastAsiaTheme="minorHAnsi" w:hAnsiTheme="minorHAnsi" w:cs="Verdana"/>
          <w:sz w:val="24"/>
          <w:szCs w:val="24"/>
          <w:lang w:val="en-US"/>
        </w:rPr>
        <w:t xml:space="preserve"> continue to take part in the negotiations</w:t>
      </w:r>
      <w:r w:rsidR="00B410BB" w:rsidRPr="007753BF">
        <w:rPr>
          <w:rFonts w:asciiTheme="minorHAnsi" w:eastAsiaTheme="minorHAnsi" w:hAnsiTheme="minorHAnsi" w:cs="Verdana"/>
          <w:sz w:val="24"/>
          <w:szCs w:val="24"/>
          <w:lang w:val="en-US"/>
        </w:rPr>
        <w:t>.</w:t>
      </w:r>
      <w:r w:rsidR="00B410BB" w:rsidRPr="007753BF">
        <w:rPr>
          <w:rStyle w:val="FootnoteReference"/>
          <w:rFonts w:asciiTheme="minorHAnsi" w:eastAsiaTheme="minorHAnsi" w:hAnsiTheme="minorHAnsi" w:cs="Verdana"/>
          <w:sz w:val="24"/>
          <w:szCs w:val="24"/>
          <w:lang w:val="en-US"/>
        </w:rPr>
        <w:footnoteReference w:id="15"/>
      </w:r>
      <w:r w:rsidRPr="007753BF">
        <w:rPr>
          <w:rFonts w:asciiTheme="minorHAnsi" w:eastAsiaTheme="minorHAnsi" w:hAnsiTheme="minorHAnsi" w:cs="Verdana"/>
          <w:sz w:val="24"/>
          <w:szCs w:val="24"/>
          <w:lang w:val="en-US"/>
        </w:rPr>
        <w:t xml:space="preserve"> </w:t>
      </w:r>
      <w:r w:rsidR="00B410BB" w:rsidRPr="007753BF">
        <w:rPr>
          <w:rFonts w:asciiTheme="minorHAnsi" w:eastAsiaTheme="minorHAnsi" w:hAnsiTheme="minorHAnsi" w:cs="Verdana"/>
          <w:sz w:val="24"/>
          <w:szCs w:val="24"/>
          <w:lang w:val="en-US"/>
        </w:rPr>
        <w:t>Moreover, the UK government recently conducted a review of the ‘Balance of Competences’</w:t>
      </w:r>
      <w:r w:rsidR="00B410BB" w:rsidRPr="007753BF">
        <w:rPr>
          <w:rStyle w:val="FootnoteReference"/>
          <w:rFonts w:asciiTheme="minorHAnsi" w:eastAsiaTheme="minorHAnsi" w:hAnsiTheme="minorHAnsi" w:cs="Verdana"/>
          <w:sz w:val="24"/>
          <w:szCs w:val="24"/>
          <w:lang w:val="en-US"/>
        </w:rPr>
        <w:footnoteReference w:id="16"/>
      </w:r>
      <w:r w:rsidR="00B410BB" w:rsidRPr="007753BF">
        <w:rPr>
          <w:rFonts w:asciiTheme="minorHAnsi" w:eastAsiaTheme="minorHAnsi" w:hAnsiTheme="minorHAnsi" w:cs="Verdana"/>
          <w:sz w:val="24"/>
          <w:szCs w:val="24"/>
          <w:lang w:val="en-US"/>
        </w:rPr>
        <w:t xml:space="preserve"> with the express intention of gathering evidence to support a further withdrawal from the legal sphere of influence of the EU, which makes for sobering reading</w:t>
      </w:r>
      <w:r w:rsidR="0042433B" w:rsidRPr="007753BF">
        <w:rPr>
          <w:rFonts w:asciiTheme="minorHAnsi" w:eastAsiaTheme="minorHAnsi" w:hAnsiTheme="minorHAnsi" w:cs="Verdana"/>
          <w:sz w:val="24"/>
          <w:szCs w:val="24"/>
          <w:lang w:val="en-US"/>
        </w:rPr>
        <w:t xml:space="preserve">. Interestingly, however, few of the responses to the call for evidence provided the </w:t>
      </w:r>
      <w:ins w:id="33" w:author="Jonathan" w:date="2014-07-29T20:36:00Z">
        <w:r w:rsidR="009D1256">
          <w:rPr>
            <w:rFonts w:asciiTheme="minorHAnsi" w:eastAsiaTheme="minorHAnsi" w:hAnsiTheme="minorHAnsi" w:cs="Verdana"/>
            <w:sz w:val="24"/>
            <w:szCs w:val="24"/>
            <w:lang w:val="en-US"/>
          </w:rPr>
          <w:t xml:space="preserve">unqualified </w:t>
        </w:r>
      </w:ins>
      <w:r w:rsidR="0042433B" w:rsidRPr="007753BF">
        <w:rPr>
          <w:rFonts w:asciiTheme="minorHAnsi" w:eastAsiaTheme="minorHAnsi" w:hAnsiTheme="minorHAnsi" w:cs="Verdana"/>
          <w:sz w:val="24"/>
          <w:szCs w:val="24"/>
          <w:lang w:val="en-US"/>
        </w:rPr>
        <w:t>support that the Government was apparently seeking.</w:t>
      </w:r>
    </w:p>
    <w:p w14:paraId="58111DC0" w14:textId="77777777" w:rsidR="0042433B" w:rsidRPr="007753BF" w:rsidRDefault="0042433B" w:rsidP="006A0A10">
      <w:pPr>
        <w:widowControl w:val="0"/>
        <w:autoSpaceDE w:val="0"/>
        <w:autoSpaceDN w:val="0"/>
        <w:adjustRightInd w:val="0"/>
        <w:spacing w:before="80" w:after="80" w:line="240" w:lineRule="auto"/>
        <w:ind w:firstLine="284"/>
        <w:jc w:val="both"/>
        <w:rPr>
          <w:rFonts w:asciiTheme="minorHAnsi" w:eastAsiaTheme="minorHAnsi" w:hAnsiTheme="minorHAnsi" w:cs="Verdana"/>
          <w:sz w:val="24"/>
          <w:szCs w:val="24"/>
          <w:lang w:val="en-US"/>
        </w:rPr>
      </w:pPr>
    </w:p>
    <w:p w14:paraId="23AF2299" w14:textId="46D29694" w:rsidR="0042433B" w:rsidRPr="007753BF" w:rsidRDefault="002435AB" w:rsidP="006A0A10">
      <w:pPr>
        <w:widowControl w:val="0"/>
        <w:autoSpaceDE w:val="0"/>
        <w:autoSpaceDN w:val="0"/>
        <w:adjustRightInd w:val="0"/>
        <w:spacing w:before="80" w:after="80" w:line="240" w:lineRule="auto"/>
        <w:ind w:firstLine="284"/>
        <w:jc w:val="both"/>
        <w:rPr>
          <w:rFonts w:asciiTheme="minorHAnsi" w:eastAsiaTheme="minorHAnsi" w:hAnsiTheme="minorHAnsi" w:cs="Verdana"/>
          <w:sz w:val="24"/>
          <w:szCs w:val="24"/>
          <w:u w:val="single"/>
          <w:lang w:val="en-US"/>
        </w:rPr>
      </w:pPr>
      <w:r w:rsidRPr="007753BF">
        <w:rPr>
          <w:rFonts w:asciiTheme="minorHAnsi" w:eastAsiaTheme="minorHAnsi" w:hAnsiTheme="minorHAnsi" w:cs="Verdana"/>
          <w:sz w:val="24"/>
          <w:szCs w:val="24"/>
          <w:u w:val="single"/>
          <w:lang w:val="en-US"/>
        </w:rPr>
        <w:t>The case of the Small Claims Procedure: a</w:t>
      </w:r>
      <w:r w:rsidR="0042433B" w:rsidRPr="007753BF">
        <w:rPr>
          <w:rFonts w:asciiTheme="minorHAnsi" w:eastAsiaTheme="minorHAnsi" w:hAnsiTheme="minorHAnsi" w:cs="Verdana"/>
          <w:sz w:val="24"/>
          <w:szCs w:val="24"/>
          <w:u w:val="single"/>
          <w:lang w:val="en-US"/>
        </w:rPr>
        <w:t>wareness, implementation and use of the</w:t>
      </w:r>
      <w:r w:rsidR="002001DD" w:rsidRPr="007753BF">
        <w:rPr>
          <w:rFonts w:asciiTheme="minorHAnsi" w:eastAsiaTheme="minorHAnsi" w:hAnsiTheme="minorHAnsi" w:cs="Verdana"/>
          <w:sz w:val="24"/>
          <w:szCs w:val="24"/>
          <w:u w:val="single"/>
          <w:lang w:val="en-US"/>
        </w:rPr>
        <w:t xml:space="preserve"> European</w:t>
      </w:r>
      <w:r w:rsidR="0042433B" w:rsidRPr="007753BF">
        <w:rPr>
          <w:rFonts w:asciiTheme="minorHAnsi" w:eastAsiaTheme="minorHAnsi" w:hAnsiTheme="minorHAnsi" w:cs="Verdana"/>
          <w:sz w:val="24"/>
          <w:szCs w:val="24"/>
          <w:u w:val="single"/>
          <w:lang w:val="en-US"/>
        </w:rPr>
        <w:t xml:space="preserve"> </w:t>
      </w:r>
      <w:r w:rsidR="00C4128D" w:rsidRPr="007753BF">
        <w:rPr>
          <w:rFonts w:asciiTheme="minorHAnsi" w:eastAsiaTheme="minorHAnsi" w:hAnsiTheme="minorHAnsi" w:cs="Verdana"/>
          <w:sz w:val="24"/>
          <w:szCs w:val="24"/>
          <w:u w:val="single"/>
          <w:lang w:val="en-US"/>
        </w:rPr>
        <w:t>procedural regulations in England and Wales</w:t>
      </w:r>
    </w:p>
    <w:p w14:paraId="10CF04E0" w14:textId="77777777" w:rsidR="00F038C3" w:rsidRPr="007753BF" w:rsidRDefault="00F038C3" w:rsidP="006A0A10">
      <w:pPr>
        <w:spacing w:line="240" w:lineRule="auto"/>
        <w:ind w:firstLine="284"/>
        <w:rPr>
          <w:rFonts w:asciiTheme="minorHAnsi" w:eastAsiaTheme="minorHAnsi" w:hAnsiTheme="minorHAnsi" w:cs="Georgia"/>
          <w:sz w:val="24"/>
          <w:szCs w:val="24"/>
          <w:lang w:val="en-US"/>
        </w:rPr>
      </w:pPr>
    </w:p>
    <w:p w14:paraId="2FC5E575" w14:textId="46E1E58B" w:rsidR="00951EFF" w:rsidRPr="007753BF" w:rsidRDefault="00C4128D" w:rsidP="005966A9">
      <w:pPr>
        <w:spacing w:after="0" w:line="240" w:lineRule="auto"/>
        <w:ind w:firstLine="284"/>
        <w:jc w:val="both"/>
        <w:rPr>
          <w:rFonts w:asciiTheme="minorHAnsi" w:eastAsiaTheme="minorHAnsi" w:hAnsiTheme="minorHAnsi" w:cs="Georgia"/>
          <w:sz w:val="24"/>
          <w:szCs w:val="24"/>
          <w:lang w:val="en-US"/>
        </w:rPr>
      </w:pPr>
      <w:r w:rsidRPr="007753BF">
        <w:rPr>
          <w:rFonts w:asciiTheme="minorHAnsi" w:eastAsiaTheme="minorHAnsi" w:hAnsiTheme="minorHAnsi" w:cs="Arial"/>
          <w:color w:val="000000"/>
          <w:sz w:val="24"/>
          <w:szCs w:val="24"/>
          <w:lang w:val="en-US"/>
        </w:rPr>
        <w:t>Where they are applicable in England, the regulations which c</w:t>
      </w:r>
      <w:r w:rsidR="00164ACB" w:rsidRPr="007753BF">
        <w:rPr>
          <w:rFonts w:asciiTheme="minorHAnsi" w:eastAsiaTheme="minorHAnsi" w:hAnsiTheme="minorHAnsi" w:cs="Arial"/>
          <w:color w:val="000000"/>
          <w:sz w:val="24"/>
          <w:szCs w:val="24"/>
          <w:lang w:val="en-US"/>
        </w:rPr>
        <w:t>ollectively form the embryonic European law of civil procedure</w:t>
      </w:r>
      <w:r w:rsidRPr="007753BF">
        <w:rPr>
          <w:rFonts w:asciiTheme="minorHAnsi" w:eastAsiaTheme="minorHAnsi" w:hAnsiTheme="minorHAnsi" w:cs="Arial"/>
          <w:color w:val="000000"/>
          <w:sz w:val="24"/>
          <w:szCs w:val="24"/>
          <w:lang w:val="en-US"/>
        </w:rPr>
        <w:t xml:space="preserve"> present the </w:t>
      </w:r>
      <w:r w:rsidR="00164ACB" w:rsidRPr="007753BF">
        <w:rPr>
          <w:rFonts w:asciiTheme="minorHAnsi" w:eastAsiaTheme="minorHAnsi" w:hAnsiTheme="minorHAnsi" w:cs="Arial"/>
          <w:color w:val="000000"/>
          <w:sz w:val="24"/>
          <w:szCs w:val="24"/>
          <w:lang w:val="en-US"/>
        </w:rPr>
        <w:t xml:space="preserve">domestic lawyer </w:t>
      </w:r>
      <w:r w:rsidRPr="007753BF">
        <w:rPr>
          <w:rFonts w:asciiTheme="minorHAnsi" w:eastAsiaTheme="minorHAnsi" w:hAnsiTheme="minorHAnsi" w:cs="Arial"/>
          <w:color w:val="000000"/>
          <w:sz w:val="24"/>
          <w:szCs w:val="24"/>
          <w:lang w:val="en-US"/>
        </w:rPr>
        <w:t>with a number of difficulties. The traditional process of Common Law court litigation, for example, would require very technical and almost exquisite refinements and identification of boundaries for each and every aspect of litigation: one need only look to the bulk of the commentaries on the Civil Procedure Rules (the so-called ‘White Book’</w:t>
      </w:r>
      <w:r w:rsidRPr="007753BF">
        <w:rPr>
          <w:rStyle w:val="FootnoteReference"/>
          <w:rFonts w:asciiTheme="minorHAnsi" w:eastAsiaTheme="minorHAnsi" w:hAnsiTheme="minorHAnsi" w:cs="Arial"/>
          <w:color w:val="000000"/>
          <w:sz w:val="24"/>
          <w:szCs w:val="24"/>
          <w:lang w:val="en-US"/>
        </w:rPr>
        <w:footnoteReference w:id="17"/>
      </w:r>
      <w:r w:rsidR="00DC0114" w:rsidRPr="007753BF">
        <w:rPr>
          <w:rFonts w:asciiTheme="minorHAnsi" w:eastAsiaTheme="minorHAnsi" w:hAnsiTheme="minorHAnsi" w:cs="Arial"/>
          <w:color w:val="000000"/>
          <w:sz w:val="24"/>
          <w:szCs w:val="24"/>
          <w:lang w:val="en-US"/>
        </w:rPr>
        <w:t xml:space="preserve"> for example) to </w:t>
      </w:r>
      <w:proofErr w:type="spellStart"/>
      <w:r w:rsidR="00DC0114" w:rsidRPr="007753BF">
        <w:rPr>
          <w:rFonts w:asciiTheme="minorHAnsi" w:eastAsiaTheme="minorHAnsi" w:hAnsiTheme="minorHAnsi" w:cs="Arial"/>
          <w:color w:val="000000"/>
          <w:sz w:val="24"/>
          <w:szCs w:val="24"/>
          <w:lang w:val="en-US"/>
        </w:rPr>
        <w:t>realise</w:t>
      </w:r>
      <w:proofErr w:type="spellEnd"/>
      <w:r w:rsidR="00DC0114" w:rsidRPr="007753BF">
        <w:rPr>
          <w:rFonts w:asciiTheme="minorHAnsi" w:eastAsiaTheme="minorHAnsi" w:hAnsiTheme="minorHAnsi" w:cs="Arial"/>
          <w:color w:val="000000"/>
          <w:sz w:val="24"/>
          <w:szCs w:val="24"/>
          <w:lang w:val="en-US"/>
        </w:rPr>
        <w:t xml:space="preserve"> that, even after the simplifying and revolutionary Woolf Reforms,</w:t>
      </w:r>
      <w:r w:rsidR="00DC0114" w:rsidRPr="007753BF">
        <w:rPr>
          <w:rStyle w:val="FootnoteReference"/>
          <w:rFonts w:asciiTheme="minorHAnsi" w:eastAsiaTheme="minorHAnsi" w:hAnsiTheme="minorHAnsi" w:cs="Arial"/>
          <w:color w:val="000000"/>
          <w:sz w:val="24"/>
          <w:szCs w:val="24"/>
          <w:lang w:val="en-US"/>
        </w:rPr>
        <w:footnoteReference w:id="18"/>
      </w:r>
      <w:r w:rsidR="00DC0114" w:rsidRPr="007753BF">
        <w:rPr>
          <w:rFonts w:asciiTheme="minorHAnsi" w:eastAsiaTheme="minorHAnsi" w:hAnsiTheme="minorHAnsi" w:cs="Arial"/>
          <w:color w:val="000000"/>
          <w:sz w:val="24"/>
          <w:szCs w:val="24"/>
          <w:lang w:val="en-US"/>
        </w:rPr>
        <w:t xml:space="preserve"> and despite a lack of academic interest comparable to that in other European jurisdictions, civil procedure remains one of the fields of English law that most justify the use and cost of highly trained experts. However, when it comes to commentary</w:t>
      </w:r>
      <w:ins w:id="38" w:author="Jonathan Garton" w:date="2014-07-29T19:16:00Z">
        <w:r w:rsidR="009C70DD">
          <w:rPr>
            <w:rFonts w:asciiTheme="minorHAnsi" w:eastAsiaTheme="minorHAnsi" w:hAnsiTheme="minorHAnsi" w:cs="Arial"/>
            <w:color w:val="000000"/>
            <w:sz w:val="24"/>
            <w:szCs w:val="24"/>
            <w:lang w:val="en-US"/>
          </w:rPr>
          <w:t>,</w:t>
        </w:r>
      </w:ins>
      <w:r w:rsidR="00DC0114" w:rsidRPr="007753BF">
        <w:rPr>
          <w:rFonts w:asciiTheme="minorHAnsi" w:eastAsiaTheme="minorHAnsi" w:hAnsiTheme="minorHAnsi" w:cs="Arial"/>
          <w:color w:val="000000"/>
          <w:sz w:val="24"/>
          <w:szCs w:val="24"/>
          <w:lang w:val="en-US"/>
        </w:rPr>
        <w:t xml:space="preserve"> both judicial and professional</w:t>
      </w:r>
      <w:ins w:id="39" w:author="Jonathan Garton" w:date="2014-07-29T19:17:00Z">
        <w:r w:rsidR="009C70DD">
          <w:rPr>
            <w:rFonts w:asciiTheme="minorHAnsi" w:eastAsiaTheme="minorHAnsi" w:hAnsiTheme="minorHAnsi" w:cs="Arial"/>
            <w:color w:val="000000"/>
            <w:sz w:val="24"/>
            <w:szCs w:val="24"/>
            <w:lang w:val="en-US"/>
          </w:rPr>
          <w:t>,</w:t>
        </w:r>
      </w:ins>
      <w:r w:rsidR="00DC0114" w:rsidRPr="007753BF">
        <w:rPr>
          <w:rFonts w:asciiTheme="minorHAnsi" w:eastAsiaTheme="minorHAnsi" w:hAnsiTheme="minorHAnsi" w:cs="Arial"/>
          <w:color w:val="000000"/>
          <w:sz w:val="24"/>
          <w:szCs w:val="24"/>
          <w:lang w:val="en-US"/>
        </w:rPr>
        <w:t xml:space="preserve"> on the European regulations the ground is bare, uncultivated and almost ‘un-legal’. Thus, the Small Claims and the EOP Regulations are reprodu</w:t>
      </w:r>
      <w:r w:rsidR="00977C4F" w:rsidRPr="007753BF">
        <w:rPr>
          <w:rFonts w:asciiTheme="minorHAnsi" w:eastAsiaTheme="minorHAnsi" w:hAnsiTheme="minorHAnsi" w:cs="Arial"/>
          <w:color w:val="000000"/>
          <w:sz w:val="24"/>
          <w:szCs w:val="24"/>
          <w:lang w:val="en-US"/>
        </w:rPr>
        <w:t>ced in full, appended to Part 78</w:t>
      </w:r>
      <w:r w:rsidR="00DC0114" w:rsidRPr="007753BF">
        <w:rPr>
          <w:rFonts w:asciiTheme="minorHAnsi" w:eastAsiaTheme="minorHAnsi" w:hAnsiTheme="minorHAnsi" w:cs="Arial"/>
          <w:color w:val="000000"/>
          <w:sz w:val="24"/>
          <w:szCs w:val="24"/>
          <w:lang w:val="en-US"/>
        </w:rPr>
        <w:t xml:space="preserve"> of the CPR, with very few implementing additional rules</w:t>
      </w:r>
      <w:r w:rsidR="00361439" w:rsidRPr="007753BF">
        <w:rPr>
          <w:rStyle w:val="FootnoteReference"/>
          <w:rFonts w:asciiTheme="minorHAnsi" w:eastAsiaTheme="minorHAnsi" w:hAnsiTheme="minorHAnsi" w:cs="Arial"/>
          <w:color w:val="000000"/>
          <w:sz w:val="24"/>
          <w:szCs w:val="24"/>
          <w:lang w:val="en-US"/>
        </w:rPr>
        <w:footnoteReference w:id="19"/>
      </w:r>
      <w:r w:rsidR="00DC0114" w:rsidRPr="007753BF">
        <w:rPr>
          <w:rFonts w:asciiTheme="minorHAnsi" w:eastAsiaTheme="minorHAnsi" w:hAnsiTheme="minorHAnsi" w:cs="Arial"/>
          <w:color w:val="000000"/>
          <w:sz w:val="24"/>
          <w:szCs w:val="24"/>
          <w:lang w:val="en-US"/>
        </w:rPr>
        <w:t xml:space="preserve"> – a consequence of a very literal understanding of their nature</w:t>
      </w:r>
      <w:r w:rsidR="00164ACB" w:rsidRPr="007753BF">
        <w:rPr>
          <w:rFonts w:asciiTheme="minorHAnsi" w:eastAsiaTheme="minorHAnsi" w:hAnsiTheme="minorHAnsi" w:cs="Arial"/>
          <w:color w:val="000000"/>
          <w:sz w:val="24"/>
          <w:szCs w:val="24"/>
          <w:lang w:val="en-US"/>
        </w:rPr>
        <w:t xml:space="preserve"> </w:t>
      </w:r>
      <w:ins w:id="40" w:author="Jonathan Garton" w:date="2014-07-29T19:17:00Z">
        <w:r w:rsidR="009C70DD">
          <w:rPr>
            <w:rFonts w:asciiTheme="minorHAnsi" w:eastAsiaTheme="minorHAnsi" w:hAnsiTheme="minorHAnsi" w:cs="Arial"/>
            <w:color w:val="000000"/>
            <w:sz w:val="24"/>
            <w:szCs w:val="24"/>
            <w:lang w:val="en-US"/>
          </w:rPr>
          <w:t>as</w:t>
        </w:r>
        <w:r w:rsidR="009C70DD" w:rsidRPr="007753BF">
          <w:rPr>
            <w:rFonts w:asciiTheme="minorHAnsi" w:eastAsiaTheme="minorHAnsi" w:hAnsiTheme="minorHAnsi" w:cs="Arial"/>
            <w:color w:val="000000"/>
            <w:sz w:val="24"/>
            <w:szCs w:val="24"/>
            <w:lang w:val="en-US"/>
          </w:rPr>
          <w:t xml:space="preserve"> </w:t>
        </w:r>
      </w:ins>
      <w:r w:rsidR="00164ACB" w:rsidRPr="007753BF">
        <w:rPr>
          <w:rFonts w:asciiTheme="minorHAnsi" w:eastAsiaTheme="minorHAnsi" w:hAnsiTheme="minorHAnsi" w:cs="Arial"/>
          <w:color w:val="000000"/>
          <w:sz w:val="24"/>
          <w:szCs w:val="24"/>
          <w:lang w:val="en-US"/>
        </w:rPr>
        <w:t xml:space="preserve">‘Regulations’, perhaps. Her Majesty’s </w:t>
      </w:r>
      <w:r w:rsidR="00DC0114" w:rsidRPr="007753BF">
        <w:rPr>
          <w:rFonts w:asciiTheme="minorHAnsi" w:eastAsiaTheme="minorHAnsi" w:hAnsiTheme="minorHAnsi" w:cs="Arial"/>
          <w:color w:val="000000"/>
          <w:sz w:val="24"/>
          <w:szCs w:val="24"/>
          <w:lang w:val="en-US"/>
        </w:rPr>
        <w:t>Court</w:t>
      </w:r>
      <w:r w:rsidR="00164ACB" w:rsidRPr="007753BF">
        <w:rPr>
          <w:rFonts w:asciiTheme="minorHAnsi" w:eastAsiaTheme="minorHAnsi" w:hAnsiTheme="minorHAnsi" w:cs="Arial"/>
          <w:color w:val="000000"/>
          <w:sz w:val="24"/>
          <w:szCs w:val="24"/>
          <w:lang w:val="en-US"/>
        </w:rPr>
        <w:t>s and Tribunal</w:t>
      </w:r>
      <w:r w:rsidR="00DC0114" w:rsidRPr="007753BF">
        <w:rPr>
          <w:rFonts w:asciiTheme="minorHAnsi" w:eastAsiaTheme="minorHAnsi" w:hAnsiTheme="minorHAnsi" w:cs="Arial"/>
          <w:color w:val="000000"/>
          <w:sz w:val="24"/>
          <w:szCs w:val="24"/>
          <w:lang w:val="en-US"/>
        </w:rPr>
        <w:t xml:space="preserve"> Service (HMCTS), which provides a </w:t>
      </w:r>
      <w:r w:rsidR="00DC0114" w:rsidRPr="007753BF">
        <w:rPr>
          <w:rFonts w:asciiTheme="minorHAnsi" w:eastAsiaTheme="minorHAnsi" w:hAnsiTheme="minorHAnsi" w:cs="Arial"/>
          <w:color w:val="000000"/>
          <w:sz w:val="24"/>
          <w:szCs w:val="24"/>
          <w:lang w:val="en-US"/>
        </w:rPr>
        <w:lastRenderedPageBreak/>
        <w:t>number of leaflets generally aimed at the litigant in person, provide</w:t>
      </w:r>
      <w:ins w:id="41" w:author="Jonathan Garton" w:date="2014-07-29T19:18:00Z">
        <w:r w:rsidR="005966A9">
          <w:rPr>
            <w:rFonts w:asciiTheme="minorHAnsi" w:eastAsiaTheme="minorHAnsi" w:hAnsiTheme="minorHAnsi" w:cs="Arial"/>
            <w:color w:val="000000"/>
            <w:sz w:val="24"/>
            <w:szCs w:val="24"/>
            <w:lang w:val="en-US"/>
          </w:rPr>
          <w:t>s</w:t>
        </w:r>
      </w:ins>
      <w:r w:rsidR="00DC0114" w:rsidRPr="007753BF">
        <w:rPr>
          <w:rFonts w:asciiTheme="minorHAnsi" w:eastAsiaTheme="minorHAnsi" w:hAnsiTheme="minorHAnsi" w:cs="Arial"/>
          <w:color w:val="000000"/>
          <w:sz w:val="24"/>
          <w:szCs w:val="24"/>
          <w:lang w:val="en-US"/>
        </w:rPr>
        <w:t xml:space="preserve"> a </w:t>
      </w:r>
      <w:ins w:id="42" w:author="Jonathan Garton" w:date="2014-07-29T19:18:00Z">
        <w:r w:rsidR="005966A9">
          <w:rPr>
            <w:rFonts w:asciiTheme="minorHAnsi" w:eastAsiaTheme="minorHAnsi" w:hAnsiTheme="minorHAnsi" w:cs="Arial"/>
            <w:color w:val="000000"/>
            <w:sz w:val="24"/>
            <w:szCs w:val="24"/>
            <w:lang w:val="en-US"/>
          </w:rPr>
          <w:t xml:space="preserve">guidance </w:t>
        </w:r>
      </w:ins>
      <w:r w:rsidR="00DC0114" w:rsidRPr="007753BF">
        <w:rPr>
          <w:rFonts w:asciiTheme="minorHAnsi" w:eastAsiaTheme="minorHAnsi" w:hAnsiTheme="minorHAnsi" w:cs="Arial"/>
          <w:color w:val="000000"/>
          <w:sz w:val="24"/>
          <w:szCs w:val="24"/>
          <w:lang w:val="en-US"/>
        </w:rPr>
        <w:t>leaflet</w:t>
      </w:r>
      <w:ins w:id="43" w:author="Jonathan Garton" w:date="2014-07-29T19:18:00Z">
        <w:r w:rsidR="005966A9">
          <w:rPr>
            <w:rFonts w:asciiTheme="minorHAnsi" w:eastAsiaTheme="minorHAnsi" w:hAnsiTheme="minorHAnsi" w:cs="Arial"/>
            <w:color w:val="000000"/>
            <w:sz w:val="24"/>
            <w:szCs w:val="24"/>
            <w:lang w:val="en-US"/>
          </w:rPr>
          <w:t>,</w:t>
        </w:r>
      </w:ins>
      <w:r w:rsidR="00E320C0" w:rsidRPr="007753BF">
        <w:rPr>
          <w:rStyle w:val="FootnoteReference"/>
          <w:rFonts w:asciiTheme="minorHAnsi" w:eastAsiaTheme="minorHAnsi" w:hAnsiTheme="minorHAnsi" w:cs="Arial"/>
          <w:color w:val="000000"/>
          <w:sz w:val="24"/>
          <w:szCs w:val="24"/>
          <w:lang w:val="en-US"/>
        </w:rPr>
        <w:footnoteReference w:id="20"/>
      </w:r>
      <w:ins w:id="53" w:author="Jonathan Garton" w:date="2014-07-29T19:19:00Z">
        <w:r w:rsidR="005966A9">
          <w:rPr>
            <w:rFonts w:asciiTheme="minorHAnsi" w:eastAsiaTheme="minorHAnsi" w:hAnsiTheme="minorHAnsi" w:cs="Arial"/>
            <w:color w:val="000000"/>
            <w:sz w:val="24"/>
            <w:szCs w:val="24"/>
            <w:lang w:val="en-US"/>
          </w:rPr>
          <w:t xml:space="preserve"> </w:t>
        </w:r>
      </w:ins>
      <w:r w:rsidR="00951EFF" w:rsidRPr="007753BF">
        <w:rPr>
          <w:rFonts w:asciiTheme="minorHAnsi" w:eastAsiaTheme="minorHAnsi" w:hAnsiTheme="minorHAnsi" w:cs="Georgia"/>
          <w:sz w:val="24"/>
          <w:szCs w:val="24"/>
          <w:lang w:val="en-US"/>
        </w:rPr>
        <w:t>written in cooperation with the unit within the Ministry of Justice in charge of negotiation and implementation of the European regulations,</w:t>
      </w:r>
      <w:r w:rsidR="00951EFF" w:rsidRPr="007753BF">
        <w:rPr>
          <w:rStyle w:val="FootnoteReference"/>
          <w:rFonts w:asciiTheme="minorHAnsi" w:eastAsiaTheme="minorHAnsi" w:hAnsiTheme="minorHAnsi" w:cs="Georgia"/>
          <w:sz w:val="24"/>
          <w:szCs w:val="24"/>
          <w:lang w:val="en-US"/>
        </w:rPr>
        <w:footnoteReference w:id="21"/>
      </w:r>
      <w:r w:rsidR="00951EFF" w:rsidRPr="007753BF">
        <w:rPr>
          <w:rFonts w:asciiTheme="minorHAnsi" w:eastAsiaTheme="minorHAnsi" w:hAnsiTheme="minorHAnsi" w:cs="Georgia"/>
          <w:sz w:val="24"/>
          <w:szCs w:val="24"/>
          <w:lang w:val="en-US"/>
        </w:rPr>
        <w:t xml:space="preserve"> </w:t>
      </w:r>
      <w:ins w:id="54" w:author="Jonathan Garton" w:date="2014-07-29T19:19:00Z">
        <w:r w:rsidR="009E69C1">
          <w:rPr>
            <w:rFonts w:asciiTheme="minorHAnsi" w:eastAsiaTheme="minorHAnsi" w:hAnsiTheme="minorHAnsi" w:cs="Georgia"/>
            <w:sz w:val="24"/>
            <w:szCs w:val="24"/>
            <w:lang w:val="en-US"/>
          </w:rPr>
          <w:t xml:space="preserve">which is notable in that it simply </w:t>
        </w:r>
      </w:ins>
      <w:r w:rsidR="00951EFF" w:rsidRPr="007753BF">
        <w:rPr>
          <w:rFonts w:asciiTheme="minorHAnsi" w:eastAsiaTheme="minorHAnsi" w:hAnsiTheme="minorHAnsi" w:cs="Georgia"/>
          <w:sz w:val="24"/>
          <w:szCs w:val="24"/>
          <w:lang w:val="en-US"/>
        </w:rPr>
        <w:t>repeats much of the explanatory material of the Regulations themselves</w:t>
      </w:r>
      <w:r w:rsidR="002001DD" w:rsidRPr="007753BF">
        <w:rPr>
          <w:rFonts w:asciiTheme="minorHAnsi" w:eastAsiaTheme="minorHAnsi" w:hAnsiTheme="minorHAnsi" w:cs="Georgia"/>
          <w:sz w:val="24"/>
          <w:szCs w:val="24"/>
          <w:lang w:val="en-US"/>
        </w:rPr>
        <w:t>,</w:t>
      </w:r>
      <w:r w:rsidR="00E320C0" w:rsidRPr="007753BF">
        <w:rPr>
          <w:rFonts w:asciiTheme="minorHAnsi" w:eastAsiaTheme="minorHAnsi" w:hAnsiTheme="minorHAnsi" w:cs="Georgia"/>
          <w:sz w:val="24"/>
          <w:szCs w:val="24"/>
          <w:lang w:val="en-US"/>
        </w:rPr>
        <w:t xml:space="preserve"> or refers directly to the guidance in the </w:t>
      </w:r>
      <w:r w:rsidR="00780A27" w:rsidRPr="007753BF">
        <w:rPr>
          <w:rFonts w:asciiTheme="minorHAnsi" w:eastAsiaTheme="minorHAnsi" w:hAnsiTheme="minorHAnsi" w:cs="Georgia"/>
          <w:sz w:val="24"/>
          <w:szCs w:val="24"/>
          <w:lang w:val="en-US"/>
        </w:rPr>
        <w:t>forms,</w:t>
      </w:r>
      <w:r w:rsidR="00E320C0" w:rsidRPr="007753BF">
        <w:rPr>
          <w:rStyle w:val="FootnoteReference"/>
          <w:rFonts w:asciiTheme="minorHAnsi" w:eastAsiaTheme="minorHAnsi" w:hAnsiTheme="minorHAnsi" w:cs="Georgia"/>
          <w:sz w:val="24"/>
          <w:szCs w:val="24"/>
          <w:lang w:val="en-US"/>
        </w:rPr>
        <w:footnoteReference w:id="22"/>
      </w:r>
      <w:r w:rsidR="00951EFF" w:rsidRPr="007753BF">
        <w:rPr>
          <w:rFonts w:asciiTheme="minorHAnsi" w:eastAsiaTheme="minorHAnsi" w:hAnsiTheme="minorHAnsi" w:cs="Georgia"/>
          <w:sz w:val="24"/>
          <w:szCs w:val="24"/>
          <w:lang w:val="en-US"/>
        </w:rPr>
        <w:t xml:space="preserve"> rather than attempt to provide any additional information as to how the European procedure – or any of its steps – </w:t>
      </w:r>
      <w:ins w:id="56" w:author="Jonathan Garton" w:date="2014-07-29T19:20:00Z">
        <w:r w:rsidR="009E69C1">
          <w:rPr>
            <w:rFonts w:asciiTheme="minorHAnsi" w:eastAsiaTheme="minorHAnsi" w:hAnsiTheme="minorHAnsi" w:cs="Georgia"/>
            <w:sz w:val="24"/>
            <w:szCs w:val="24"/>
            <w:lang w:val="en-US"/>
          </w:rPr>
          <w:t xml:space="preserve">fits in </w:t>
        </w:r>
      </w:ins>
      <w:r w:rsidR="00951EFF" w:rsidRPr="007753BF">
        <w:rPr>
          <w:rFonts w:asciiTheme="minorHAnsi" w:eastAsiaTheme="minorHAnsi" w:hAnsiTheme="minorHAnsi" w:cs="Georgia"/>
          <w:sz w:val="24"/>
          <w:szCs w:val="24"/>
          <w:lang w:val="en-US"/>
        </w:rPr>
        <w:t xml:space="preserve">with existing English procedures or </w:t>
      </w:r>
      <w:ins w:id="57" w:author="Jonathan Garton" w:date="2014-07-29T19:20:00Z">
        <w:r w:rsidR="009E69C1">
          <w:rPr>
            <w:rFonts w:asciiTheme="minorHAnsi" w:eastAsiaTheme="minorHAnsi" w:hAnsiTheme="minorHAnsi" w:cs="Georgia"/>
            <w:sz w:val="24"/>
            <w:szCs w:val="24"/>
            <w:lang w:val="en-US"/>
          </w:rPr>
          <w:t>the</w:t>
        </w:r>
      </w:ins>
      <w:r w:rsidR="00951EFF" w:rsidRPr="007753BF">
        <w:rPr>
          <w:rFonts w:asciiTheme="minorHAnsi" w:eastAsiaTheme="minorHAnsi" w:hAnsiTheme="minorHAnsi" w:cs="Georgia"/>
          <w:sz w:val="24"/>
          <w:szCs w:val="24"/>
          <w:lang w:val="en-US"/>
        </w:rPr>
        <w:t xml:space="preserve"> technical English legal terminology. </w:t>
      </w:r>
      <w:ins w:id="58" w:author="Jonathan" w:date="2014-07-29T21:12:00Z">
        <w:r w:rsidR="00F63EBB">
          <w:rPr>
            <w:rFonts w:asciiTheme="minorHAnsi" w:eastAsiaTheme="minorHAnsi" w:hAnsiTheme="minorHAnsi" w:cs="Georgia"/>
            <w:sz w:val="24"/>
            <w:szCs w:val="24"/>
            <w:lang w:val="en-US"/>
          </w:rPr>
          <w:t>T</w:t>
        </w:r>
      </w:ins>
      <w:r w:rsidR="00951EFF" w:rsidRPr="007753BF">
        <w:rPr>
          <w:rFonts w:asciiTheme="minorHAnsi" w:eastAsiaTheme="minorHAnsi" w:hAnsiTheme="minorHAnsi" w:cs="Georgia"/>
          <w:sz w:val="24"/>
          <w:szCs w:val="24"/>
          <w:lang w:val="en-US"/>
        </w:rPr>
        <w:t>he leaflet tells the litigant to complete the form (to be found</w:t>
      </w:r>
      <w:r w:rsidR="002435AB" w:rsidRPr="007753BF">
        <w:rPr>
          <w:rFonts w:asciiTheme="minorHAnsi" w:eastAsiaTheme="minorHAnsi" w:hAnsiTheme="minorHAnsi" w:cs="Georgia"/>
          <w:sz w:val="24"/>
          <w:szCs w:val="24"/>
          <w:lang w:val="en-US"/>
        </w:rPr>
        <w:t xml:space="preserve"> on the Judicial </w:t>
      </w:r>
      <w:ins w:id="59" w:author="Jonathan" w:date="2014-07-29T21:11:00Z">
        <w:r w:rsidR="00F63EBB">
          <w:rPr>
            <w:rFonts w:asciiTheme="minorHAnsi" w:eastAsiaTheme="minorHAnsi" w:hAnsiTheme="minorHAnsi" w:cs="Georgia"/>
            <w:sz w:val="24"/>
            <w:szCs w:val="24"/>
            <w:lang w:val="en-US"/>
          </w:rPr>
          <w:t>A</w:t>
        </w:r>
        <w:r w:rsidR="00F63EBB" w:rsidRPr="007753BF">
          <w:rPr>
            <w:rFonts w:asciiTheme="minorHAnsi" w:eastAsiaTheme="minorHAnsi" w:hAnsiTheme="minorHAnsi" w:cs="Georgia"/>
            <w:sz w:val="24"/>
            <w:szCs w:val="24"/>
            <w:lang w:val="en-US"/>
          </w:rPr>
          <w:t xml:space="preserve">tlas </w:t>
        </w:r>
      </w:ins>
      <w:r w:rsidR="002435AB" w:rsidRPr="007753BF">
        <w:rPr>
          <w:rFonts w:asciiTheme="minorHAnsi" w:eastAsiaTheme="minorHAnsi" w:hAnsiTheme="minorHAnsi" w:cs="Georgia"/>
          <w:sz w:val="24"/>
          <w:szCs w:val="24"/>
          <w:lang w:val="en-US"/>
        </w:rPr>
        <w:t>website</w:t>
      </w:r>
      <w:r w:rsidR="00951EFF" w:rsidRPr="007753BF">
        <w:rPr>
          <w:rFonts w:asciiTheme="minorHAnsi" w:eastAsiaTheme="minorHAnsi" w:hAnsiTheme="minorHAnsi" w:cs="Georgia"/>
          <w:sz w:val="24"/>
          <w:szCs w:val="24"/>
          <w:lang w:val="en-US"/>
        </w:rPr>
        <w:t>)</w:t>
      </w:r>
      <w:ins w:id="60" w:author="Jonathan" w:date="2014-07-29T21:12:00Z">
        <w:r w:rsidR="00F63EBB">
          <w:rPr>
            <w:rFonts w:asciiTheme="minorHAnsi" w:eastAsiaTheme="minorHAnsi" w:hAnsiTheme="minorHAnsi" w:cs="Georgia"/>
            <w:sz w:val="24"/>
            <w:szCs w:val="24"/>
            <w:lang w:val="en-US"/>
          </w:rPr>
          <w:t xml:space="preserve"> and</w:t>
        </w:r>
      </w:ins>
      <w:r w:rsidR="00951EFF" w:rsidRPr="007753BF">
        <w:rPr>
          <w:rFonts w:asciiTheme="minorHAnsi" w:eastAsiaTheme="minorHAnsi" w:hAnsiTheme="minorHAnsi" w:cs="Georgia"/>
          <w:sz w:val="24"/>
          <w:szCs w:val="24"/>
          <w:lang w:val="en-US"/>
        </w:rPr>
        <w:t xml:space="preserve"> p</w:t>
      </w:r>
      <w:r w:rsidR="00780A27" w:rsidRPr="007753BF">
        <w:rPr>
          <w:rFonts w:asciiTheme="minorHAnsi" w:eastAsiaTheme="minorHAnsi" w:hAnsiTheme="minorHAnsi" w:cs="Georgia"/>
          <w:sz w:val="24"/>
          <w:szCs w:val="24"/>
          <w:lang w:val="en-US"/>
        </w:rPr>
        <w:t>ay the fee</w:t>
      </w:r>
      <w:ins w:id="61" w:author="Jonathan" w:date="2014-07-29T21:12:00Z">
        <w:r w:rsidR="00F63EBB">
          <w:rPr>
            <w:rFonts w:asciiTheme="minorHAnsi" w:eastAsiaTheme="minorHAnsi" w:hAnsiTheme="minorHAnsi" w:cs="Georgia"/>
            <w:sz w:val="24"/>
            <w:szCs w:val="24"/>
            <w:lang w:val="en-US"/>
          </w:rPr>
          <w:t>; the form must then be</w:t>
        </w:r>
      </w:ins>
      <w:r w:rsidR="00780A27" w:rsidRPr="007753BF">
        <w:rPr>
          <w:rFonts w:asciiTheme="minorHAnsi" w:eastAsiaTheme="minorHAnsi" w:hAnsiTheme="minorHAnsi" w:cs="Georgia"/>
          <w:sz w:val="24"/>
          <w:szCs w:val="24"/>
          <w:lang w:val="en-US"/>
        </w:rPr>
        <w:t xml:space="preserve"> take</w:t>
      </w:r>
      <w:ins w:id="62" w:author="Jonathan" w:date="2014-07-29T21:12:00Z">
        <w:r w:rsidR="00F63EBB">
          <w:rPr>
            <w:rFonts w:asciiTheme="minorHAnsi" w:eastAsiaTheme="minorHAnsi" w:hAnsiTheme="minorHAnsi" w:cs="Georgia"/>
            <w:sz w:val="24"/>
            <w:szCs w:val="24"/>
            <w:lang w:val="en-US"/>
          </w:rPr>
          <w:t>n</w:t>
        </w:r>
      </w:ins>
      <w:r w:rsidR="00780A27" w:rsidRPr="007753BF">
        <w:rPr>
          <w:rFonts w:asciiTheme="minorHAnsi" w:eastAsiaTheme="minorHAnsi" w:hAnsiTheme="minorHAnsi" w:cs="Georgia"/>
          <w:sz w:val="24"/>
          <w:szCs w:val="24"/>
          <w:lang w:val="en-US"/>
        </w:rPr>
        <w:t xml:space="preserve"> or </w:t>
      </w:r>
      <w:ins w:id="63" w:author="Jonathan" w:date="2014-07-29T21:12:00Z">
        <w:r w:rsidR="00F63EBB" w:rsidRPr="007753BF">
          <w:rPr>
            <w:rFonts w:asciiTheme="minorHAnsi" w:eastAsiaTheme="minorHAnsi" w:hAnsiTheme="minorHAnsi" w:cs="Georgia"/>
            <w:sz w:val="24"/>
            <w:szCs w:val="24"/>
            <w:lang w:val="en-US"/>
          </w:rPr>
          <w:t>sen</w:t>
        </w:r>
        <w:r w:rsidR="00F63EBB">
          <w:rPr>
            <w:rFonts w:asciiTheme="minorHAnsi" w:eastAsiaTheme="minorHAnsi" w:hAnsiTheme="minorHAnsi" w:cs="Georgia"/>
            <w:sz w:val="24"/>
            <w:szCs w:val="24"/>
            <w:lang w:val="en-US"/>
          </w:rPr>
          <w:t>t</w:t>
        </w:r>
        <w:r w:rsidR="00F63EBB" w:rsidRPr="007753BF">
          <w:rPr>
            <w:rFonts w:asciiTheme="minorHAnsi" w:eastAsiaTheme="minorHAnsi" w:hAnsiTheme="minorHAnsi" w:cs="Georgia"/>
            <w:sz w:val="24"/>
            <w:szCs w:val="24"/>
            <w:lang w:val="en-US"/>
          </w:rPr>
          <w:t xml:space="preserve"> </w:t>
        </w:r>
      </w:ins>
      <w:r w:rsidR="00780A27" w:rsidRPr="007753BF">
        <w:rPr>
          <w:rFonts w:asciiTheme="minorHAnsi" w:eastAsiaTheme="minorHAnsi" w:hAnsiTheme="minorHAnsi" w:cs="Georgia"/>
          <w:sz w:val="24"/>
          <w:szCs w:val="24"/>
          <w:lang w:val="en-US"/>
        </w:rPr>
        <w:t>to the Court</w:t>
      </w:r>
      <w:ins w:id="64" w:author="Jonathan" w:date="2014-07-29T21:13:00Z">
        <w:r w:rsidR="00F63EBB">
          <w:rPr>
            <w:rFonts w:asciiTheme="minorHAnsi" w:eastAsiaTheme="minorHAnsi" w:hAnsiTheme="minorHAnsi" w:cs="Georgia"/>
            <w:sz w:val="24"/>
            <w:szCs w:val="24"/>
            <w:lang w:val="en-US"/>
          </w:rPr>
          <w:t>,</w:t>
        </w:r>
      </w:ins>
      <w:r w:rsidR="00780A27" w:rsidRPr="007753BF">
        <w:rPr>
          <w:rFonts w:asciiTheme="minorHAnsi" w:eastAsiaTheme="minorHAnsi" w:hAnsiTheme="minorHAnsi" w:cs="Georgia"/>
          <w:sz w:val="24"/>
          <w:szCs w:val="24"/>
          <w:lang w:val="en-US"/>
        </w:rPr>
        <w:t xml:space="preserve"> which will</w:t>
      </w:r>
      <w:ins w:id="65" w:author="Jonathan" w:date="2014-07-29T21:13:00Z">
        <w:r w:rsidR="00F63EBB">
          <w:rPr>
            <w:rFonts w:asciiTheme="minorHAnsi" w:eastAsiaTheme="minorHAnsi" w:hAnsiTheme="minorHAnsi" w:cs="Georgia"/>
            <w:sz w:val="24"/>
            <w:szCs w:val="24"/>
            <w:lang w:val="en-US"/>
          </w:rPr>
          <w:t xml:space="preserve"> check that it has been correctly completed and</w:t>
        </w:r>
      </w:ins>
      <w:r w:rsidR="00780A27" w:rsidRPr="007753BF">
        <w:rPr>
          <w:rFonts w:asciiTheme="minorHAnsi" w:eastAsiaTheme="minorHAnsi" w:hAnsiTheme="minorHAnsi" w:cs="Georgia"/>
          <w:sz w:val="24"/>
          <w:szCs w:val="24"/>
          <w:lang w:val="en-US"/>
        </w:rPr>
        <w:t xml:space="preserve"> </w:t>
      </w:r>
      <w:ins w:id="66" w:author="Jonathan" w:date="2014-07-29T21:13:00Z">
        <w:r w:rsidR="00F63EBB">
          <w:rPr>
            <w:rFonts w:asciiTheme="minorHAnsi" w:eastAsiaTheme="minorHAnsi" w:hAnsiTheme="minorHAnsi" w:cs="Georgia"/>
            <w:sz w:val="24"/>
            <w:szCs w:val="24"/>
            <w:lang w:val="en-US"/>
          </w:rPr>
          <w:t>will then serve it on the defendant</w:t>
        </w:r>
      </w:ins>
      <w:r w:rsidR="00951EFF" w:rsidRPr="007753BF">
        <w:rPr>
          <w:rFonts w:asciiTheme="minorHAnsi" w:eastAsiaTheme="minorHAnsi" w:hAnsiTheme="minorHAnsi" w:cs="Georgia"/>
          <w:sz w:val="24"/>
          <w:szCs w:val="24"/>
          <w:lang w:val="en-US"/>
        </w:rPr>
        <w:t>. Eventually a successfu</w:t>
      </w:r>
      <w:r w:rsidR="00780A27" w:rsidRPr="007753BF">
        <w:rPr>
          <w:rFonts w:asciiTheme="minorHAnsi" w:eastAsiaTheme="minorHAnsi" w:hAnsiTheme="minorHAnsi" w:cs="Georgia"/>
          <w:sz w:val="24"/>
          <w:szCs w:val="24"/>
          <w:lang w:val="en-US"/>
        </w:rPr>
        <w:t xml:space="preserve">l claimant will be required to </w:t>
      </w:r>
      <w:r w:rsidR="00951EFF" w:rsidRPr="007753BF">
        <w:rPr>
          <w:rFonts w:asciiTheme="minorHAnsi" w:eastAsiaTheme="minorHAnsi" w:hAnsiTheme="minorHAnsi" w:cs="Georgia"/>
          <w:sz w:val="24"/>
          <w:szCs w:val="24"/>
          <w:lang w:val="en-US"/>
        </w:rPr>
        <w:t>send</w:t>
      </w:r>
      <w:r w:rsidR="00951EFF" w:rsidRPr="007753BF">
        <w:rPr>
          <w:rStyle w:val="FootnoteReference"/>
          <w:rFonts w:asciiTheme="minorHAnsi" w:eastAsiaTheme="minorHAnsi" w:hAnsiTheme="minorHAnsi" w:cs="Georgia"/>
          <w:sz w:val="24"/>
          <w:szCs w:val="24"/>
          <w:lang w:val="en-US"/>
        </w:rPr>
        <w:footnoteReference w:id="23"/>
      </w:r>
      <w:r w:rsidR="00951EFF" w:rsidRPr="007753BF">
        <w:rPr>
          <w:rFonts w:asciiTheme="minorHAnsi" w:eastAsiaTheme="minorHAnsi" w:hAnsiTheme="minorHAnsi" w:cs="Georgia"/>
          <w:sz w:val="24"/>
          <w:szCs w:val="24"/>
          <w:lang w:val="en-US"/>
        </w:rPr>
        <w:t xml:space="preserve"> the final order to the enforcement authorities in the destination country</w:t>
      </w:r>
      <w:ins w:id="67" w:author="Jonathan Garton" w:date="2014-07-29T19:22:00Z">
        <w:r w:rsidR="006455BD">
          <w:rPr>
            <w:rFonts w:asciiTheme="minorHAnsi" w:eastAsiaTheme="minorHAnsi" w:hAnsiTheme="minorHAnsi" w:cs="Georgia"/>
            <w:sz w:val="24"/>
            <w:szCs w:val="24"/>
            <w:lang w:val="en-US"/>
          </w:rPr>
          <w:t xml:space="preserve">, </w:t>
        </w:r>
      </w:ins>
      <w:r w:rsidR="00951EFF" w:rsidRPr="007753BF">
        <w:rPr>
          <w:rFonts w:asciiTheme="minorHAnsi" w:eastAsiaTheme="minorHAnsi" w:hAnsiTheme="minorHAnsi" w:cs="Georgia"/>
          <w:sz w:val="24"/>
          <w:szCs w:val="24"/>
          <w:lang w:val="en-US"/>
        </w:rPr>
        <w:t>to be identified through the online European</w:t>
      </w:r>
      <w:ins w:id="68" w:author="Jonathan" w:date="2014-07-29T21:14:00Z">
        <w:r w:rsidR="00F63EBB">
          <w:rPr>
            <w:rFonts w:asciiTheme="minorHAnsi" w:eastAsiaTheme="minorHAnsi" w:hAnsiTheme="minorHAnsi" w:cs="Georgia"/>
            <w:sz w:val="24"/>
            <w:szCs w:val="24"/>
            <w:lang w:val="en-US"/>
          </w:rPr>
          <w:t xml:space="preserve"> e-Justice</w:t>
        </w:r>
      </w:ins>
      <w:r w:rsidR="00951EFF" w:rsidRPr="007753BF">
        <w:rPr>
          <w:rFonts w:asciiTheme="minorHAnsi" w:eastAsiaTheme="minorHAnsi" w:hAnsiTheme="minorHAnsi" w:cs="Georgia"/>
          <w:sz w:val="24"/>
          <w:szCs w:val="24"/>
          <w:lang w:val="en-US"/>
        </w:rPr>
        <w:t xml:space="preserve"> Portal.</w:t>
      </w:r>
      <w:ins w:id="69" w:author="Jonathan" w:date="2014-07-29T21:14:00Z">
        <w:r w:rsidR="00F63EBB">
          <w:rPr>
            <w:rFonts w:asciiTheme="minorHAnsi" w:eastAsiaTheme="minorHAnsi" w:hAnsiTheme="minorHAnsi" w:cs="Georgia"/>
            <w:sz w:val="24"/>
            <w:szCs w:val="24"/>
            <w:lang w:val="en-US"/>
          </w:rPr>
          <w:t xml:space="preserve"> The leaflet provides the URL of the Judicial Atlas and the European e-Justice Portal</w:t>
        </w:r>
      </w:ins>
      <w:ins w:id="70" w:author="Jonathan" w:date="2014-07-29T21:15:00Z">
        <w:r w:rsidR="00F63EBB">
          <w:rPr>
            <w:rFonts w:asciiTheme="minorHAnsi" w:eastAsiaTheme="minorHAnsi" w:hAnsiTheme="minorHAnsi" w:cs="Georgia"/>
            <w:sz w:val="24"/>
            <w:szCs w:val="24"/>
            <w:lang w:val="en-US"/>
          </w:rPr>
          <w:t xml:space="preserve"> and expects the litigant to navigate them independently.</w:t>
        </w:r>
      </w:ins>
    </w:p>
    <w:p w14:paraId="56008448" w14:textId="2196BAE3" w:rsidR="00031E87" w:rsidRPr="007753BF" w:rsidRDefault="002001DD" w:rsidP="006A0A10">
      <w:pPr>
        <w:spacing w:after="0" w:line="240" w:lineRule="auto"/>
        <w:ind w:firstLine="284"/>
        <w:jc w:val="both"/>
        <w:rPr>
          <w:rFonts w:asciiTheme="minorHAnsi" w:eastAsiaTheme="minorHAnsi" w:hAnsiTheme="minorHAnsi" w:cs="Georgia"/>
          <w:sz w:val="24"/>
          <w:szCs w:val="24"/>
          <w:lang w:val="en-US"/>
        </w:rPr>
      </w:pPr>
      <w:r w:rsidRPr="007753BF">
        <w:rPr>
          <w:rFonts w:asciiTheme="minorHAnsi" w:eastAsiaTheme="minorHAnsi" w:hAnsiTheme="minorHAnsi" w:cs="Georgia"/>
          <w:sz w:val="24"/>
          <w:szCs w:val="24"/>
          <w:lang w:val="en-US"/>
        </w:rPr>
        <w:t>It cannot be stressed enough that t</w:t>
      </w:r>
      <w:r w:rsidR="00951EFF" w:rsidRPr="007753BF">
        <w:rPr>
          <w:rFonts w:asciiTheme="minorHAnsi" w:eastAsiaTheme="minorHAnsi" w:hAnsiTheme="minorHAnsi" w:cs="Georgia"/>
          <w:sz w:val="24"/>
          <w:szCs w:val="24"/>
          <w:lang w:val="en-US"/>
        </w:rPr>
        <w:t>here is a clear advantage to simple, non-technical procedures</w:t>
      </w:r>
      <w:r w:rsidRPr="007753BF">
        <w:rPr>
          <w:rFonts w:asciiTheme="minorHAnsi" w:eastAsiaTheme="minorHAnsi" w:hAnsiTheme="minorHAnsi" w:cs="Georgia"/>
          <w:sz w:val="24"/>
          <w:szCs w:val="24"/>
          <w:lang w:val="en-US"/>
        </w:rPr>
        <w:t>;</w:t>
      </w:r>
      <w:r w:rsidR="00951EFF" w:rsidRPr="007753BF">
        <w:rPr>
          <w:rFonts w:asciiTheme="minorHAnsi" w:eastAsiaTheme="minorHAnsi" w:hAnsiTheme="minorHAnsi" w:cs="Georgia"/>
          <w:sz w:val="24"/>
          <w:szCs w:val="24"/>
          <w:lang w:val="en-US"/>
        </w:rPr>
        <w:t xml:space="preserve"> </w:t>
      </w:r>
      <w:r w:rsidRPr="007753BF">
        <w:rPr>
          <w:rFonts w:asciiTheme="minorHAnsi" w:eastAsiaTheme="minorHAnsi" w:hAnsiTheme="minorHAnsi" w:cs="Georgia"/>
          <w:sz w:val="24"/>
          <w:szCs w:val="24"/>
          <w:lang w:val="en-US"/>
        </w:rPr>
        <w:t>this</w:t>
      </w:r>
      <w:r w:rsidR="00951EFF" w:rsidRPr="007753BF">
        <w:rPr>
          <w:rFonts w:asciiTheme="minorHAnsi" w:eastAsiaTheme="minorHAnsi" w:hAnsiTheme="minorHAnsi" w:cs="Georgia"/>
          <w:sz w:val="24"/>
          <w:szCs w:val="24"/>
          <w:lang w:val="en-US"/>
        </w:rPr>
        <w:t xml:space="preserve"> has </w:t>
      </w:r>
      <w:r w:rsidR="00780A27" w:rsidRPr="007753BF">
        <w:rPr>
          <w:rFonts w:asciiTheme="minorHAnsi" w:eastAsiaTheme="minorHAnsi" w:hAnsiTheme="minorHAnsi" w:cs="Georgia"/>
          <w:sz w:val="24"/>
          <w:szCs w:val="24"/>
          <w:lang w:val="en-US"/>
        </w:rPr>
        <w:t>become increasingly apparent</w:t>
      </w:r>
      <w:r w:rsidR="00951EFF" w:rsidRPr="007753BF">
        <w:rPr>
          <w:rFonts w:asciiTheme="minorHAnsi" w:eastAsiaTheme="minorHAnsi" w:hAnsiTheme="minorHAnsi" w:cs="Georgia"/>
          <w:sz w:val="24"/>
          <w:szCs w:val="24"/>
          <w:lang w:val="en-US"/>
        </w:rPr>
        <w:t xml:space="preserve"> and acted upon even in </w:t>
      </w:r>
      <w:r w:rsidR="00780A27" w:rsidRPr="007753BF">
        <w:rPr>
          <w:rFonts w:asciiTheme="minorHAnsi" w:eastAsiaTheme="minorHAnsi" w:hAnsiTheme="minorHAnsi" w:cs="Georgia"/>
          <w:sz w:val="24"/>
          <w:szCs w:val="24"/>
          <w:lang w:val="en-US"/>
        </w:rPr>
        <w:t>the crustiest</w:t>
      </w:r>
      <w:r w:rsidR="00951EFF" w:rsidRPr="007753BF">
        <w:rPr>
          <w:rFonts w:asciiTheme="minorHAnsi" w:eastAsiaTheme="minorHAnsi" w:hAnsiTheme="minorHAnsi" w:cs="Georgia"/>
          <w:sz w:val="24"/>
          <w:szCs w:val="24"/>
          <w:lang w:val="en-US"/>
        </w:rPr>
        <w:t xml:space="preserve"> English legal circles.</w:t>
      </w:r>
      <w:r w:rsidRPr="007753BF">
        <w:rPr>
          <w:rFonts w:asciiTheme="minorHAnsi" w:eastAsiaTheme="minorHAnsi" w:hAnsiTheme="minorHAnsi" w:cs="Georgia"/>
          <w:sz w:val="24"/>
          <w:szCs w:val="24"/>
          <w:lang w:val="en-US"/>
        </w:rPr>
        <w:t xml:space="preserve"> ‘Technicalities’, or procedural legal qualifications, may be required but ought always </w:t>
      </w:r>
      <w:ins w:id="71" w:author="Jonathan" w:date="2014-07-29T21:16:00Z">
        <w:r w:rsidR="00F63EBB">
          <w:rPr>
            <w:rFonts w:asciiTheme="minorHAnsi" w:eastAsiaTheme="minorHAnsi" w:hAnsiTheme="minorHAnsi" w:cs="Georgia"/>
            <w:sz w:val="24"/>
            <w:szCs w:val="24"/>
            <w:lang w:val="en-US"/>
          </w:rPr>
          <w:t xml:space="preserve">to </w:t>
        </w:r>
      </w:ins>
      <w:r w:rsidRPr="007753BF">
        <w:rPr>
          <w:rFonts w:asciiTheme="minorHAnsi" w:eastAsiaTheme="minorHAnsi" w:hAnsiTheme="minorHAnsi" w:cs="Georgia"/>
          <w:sz w:val="24"/>
          <w:szCs w:val="24"/>
          <w:lang w:val="en-US"/>
        </w:rPr>
        <w:t xml:space="preserve">be used sparingly and </w:t>
      </w:r>
      <w:ins w:id="72" w:author="Jonathan Garton" w:date="2014-07-29T19:27:00Z">
        <w:r w:rsidR="006201F9">
          <w:rPr>
            <w:rFonts w:asciiTheme="minorHAnsi" w:eastAsiaTheme="minorHAnsi" w:hAnsiTheme="minorHAnsi" w:cs="Georgia"/>
            <w:sz w:val="24"/>
            <w:szCs w:val="24"/>
            <w:lang w:val="en-US"/>
          </w:rPr>
          <w:t xml:space="preserve">only </w:t>
        </w:r>
      </w:ins>
      <w:r w:rsidRPr="007753BF">
        <w:rPr>
          <w:rFonts w:asciiTheme="minorHAnsi" w:eastAsiaTheme="minorHAnsi" w:hAnsiTheme="minorHAnsi" w:cs="Georgia"/>
          <w:sz w:val="24"/>
          <w:szCs w:val="24"/>
          <w:lang w:val="en-US"/>
        </w:rPr>
        <w:t xml:space="preserve">where they serve to enhance and increase the quality of justice, avoiding as much as possible the unnecessary accretion of obstacles to access to the court </w:t>
      </w:r>
      <w:r w:rsidR="007D2585" w:rsidRPr="007753BF">
        <w:rPr>
          <w:rFonts w:asciiTheme="minorHAnsi" w:eastAsiaTheme="minorHAnsi" w:hAnsiTheme="minorHAnsi" w:cs="Georgia"/>
          <w:sz w:val="24"/>
          <w:szCs w:val="24"/>
          <w:lang w:val="en-US"/>
        </w:rPr>
        <w:t>and to a timely</w:t>
      </w:r>
      <w:r w:rsidRPr="007753BF">
        <w:rPr>
          <w:rFonts w:asciiTheme="minorHAnsi" w:eastAsiaTheme="minorHAnsi" w:hAnsiTheme="minorHAnsi" w:cs="Georgia"/>
          <w:sz w:val="24"/>
          <w:szCs w:val="24"/>
          <w:lang w:val="en-US"/>
        </w:rPr>
        <w:t xml:space="preserve"> resolution of the claim.</w:t>
      </w:r>
      <w:r w:rsidRPr="007753BF">
        <w:rPr>
          <w:rStyle w:val="FootnoteReference"/>
          <w:rFonts w:asciiTheme="minorHAnsi" w:eastAsiaTheme="minorHAnsi" w:hAnsiTheme="minorHAnsi" w:cs="Georgia"/>
          <w:sz w:val="24"/>
          <w:szCs w:val="24"/>
          <w:lang w:val="en-US"/>
        </w:rPr>
        <w:footnoteReference w:id="24"/>
      </w:r>
      <w:r w:rsidRPr="007753BF">
        <w:rPr>
          <w:rFonts w:asciiTheme="minorHAnsi" w:eastAsiaTheme="minorHAnsi" w:hAnsiTheme="minorHAnsi" w:cs="Georgia"/>
          <w:sz w:val="24"/>
          <w:szCs w:val="24"/>
          <w:lang w:val="en-US"/>
        </w:rPr>
        <w:t xml:space="preserve"> </w:t>
      </w:r>
      <w:r w:rsidR="00603D80" w:rsidRPr="007753BF">
        <w:rPr>
          <w:rFonts w:asciiTheme="minorHAnsi" w:eastAsiaTheme="minorHAnsi" w:hAnsiTheme="minorHAnsi" w:cs="Georgia"/>
          <w:sz w:val="24"/>
          <w:szCs w:val="24"/>
          <w:lang w:val="en-US"/>
        </w:rPr>
        <w:t>S</w:t>
      </w:r>
      <w:r w:rsidR="00951EFF" w:rsidRPr="007753BF">
        <w:rPr>
          <w:rFonts w:asciiTheme="minorHAnsi" w:eastAsiaTheme="minorHAnsi" w:hAnsiTheme="minorHAnsi" w:cs="Georgia"/>
          <w:sz w:val="24"/>
          <w:szCs w:val="24"/>
          <w:lang w:val="en-US"/>
        </w:rPr>
        <w:t>mall</w:t>
      </w:r>
      <w:ins w:id="73" w:author="Jonathan Garton" w:date="2014-07-29T19:27:00Z">
        <w:r w:rsidR="006201F9">
          <w:rPr>
            <w:rFonts w:asciiTheme="minorHAnsi" w:eastAsiaTheme="minorHAnsi" w:hAnsiTheme="minorHAnsi" w:cs="Georgia"/>
            <w:sz w:val="24"/>
            <w:szCs w:val="24"/>
            <w:lang w:val="en-US"/>
          </w:rPr>
          <w:t xml:space="preserve"> </w:t>
        </w:r>
      </w:ins>
      <w:r w:rsidR="00951EFF" w:rsidRPr="007753BF">
        <w:rPr>
          <w:rFonts w:asciiTheme="minorHAnsi" w:eastAsiaTheme="minorHAnsi" w:hAnsiTheme="minorHAnsi" w:cs="Georgia"/>
          <w:sz w:val="24"/>
          <w:szCs w:val="24"/>
          <w:lang w:val="en-US"/>
        </w:rPr>
        <w:t>claims and other procedures traditi</w:t>
      </w:r>
      <w:r w:rsidR="00DD6B22" w:rsidRPr="007753BF">
        <w:rPr>
          <w:rFonts w:asciiTheme="minorHAnsi" w:eastAsiaTheme="minorHAnsi" w:hAnsiTheme="minorHAnsi" w:cs="Georgia"/>
          <w:sz w:val="24"/>
          <w:szCs w:val="24"/>
          <w:lang w:val="en-US"/>
        </w:rPr>
        <w:t>onally left to the County Court</w:t>
      </w:r>
      <w:r w:rsidR="00951EFF" w:rsidRPr="007753BF">
        <w:rPr>
          <w:rFonts w:asciiTheme="minorHAnsi" w:eastAsiaTheme="minorHAnsi" w:hAnsiTheme="minorHAnsi" w:cs="Georgia"/>
          <w:sz w:val="24"/>
          <w:szCs w:val="24"/>
          <w:lang w:val="en-US"/>
        </w:rPr>
        <w:t xml:space="preserve"> have always had, ever since the creation of that court</w:t>
      </w:r>
      <w:r w:rsidR="005420A0" w:rsidRPr="007753BF">
        <w:rPr>
          <w:rFonts w:asciiTheme="minorHAnsi" w:eastAsiaTheme="minorHAnsi" w:hAnsiTheme="minorHAnsi" w:cs="Georgia"/>
          <w:sz w:val="24"/>
          <w:szCs w:val="24"/>
          <w:lang w:val="en-US"/>
        </w:rPr>
        <w:t xml:space="preserve"> in the middle of the 19</w:t>
      </w:r>
      <w:r w:rsidR="005420A0" w:rsidRPr="007753BF">
        <w:rPr>
          <w:rFonts w:asciiTheme="minorHAnsi" w:eastAsiaTheme="minorHAnsi" w:hAnsiTheme="minorHAnsi" w:cs="Georgia"/>
          <w:sz w:val="24"/>
          <w:szCs w:val="24"/>
          <w:vertAlign w:val="superscript"/>
          <w:lang w:val="en-US"/>
        </w:rPr>
        <w:t>th</w:t>
      </w:r>
      <w:r w:rsidR="005420A0" w:rsidRPr="007753BF">
        <w:rPr>
          <w:rFonts w:asciiTheme="minorHAnsi" w:eastAsiaTheme="minorHAnsi" w:hAnsiTheme="minorHAnsi" w:cs="Georgia"/>
          <w:sz w:val="24"/>
          <w:szCs w:val="24"/>
          <w:lang w:val="en-US"/>
        </w:rPr>
        <w:t xml:space="preserve"> century</w:t>
      </w:r>
      <w:r w:rsidR="00951EFF" w:rsidRPr="007753BF">
        <w:rPr>
          <w:rFonts w:asciiTheme="minorHAnsi" w:eastAsiaTheme="minorHAnsi" w:hAnsiTheme="minorHAnsi" w:cs="Georgia"/>
          <w:sz w:val="24"/>
          <w:szCs w:val="24"/>
          <w:lang w:val="en-US"/>
        </w:rPr>
        <w:t>, at the very least the expectation that they would be user-friendly</w:t>
      </w:r>
      <w:r w:rsidR="005420A0" w:rsidRPr="007753BF">
        <w:rPr>
          <w:rFonts w:asciiTheme="minorHAnsi" w:eastAsiaTheme="minorHAnsi" w:hAnsiTheme="minorHAnsi" w:cs="Georgia"/>
          <w:sz w:val="24"/>
          <w:szCs w:val="24"/>
          <w:lang w:val="en-US"/>
        </w:rPr>
        <w:t>.</w:t>
      </w:r>
      <w:r w:rsidR="00603D80" w:rsidRPr="007753BF">
        <w:rPr>
          <w:rStyle w:val="FootnoteReference"/>
          <w:rFonts w:asciiTheme="minorHAnsi" w:eastAsiaTheme="minorHAnsi" w:hAnsiTheme="minorHAnsi" w:cs="Georgia"/>
          <w:sz w:val="24"/>
          <w:szCs w:val="24"/>
          <w:lang w:val="en-US"/>
        </w:rPr>
        <w:footnoteReference w:id="25"/>
      </w:r>
      <w:r w:rsidR="005420A0" w:rsidRPr="007753BF">
        <w:rPr>
          <w:rFonts w:asciiTheme="minorHAnsi" w:eastAsiaTheme="minorHAnsi" w:hAnsiTheme="minorHAnsi" w:cs="Georgia"/>
          <w:sz w:val="24"/>
          <w:szCs w:val="24"/>
          <w:lang w:val="en-US"/>
        </w:rPr>
        <w:t xml:space="preserve"> To be ‘user-friendly’ </w:t>
      </w:r>
      <w:r w:rsidR="00603D80" w:rsidRPr="007753BF">
        <w:rPr>
          <w:rFonts w:asciiTheme="minorHAnsi" w:eastAsiaTheme="minorHAnsi" w:hAnsiTheme="minorHAnsi" w:cs="Georgia"/>
          <w:sz w:val="24"/>
          <w:szCs w:val="24"/>
          <w:lang w:val="en-US"/>
        </w:rPr>
        <w:t>at</w:t>
      </w:r>
      <w:r w:rsidR="005420A0" w:rsidRPr="007753BF">
        <w:rPr>
          <w:rFonts w:asciiTheme="minorHAnsi" w:eastAsiaTheme="minorHAnsi" w:hAnsiTheme="minorHAnsi" w:cs="Georgia"/>
          <w:sz w:val="24"/>
          <w:szCs w:val="24"/>
          <w:lang w:val="en-US"/>
        </w:rPr>
        <w:t xml:space="preserve"> Common Law means also to be addressed</w:t>
      </w:r>
      <w:ins w:id="74" w:author="Jonathan" w:date="2014-07-29T21:20:00Z">
        <w:r w:rsidR="00F63EBB">
          <w:rPr>
            <w:rFonts w:asciiTheme="minorHAnsi" w:eastAsiaTheme="minorHAnsi" w:hAnsiTheme="minorHAnsi" w:cs="Georgia"/>
            <w:sz w:val="24"/>
            <w:szCs w:val="24"/>
            <w:lang w:val="en-US"/>
          </w:rPr>
          <w:t xml:space="preserve"> to</w:t>
        </w:r>
      </w:ins>
      <w:r w:rsidR="005420A0" w:rsidRPr="007753BF">
        <w:rPr>
          <w:rFonts w:asciiTheme="minorHAnsi" w:eastAsiaTheme="minorHAnsi" w:hAnsiTheme="minorHAnsi" w:cs="Georgia"/>
          <w:sz w:val="24"/>
          <w:szCs w:val="24"/>
          <w:lang w:val="en-US"/>
        </w:rPr>
        <w:t xml:space="preserve"> and understandable by the layperson, as one of the main procedural characteristics of the Common Law is </w:t>
      </w:r>
      <w:r w:rsidR="00951EFF" w:rsidRPr="007753BF">
        <w:rPr>
          <w:rFonts w:asciiTheme="minorHAnsi" w:eastAsiaTheme="minorHAnsi" w:hAnsiTheme="minorHAnsi" w:cs="Georgia"/>
          <w:sz w:val="24"/>
          <w:szCs w:val="24"/>
          <w:lang w:val="en-US"/>
        </w:rPr>
        <w:t>the ‘right to self-represent’.</w:t>
      </w:r>
      <w:r w:rsidR="00951EFF" w:rsidRPr="007753BF">
        <w:rPr>
          <w:rStyle w:val="FootnoteReference"/>
          <w:rFonts w:asciiTheme="minorHAnsi" w:eastAsiaTheme="minorHAnsi" w:hAnsiTheme="minorHAnsi" w:cs="Georgia"/>
          <w:sz w:val="24"/>
          <w:szCs w:val="24"/>
          <w:lang w:val="en-US"/>
        </w:rPr>
        <w:footnoteReference w:id="26"/>
      </w:r>
      <w:r w:rsidR="00B0644B" w:rsidRPr="007753BF">
        <w:rPr>
          <w:rFonts w:asciiTheme="minorHAnsi" w:eastAsiaTheme="minorHAnsi" w:hAnsiTheme="minorHAnsi" w:cs="Georgia"/>
          <w:sz w:val="24"/>
          <w:szCs w:val="24"/>
          <w:lang w:val="en-US"/>
        </w:rPr>
        <w:t xml:space="preserve"> </w:t>
      </w:r>
      <w:r w:rsidR="004D6125" w:rsidRPr="007753BF">
        <w:rPr>
          <w:rFonts w:asciiTheme="minorHAnsi" w:eastAsiaTheme="minorHAnsi" w:hAnsiTheme="minorHAnsi" w:cs="Georgia"/>
          <w:sz w:val="24"/>
          <w:szCs w:val="24"/>
          <w:lang w:val="en-US"/>
        </w:rPr>
        <w:lastRenderedPageBreak/>
        <w:t>The UK Government’s official website</w:t>
      </w:r>
      <w:r w:rsidR="00B0644B" w:rsidRPr="007753BF">
        <w:rPr>
          <w:rStyle w:val="FootnoteReference"/>
          <w:rFonts w:asciiTheme="minorHAnsi" w:eastAsiaTheme="minorHAnsi" w:hAnsiTheme="minorHAnsi" w:cs="Georgia"/>
          <w:sz w:val="24"/>
          <w:szCs w:val="24"/>
          <w:lang w:val="en-US"/>
        </w:rPr>
        <w:footnoteReference w:id="27"/>
      </w:r>
      <w:r w:rsidR="00B0644B" w:rsidRPr="007753BF">
        <w:rPr>
          <w:rFonts w:asciiTheme="minorHAnsi" w:eastAsiaTheme="minorHAnsi" w:hAnsiTheme="minorHAnsi" w:cs="Georgia"/>
          <w:sz w:val="24"/>
          <w:szCs w:val="24"/>
          <w:lang w:val="en-US"/>
        </w:rPr>
        <w:t xml:space="preserve"> shows a commendable commitment to explaining to self-represented litigants (LIPs) most of the basic steps of a claim and their procedural requirements. </w:t>
      </w:r>
      <w:r w:rsidR="005420A0" w:rsidRPr="007753BF">
        <w:rPr>
          <w:rFonts w:asciiTheme="minorHAnsi" w:eastAsiaTheme="minorHAnsi" w:hAnsiTheme="minorHAnsi" w:cs="Georgia"/>
          <w:sz w:val="24"/>
          <w:szCs w:val="24"/>
          <w:lang w:val="en-US"/>
        </w:rPr>
        <w:t>Additionally</w:t>
      </w:r>
      <w:r w:rsidR="00B0644B" w:rsidRPr="007753BF">
        <w:rPr>
          <w:rFonts w:asciiTheme="minorHAnsi" w:eastAsiaTheme="minorHAnsi" w:hAnsiTheme="minorHAnsi" w:cs="Georgia"/>
          <w:sz w:val="24"/>
          <w:szCs w:val="24"/>
          <w:lang w:val="en-US"/>
        </w:rPr>
        <w:t>, it has been a goal of the Woolf Reforms</w:t>
      </w:r>
      <w:r w:rsidR="00031E87" w:rsidRPr="007753BF">
        <w:rPr>
          <w:rStyle w:val="FootnoteReference"/>
          <w:rFonts w:asciiTheme="minorHAnsi" w:eastAsiaTheme="minorHAnsi" w:hAnsiTheme="minorHAnsi" w:cs="Georgia"/>
          <w:sz w:val="24"/>
          <w:szCs w:val="24"/>
          <w:lang w:val="en-US"/>
        </w:rPr>
        <w:footnoteReference w:id="28"/>
      </w:r>
      <w:r w:rsidR="00B0644B" w:rsidRPr="007753BF">
        <w:rPr>
          <w:rFonts w:asciiTheme="minorHAnsi" w:eastAsiaTheme="minorHAnsi" w:hAnsiTheme="minorHAnsi" w:cs="Georgia"/>
          <w:sz w:val="24"/>
          <w:szCs w:val="24"/>
          <w:lang w:val="en-US"/>
        </w:rPr>
        <w:t xml:space="preserve"> and a</w:t>
      </w:r>
      <w:r w:rsidR="005420A0" w:rsidRPr="007753BF">
        <w:rPr>
          <w:rFonts w:asciiTheme="minorHAnsi" w:eastAsiaTheme="minorHAnsi" w:hAnsiTheme="minorHAnsi" w:cs="Georgia"/>
          <w:sz w:val="24"/>
          <w:szCs w:val="24"/>
          <w:lang w:val="en-US"/>
        </w:rPr>
        <w:t xml:space="preserve"> foreseen</w:t>
      </w:r>
      <w:r w:rsidR="00B0644B" w:rsidRPr="007753BF">
        <w:rPr>
          <w:rFonts w:asciiTheme="minorHAnsi" w:eastAsiaTheme="minorHAnsi" w:hAnsiTheme="minorHAnsi" w:cs="Georgia"/>
          <w:sz w:val="24"/>
          <w:szCs w:val="24"/>
          <w:lang w:val="en-US"/>
        </w:rPr>
        <w:t xml:space="preserve"> consequence of the Jackson Reforms</w:t>
      </w:r>
      <w:r w:rsidR="005420A0" w:rsidRPr="007753BF">
        <w:rPr>
          <w:rFonts w:asciiTheme="minorHAnsi" w:eastAsiaTheme="minorHAnsi" w:hAnsiTheme="minorHAnsi" w:cs="Georgia"/>
          <w:sz w:val="24"/>
          <w:szCs w:val="24"/>
          <w:lang w:val="en-US"/>
        </w:rPr>
        <w:t>,</w:t>
      </w:r>
      <w:r w:rsidR="00031E87" w:rsidRPr="007753BF">
        <w:rPr>
          <w:rStyle w:val="FootnoteReference"/>
          <w:rFonts w:asciiTheme="minorHAnsi" w:eastAsiaTheme="minorHAnsi" w:hAnsiTheme="minorHAnsi" w:cs="Georgia"/>
          <w:sz w:val="24"/>
          <w:szCs w:val="24"/>
          <w:lang w:val="en-US"/>
        </w:rPr>
        <w:footnoteReference w:id="29"/>
      </w:r>
      <w:r w:rsidR="005420A0" w:rsidRPr="007753BF">
        <w:rPr>
          <w:rFonts w:asciiTheme="minorHAnsi" w:eastAsiaTheme="minorHAnsi" w:hAnsiTheme="minorHAnsi" w:cs="Georgia"/>
          <w:sz w:val="24"/>
          <w:szCs w:val="24"/>
          <w:lang w:val="en-US"/>
        </w:rPr>
        <w:t xml:space="preserve"> </w:t>
      </w:r>
      <w:r w:rsidR="00B0644B" w:rsidRPr="007753BF">
        <w:rPr>
          <w:rFonts w:asciiTheme="minorHAnsi" w:eastAsiaTheme="minorHAnsi" w:hAnsiTheme="minorHAnsi" w:cs="Georgia"/>
          <w:sz w:val="24"/>
          <w:szCs w:val="24"/>
          <w:lang w:val="en-US"/>
        </w:rPr>
        <w:t>or rather, of the concurrent legal funding reforms implem</w:t>
      </w:r>
      <w:r w:rsidR="005420A0" w:rsidRPr="007753BF">
        <w:rPr>
          <w:rFonts w:asciiTheme="minorHAnsi" w:eastAsiaTheme="minorHAnsi" w:hAnsiTheme="minorHAnsi" w:cs="Georgia"/>
          <w:sz w:val="24"/>
          <w:szCs w:val="24"/>
          <w:lang w:val="en-US"/>
        </w:rPr>
        <w:t>ented by successive governments,</w:t>
      </w:r>
      <w:r w:rsidR="00B0644B" w:rsidRPr="007753BF">
        <w:rPr>
          <w:rFonts w:asciiTheme="minorHAnsi" w:eastAsiaTheme="minorHAnsi" w:hAnsiTheme="minorHAnsi" w:cs="Georgia"/>
          <w:sz w:val="24"/>
          <w:szCs w:val="24"/>
          <w:lang w:val="en-US"/>
        </w:rPr>
        <w:t xml:space="preserve"> that, in order to reduce the costs of litigation, more ought to be done to encourage and enable self-representation, including </w:t>
      </w:r>
      <w:r w:rsidR="005420A0" w:rsidRPr="007753BF">
        <w:rPr>
          <w:rFonts w:asciiTheme="minorHAnsi" w:eastAsiaTheme="minorHAnsi" w:hAnsiTheme="minorHAnsi" w:cs="Georgia"/>
          <w:sz w:val="24"/>
          <w:szCs w:val="24"/>
          <w:lang w:val="en-US"/>
        </w:rPr>
        <w:t xml:space="preserve">to </w:t>
      </w:r>
      <w:r w:rsidR="00B0644B" w:rsidRPr="007753BF">
        <w:rPr>
          <w:rFonts w:asciiTheme="minorHAnsi" w:eastAsiaTheme="minorHAnsi" w:hAnsiTheme="minorHAnsi" w:cs="Georgia"/>
          <w:sz w:val="24"/>
          <w:szCs w:val="24"/>
          <w:lang w:val="en-US"/>
        </w:rPr>
        <w:t>provide as much information as to h</w:t>
      </w:r>
      <w:r w:rsidR="005420A0" w:rsidRPr="007753BF">
        <w:rPr>
          <w:rFonts w:asciiTheme="minorHAnsi" w:eastAsiaTheme="minorHAnsi" w:hAnsiTheme="minorHAnsi" w:cs="Georgia"/>
          <w:sz w:val="24"/>
          <w:szCs w:val="24"/>
          <w:lang w:val="en-US"/>
        </w:rPr>
        <w:t>ow to proceed, in clearly layperson</w:t>
      </w:r>
      <w:r w:rsidR="00B0644B" w:rsidRPr="007753BF">
        <w:rPr>
          <w:rFonts w:asciiTheme="minorHAnsi" w:eastAsiaTheme="minorHAnsi" w:hAnsiTheme="minorHAnsi" w:cs="Georgia"/>
          <w:sz w:val="24"/>
          <w:szCs w:val="24"/>
          <w:lang w:val="en-US"/>
        </w:rPr>
        <w:t>’s terms.</w:t>
      </w:r>
      <w:r w:rsidR="00031E87" w:rsidRPr="007753BF">
        <w:rPr>
          <w:rFonts w:asciiTheme="minorHAnsi" w:eastAsiaTheme="minorHAnsi" w:hAnsiTheme="minorHAnsi" w:cs="Georgia"/>
          <w:sz w:val="24"/>
          <w:szCs w:val="24"/>
          <w:lang w:val="en-US"/>
        </w:rPr>
        <w:t xml:space="preserve"> </w:t>
      </w:r>
    </w:p>
    <w:p w14:paraId="368F78D3" w14:textId="08F1FB42" w:rsidR="005420A0" w:rsidRPr="007753BF" w:rsidRDefault="00CB63E4" w:rsidP="004E4A11">
      <w:pPr>
        <w:spacing w:after="0" w:line="240" w:lineRule="auto"/>
        <w:ind w:firstLine="284"/>
        <w:jc w:val="both"/>
        <w:rPr>
          <w:rFonts w:asciiTheme="minorHAnsi" w:eastAsia="Times New Roman" w:hAnsiTheme="minorHAnsi" w:cs="Tahoma"/>
          <w:sz w:val="24"/>
          <w:szCs w:val="24"/>
          <w:lang w:eastAsia="en-GB"/>
        </w:rPr>
      </w:pPr>
      <w:r w:rsidRPr="007753BF">
        <w:rPr>
          <w:rFonts w:asciiTheme="minorHAnsi" w:eastAsiaTheme="minorHAnsi" w:hAnsiTheme="minorHAnsi" w:cs="Georgia"/>
          <w:sz w:val="24"/>
          <w:szCs w:val="24"/>
          <w:lang w:val="en-US"/>
        </w:rPr>
        <w:t>Therefore the simple, non-technical</w:t>
      </w:r>
      <w:r w:rsidR="00031E87" w:rsidRPr="007753BF">
        <w:rPr>
          <w:rFonts w:asciiTheme="minorHAnsi" w:eastAsiaTheme="minorHAnsi" w:hAnsiTheme="minorHAnsi" w:cs="Georgia"/>
          <w:sz w:val="24"/>
          <w:szCs w:val="24"/>
          <w:lang w:val="en-US"/>
        </w:rPr>
        <w:t xml:space="preserve"> approach to the on-the-ground implementation of the European Regulations may appear to fall squarely within the norm, both because of their subject-matter, especially the Small Claims Regulation, and because of the general modern tendency to reduce the impact of ‘</w:t>
      </w:r>
      <w:proofErr w:type="spellStart"/>
      <w:r w:rsidR="00031E87" w:rsidRPr="007753BF">
        <w:rPr>
          <w:rFonts w:asciiTheme="minorHAnsi" w:eastAsiaTheme="minorHAnsi" w:hAnsiTheme="minorHAnsi" w:cs="Georgia"/>
          <w:sz w:val="24"/>
          <w:szCs w:val="24"/>
          <w:lang w:val="en-US"/>
        </w:rPr>
        <w:t>proceduralese</w:t>
      </w:r>
      <w:proofErr w:type="spellEnd"/>
      <w:r w:rsidR="00031E87" w:rsidRPr="007753BF">
        <w:rPr>
          <w:rFonts w:asciiTheme="minorHAnsi" w:eastAsiaTheme="minorHAnsi" w:hAnsiTheme="minorHAnsi" w:cs="Georgia"/>
          <w:sz w:val="24"/>
          <w:szCs w:val="24"/>
          <w:lang w:val="en-US"/>
        </w:rPr>
        <w:t xml:space="preserve">’. If such were the case, one would expect to see quite a robust take-up of these procedures, adjusting for their newness. </w:t>
      </w:r>
      <w:r w:rsidR="00671837" w:rsidRPr="007753BF">
        <w:rPr>
          <w:rFonts w:asciiTheme="minorHAnsi" w:eastAsiaTheme="minorHAnsi" w:hAnsiTheme="minorHAnsi" w:cs="Georgia"/>
          <w:sz w:val="24"/>
          <w:szCs w:val="24"/>
          <w:lang w:val="en-US"/>
        </w:rPr>
        <w:t xml:space="preserve">However, such has not been the case, as figures collected for the years 2009-2012 show, especially in comparison with the slightly more established procedure of the European Enforcement Order. </w:t>
      </w:r>
      <w:r w:rsidR="00B60E01" w:rsidRPr="007753BF">
        <w:rPr>
          <w:rFonts w:asciiTheme="minorHAnsi" w:eastAsia="Times New Roman" w:hAnsiTheme="minorHAnsi" w:cs="Tahoma"/>
          <w:sz w:val="24"/>
          <w:szCs w:val="24"/>
          <w:lang w:eastAsia="en-GB"/>
        </w:rPr>
        <w:t>The numbers of applications both to obtain and to enforce EOPs and ESCPs in England and Wales</w:t>
      </w:r>
      <w:r w:rsidR="00B60E01" w:rsidRPr="007753BF">
        <w:rPr>
          <w:rStyle w:val="FootnoteReference"/>
          <w:rFonts w:asciiTheme="minorHAnsi" w:eastAsia="Times New Roman" w:hAnsiTheme="minorHAnsi" w:cs="Tahoma"/>
          <w:sz w:val="24"/>
          <w:szCs w:val="24"/>
          <w:lang w:eastAsia="en-GB"/>
        </w:rPr>
        <w:footnoteReference w:id="30"/>
      </w:r>
      <w:r w:rsidR="00B60E01" w:rsidRPr="007753BF">
        <w:rPr>
          <w:rFonts w:asciiTheme="minorHAnsi" w:eastAsia="Times New Roman" w:hAnsiTheme="minorHAnsi" w:cs="Tahoma"/>
          <w:sz w:val="24"/>
          <w:szCs w:val="24"/>
          <w:lang w:eastAsia="en-GB"/>
        </w:rPr>
        <w:t xml:space="preserve"> do appear to be relatively ‘healthy’, with a crescendo since 2009 of applications for EOPs and a dip across all categories </w:t>
      </w:r>
      <w:r w:rsidR="00671837" w:rsidRPr="007753BF">
        <w:rPr>
          <w:rFonts w:asciiTheme="minorHAnsi" w:eastAsia="Times New Roman" w:hAnsiTheme="minorHAnsi" w:cs="Tahoma"/>
          <w:sz w:val="24"/>
          <w:szCs w:val="24"/>
          <w:lang w:eastAsia="en-GB"/>
        </w:rPr>
        <w:t>in the year of the global financial crisis</w:t>
      </w:r>
      <w:r w:rsidR="00031E87" w:rsidRPr="007753BF">
        <w:rPr>
          <w:rFonts w:asciiTheme="minorHAnsi" w:eastAsia="Times New Roman" w:hAnsiTheme="minorHAnsi" w:cs="Tahoma"/>
          <w:sz w:val="24"/>
          <w:szCs w:val="24"/>
          <w:lang w:eastAsia="en-GB"/>
        </w:rPr>
        <w:t>:</w:t>
      </w:r>
    </w:p>
    <w:p w14:paraId="3D3BBEC3" w14:textId="77777777" w:rsidR="00CB63E4" w:rsidRPr="007753BF" w:rsidRDefault="00CB63E4" w:rsidP="004E4A11">
      <w:pPr>
        <w:spacing w:line="240" w:lineRule="auto"/>
        <w:jc w:val="both"/>
        <w:rPr>
          <w:rFonts w:asciiTheme="minorHAnsi" w:eastAsia="Times New Roman" w:hAnsiTheme="minorHAnsi" w:cs="Tahoma"/>
          <w:sz w:val="24"/>
          <w:szCs w:val="24"/>
          <w:lang w:eastAsia="en-GB"/>
        </w:rPr>
      </w:pPr>
    </w:p>
    <w:tbl>
      <w:tblPr>
        <w:tblpPr w:leftFromText="180" w:rightFromText="180" w:vertAnchor="text" w:horzAnchor="page" w:tblpX="1990" w:tblpY="523"/>
        <w:tblW w:w="4724" w:type="pct"/>
        <w:tblBorders>
          <w:top w:val="single" w:sz="4" w:space="0" w:color="auto"/>
          <w:bottom w:val="single" w:sz="4" w:space="0" w:color="auto"/>
        </w:tblBorders>
        <w:tblLayout w:type="fixed"/>
        <w:tblLook w:val="0000" w:firstRow="0" w:lastRow="0" w:firstColumn="0" w:lastColumn="0" w:noHBand="0" w:noVBand="0"/>
      </w:tblPr>
      <w:tblGrid>
        <w:gridCol w:w="3795"/>
        <w:gridCol w:w="142"/>
        <w:gridCol w:w="713"/>
        <w:gridCol w:w="146"/>
        <w:gridCol w:w="713"/>
        <w:gridCol w:w="851"/>
        <w:gridCol w:w="859"/>
        <w:gridCol w:w="827"/>
      </w:tblGrid>
      <w:tr w:rsidR="004E4A11" w:rsidRPr="007753BF" w14:paraId="29F16D09" w14:textId="77777777" w:rsidTr="004E4A11">
        <w:trPr>
          <w:trHeight w:val="280"/>
        </w:trPr>
        <w:tc>
          <w:tcPr>
            <w:tcW w:w="2358" w:type="pct"/>
            <w:shd w:val="clear" w:color="auto" w:fill="auto"/>
            <w:vAlign w:val="center"/>
          </w:tcPr>
          <w:p w14:paraId="3CE7BD1B" w14:textId="77777777" w:rsidR="00901970" w:rsidRPr="007753BF" w:rsidRDefault="00901970" w:rsidP="00666F3D">
            <w:pPr>
              <w:spacing w:after="0" w:line="240" w:lineRule="auto"/>
              <w:rPr>
                <w:rFonts w:asciiTheme="minorHAnsi" w:eastAsiaTheme="minorHAnsi" w:hAnsiTheme="minorHAnsi" w:cstheme="minorBidi"/>
                <w:b/>
                <w:bCs/>
                <w:sz w:val="24"/>
                <w:szCs w:val="24"/>
                <w:lang w:val="en-US"/>
              </w:rPr>
            </w:pPr>
          </w:p>
        </w:tc>
        <w:tc>
          <w:tcPr>
            <w:tcW w:w="531" w:type="pct"/>
            <w:gridSpan w:val="2"/>
            <w:shd w:val="clear" w:color="auto" w:fill="auto"/>
            <w:noWrap/>
            <w:vAlign w:val="bottom"/>
          </w:tcPr>
          <w:p w14:paraId="214E84C2" w14:textId="77777777" w:rsidR="00901970" w:rsidRPr="007753BF" w:rsidRDefault="00901970" w:rsidP="00666F3D">
            <w:pPr>
              <w:spacing w:after="0" w:line="240" w:lineRule="auto"/>
              <w:jc w:val="right"/>
              <w:rPr>
                <w:rFonts w:asciiTheme="minorHAnsi" w:eastAsiaTheme="minorHAnsi" w:hAnsiTheme="minorHAnsi" w:cstheme="minorBidi"/>
                <w:b/>
                <w:bCs/>
                <w:sz w:val="24"/>
                <w:szCs w:val="24"/>
                <w:lang w:val="en-US"/>
              </w:rPr>
            </w:pPr>
            <w:r w:rsidRPr="007753BF">
              <w:rPr>
                <w:rFonts w:asciiTheme="minorHAnsi" w:eastAsiaTheme="minorHAnsi" w:hAnsiTheme="minorHAnsi" w:cstheme="minorBidi"/>
                <w:b/>
                <w:bCs/>
                <w:sz w:val="24"/>
                <w:szCs w:val="24"/>
                <w:lang w:val="en-US"/>
              </w:rPr>
              <w:t>2009</w:t>
            </w:r>
          </w:p>
        </w:tc>
        <w:tc>
          <w:tcPr>
            <w:tcW w:w="534" w:type="pct"/>
            <w:gridSpan w:val="2"/>
            <w:shd w:val="clear" w:color="auto" w:fill="auto"/>
            <w:noWrap/>
            <w:vAlign w:val="bottom"/>
          </w:tcPr>
          <w:p w14:paraId="5C47D90C" w14:textId="77777777" w:rsidR="00901970" w:rsidRPr="007753BF" w:rsidRDefault="00901970" w:rsidP="00666F3D">
            <w:pPr>
              <w:spacing w:after="0" w:line="240" w:lineRule="auto"/>
              <w:jc w:val="right"/>
              <w:rPr>
                <w:rFonts w:asciiTheme="minorHAnsi" w:eastAsiaTheme="minorHAnsi" w:hAnsiTheme="minorHAnsi" w:cstheme="minorBidi"/>
                <w:b/>
                <w:bCs/>
                <w:sz w:val="24"/>
                <w:szCs w:val="24"/>
                <w:lang w:val="en-US"/>
              </w:rPr>
            </w:pPr>
            <w:r w:rsidRPr="007753BF">
              <w:rPr>
                <w:rFonts w:asciiTheme="minorHAnsi" w:eastAsiaTheme="minorHAnsi" w:hAnsiTheme="minorHAnsi" w:cstheme="minorBidi"/>
                <w:b/>
                <w:bCs/>
                <w:sz w:val="24"/>
                <w:szCs w:val="24"/>
                <w:lang w:val="en-US"/>
              </w:rPr>
              <w:t>2010</w:t>
            </w:r>
          </w:p>
        </w:tc>
        <w:tc>
          <w:tcPr>
            <w:tcW w:w="529" w:type="pct"/>
            <w:shd w:val="clear" w:color="auto" w:fill="auto"/>
            <w:noWrap/>
            <w:vAlign w:val="bottom"/>
          </w:tcPr>
          <w:p w14:paraId="4B5E81A4" w14:textId="77777777" w:rsidR="00901970" w:rsidRPr="007753BF" w:rsidRDefault="00901970" w:rsidP="00666F3D">
            <w:pPr>
              <w:spacing w:after="0" w:line="240" w:lineRule="auto"/>
              <w:jc w:val="right"/>
              <w:rPr>
                <w:rFonts w:asciiTheme="minorHAnsi" w:eastAsiaTheme="minorHAnsi" w:hAnsiTheme="minorHAnsi" w:cstheme="minorBidi"/>
                <w:b/>
                <w:bCs/>
                <w:sz w:val="24"/>
                <w:szCs w:val="24"/>
                <w:lang w:val="en-US"/>
              </w:rPr>
            </w:pPr>
            <w:r w:rsidRPr="007753BF">
              <w:rPr>
                <w:rFonts w:asciiTheme="minorHAnsi" w:eastAsiaTheme="minorHAnsi" w:hAnsiTheme="minorHAnsi" w:cstheme="minorBidi"/>
                <w:b/>
                <w:bCs/>
                <w:sz w:val="24"/>
                <w:szCs w:val="24"/>
                <w:lang w:val="en-US"/>
              </w:rPr>
              <w:t>2011</w:t>
            </w:r>
          </w:p>
        </w:tc>
        <w:tc>
          <w:tcPr>
            <w:tcW w:w="534" w:type="pct"/>
            <w:shd w:val="clear" w:color="auto" w:fill="auto"/>
            <w:noWrap/>
            <w:vAlign w:val="bottom"/>
          </w:tcPr>
          <w:p w14:paraId="03A05A15" w14:textId="77777777" w:rsidR="00901970" w:rsidRPr="007753BF" w:rsidRDefault="00901970" w:rsidP="00666F3D">
            <w:pPr>
              <w:spacing w:after="0" w:line="240" w:lineRule="auto"/>
              <w:jc w:val="right"/>
              <w:rPr>
                <w:rFonts w:asciiTheme="minorHAnsi" w:eastAsiaTheme="minorHAnsi" w:hAnsiTheme="minorHAnsi" w:cstheme="minorBidi"/>
                <w:b/>
                <w:bCs/>
                <w:sz w:val="24"/>
                <w:szCs w:val="24"/>
                <w:lang w:val="en-US"/>
              </w:rPr>
            </w:pPr>
            <w:r w:rsidRPr="007753BF">
              <w:rPr>
                <w:rFonts w:asciiTheme="minorHAnsi" w:eastAsiaTheme="minorHAnsi" w:hAnsiTheme="minorHAnsi" w:cstheme="minorBidi"/>
                <w:b/>
                <w:bCs/>
                <w:sz w:val="24"/>
                <w:szCs w:val="24"/>
                <w:lang w:val="en-US"/>
              </w:rPr>
              <w:t>2012</w:t>
            </w:r>
          </w:p>
        </w:tc>
        <w:tc>
          <w:tcPr>
            <w:tcW w:w="514" w:type="pct"/>
            <w:shd w:val="clear" w:color="auto" w:fill="auto"/>
            <w:noWrap/>
            <w:vAlign w:val="bottom"/>
          </w:tcPr>
          <w:p w14:paraId="39AC8184" w14:textId="77777777" w:rsidR="00901970" w:rsidRPr="007753BF" w:rsidRDefault="00901970" w:rsidP="00666F3D">
            <w:pPr>
              <w:spacing w:after="0" w:line="240" w:lineRule="auto"/>
              <w:rPr>
                <w:rFonts w:asciiTheme="minorHAnsi" w:eastAsiaTheme="minorHAnsi" w:hAnsiTheme="minorHAnsi" w:cstheme="minorBidi"/>
                <w:sz w:val="24"/>
                <w:szCs w:val="24"/>
                <w:lang w:val="en-US"/>
              </w:rPr>
            </w:pPr>
            <w:r w:rsidRPr="007753BF">
              <w:rPr>
                <w:rFonts w:asciiTheme="minorHAnsi" w:eastAsiaTheme="minorHAnsi" w:hAnsiTheme="minorHAnsi" w:cstheme="minorBidi"/>
                <w:sz w:val="24"/>
                <w:szCs w:val="24"/>
                <w:lang w:val="en-US"/>
              </w:rPr>
              <w:t xml:space="preserve">        Total</w:t>
            </w:r>
          </w:p>
        </w:tc>
      </w:tr>
      <w:tr w:rsidR="004E4A11" w:rsidRPr="007753BF" w14:paraId="3BDD2249" w14:textId="77777777" w:rsidTr="004E4A11">
        <w:trPr>
          <w:trHeight w:val="280"/>
        </w:trPr>
        <w:tc>
          <w:tcPr>
            <w:tcW w:w="2446" w:type="pct"/>
            <w:gridSpan w:val="2"/>
            <w:shd w:val="clear" w:color="auto" w:fill="auto"/>
            <w:noWrap/>
            <w:vAlign w:val="bottom"/>
          </w:tcPr>
          <w:p w14:paraId="2DF0C212" w14:textId="77777777" w:rsidR="00901970" w:rsidRPr="007753BF" w:rsidRDefault="00901970" w:rsidP="00666F3D">
            <w:pPr>
              <w:spacing w:after="0" w:line="240" w:lineRule="auto"/>
              <w:rPr>
                <w:rFonts w:asciiTheme="minorHAnsi" w:eastAsiaTheme="minorHAnsi" w:hAnsiTheme="minorHAnsi" w:cstheme="minorBidi"/>
                <w:sz w:val="24"/>
                <w:szCs w:val="24"/>
                <w:lang w:val="en-US"/>
              </w:rPr>
            </w:pPr>
          </w:p>
        </w:tc>
        <w:tc>
          <w:tcPr>
            <w:tcW w:w="534" w:type="pct"/>
            <w:gridSpan w:val="2"/>
            <w:shd w:val="clear" w:color="auto" w:fill="auto"/>
            <w:noWrap/>
            <w:vAlign w:val="bottom"/>
          </w:tcPr>
          <w:p w14:paraId="0851F12D" w14:textId="77777777" w:rsidR="00901970" w:rsidRPr="007753BF" w:rsidRDefault="00901970" w:rsidP="00666F3D">
            <w:pPr>
              <w:spacing w:after="0" w:line="240" w:lineRule="auto"/>
              <w:rPr>
                <w:rFonts w:asciiTheme="minorHAnsi" w:eastAsiaTheme="minorHAnsi" w:hAnsiTheme="minorHAnsi" w:cstheme="minorBidi"/>
                <w:sz w:val="24"/>
                <w:szCs w:val="24"/>
                <w:lang w:val="en-US"/>
              </w:rPr>
            </w:pPr>
          </w:p>
        </w:tc>
        <w:tc>
          <w:tcPr>
            <w:tcW w:w="443" w:type="pct"/>
            <w:shd w:val="clear" w:color="auto" w:fill="auto"/>
            <w:noWrap/>
            <w:vAlign w:val="bottom"/>
          </w:tcPr>
          <w:p w14:paraId="4A9E0D82" w14:textId="77777777" w:rsidR="00901970" w:rsidRPr="007753BF" w:rsidRDefault="00901970" w:rsidP="00666F3D">
            <w:pPr>
              <w:spacing w:after="0" w:line="240" w:lineRule="auto"/>
              <w:rPr>
                <w:rFonts w:asciiTheme="minorHAnsi" w:eastAsiaTheme="minorHAnsi" w:hAnsiTheme="minorHAnsi" w:cstheme="minorBidi"/>
                <w:sz w:val="24"/>
                <w:szCs w:val="24"/>
                <w:lang w:val="en-US"/>
              </w:rPr>
            </w:pPr>
          </w:p>
        </w:tc>
        <w:tc>
          <w:tcPr>
            <w:tcW w:w="529" w:type="pct"/>
            <w:shd w:val="clear" w:color="auto" w:fill="auto"/>
            <w:noWrap/>
            <w:vAlign w:val="bottom"/>
          </w:tcPr>
          <w:p w14:paraId="2C791CFA" w14:textId="77777777" w:rsidR="00901970" w:rsidRPr="007753BF" w:rsidRDefault="00901970" w:rsidP="00666F3D">
            <w:pPr>
              <w:spacing w:after="0" w:line="240" w:lineRule="auto"/>
              <w:rPr>
                <w:rFonts w:asciiTheme="minorHAnsi" w:eastAsiaTheme="minorHAnsi" w:hAnsiTheme="minorHAnsi" w:cstheme="minorBidi"/>
                <w:sz w:val="24"/>
                <w:szCs w:val="24"/>
                <w:lang w:val="en-US"/>
              </w:rPr>
            </w:pPr>
          </w:p>
        </w:tc>
        <w:tc>
          <w:tcPr>
            <w:tcW w:w="534" w:type="pct"/>
            <w:shd w:val="clear" w:color="auto" w:fill="auto"/>
            <w:noWrap/>
            <w:vAlign w:val="bottom"/>
          </w:tcPr>
          <w:p w14:paraId="3D597A1D" w14:textId="77777777" w:rsidR="00901970" w:rsidRPr="007753BF" w:rsidRDefault="00901970" w:rsidP="00666F3D">
            <w:pPr>
              <w:spacing w:after="0" w:line="240" w:lineRule="auto"/>
              <w:rPr>
                <w:rFonts w:asciiTheme="minorHAnsi" w:eastAsiaTheme="minorHAnsi" w:hAnsiTheme="minorHAnsi" w:cstheme="minorBidi"/>
                <w:sz w:val="24"/>
                <w:szCs w:val="24"/>
                <w:lang w:val="en-US"/>
              </w:rPr>
            </w:pPr>
          </w:p>
        </w:tc>
        <w:tc>
          <w:tcPr>
            <w:tcW w:w="514" w:type="pct"/>
            <w:shd w:val="clear" w:color="auto" w:fill="auto"/>
            <w:noWrap/>
            <w:vAlign w:val="bottom"/>
          </w:tcPr>
          <w:p w14:paraId="2CAE7577" w14:textId="77777777" w:rsidR="00901970" w:rsidRPr="007753BF" w:rsidRDefault="00901970" w:rsidP="00666F3D">
            <w:pPr>
              <w:spacing w:after="0" w:line="240" w:lineRule="auto"/>
              <w:rPr>
                <w:rFonts w:asciiTheme="minorHAnsi" w:eastAsiaTheme="minorHAnsi" w:hAnsiTheme="minorHAnsi" w:cstheme="minorBidi"/>
                <w:sz w:val="24"/>
                <w:szCs w:val="24"/>
                <w:lang w:val="en-US"/>
              </w:rPr>
            </w:pPr>
          </w:p>
        </w:tc>
      </w:tr>
      <w:tr w:rsidR="004E4A11" w:rsidRPr="007753BF" w14:paraId="7CAC22D8" w14:textId="77777777" w:rsidTr="004E4A11">
        <w:trPr>
          <w:trHeight w:val="260"/>
        </w:trPr>
        <w:tc>
          <w:tcPr>
            <w:tcW w:w="2446" w:type="pct"/>
            <w:gridSpan w:val="2"/>
            <w:shd w:val="clear" w:color="auto" w:fill="auto"/>
            <w:noWrap/>
            <w:vAlign w:val="bottom"/>
          </w:tcPr>
          <w:p w14:paraId="2D790C02" w14:textId="77777777" w:rsidR="00901970" w:rsidRPr="007753BF" w:rsidRDefault="00901970" w:rsidP="00666F3D">
            <w:pPr>
              <w:spacing w:after="0" w:line="240" w:lineRule="auto"/>
              <w:rPr>
                <w:rFonts w:asciiTheme="minorHAnsi" w:eastAsiaTheme="minorHAnsi" w:hAnsiTheme="minorHAnsi" w:cstheme="minorBidi"/>
                <w:sz w:val="24"/>
                <w:szCs w:val="24"/>
                <w:lang w:val="en-US"/>
              </w:rPr>
            </w:pPr>
            <w:r w:rsidRPr="007753BF">
              <w:rPr>
                <w:rFonts w:asciiTheme="minorHAnsi" w:eastAsiaTheme="minorHAnsi" w:hAnsiTheme="minorHAnsi" w:cstheme="minorBidi"/>
                <w:sz w:val="24"/>
                <w:szCs w:val="24"/>
                <w:lang w:val="en-US"/>
              </w:rPr>
              <w:t>Application to issue European Order for Payment</w:t>
            </w:r>
          </w:p>
        </w:tc>
        <w:tc>
          <w:tcPr>
            <w:tcW w:w="534" w:type="pct"/>
            <w:gridSpan w:val="2"/>
            <w:shd w:val="clear" w:color="auto" w:fill="auto"/>
            <w:noWrap/>
            <w:vAlign w:val="bottom"/>
          </w:tcPr>
          <w:p w14:paraId="17CE7921" w14:textId="77777777" w:rsidR="00901970" w:rsidRPr="007753BF" w:rsidRDefault="00901970" w:rsidP="00666F3D">
            <w:pPr>
              <w:spacing w:after="0" w:line="240" w:lineRule="auto"/>
              <w:jc w:val="right"/>
              <w:rPr>
                <w:rFonts w:asciiTheme="minorHAnsi" w:eastAsiaTheme="minorHAnsi" w:hAnsiTheme="minorHAnsi" w:cstheme="minorBidi"/>
                <w:sz w:val="24"/>
                <w:szCs w:val="24"/>
                <w:lang w:val="en-US"/>
              </w:rPr>
            </w:pPr>
            <w:r w:rsidRPr="007753BF">
              <w:rPr>
                <w:rFonts w:asciiTheme="minorHAnsi" w:eastAsiaTheme="minorHAnsi" w:hAnsiTheme="minorHAnsi" w:cstheme="minorBidi"/>
                <w:sz w:val="24"/>
                <w:szCs w:val="24"/>
                <w:lang w:val="en-US"/>
              </w:rPr>
              <w:t>85</w:t>
            </w:r>
          </w:p>
        </w:tc>
        <w:tc>
          <w:tcPr>
            <w:tcW w:w="443" w:type="pct"/>
            <w:shd w:val="clear" w:color="auto" w:fill="auto"/>
            <w:noWrap/>
            <w:vAlign w:val="bottom"/>
          </w:tcPr>
          <w:p w14:paraId="670996A4" w14:textId="77777777" w:rsidR="00901970" w:rsidRPr="007753BF" w:rsidRDefault="00901970" w:rsidP="00666F3D">
            <w:pPr>
              <w:spacing w:after="0" w:line="240" w:lineRule="auto"/>
              <w:jc w:val="right"/>
              <w:rPr>
                <w:rFonts w:asciiTheme="minorHAnsi" w:eastAsiaTheme="minorHAnsi" w:hAnsiTheme="minorHAnsi" w:cstheme="minorBidi"/>
                <w:sz w:val="24"/>
                <w:szCs w:val="24"/>
                <w:lang w:val="en-US"/>
              </w:rPr>
            </w:pPr>
            <w:r w:rsidRPr="007753BF">
              <w:rPr>
                <w:rFonts w:asciiTheme="minorHAnsi" w:eastAsiaTheme="minorHAnsi" w:hAnsiTheme="minorHAnsi" w:cstheme="minorBidi"/>
                <w:sz w:val="24"/>
                <w:szCs w:val="24"/>
                <w:lang w:val="en-US"/>
              </w:rPr>
              <w:t>62</w:t>
            </w:r>
          </w:p>
        </w:tc>
        <w:tc>
          <w:tcPr>
            <w:tcW w:w="529" w:type="pct"/>
            <w:shd w:val="clear" w:color="auto" w:fill="auto"/>
            <w:noWrap/>
            <w:vAlign w:val="bottom"/>
          </w:tcPr>
          <w:p w14:paraId="75E4FF7F" w14:textId="77777777" w:rsidR="00901970" w:rsidRPr="007753BF" w:rsidRDefault="00901970" w:rsidP="00666F3D">
            <w:pPr>
              <w:spacing w:after="0" w:line="240" w:lineRule="auto"/>
              <w:jc w:val="right"/>
              <w:rPr>
                <w:rFonts w:asciiTheme="minorHAnsi" w:eastAsiaTheme="minorHAnsi" w:hAnsiTheme="minorHAnsi" w:cstheme="minorBidi"/>
                <w:sz w:val="24"/>
                <w:szCs w:val="24"/>
                <w:lang w:val="en-US"/>
              </w:rPr>
            </w:pPr>
            <w:r w:rsidRPr="007753BF">
              <w:rPr>
                <w:rFonts w:asciiTheme="minorHAnsi" w:eastAsiaTheme="minorHAnsi" w:hAnsiTheme="minorHAnsi" w:cstheme="minorBidi"/>
                <w:sz w:val="24"/>
                <w:szCs w:val="24"/>
                <w:lang w:val="en-US"/>
              </w:rPr>
              <w:t>242</w:t>
            </w:r>
          </w:p>
        </w:tc>
        <w:tc>
          <w:tcPr>
            <w:tcW w:w="534" w:type="pct"/>
            <w:shd w:val="clear" w:color="auto" w:fill="auto"/>
            <w:noWrap/>
            <w:vAlign w:val="bottom"/>
          </w:tcPr>
          <w:p w14:paraId="6D2A96E2" w14:textId="77777777" w:rsidR="00901970" w:rsidRPr="007753BF" w:rsidRDefault="00901970" w:rsidP="00666F3D">
            <w:pPr>
              <w:spacing w:after="0" w:line="240" w:lineRule="auto"/>
              <w:jc w:val="right"/>
              <w:rPr>
                <w:rFonts w:asciiTheme="minorHAnsi" w:eastAsiaTheme="minorHAnsi" w:hAnsiTheme="minorHAnsi" w:cstheme="minorBidi"/>
                <w:sz w:val="24"/>
                <w:szCs w:val="24"/>
                <w:lang w:val="en-US"/>
              </w:rPr>
            </w:pPr>
            <w:r w:rsidRPr="007753BF">
              <w:rPr>
                <w:rFonts w:asciiTheme="minorHAnsi" w:eastAsiaTheme="minorHAnsi" w:hAnsiTheme="minorHAnsi" w:cstheme="minorBidi"/>
                <w:sz w:val="24"/>
                <w:szCs w:val="24"/>
                <w:lang w:val="en-US"/>
              </w:rPr>
              <w:t>250</w:t>
            </w:r>
          </w:p>
        </w:tc>
        <w:tc>
          <w:tcPr>
            <w:tcW w:w="514" w:type="pct"/>
            <w:shd w:val="clear" w:color="auto" w:fill="auto"/>
            <w:noWrap/>
            <w:vAlign w:val="bottom"/>
          </w:tcPr>
          <w:p w14:paraId="15EB3DBC" w14:textId="77777777" w:rsidR="00901970" w:rsidRPr="007753BF" w:rsidRDefault="00901970" w:rsidP="00666F3D">
            <w:pPr>
              <w:spacing w:after="0" w:line="240" w:lineRule="auto"/>
              <w:jc w:val="right"/>
              <w:rPr>
                <w:rFonts w:asciiTheme="minorHAnsi" w:eastAsiaTheme="minorHAnsi" w:hAnsiTheme="minorHAnsi" w:cstheme="minorBidi"/>
                <w:sz w:val="24"/>
                <w:szCs w:val="24"/>
                <w:lang w:val="en-US"/>
              </w:rPr>
            </w:pPr>
            <w:r w:rsidRPr="007753BF">
              <w:rPr>
                <w:rFonts w:asciiTheme="minorHAnsi" w:eastAsiaTheme="minorHAnsi" w:hAnsiTheme="minorHAnsi" w:cstheme="minorBidi"/>
                <w:sz w:val="24"/>
                <w:szCs w:val="24"/>
                <w:lang w:val="en-US"/>
              </w:rPr>
              <w:t>639</w:t>
            </w:r>
          </w:p>
        </w:tc>
      </w:tr>
      <w:tr w:rsidR="004E4A11" w:rsidRPr="007753BF" w14:paraId="647E6E11" w14:textId="77777777" w:rsidTr="004E4A11">
        <w:trPr>
          <w:trHeight w:val="260"/>
        </w:trPr>
        <w:tc>
          <w:tcPr>
            <w:tcW w:w="2446" w:type="pct"/>
            <w:gridSpan w:val="2"/>
            <w:shd w:val="clear" w:color="auto" w:fill="auto"/>
            <w:noWrap/>
            <w:vAlign w:val="bottom"/>
          </w:tcPr>
          <w:p w14:paraId="72C1B898" w14:textId="77777777" w:rsidR="00901970" w:rsidRPr="007753BF" w:rsidRDefault="00901970" w:rsidP="00666F3D">
            <w:pPr>
              <w:spacing w:after="0" w:line="240" w:lineRule="auto"/>
              <w:rPr>
                <w:rFonts w:asciiTheme="minorHAnsi" w:eastAsiaTheme="minorHAnsi" w:hAnsiTheme="minorHAnsi" w:cstheme="minorBidi"/>
                <w:sz w:val="24"/>
                <w:szCs w:val="24"/>
                <w:lang w:val="en-US"/>
              </w:rPr>
            </w:pPr>
            <w:r w:rsidRPr="007753BF">
              <w:rPr>
                <w:rFonts w:asciiTheme="minorHAnsi" w:eastAsiaTheme="minorHAnsi" w:hAnsiTheme="minorHAnsi" w:cstheme="minorBidi"/>
                <w:sz w:val="24"/>
                <w:szCs w:val="24"/>
                <w:lang w:val="en-US"/>
              </w:rPr>
              <w:t>Application to enforce European Order for Payment</w:t>
            </w:r>
          </w:p>
        </w:tc>
        <w:tc>
          <w:tcPr>
            <w:tcW w:w="534" w:type="pct"/>
            <w:gridSpan w:val="2"/>
            <w:shd w:val="clear" w:color="auto" w:fill="auto"/>
            <w:noWrap/>
            <w:vAlign w:val="bottom"/>
          </w:tcPr>
          <w:p w14:paraId="0CD39070" w14:textId="77777777" w:rsidR="00901970" w:rsidRPr="007753BF" w:rsidRDefault="00901970" w:rsidP="00666F3D">
            <w:pPr>
              <w:spacing w:after="0" w:line="240" w:lineRule="auto"/>
              <w:jc w:val="right"/>
              <w:rPr>
                <w:rFonts w:asciiTheme="minorHAnsi" w:eastAsiaTheme="minorHAnsi" w:hAnsiTheme="minorHAnsi" w:cstheme="minorBidi"/>
                <w:sz w:val="24"/>
                <w:szCs w:val="24"/>
                <w:lang w:val="en-US"/>
              </w:rPr>
            </w:pPr>
            <w:r w:rsidRPr="007753BF">
              <w:rPr>
                <w:rFonts w:asciiTheme="minorHAnsi" w:eastAsiaTheme="minorHAnsi" w:hAnsiTheme="minorHAnsi" w:cstheme="minorBidi"/>
                <w:sz w:val="24"/>
                <w:szCs w:val="24"/>
                <w:lang w:val="en-US"/>
              </w:rPr>
              <w:t>38</w:t>
            </w:r>
          </w:p>
        </w:tc>
        <w:tc>
          <w:tcPr>
            <w:tcW w:w="443" w:type="pct"/>
            <w:shd w:val="clear" w:color="auto" w:fill="auto"/>
            <w:noWrap/>
            <w:vAlign w:val="bottom"/>
          </w:tcPr>
          <w:p w14:paraId="2B58DDD9" w14:textId="77777777" w:rsidR="00901970" w:rsidRPr="007753BF" w:rsidRDefault="00901970" w:rsidP="00666F3D">
            <w:pPr>
              <w:spacing w:after="0" w:line="240" w:lineRule="auto"/>
              <w:jc w:val="right"/>
              <w:rPr>
                <w:rFonts w:asciiTheme="minorHAnsi" w:eastAsiaTheme="minorHAnsi" w:hAnsiTheme="minorHAnsi" w:cstheme="minorBidi"/>
                <w:sz w:val="24"/>
                <w:szCs w:val="24"/>
                <w:lang w:val="en-US"/>
              </w:rPr>
            </w:pPr>
            <w:r w:rsidRPr="007753BF">
              <w:rPr>
                <w:rFonts w:asciiTheme="minorHAnsi" w:eastAsiaTheme="minorHAnsi" w:hAnsiTheme="minorHAnsi" w:cstheme="minorBidi"/>
                <w:sz w:val="24"/>
                <w:szCs w:val="24"/>
                <w:lang w:val="en-US"/>
              </w:rPr>
              <w:t>196</w:t>
            </w:r>
          </w:p>
        </w:tc>
        <w:tc>
          <w:tcPr>
            <w:tcW w:w="529" w:type="pct"/>
            <w:shd w:val="clear" w:color="auto" w:fill="auto"/>
            <w:noWrap/>
            <w:vAlign w:val="bottom"/>
          </w:tcPr>
          <w:p w14:paraId="0B439A6A" w14:textId="77777777" w:rsidR="00901970" w:rsidRPr="007753BF" w:rsidRDefault="00901970" w:rsidP="00666F3D">
            <w:pPr>
              <w:spacing w:after="0" w:line="240" w:lineRule="auto"/>
              <w:jc w:val="right"/>
              <w:rPr>
                <w:rFonts w:asciiTheme="minorHAnsi" w:eastAsiaTheme="minorHAnsi" w:hAnsiTheme="minorHAnsi" w:cstheme="minorBidi"/>
                <w:color w:val="000000"/>
                <w:sz w:val="24"/>
                <w:szCs w:val="24"/>
                <w:lang w:val="en-US"/>
              </w:rPr>
            </w:pPr>
            <w:r w:rsidRPr="007753BF">
              <w:rPr>
                <w:rFonts w:asciiTheme="minorHAnsi" w:eastAsiaTheme="minorHAnsi" w:hAnsiTheme="minorHAnsi" w:cstheme="minorBidi"/>
                <w:color w:val="000000"/>
                <w:sz w:val="24"/>
                <w:szCs w:val="24"/>
                <w:lang w:val="en-US"/>
              </w:rPr>
              <w:t>47</w:t>
            </w:r>
          </w:p>
        </w:tc>
        <w:tc>
          <w:tcPr>
            <w:tcW w:w="534" w:type="pct"/>
            <w:shd w:val="clear" w:color="auto" w:fill="auto"/>
            <w:noWrap/>
            <w:vAlign w:val="bottom"/>
          </w:tcPr>
          <w:p w14:paraId="3B877A0C" w14:textId="77777777" w:rsidR="00901970" w:rsidRPr="007753BF" w:rsidRDefault="00901970" w:rsidP="00666F3D">
            <w:pPr>
              <w:spacing w:after="0" w:line="240" w:lineRule="auto"/>
              <w:jc w:val="right"/>
              <w:rPr>
                <w:rFonts w:asciiTheme="minorHAnsi" w:eastAsiaTheme="minorHAnsi" w:hAnsiTheme="minorHAnsi" w:cstheme="minorBidi"/>
                <w:sz w:val="24"/>
                <w:szCs w:val="24"/>
                <w:lang w:val="en-US"/>
              </w:rPr>
            </w:pPr>
            <w:r w:rsidRPr="007753BF">
              <w:rPr>
                <w:rFonts w:asciiTheme="minorHAnsi" w:eastAsiaTheme="minorHAnsi" w:hAnsiTheme="minorHAnsi" w:cstheme="minorBidi"/>
                <w:sz w:val="24"/>
                <w:szCs w:val="24"/>
                <w:lang w:val="en-US"/>
              </w:rPr>
              <w:t>37</w:t>
            </w:r>
          </w:p>
        </w:tc>
        <w:tc>
          <w:tcPr>
            <w:tcW w:w="514" w:type="pct"/>
            <w:shd w:val="clear" w:color="auto" w:fill="auto"/>
            <w:noWrap/>
            <w:vAlign w:val="bottom"/>
          </w:tcPr>
          <w:p w14:paraId="5761F846" w14:textId="77777777" w:rsidR="00901970" w:rsidRPr="007753BF" w:rsidRDefault="00901970" w:rsidP="00666F3D">
            <w:pPr>
              <w:spacing w:after="0" w:line="240" w:lineRule="auto"/>
              <w:jc w:val="right"/>
              <w:rPr>
                <w:rFonts w:asciiTheme="minorHAnsi" w:eastAsiaTheme="minorHAnsi" w:hAnsiTheme="minorHAnsi" w:cstheme="minorBidi"/>
                <w:sz w:val="24"/>
                <w:szCs w:val="24"/>
                <w:lang w:val="en-US"/>
              </w:rPr>
            </w:pPr>
            <w:r w:rsidRPr="007753BF">
              <w:rPr>
                <w:rFonts w:asciiTheme="minorHAnsi" w:eastAsiaTheme="minorHAnsi" w:hAnsiTheme="minorHAnsi" w:cstheme="minorBidi"/>
                <w:sz w:val="24"/>
                <w:szCs w:val="24"/>
                <w:lang w:val="en-US"/>
              </w:rPr>
              <w:t>318</w:t>
            </w:r>
          </w:p>
        </w:tc>
      </w:tr>
      <w:tr w:rsidR="004E4A11" w:rsidRPr="007753BF" w14:paraId="1B2ACA4D" w14:textId="77777777" w:rsidTr="004E4A11">
        <w:trPr>
          <w:trHeight w:val="260"/>
        </w:trPr>
        <w:tc>
          <w:tcPr>
            <w:tcW w:w="2446" w:type="pct"/>
            <w:gridSpan w:val="2"/>
            <w:shd w:val="clear" w:color="auto" w:fill="auto"/>
            <w:noWrap/>
            <w:vAlign w:val="bottom"/>
          </w:tcPr>
          <w:p w14:paraId="61517DCE" w14:textId="77777777" w:rsidR="00901970" w:rsidRPr="007753BF" w:rsidRDefault="00901970" w:rsidP="00666F3D">
            <w:pPr>
              <w:spacing w:after="0" w:line="240" w:lineRule="auto"/>
              <w:rPr>
                <w:rFonts w:asciiTheme="minorHAnsi" w:eastAsiaTheme="minorHAnsi" w:hAnsiTheme="minorHAnsi" w:cstheme="minorBidi"/>
                <w:sz w:val="24"/>
                <w:szCs w:val="24"/>
                <w:lang w:val="en-US"/>
              </w:rPr>
            </w:pPr>
            <w:r w:rsidRPr="007753BF">
              <w:rPr>
                <w:rFonts w:asciiTheme="minorHAnsi" w:eastAsiaTheme="minorHAnsi" w:hAnsiTheme="minorHAnsi" w:cstheme="minorBidi"/>
                <w:sz w:val="24"/>
                <w:szCs w:val="24"/>
                <w:lang w:val="en-US"/>
              </w:rPr>
              <w:t>Application to issue European Small Claims Procedure</w:t>
            </w:r>
          </w:p>
        </w:tc>
        <w:tc>
          <w:tcPr>
            <w:tcW w:w="534" w:type="pct"/>
            <w:gridSpan w:val="2"/>
            <w:shd w:val="clear" w:color="auto" w:fill="auto"/>
            <w:noWrap/>
            <w:vAlign w:val="bottom"/>
          </w:tcPr>
          <w:p w14:paraId="0E543CCD" w14:textId="77777777" w:rsidR="00901970" w:rsidRPr="007753BF" w:rsidRDefault="00901970" w:rsidP="00666F3D">
            <w:pPr>
              <w:spacing w:after="0" w:line="240" w:lineRule="auto"/>
              <w:jc w:val="right"/>
              <w:rPr>
                <w:rFonts w:asciiTheme="minorHAnsi" w:eastAsiaTheme="minorHAnsi" w:hAnsiTheme="minorHAnsi" w:cstheme="minorBidi"/>
                <w:sz w:val="24"/>
                <w:szCs w:val="24"/>
                <w:lang w:val="en-US"/>
              </w:rPr>
            </w:pPr>
            <w:r w:rsidRPr="007753BF">
              <w:rPr>
                <w:rFonts w:asciiTheme="minorHAnsi" w:eastAsiaTheme="minorHAnsi" w:hAnsiTheme="minorHAnsi" w:cstheme="minorBidi"/>
                <w:sz w:val="24"/>
                <w:szCs w:val="24"/>
                <w:lang w:val="en-US"/>
              </w:rPr>
              <w:t>200</w:t>
            </w:r>
          </w:p>
        </w:tc>
        <w:tc>
          <w:tcPr>
            <w:tcW w:w="443" w:type="pct"/>
            <w:shd w:val="clear" w:color="auto" w:fill="auto"/>
            <w:noWrap/>
            <w:vAlign w:val="bottom"/>
          </w:tcPr>
          <w:p w14:paraId="50AD4CB4" w14:textId="77777777" w:rsidR="00901970" w:rsidRPr="007753BF" w:rsidRDefault="00901970" w:rsidP="00666F3D">
            <w:pPr>
              <w:spacing w:after="0" w:line="240" w:lineRule="auto"/>
              <w:jc w:val="right"/>
              <w:rPr>
                <w:rFonts w:asciiTheme="minorHAnsi" w:eastAsiaTheme="minorHAnsi" w:hAnsiTheme="minorHAnsi" w:cstheme="minorBidi"/>
                <w:sz w:val="24"/>
                <w:szCs w:val="24"/>
                <w:lang w:val="en-US"/>
              </w:rPr>
            </w:pPr>
            <w:r w:rsidRPr="007753BF">
              <w:rPr>
                <w:rFonts w:asciiTheme="minorHAnsi" w:eastAsiaTheme="minorHAnsi" w:hAnsiTheme="minorHAnsi" w:cstheme="minorBidi"/>
                <w:sz w:val="24"/>
                <w:szCs w:val="24"/>
                <w:lang w:val="en-US"/>
              </w:rPr>
              <w:t>105</w:t>
            </w:r>
          </w:p>
        </w:tc>
        <w:tc>
          <w:tcPr>
            <w:tcW w:w="529" w:type="pct"/>
            <w:shd w:val="clear" w:color="auto" w:fill="auto"/>
            <w:noWrap/>
            <w:vAlign w:val="bottom"/>
          </w:tcPr>
          <w:p w14:paraId="23647321" w14:textId="77777777" w:rsidR="00901970" w:rsidRPr="007753BF" w:rsidRDefault="00901970" w:rsidP="00666F3D">
            <w:pPr>
              <w:spacing w:after="0" w:line="240" w:lineRule="auto"/>
              <w:jc w:val="right"/>
              <w:rPr>
                <w:rFonts w:asciiTheme="minorHAnsi" w:eastAsiaTheme="minorHAnsi" w:hAnsiTheme="minorHAnsi" w:cstheme="minorBidi"/>
                <w:color w:val="000000"/>
                <w:sz w:val="24"/>
                <w:szCs w:val="24"/>
                <w:lang w:val="en-US"/>
              </w:rPr>
            </w:pPr>
            <w:r w:rsidRPr="007753BF">
              <w:rPr>
                <w:rFonts w:asciiTheme="minorHAnsi" w:eastAsiaTheme="minorHAnsi" w:hAnsiTheme="minorHAnsi" w:cstheme="minorBidi"/>
                <w:color w:val="000000"/>
                <w:sz w:val="24"/>
                <w:szCs w:val="24"/>
                <w:lang w:val="en-US"/>
              </w:rPr>
              <w:t>176</w:t>
            </w:r>
          </w:p>
        </w:tc>
        <w:tc>
          <w:tcPr>
            <w:tcW w:w="534" w:type="pct"/>
            <w:shd w:val="clear" w:color="auto" w:fill="auto"/>
            <w:noWrap/>
            <w:vAlign w:val="bottom"/>
          </w:tcPr>
          <w:p w14:paraId="5FA17561" w14:textId="77777777" w:rsidR="00901970" w:rsidRPr="007753BF" w:rsidRDefault="00901970" w:rsidP="00666F3D">
            <w:pPr>
              <w:spacing w:after="0" w:line="240" w:lineRule="auto"/>
              <w:jc w:val="right"/>
              <w:rPr>
                <w:rFonts w:asciiTheme="minorHAnsi" w:eastAsiaTheme="minorHAnsi" w:hAnsiTheme="minorHAnsi" w:cstheme="minorBidi"/>
                <w:sz w:val="24"/>
                <w:szCs w:val="24"/>
                <w:lang w:val="en-US"/>
              </w:rPr>
            </w:pPr>
            <w:r w:rsidRPr="007753BF">
              <w:rPr>
                <w:rFonts w:asciiTheme="minorHAnsi" w:eastAsiaTheme="minorHAnsi" w:hAnsiTheme="minorHAnsi" w:cstheme="minorBidi"/>
                <w:sz w:val="24"/>
                <w:szCs w:val="24"/>
                <w:lang w:val="en-US"/>
              </w:rPr>
              <w:t>45</w:t>
            </w:r>
          </w:p>
        </w:tc>
        <w:tc>
          <w:tcPr>
            <w:tcW w:w="514" w:type="pct"/>
            <w:shd w:val="clear" w:color="auto" w:fill="auto"/>
            <w:noWrap/>
            <w:vAlign w:val="bottom"/>
          </w:tcPr>
          <w:p w14:paraId="5020F383" w14:textId="77777777" w:rsidR="00901970" w:rsidRPr="007753BF" w:rsidRDefault="00901970" w:rsidP="00666F3D">
            <w:pPr>
              <w:spacing w:after="0" w:line="240" w:lineRule="auto"/>
              <w:jc w:val="right"/>
              <w:rPr>
                <w:rFonts w:asciiTheme="minorHAnsi" w:eastAsiaTheme="minorHAnsi" w:hAnsiTheme="minorHAnsi" w:cstheme="minorBidi"/>
                <w:sz w:val="24"/>
                <w:szCs w:val="24"/>
                <w:lang w:val="en-US"/>
              </w:rPr>
            </w:pPr>
            <w:r w:rsidRPr="007753BF">
              <w:rPr>
                <w:rFonts w:asciiTheme="minorHAnsi" w:eastAsiaTheme="minorHAnsi" w:hAnsiTheme="minorHAnsi" w:cstheme="minorBidi"/>
                <w:sz w:val="24"/>
                <w:szCs w:val="24"/>
                <w:lang w:val="en-US"/>
              </w:rPr>
              <w:t>526</w:t>
            </w:r>
          </w:p>
        </w:tc>
      </w:tr>
      <w:tr w:rsidR="004E4A11" w:rsidRPr="007753BF" w14:paraId="64DFFF5A" w14:textId="77777777" w:rsidTr="004E4A11">
        <w:trPr>
          <w:trHeight w:val="280"/>
        </w:trPr>
        <w:tc>
          <w:tcPr>
            <w:tcW w:w="2446" w:type="pct"/>
            <w:gridSpan w:val="2"/>
            <w:shd w:val="clear" w:color="auto" w:fill="auto"/>
            <w:noWrap/>
            <w:vAlign w:val="bottom"/>
          </w:tcPr>
          <w:p w14:paraId="539F9A0D" w14:textId="77777777" w:rsidR="00901970" w:rsidRPr="007753BF" w:rsidRDefault="00901970" w:rsidP="00666F3D">
            <w:pPr>
              <w:spacing w:after="0" w:line="240" w:lineRule="auto"/>
              <w:rPr>
                <w:rFonts w:asciiTheme="minorHAnsi" w:eastAsiaTheme="minorHAnsi" w:hAnsiTheme="minorHAnsi" w:cstheme="minorBidi"/>
                <w:sz w:val="24"/>
                <w:szCs w:val="24"/>
                <w:lang w:val="en-US"/>
              </w:rPr>
            </w:pPr>
            <w:r w:rsidRPr="007753BF">
              <w:rPr>
                <w:rFonts w:asciiTheme="minorHAnsi" w:eastAsiaTheme="minorHAnsi" w:hAnsiTheme="minorHAnsi" w:cstheme="minorBidi"/>
                <w:sz w:val="24"/>
                <w:szCs w:val="24"/>
                <w:lang w:val="en-US"/>
              </w:rPr>
              <w:t>Application to enforce European Small Claims Procedure</w:t>
            </w:r>
          </w:p>
        </w:tc>
        <w:tc>
          <w:tcPr>
            <w:tcW w:w="534" w:type="pct"/>
            <w:gridSpan w:val="2"/>
            <w:shd w:val="clear" w:color="auto" w:fill="auto"/>
            <w:noWrap/>
            <w:vAlign w:val="bottom"/>
          </w:tcPr>
          <w:p w14:paraId="2CE5D9C3" w14:textId="77777777" w:rsidR="00901970" w:rsidRPr="007753BF" w:rsidRDefault="00901970" w:rsidP="00666F3D">
            <w:pPr>
              <w:spacing w:after="0" w:line="240" w:lineRule="auto"/>
              <w:jc w:val="right"/>
              <w:rPr>
                <w:rFonts w:asciiTheme="minorHAnsi" w:eastAsiaTheme="minorHAnsi" w:hAnsiTheme="minorHAnsi" w:cstheme="minorBidi"/>
                <w:sz w:val="24"/>
                <w:szCs w:val="24"/>
                <w:lang w:val="en-US"/>
              </w:rPr>
            </w:pPr>
            <w:r w:rsidRPr="007753BF">
              <w:rPr>
                <w:rFonts w:asciiTheme="minorHAnsi" w:eastAsiaTheme="minorHAnsi" w:hAnsiTheme="minorHAnsi" w:cstheme="minorBidi"/>
                <w:sz w:val="24"/>
                <w:szCs w:val="24"/>
                <w:lang w:val="en-US"/>
              </w:rPr>
              <w:t>138</w:t>
            </w:r>
          </w:p>
        </w:tc>
        <w:tc>
          <w:tcPr>
            <w:tcW w:w="443" w:type="pct"/>
            <w:shd w:val="clear" w:color="auto" w:fill="auto"/>
            <w:noWrap/>
            <w:vAlign w:val="bottom"/>
          </w:tcPr>
          <w:p w14:paraId="08DFDD0B" w14:textId="77777777" w:rsidR="00901970" w:rsidRPr="007753BF" w:rsidRDefault="00901970" w:rsidP="00666F3D">
            <w:pPr>
              <w:spacing w:after="0" w:line="240" w:lineRule="auto"/>
              <w:jc w:val="right"/>
              <w:rPr>
                <w:rFonts w:asciiTheme="minorHAnsi" w:eastAsiaTheme="minorHAnsi" w:hAnsiTheme="minorHAnsi" w:cstheme="minorBidi"/>
                <w:sz w:val="24"/>
                <w:szCs w:val="24"/>
                <w:lang w:val="en-US"/>
              </w:rPr>
            </w:pPr>
            <w:r w:rsidRPr="007753BF">
              <w:rPr>
                <w:rFonts w:asciiTheme="minorHAnsi" w:eastAsiaTheme="minorHAnsi" w:hAnsiTheme="minorHAnsi" w:cstheme="minorBidi"/>
                <w:sz w:val="24"/>
                <w:szCs w:val="24"/>
                <w:lang w:val="en-US"/>
              </w:rPr>
              <w:t>202</w:t>
            </w:r>
          </w:p>
        </w:tc>
        <w:tc>
          <w:tcPr>
            <w:tcW w:w="529" w:type="pct"/>
            <w:shd w:val="clear" w:color="auto" w:fill="auto"/>
            <w:noWrap/>
            <w:vAlign w:val="bottom"/>
          </w:tcPr>
          <w:p w14:paraId="0F2FA240" w14:textId="77777777" w:rsidR="00901970" w:rsidRPr="007753BF" w:rsidRDefault="00901970" w:rsidP="00666F3D">
            <w:pPr>
              <w:spacing w:after="0" w:line="240" w:lineRule="auto"/>
              <w:jc w:val="right"/>
              <w:rPr>
                <w:rFonts w:asciiTheme="minorHAnsi" w:eastAsiaTheme="minorHAnsi" w:hAnsiTheme="minorHAnsi" w:cstheme="minorBidi"/>
                <w:color w:val="000000"/>
                <w:sz w:val="24"/>
                <w:szCs w:val="24"/>
                <w:lang w:val="en-US"/>
              </w:rPr>
            </w:pPr>
            <w:r w:rsidRPr="007753BF">
              <w:rPr>
                <w:rFonts w:asciiTheme="minorHAnsi" w:eastAsiaTheme="minorHAnsi" w:hAnsiTheme="minorHAnsi" w:cstheme="minorBidi"/>
                <w:color w:val="000000"/>
                <w:sz w:val="24"/>
                <w:szCs w:val="24"/>
                <w:lang w:val="en-US"/>
              </w:rPr>
              <w:t>183</w:t>
            </w:r>
          </w:p>
        </w:tc>
        <w:tc>
          <w:tcPr>
            <w:tcW w:w="534" w:type="pct"/>
            <w:shd w:val="clear" w:color="auto" w:fill="auto"/>
            <w:noWrap/>
            <w:vAlign w:val="bottom"/>
          </w:tcPr>
          <w:p w14:paraId="31702E05" w14:textId="77777777" w:rsidR="00901970" w:rsidRPr="007753BF" w:rsidRDefault="00901970" w:rsidP="00666F3D">
            <w:pPr>
              <w:spacing w:after="0" w:line="240" w:lineRule="auto"/>
              <w:jc w:val="right"/>
              <w:rPr>
                <w:rFonts w:asciiTheme="minorHAnsi" w:eastAsiaTheme="minorHAnsi" w:hAnsiTheme="minorHAnsi" w:cstheme="minorBidi"/>
                <w:sz w:val="24"/>
                <w:szCs w:val="24"/>
                <w:lang w:val="en-US"/>
              </w:rPr>
            </w:pPr>
            <w:r w:rsidRPr="007753BF">
              <w:rPr>
                <w:rFonts w:asciiTheme="minorHAnsi" w:eastAsiaTheme="minorHAnsi" w:hAnsiTheme="minorHAnsi" w:cstheme="minorBidi"/>
                <w:sz w:val="24"/>
                <w:szCs w:val="24"/>
                <w:lang w:val="en-US"/>
              </w:rPr>
              <w:t>164</w:t>
            </w:r>
          </w:p>
        </w:tc>
        <w:tc>
          <w:tcPr>
            <w:tcW w:w="514" w:type="pct"/>
            <w:shd w:val="clear" w:color="auto" w:fill="auto"/>
            <w:noWrap/>
            <w:vAlign w:val="bottom"/>
          </w:tcPr>
          <w:p w14:paraId="37A23535" w14:textId="77777777" w:rsidR="00901970" w:rsidRPr="007753BF" w:rsidRDefault="00901970" w:rsidP="00666F3D">
            <w:pPr>
              <w:spacing w:after="0" w:line="240" w:lineRule="auto"/>
              <w:jc w:val="right"/>
              <w:rPr>
                <w:rFonts w:asciiTheme="minorHAnsi" w:eastAsiaTheme="minorHAnsi" w:hAnsiTheme="minorHAnsi" w:cstheme="minorBidi"/>
                <w:sz w:val="24"/>
                <w:szCs w:val="24"/>
                <w:lang w:val="en-US"/>
              </w:rPr>
            </w:pPr>
            <w:r w:rsidRPr="007753BF">
              <w:rPr>
                <w:rFonts w:asciiTheme="minorHAnsi" w:eastAsiaTheme="minorHAnsi" w:hAnsiTheme="minorHAnsi" w:cstheme="minorBidi"/>
                <w:sz w:val="24"/>
                <w:szCs w:val="24"/>
                <w:lang w:val="en-US"/>
              </w:rPr>
              <w:t>687</w:t>
            </w:r>
          </w:p>
        </w:tc>
      </w:tr>
      <w:tr w:rsidR="004E4A11" w:rsidRPr="007753BF" w14:paraId="48DFE561" w14:textId="77777777" w:rsidTr="004E4A11">
        <w:trPr>
          <w:trHeight w:val="240"/>
        </w:trPr>
        <w:tc>
          <w:tcPr>
            <w:tcW w:w="2446" w:type="pct"/>
            <w:gridSpan w:val="2"/>
            <w:shd w:val="clear" w:color="auto" w:fill="auto"/>
            <w:noWrap/>
            <w:vAlign w:val="bottom"/>
          </w:tcPr>
          <w:p w14:paraId="00541C61" w14:textId="77777777" w:rsidR="00901970" w:rsidRPr="007753BF" w:rsidRDefault="00901970" w:rsidP="00666F3D">
            <w:pPr>
              <w:spacing w:after="0" w:line="240" w:lineRule="auto"/>
              <w:rPr>
                <w:rFonts w:asciiTheme="minorHAnsi" w:eastAsiaTheme="minorHAnsi" w:hAnsiTheme="minorHAnsi" w:cstheme="minorBidi"/>
                <w:sz w:val="24"/>
                <w:szCs w:val="24"/>
                <w:lang w:val="en-US"/>
              </w:rPr>
            </w:pPr>
          </w:p>
        </w:tc>
        <w:tc>
          <w:tcPr>
            <w:tcW w:w="534" w:type="pct"/>
            <w:gridSpan w:val="2"/>
            <w:shd w:val="clear" w:color="auto" w:fill="auto"/>
            <w:noWrap/>
            <w:vAlign w:val="bottom"/>
          </w:tcPr>
          <w:p w14:paraId="35D1724E" w14:textId="77777777" w:rsidR="00901970" w:rsidRPr="007753BF" w:rsidRDefault="00901970" w:rsidP="00666F3D">
            <w:pPr>
              <w:spacing w:after="0" w:line="240" w:lineRule="auto"/>
              <w:rPr>
                <w:rFonts w:asciiTheme="minorHAnsi" w:eastAsiaTheme="minorHAnsi" w:hAnsiTheme="minorHAnsi" w:cstheme="minorBidi"/>
                <w:sz w:val="24"/>
                <w:szCs w:val="24"/>
                <w:lang w:val="en-US"/>
              </w:rPr>
            </w:pPr>
          </w:p>
        </w:tc>
        <w:tc>
          <w:tcPr>
            <w:tcW w:w="443" w:type="pct"/>
            <w:shd w:val="clear" w:color="auto" w:fill="auto"/>
            <w:noWrap/>
            <w:vAlign w:val="bottom"/>
          </w:tcPr>
          <w:p w14:paraId="3F1AF59A" w14:textId="77777777" w:rsidR="00901970" w:rsidRPr="007753BF" w:rsidRDefault="00901970" w:rsidP="00666F3D">
            <w:pPr>
              <w:spacing w:after="0" w:line="240" w:lineRule="auto"/>
              <w:rPr>
                <w:rFonts w:asciiTheme="minorHAnsi" w:eastAsiaTheme="minorHAnsi" w:hAnsiTheme="minorHAnsi" w:cstheme="minorBidi"/>
                <w:sz w:val="24"/>
                <w:szCs w:val="24"/>
                <w:lang w:val="en-US"/>
              </w:rPr>
            </w:pPr>
          </w:p>
        </w:tc>
        <w:tc>
          <w:tcPr>
            <w:tcW w:w="529" w:type="pct"/>
            <w:shd w:val="clear" w:color="auto" w:fill="auto"/>
            <w:noWrap/>
            <w:vAlign w:val="bottom"/>
          </w:tcPr>
          <w:p w14:paraId="084CDFF4" w14:textId="77777777" w:rsidR="00901970" w:rsidRPr="007753BF" w:rsidRDefault="00901970" w:rsidP="00666F3D">
            <w:pPr>
              <w:spacing w:after="0" w:line="240" w:lineRule="auto"/>
              <w:rPr>
                <w:rFonts w:asciiTheme="minorHAnsi" w:eastAsiaTheme="minorHAnsi" w:hAnsiTheme="minorHAnsi" w:cstheme="minorBidi"/>
                <w:sz w:val="24"/>
                <w:szCs w:val="24"/>
                <w:lang w:val="en-US"/>
              </w:rPr>
            </w:pPr>
          </w:p>
        </w:tc>
        <w:tc>
          <w:tcPr>
            <w:tcW w:w="534" w:type="pct"/>
            <w:shd w:val="clear" w:color="auto" w:fill="auto"/>
            <w:noWrap/>
            <w:vAlign w:val="bottom"/>
          </w:tcPr>
          <w:p w14:paraId="0838404D" w14:textId="77777777" w:rsidR="00901970" w:rsidRPr="007753BF" w:rsidRDefault="00901970" w:rsidP="00666F3D">
            <w:pPr>
              <w:spacing w:after="0" w:line="240" w:lineRule="auto"/>
              <w:rPr>
                <w:rFonts w:asciiTheme="minorHAnsi" w:eastAsiaTheme="minorHAnsi" w:hAnsiTheme="minorHAnsi" w:cstheme="minorBidi"/>
                <w:sz w:val="24"/>
                <w:szCs w:val="24"/>
                <w:lang w:val="en-US"/>
              </w:rPr>
            </w:pPr>
          </w:p>
        </w:tc>
        <w:tc>
          <w:tcPr>
            <w:tcW w:w="514" w:type="pct"/>
            <w:shd w:val="clear" w:color="auto" w:fill="auto"/>
            <w:noWrap/>
            <w:vAlign w:val="bottom"/>
          </w:tcPr>
          <w:p w14:paraId="71078756" w14:textId="77777777" w:rsidR="00901970" w:rsidRPr="007753BF" w:rsidRDefault="00901970" w:rsidP="00666F3D">
            <w:pPr>
              <w:spacing w:after="0" w:line="240" w:lineRule="auto"/>
              <w:rPr>
                <w:rFonts w:asciiTheme="minorHAnsi" w:eastAsiaTheme="minorHAnsi" w:hAnsiTheme="minorHAnsi" w:cstheme="minorBidi"/>
                <w:sz w:val="24"/>
                <w:szCs w:val="24"/>
                <w:lang w:val="en-US"/>
              </w:rPr>
            </w:pPr>
          </w:p>
        </w:tc>
      </w:tr>
    </w:tbl>
    <w:p w14:paraId="627CA15A" w14:textId="77777777" w:rsidR="00031E87" w:rsidRPr="007753BF" w:rsidRDefault="00031E87" w:rsidP="00EE1E63">
      <w:pPr>
        <w:spacing w:line="240" w:lineRule="auto"/>
        <w:rPr>
          <w:rFonts w:asciiTheme="minorHAnsi" w:eastAsiaTheme="minorHAnsi" w:hAnsiTheme="minorHAnsi" w:cs="Georgia"/>
          <w:sz w:val="24"/>
          <w:szCs w:val="24"/>
          <w:lang w:val="en-US"/>
        </w:rPr>
      </w:pPr>
    </w:p>
    <w:p w14:paraId="2FCDD73D" w14:textId="77777777" w:rsidR="00EE1E63" w:rsidRPr="007753BF" w:rsidRDefault="00EE1E63" w:rsidP="00EE1E63">
      <w:pPr>
        <w:spacing w:after="0" w:line="240" w:lineRule="auto"/>
        <w:rPr>
          <w:rFonts w:asciiTheme="minorHAnsi" w:eastAsia="Times New Roman" w:hAnsiTheme="minorHAnsi" w:cs="Tahoma"/>
          <w:sz w:val="24"/>
          <w:szCs w:val="24"/>
          <w:lang w:eastAsia="en-GB"/>
        </w:rPr>
      </w:pPr>
    </w:p>
    <w:p w14:paraId="6246DF12" w14:textId="6E8794A8" w:rsidR="00B60E01" w:rsidRPr="007753BF" w:rsidRDefault="00B60E01" w:rsidP="00EE1E63">
      <w:pPr>
        <w:spacing w:after="0" w:line="240" w:lineRule="auto"/>
        <w:rPr>
          <w:rFonts w:asciiTheme="minorHAnsi" w:eastAsia="Times New Roman" w:hAnsiTheme="minorHAnsi" w:cs="Tahoma"/>
          <w:sz w:val="24"/>
          <w:szCs w:val="24"/>
          <w:lang w:eastAsia="en-GB"/>
        </w:rPr>
      </w:pPr>
      <w:r w:rsidRPr="007753BF">
        <w:rPr>
          <w:rFonts w:asciiTheme="minorHAnsi" w:eastAsia="Times New Roman" w:hAnsiTheme="minorHAnsi" w:cs="Tahoma"/>
          <w:sz w:val="24"/>
          <w:szCs w:val="24"/>
          <w:lang w:eastAsia="en-GB"/>
        </w:rPr>
        <w:lastRenderedPageBreak/>
        <w:t>What is notable, however, is that these number</w:t>
      </w:r>
      <w:r w:rsidR="00901970" w:rsidRPr="007753BF">
        <w:rPr>
          <w:rFonts w:asciiTheme="minorHAnsi" w:eastAsia="Times New Roman" w:hAnsiTheme="minorHAnsi" w:cs="Tahoma"/>
          <w:sz w:val="24"/>
          <w:szCs w:val="24"/>
          <w:lang w:eastAsia="en-GB"/>
        </w:rPr>
        <w:t>s</w:t>
      </w:r>
      <w:r w:rsidRPr="007753BF">
        <w:rPr>
          <w:rFonts w:asciiTheme="minorHAnsi" w:eastAsia="Times New Roman" w:hAnsiTheme="minorHAnsi" w:cs="Tahoma"/>
          <w:sz w:val="24"/>
          <w:szCs w:val="24"/>
          <w:lang w:eastAsia="en-GB"/>
        </w:rPr>
        <w:t xml:space="preserve"> are still low by comparison with EEO requests from abroad and from the UK</w:t>
      </w:r>
      <w:r w:rsidR="00901970" w:rsidRPr="007753BF">
        <w:rPr>
          <w:rFonts w:asciiTheme="minorHAnsi" w:eastAsia="Times New Roman" w:hAnsiTheme="minorHAnsi" w:cs="Tahoma"/>
          <w:sz w:val="24"/>
          <w:szCs w:val="24"/>
          <w:lang w:eastAsia="en-GB"/>
        </w:rPr>
        <w:t>:</w:t>
      </w:r>
    </w:p>
    <w:tbl>
      <w:tblPr>
        <w:tblpPr w:leftFromText="180" w:rightFromText="180" w:vertAnchor="text" w:horzAnchor="page" w:tblpX="2134" w:tblpY="415"/>
        <w:tblW w:w="7774" w:type="dxa"/>
        <w:tblBorders>
          <w:top w:val="single" w:sz="4" w:space="0" w:color="auto"/>
          <w:bottom w:val="single" w:sz="4" w:space="0" w:color="auto"/>
        </w:tblBorders>
        <w:tblLook w:val="0000" w:firstRow="0" w:lastRow="0" w:firstColumn="0" w:lastColumn="0" w:noHBand="0" w:noVBand="0"/>
      </w:tblPr>
      <w:tblGrid>
        <w:gridCol w:w="2413"/>
        <w:gridCol w:w="851"/>
        <w:gridCol w:w="967"/>
        <w:gridCol w:w="1133"/>
        <w:gridCol w:w="1134"/>
        <w:gridCol w:w="1276"/>
      </w:tblGrid>
      <w:tr w:rsidR="00901970" w:rsidRPr="007753BF" w14:paraId="21F4D4E1" w14:textId="77777777" w:rsidTr="00666F3D">
        <w:trPr>
          <w:trHeight w:val="260"/>
        </w:trPr>
        <w:tc>
          <w:tcPr>
            <w:tcW w:w="2413" w:type="dxa"/>
            <w:shd w:val="clear" w:color="auto" w:fill="auto"/>
            <w:noWrap/>
            <w:vAlign w:val="bottom"/>
          </w:tcPr>
          <w:p w14:paraId="53E8AC86" w14:textId="77777777" w:rsidR="00901970" w:rsidRPr="007753BF" w:rsidRDefault="00901970" w:rsidP="00EE1E63">
            <w:pPr>
              <w:spacing w:after="0" w:line="240" w:lineRule="auto"/>
              <w:rPr>
                <w:rFonts w:asciiTheme="minorHAnsi" w:eastAsiaTheme="minorHAnsi" w:hAnsiTheme="minorHAnsi" w:cstheme="minorBidi"/>
                <w:lang w:val="en-US"/>
              </w:rPr>
            </w:pPr>
          </w:p>
        </w:tc>
        <w:tc>
          <w:tcPr>
            <w:tcW w:w="851" w:type="dxa"/>
            <w:shd w:val="clear" w:color="auto" w:fill="auto"/>
            <w:noWrap/>
            <w:vAlign w:val="bottom"/>
          </w:tcPr>
          <w:p w14:paraId="202F7B9B" w14:textId="77777777" w:rsidR="00901970" w:rsidRPr="007753BF" w:rsidRDefault="00901970" w:rsidP="00EE1E63">
            <w:pPr>
              <w:spacing w:after="0" w:line="240" w:lineRule="auto"/>
              <w:jc w:val="right"/>
              <w:rPr>
                <w:rFonts w:asciiTheme="minorHAnsi" w:eastAsiaTheme="minorHAnsi" w:hAnsiTheme="minorHAnsi" w:cstheme="minorBidi"/>
                <w:b/>
                <w:lang w:val="en-US"/>
              </w:rPr>
            </w:pPr>
            <w:r w:rsidRPr="007753BF">
              <w:rPr>
                <w:rFonts w:asciiTheme="minorHAnsi" w:eastAsiaTheme="minorHAnsi" w:hAnsiTheme="minorHAnsi" w:cstheme="minorBidi"/>
                <w:b/>
                <w:lang w:val="en-US"/>
              </w:rPr>
              <w:t>2009</w:t>
            </w:r>
          </w:p>
        </w:tc>
        <w:tc>
          <w:tcPr>
            <w:tcW w:w="967" w:type="dxa"/>
            <w:shd w:val="clear" w:color="auto" w:fill="auto"/>
            <w:noWrap/>
            <w:vAlign w:val="bottom"/>
          </w:tcPr>
          <w:p w14:paraId="58A5A480" w14:textId="77777777" w:rsidR="00901970" w:rsidRPr="007753BF" w:rsidRDefault="00901970" w:rsidP="00EE1E63">
            <w:pPr>
              <w:spacing w:after="0" w:line="240" w:lineRule="auto"/>
              <w:jc w:val="right"/>
              <w:rPr>
                <w:rFonts w:asciiTheme="minorHAnsi" w:eastAsiaTheme="minorHAnsi" w:hAnsiTheme="minorHAnsi" w:cstheme="minorBidi"/>
                <w:b/>
                <w:lang w:val="en-US"/>
              </w:rPr>
            </w:pPr>
            <w:r w:rsidRPr="007753BF">
              <w:rPr>
                <w:rFonts w:asciiTheme="minorHAnsi" w:eastAsiaTheme="minorHAnsi" w:hAnsiTheme="minorHAnsi" w:cstheme="minorBidi"/>
                <w:b/>
                <w:lang w:val="en-US"/>
              </w:rPr>
              <w:t>2010</w:t>
            </w:r>
          </w:p>
        </w:tc>
        <w:tc>
          <w:tcPr>
            <w:tcW w:w="1133" w:type="dxa"/>
            <w:shd w:val="clear" w:color="auto" w:fill="auto"/>
            <w:noWrap/>
            <w:vAlign w:val="bottom"/>
          </w:tcPr>
          <w:p w14:paraId="65A4AF5E" w14:textId="77777777" w:rsidR="00901970" w:rsidRPr="007753BF" w:rsidRDefault="00901970" w:rsidP="00EE1E63">
            <w:pPr>
              <w:spacing w:after="0" w:line="240" w:lineRule="auto"/>
              <w:jc w:val="right"/>
              <w:rPr>
                <w:rFonts w:asciiTheme="minorHAnsi" w:eastAsiaTheme="minorHAnsi" w:hAnsiTheme="minorHAnsi" w:cstheme="minorBidi"/>
                <w:b/>
                <w:color w:val="000000"/>
                <w:lang w:val="en-US"/>
              </w:rPr>
            </w:pPr>
            <w:r w:rsidRPr="007753BF">
              <w:rPr>
                <w:rFonts w:asciiTheme="minorHAnsi" w:eastAsiaTheme="minorHAnsi" w:hAnsiTheme="minorHAnsi" w:cstheme="minorBidi"/>
                <w:b/>
                <w:color w:val="000000"/>
                <w:lang w:val="en-US"/>
              </w:rPr>
              <w:t>2011</w:t>
            </w:r>
          </w:p>
        </w:tc>
        <w:tc>
          <w:tcPr>
            <w:tcW w:w="1134" w:type="dxa"/>
            <w:shd w:val="clear" w:color="auto" w:fill="auto"/>
            <w:noWrap/>
            <w:vAlign w:val="bottom"/>
          </w:tcPr>
          <w:p w14:paraId="79E8A66D" w14:textId="77777777" w:rsidR="00901970" w:rsidRPr="007753BF" w:rsidRDefault="00901970" w:rsidP="00EE1E63">
            <w:pPr>
              <w:spacing w:after="0" w:line="240" w:lineRule="auto"/>
              <w:jc w:val="right"/>
              <w:rPr>
                <w:rFonts w:asciiTheme="minorHAnsi" w:eastAsiaTheme="minorHAnsi" w:hAnsiTheme="minorHAnsi" w:cstheme="minorBidi"/>
                <w:b/>
                <w:lang w:val="en-US"/>
              </w:rPr>
            </w:pPr>
            <w:r w:rsidRPr="007753BF">
              <w:rPr>
                <w:rFonts w:asciiTheme="minorHAnsi" w:eastAsiaTheme="minorHAnsi" w:hAnsiTheme="minorHAnsi" w:cstheme="minorBidi"/>
                <w:b/>
                <w:lang w:val="en-US"/>
              </w:rPr>
              <w:t>2012</w:t>
            </w:r>
          </w:p>
        </w:tc>
        <w:tc>
          <w:tcPr>
            <w:tcW w:w="1276" w:type="dxa"/>
            <w:shd w:val="clear" w:color="auto" w:fill="auto"/>
            <w:noWrap/>
            <w:vAlign w:val="bottom"/>
          </w:tcPr>
          <w:p w14:paraId="6D459869" w14:textId="77777777" w:rsidR="00901970" w:rsidRPr="007753BF" w:rsidRDefault="00031E87" w:rsidP="00EE1E63">
            <w:pPr>
              <w:spacing w:after="0" w:line="240" w:lineRule="auto"/>
              <w:jc w:val="right"/>
              <w:rPr>
                <w:rFonts w:asciiTheme="minorHAnsi" w:eastAsiaTheme="minorHAnsi" w:hAnsiTheme="minorHAnsi" w:cstheme="minorBidi"/>
                <w:lang w:val="en-US"/>
              </w:rPr>
            </w:pPr>
            <w:r w:rsidRPr="007753BF">
              <w:rPr>
                <w:rFonts w:asciiTheme="minorHAnsi" w:eastAsiaTheme="minorHAnsi" w:hAnsiTheme="minorHAnsi" w:cstheme="minorBidi"/>
                <w:lang w:val="en-US"/>
              </w:rPr>
              <w:t>T</w:t>
            </w:r>
            <w:r w:rsidR="00901970" w:rsidRPr="007753BF">
              <w:rPr>
                <w:rFonts w:asciiTheme="minorHAnsi" w:eastAsiaTheme="minorHAnsi" w:hAnsiTheme="minorHAnsi" w:cstheme="minorBidi"/>
                <w:lang w:val="en-US"/>
              </w:rPr>
              <w:t>otal</w:t>
            </w:r>
          </w:p>
        </w:tc>
      </w:tr>
      <w:tr w:rsidR="00901970" w:rsidRPr="007753BF" w14:paraId="6EDF7640" w14:textId="77777777" w:rsidTr="00666F3D">
        <w:trPr>
          <w:trHeight w:val="260"/>
        </w:trPr>
        <w:tc>
          <w:tcPr>
            <w:tcW w:w="2413" w:type="dxa"/>
            <w:shd w:val="clear" w:color="auto" w:fill="auto"/>
            <w:noWrap/>
            <w:vAlign w:val="bottom"/>
          </w:tcPr>
          <w:p w14:paraId="48978265" w14:textId="77777777" w:rsidR="00901970" w:rsidRPr="007753BF" w:rsidRDefault="00901970" w:rsidP="00EE1E63">
            <w:pPr>
              <w:spacing w:after="0" w:line="240" w:lineRule="auto"/>
              <w:rPr>
                <w:rFonts w:asciiTheme="minorHAnsi" w:eastAsiaTheme="minorHAnsi" w:hAnsiTheme="minorHAnsi" w:cstheme="minorBidi"/>
                <w:lang w:val="en-US"/>
              </w:rPr>
            </w:pPr>
            <w:r w:rsidRPr="007753BF">
              <w:rPr>
                <w:rFonts w:asciiTheme="minorHAnsi" w:eastAsiaTheme="minorHAnsi" w:hAnsiTheme="minorHAnsi" w:cstheme="minorBidi"/>
                <w:lang w:val="en-US"/>
              </w:rPr>
              <w:t>Application to issue European Enforcement Order</w:t>
            </w:r>
          </w:p>
        </w:tc>
        <w:tc>
          <w:tcPr>
            <w:tcW w:w="851" w:type="dxa"/>
            <w:shd w:val="clear" w:color="auto" w:fill="auto"/>
            <w:noWrap/>
            <w:vAlign w:val="bottom"/>
          </w:tcPr>
          <w:p w14:paraId="7772418B" w14:textId="77777777" w:rsidR="00901970" w:rsidRPr="007753BF" w:rsidRDefault="00901970" w:rsidP="00EE1E63">
            <w:pPr>
              <w:spacing w:after="0" w:line="240" w:lineRule="auto"/>
              <w:jc w:val="right"/>
              <w:rPr>
                <w:rFonts w:asciiTheme="minorHAnsi" w:eastAsiaTheme="minorHAnsi" w:hAnsiTheme="minorHAnsi" w:cstheme="minorBidi"/>
                <w:lang w:val="en-US"/>
              </w:rPr>
            </w:pPr>
            <w:r w:rsidRPr="007753BF">
              <w:rPr>
                <w:rFonts w:asciiTheme="minorHAnsi" w:eastAsiaTheme="minorHAnsi" w:hAnsiTheme="minorHAnsi" w:cstheme="minorBidi"/>
                <w:lang w:val="en-US"/>
              </w:rPr>
              <w:t>26</w:t>
            </w:r>
          </w:p>
        </w:tc>
        <w:tc>
          <w:tcPr>
            <w:tcW w:w="967" w:type="dxa"/>
            <w:shd w:val="clear" w:color="auto" w:fill="auto"/>
            <w:noWrap/>
            <w:vAlign w:val="bottom"/>
          </w:tcPr>
          <w:p w14:paraId="75495E10" w14:textId="77777777" w:rsidR="00901970" w:rsidRPr="007753BF" w:rsidRDefault="00901970" w:rsidP="00EE1E63">
            <w:pPr>
              <w:spacing w:after="0" w:line="240" w:lineRule="auto"/>
              <w:jc w:val="right"/>
              <w:rPr>
                <w:rFonts w:asciiTheme="minorHAnsi" w:eastAsiaTheme="minorHAnsi" w:hAnsiTheme="minorHAnsi" w:cstheme="minorBidi"/>
                <w:lang w:val="en-US"/>
              </w:rPr>
            </w:pPr>
            <w:r w:rsidRPr="007753BF">
              <w:rPr>
                <w:rFonts w:asciiTheme="minorHAnsi" w:eastAsiaTheme="minorHAnsi" w:hAnsiTheme="minorHAnsi" w:cstheme="minorBidi"/>
                <w:lang w:val="en-US"/>
              </w:rPr>
              <w:t>125</w:t>
            </w:r>
          </w:p>
        </w:tc>
        <w:tc>
          <w:tcPr>
            <w:tcW w:w="1133" w:type="dxa"/>
            <w:shd w:val="clear" w:color="auto" w:fill="auto"/>
            <w:noWrap/>
            <w:vAlign w:val="bottom"/>
          </w:tcPr>
          <w:p w14:paraId="1AAA93A9" w14:textId="77777777" w:rsidR="00901970" w:rsidRPr="007753BF" w:rsidRDefault="00901970" w:rsidP="00EE1E63">
            <w:pPr>
              <w:spacing w:after="0" w:line="240" w:lineRule="auto"/>
              <w:jc w:val="right"/>
              <w:rPr>
                <w:rFonts w:asciiTheme="minorHAnsi" w:eastAsiaTheme="minorHAnsi" w:hAnsiTheme="minorHAnsi" w:cstheme="minorBidi"/>
                <w:color w:val="000000"/>
                <w:lang w:val="en-US"/>
              </w:rPr>
            </w:pPr>
            <w:r w:rsidRPr="007753BF">
              <w:rPr>
                <w:rFonts w:asciiTheme="minorHAnsi" w:eastAsiaTheme="minorHAnsi" w:hAnsiTheme="minorHAnsi" w:cstheme="minorBidi"/>
                <w:color w:val="000000"/>
                <w:lang w:val="en-US"/>
              </w:rPr>
              <w:t>86</w:t>
            </w:r>
          </w:p>
        </w:tc>
        <w:tc>
          <w:tcPr>
            <w:tcW w:w="1134" w:type="dxa"/>
            <w:shd w:val="clear" w:color="auto" w:fill="auto"/>
            <w:noWrap/>
            <w:vAlign w:val="bottom"/>
          </w:tcPr>
          <w:p w14:paraId="1CEF7A03" w14:textId="77777777" w:rsidR="00901970" w:rsidRPr="007753BF" w:rsidRDefault="00901970" w:rsidP="00EE1E63">
            <w:pPr>
              <w:spacing w:after="0" w:line="240" w:lineRule="auto"/>
              <w:jc w:val="right"/>
              <w:rPr>
                <w:rFonts w:asciiTheme="minorHAnsi" w:eastAsiaTheme="minorHAnsi" w:hAnsiTheme="minorHAnsi" w:cstheme="minorBidi"/>
                <w:lang w:val="en-US"/>
              </w:rPr>
            </w:pPr>
            <w:r w:rsidRPr="007753BF">
              <w:rPr>
                <w:rFonts w:asciiTheme="minorHAnsi" w:eastAsiaTheme="minorHAnsi" w:hAnsiTheme="minorHAnsi" w:cstheme="minorBidi"/>
                <w:lang w:val="en-US"/>
              </w:rPr>
              <w:t>33</w:t>
            </w:r>
          </w:p>
        </w:tc>
        <w:tc>
          <w:tcPr>
            <w:tcW w:w="1276" w:type="dxa"/>
            <w:shd w:val="clear" w:color="auto" w:fill="auto"/>
            <w:noWrap/>
            <w:vAlign w:val="bottom"/>
          </w:tcPr>
          <w:p w14:paraId="2A2880BC" w14:textId="77777777" w:rsidR="00901970" w:rsidRPr="007753BF" w:rsidRDefault="00901970" w:rsidP="00EE1E63">
            <w:pPr>
              <w:spacing w:after="0" w:line="240" w:lineRule="auto"/>
              <w:jc w:val="right"/>
              <w:rPr>
                <w:rFonts w:asciiTheme="minorHAnsi" w:eastAsiaTheme="minorHAnsi" w:hAnsiTheme="minorHAnsi" w:cstheme="minorBidi"/>
                <w:lang w:val="en-US"/>
              </w:rPr>
            </w:pPr>
            <w:r w:rsidRPr="007753BF">
              <w:rPr>
                <w:rFonts w:asciiTheme="minorHAnsi" w:eastAsiaTheme="minorHAnsi" w:hAnsiTheme="minorHAnsi" w:cstheme="minorBidi"/>
                <w:lang w:val="en-US"/>
              </w:rPr>
              <w:t>307</w:t>
            </w:r>
          </w:p>
        </w:tc>
      </w:tr>
      <w:tr w:rsidR="00901970" w:rsidRPr="007753BF" w14:paraId="6A31DB9A" w14:textId="77777777" w:rsidTr="00666F3D">
        <w:trPr>
          <w:trHeight w:val="260"/>
        </w:trPr>
        <w:tc>
          <w:tcPr>
            <w:tcW w:w="2413" w:type="dxa"/>
            <w:shd w:val="clear" w:color="auto" w:fill="auto"/>
            <w:noWrap/>
            <w:vAlign w:val="bottom"/>
          </w:tcPr>
          <w:p w14:paraId="0DC859CF" w14:textId="77777777" w:rsidR="00031E87" w:rsidRPr="007753BF" w:rsidRDefault="00031E87" w:rsidP="00EE1E63">
            <w:pPr>
              <w:spacing w:after="0" w:line="240" w:lineRule="auto"/>
              <w:rPr>
                <w:rFonts w:asciiTheme="minorHAnsi" w:eastAsiaTheme="minorHAnsi" w:hAnsiTheme="minorHAnsi" w:cstheme="minorBidi"/>
                <w:lang w:val="en-US"/>
              </w:rPr>
            </w:pPr>
          </w:p>
          <w:p w14:paraId="5A2A04AF" w14:textId="77777777" w:rsidR="00901970" w:rsidRPr="007753BF" w:rsidRDefault="00901970" w:rsidP="00EE1E63">
            <w:pPr>
              <w:spacing w:after="0" w:line="240" w:lineRule="auto"/>
              <w:rPr>
                <w:rFonts w:asciiTheme="minorHAnsi" w:eastAsiaTheme="minorHAnsi" w:hAnsiTheme="minorHAnsi" w:cstheme="minorBidi"/>
                <w:lang w:val="en-US"/>
              </w:rPr>
            </w:pPr>
            <w:r w:rsidRPr="007753BF">
              <w:rPr>
                <w:rFonts w:asciiTheme="minorHAnsi" w:eastAsiaTheme="minorHAnsi" w:hAnsiTheme="minorHAnsi" w:cstheme="minorBidi"/>
                <w:lang w:val="en-US"/>
              </w:rPr>
              <w:t>Application to enforce a European Enforcement Order</w:t>
            </w:r>
          </w:p>
        </w:tc>
        <w:tc>
          <w:tcPr>
            <w:tcW w:w="851" w:type="dxa"/>
            <w:shd w:val="clear" w:color="auto" w:fill="auto"/>
            <w:noWrap/>
            <w:vAlign w:val="bottom"/>
          </w:tcPr>
          <w:p w14:paraId="1902870B" w14:textId="77777777" w:rsidR="00901970" w:rsidRPr="007753BF" w:rsidRDefault="00901970" w:rsidP="00EE1E63">
            <w:pPr>
              <w:spacing w:after="0" w:line="240" w:lineRule="auto"/>
              <w:jc w:val="right"/>
              <w:rPr>
                <w:rFonts w:asciiTheme="minorHAnsi" w:eastAsiaTheme="minorHAnsi" w:hAnsiTheme="minorHAnsi" w:cstheme="minorBidi"/>
                <w:lang w:val="en-US"/>
              </w:rPr>
            </w:pPr>
            <w:r w:rsidRPr="007753BF">
              <w:rPr>
                <w:rFonts w:asciiTheme="minorHAnsi" w:eastAsiaTheme="minorHAnsi" w:hAnsiTheme="minorHAnsi" w:cstheme="minorBidi"/>
                <w:lang w:val="en-US"/>
              </w:rPr>
              <w:t>696</w:t>
            </w:r>
          </w:p>
        </w:tc>
        <w:tc>
          <w:tcPr>
            <w:tcW w:w="967" w:type="dxa"/>
            <w:shd w:val="clear" w:color="auto" w:fill="auto"/>
            <w:noWrap/>
            <w:vAlign w:val="bottom"/>
          </w:tcPr>
          <w:p w14:paraId="11035FD4" w14:textId="77777777" w:rsidR="00901970" w:rsidRPr="007753BF" w:rsidRDefault="00901970" w:rsidP="00EE1E63">
            <w:pPr>
              <w:spacing w:after="0" w:line="240" w:lineRule="auto"/>
              <w:jc w:val="right"/>
              <w:rPr>
                <w:rFonts w:asciiTheme="minorHAnsi" w:eastAsiaTheme="minorHAnsi" w:hAnsiTheme="minorHAnsi" w:cstheme="minorBidi"/>
                <w:lang w:val="en-US"/>
              </w:rPr>
            </w:pPr>
            <w:r w:rsidRPr="007753BF">
              <w:rPr>
                <w:rFonts w:asciiTheme="minorHAnsi" w:eastAsiaTheme="minorHAnsi" w:hAnsiTheme="minorHAnsi" w:cstheme="minorBidi"/>
                <w:lang w:val="en-US"/>
              </w:rPr>
              <w:t>2547</w:t>
            </w:r>
          </w:p>
        </w:tc>
        <w:tc>
          <w:tcPr>
            <w:tcW w:w="1133" w:type="dxa"/>
            <w:shd w:val="clear" w:color="auto" w:fill="auto"/>
            <w:noWrap/>
            <w:vAlign w:val="bottom"/>
          </w:tcPr>
          <w:p w14:paraId="49800FA6" w14:textId="77777777" w:rsidR="00901970" w:rsidRPr="007753BF" w:rsidRDefault="00901970" w:rsidP="00EE1E63">
            <w:pPr>
              <w:spacing w:after="0" w:line="240" w:lineRule="auto"/>
              <w:jc w:val="right"/>
              <w:rPr>
                <w:rFonts w:asciiTheme="minorHAnsi" w:eastAsiaTheme="minorHAnsi" w:hAnsiTheme="minorHAnsi" w:cstheme="minorBidi"/>
                <w:color w:val="000000"/>
                <w:lang w:val="en-US"/>
              </w:rPr>
            </w:pPr>
            <w:r w:rsidRPr="007753BF">
              <w:rPr>
                <w:rFonts w:asciiTheme="minorHAnsi" w:eastAsiaTheme="minorHAnsi" w:hAnsiTheme="minorHAnsi" w:cstheme="minorBidi"/>
                <w:color w:val="000000"/>
                <w:lang w:val="en-US"/>
              </w:rPr>
              <w:t>2134</w:t>
            </w:r>
          </w:p>
        </w:tc>
        <w:tc>
          <w:tcPr>
            <w:tcW w:w="1134" w:type="dxa"/>
            <w:shd w:val="clear" w:color="auto" w:fill="auto"/>
            <w:noWrap/>
            <w:vAlign w:val="bottom"/>
          </w:tcPr>
          <w:p w14:paraId="50E51FA8" w14:textId="77777777" w:rsidR="00901970" w:rsidRPr="007753BF" w:rsidRDefault="00901970" w:rsidP="00EE1E63">
            <w:pPr>
              <w:spacing w:after="0" w:line="240" w:lineRule="auto"/>
              <w:jc w:val="right"/>
              <w:rPr>
                <w:rFonts w:asciiTheme="minorHAnsi" w:eastAsiaTheme="minorHAnsi" w:hAnsiTheme="minorHAnsi" w:cstheme="minorBidi"/>
                <w:lang w:val="en-US"/>
              </w:rPr>
            </w:pPr>
            <w:r w:rsidRPr="007753BF">
              <w:rPr>
                <w:rFonts w:asciiTheme="minorHAnsi" w:eastAsiaTheme="minorHAnsi" w:hAnsiTheme="minorHAnsi" w:cstheme="minorBidi"/>
                <w:lang w:val="en-US"/>
              </w:rPr>
              <w:t>406</w:t>
            </w:r>
          </w:p>
        </w:tc>
        <w:tc>
          <w:tcPr>
            <w:tcW w:w="1276" w:type="dxa"/>
            <w:shd w:val="clear" w:color="auto" w:fill="auto"/>
            <w:noWrap/>
            <w:vAlign w:val="bottom"/>
          </w:tcPr>
          <w:p w14:paraId="00FC4D65" w14:textId="77777777" w:rsidR="00901970" w:rsidRPr="007753BF" w:rsidRDefault="00901970" w:rsidP="00EE1E63">
            <w:pPr>
              <w:spacing w:after="0" w:line="240" w:lineRule="auto"/>
              <w:jc w:val="right"/>
              <w:rPr>
                <w:rFonts w:asciiTheme="minorHAnsi" w:eastAsiaTheme="minorHAnsi" w:hAnsiTheme="minorHAnsi" w:cstheme="minorBidi"/>
                <w:lang w:val="en-US"/>
              </w:rPr>
            </w:pPr>
            <w:r w:rsidRPr="007753BF">
              <w:rPr>
                <w:rFonts w:asciiTheme="minorHAnsi" w:eastAsiaTheme="minorHAnsi" w:hAnsiTheme="minorHAnsi" w:cstheme="minorBidi"/>
                <w:lang w:val="en-US"/>
              </w:rPr>
              <w:t>5783</w:t>
            </w:r>
          </w:p>
        </w:tc>
      </w:tr>
    </w:tbl>
    <w:p w14:paraId="15C2A0D4" w14:textId="77777777" w:rsidR="00B60E01" w:rsidRPr="007753BF" w:rsidRDefault="00B60E01" w:rsidP="006A0A10">
      <w:pPr>
        <w:spacing w:line="240" w:lineRule="auto"/>
        <w:ind w:firstLine="284"/>
        <w:rPr>
          <w:rFonts w:asciiTheme="minorHAnsi" w:eastAsia="Times New Roman" w:hAnsiTheme="minorHAnsi" w:cs="Tahoma"/>
          <w:sz w:val="24"/>
          <w:szCs w:val="24"/>
          <w:lang w:eastAsia="en-GB"/>
        </w:rPr>
      </w:pPr>
    </w:p>
    <w:p w14:paraId="66A0A9F3" w14:textId="34271FFD" w:rsidR="00B60E01" w:rsidRPr="007753BF" w:rsidRDefault="004E4A11" w:rsidP="006A0A10">
      <w:pPr>
        <w:spacing w:after="0" w:line="240" w:lineRule="auto"/>
        <w:ind w:firstLine="284"/>
        <w:jc w:val="both"/>
        <w:rPr>
          <w:rFonts w:asciiTheme="minorHAnsi" w:eastAsia="Times New Roman" w:hAnsiTheme="minorHAnsi" w:cs="Tahoma"/>
          <w:sz w:val="24"/>
          <w:szCs w:val="24"/>
          <w:lang w:val="en-US" w:eastAsia="en-GB"/>
        </w:rPr>
      </w:pPr>
      <w:ins w:id="90" w:author="Jonathan" w:date="2014-07-29T21:24:00Z">
        <w:r>
          <w:rPr>
            <w:rFonts w:asciiTheme="minorHAnsi" w:eastAsia="Times New Roman" w:hAnsiTheme="minorHAnsi" w:cs="Tahoma"/>
            <w:sz w:val="24"/>
            <w:szCs w:val="24"/>
            <w:lang w:eastAsia="en-GB"/>
          </w:rPr>
          <w:t xml:space="preserve">Additionally the total numbers appear relatively small in comparison to </w:t>
        </w:r>
      </w:ins>
      <w:r w:rsidR="00901970" w:rsidRPr="007753BF">
        <w:rPr>
          <w:rFonts w:asciiTheme="minorHAnsi" w:eastAsia="Times New Roman" w:hAnsiTheme="minorHAnsi" w:cs="Tahoma"/>
          <w:sz w:val="24"/>
          <w:szCs w:val="24"/>
          <w:lang w:eastAsia="en-GB"/>
        </w:rPr>
        <w:t xml:space="preserve">the </w:t>
      </w:r>
      <w:ins w:id="91" w:author="Jonathan" w:date="2014-07-29T21:24:00Z">
        <w:r>
          <w:rPr>
            <w:rFonts w:asciiTheme="minorHAnsi" w:eastAsia="Times New Roman" w:hAnsiTheme="minorHAnsi" w:cs="Tahoma"/>
            <w:sz w:val="24"/>
            <w:szCs w:val="24"/>
            <w:lang w:eastAsia="en-GB"/>
          </w:rPr>
          <w:t xml:space="preserve">volume of claims typically </w:t>
        </w:r>
      </w:ins>
      <w:ins w:id="92" w:author="Jonathan" w:date="2014-07-29T21:25:00Z">
        <w:r>
          <w:rPr>
            <w:rFonts w:asciiTheme="minorHAnsi" w:eastAsia="Times New Roman" w:hAnsiTheme="minorHAnsi" w:cs="Tahoma"/>
            <w:sz w:val="24"/>
            <w:szCs w:val="24"/>
            <w:lang w:eastAsia="en-GB"/>
          </w:rPr>
          <w:t xml:space="preserve">issued in the </w:t>
        </w:r>
      </w:ins>
      <w:r w:rsidR="00901970" w:rsidRPr="007753BF">
        <w:rPr>
          <w:rFonts w:asciiTheme="minorHAnsi" w:eastAsia="Times New Roman" w:hAnsiTheme="minorHAnsi" w:cs="Tahoma"/>
          <w:sz w:val="24"/>
          <w:szCs w:val="24"/>
          <w:lang w:eastAsia="en-GB"/>
        </w:rPr>
        <w:t>County Court</w:t>
      </w:r>
      <w:ins w:id="93" w:author="Jonathan" w:date="2014-07-29T21:25:00Z">
        <w:r>
          <w:rPr>
            <w:rFonts w:asciiTheme="minorHAnsi" w:eastAsia="Times New Roman" w:hAnsiTheme="minorHAnsi" w:cs="Tahoma"/>
            <w:sz w:val="24"/>
            <w:szCs w:val="24"/>
            <w:lang w:eastAsia="en-GB"/>
          </w:rPr>
          <w:t xml:space="preserve">: </w:t>
        </w:r>
      </w:ins>
      <w:r w:rsidR="005420A0" w:rsidRPr="007753BF">
        <w:rPr>
          <w:rFonts w:asciiTheme="minorHAnsi" w:eastAsia="Times New Roman" w:hAnsiTheme="minorHAnsi" w:cs="Tahoma"/>
          <w:sz w:val="24"/>
          <w:szCs w:val="24"/>
          <w:lang w:val="en-US" w:eastAsia="en-GB"/>
        </w:rPr>
        <w:t xml:space="preserve">in 2011 there were </w:t>
      </w:r>
      <w:r w:rsidR="00901970" w:rsidRPr="007753BF">
        <w:rPr>
          <w:rFonts w:asciiTheme="minorHAnsi" w:eastAsia="Times New Roman" w:hAnsiTheme="minorHAnsi" w:cs="Tahoma"/>
          <w:sz w:val="24"/>
          <w:szCs w:val="24"/>
          <w:lang w:val="en-US" w:eastAsia="en-GB"/>
        </w:rPr>
        <w:t xml:space="preserve">domestic applications </w:t>
      </w:r>
      <w:r w:rsidR="005420A0" w:rsidRPr="007753BF">
        <w:rPr>
          <w:rFonts w:asciiTheme="minorHAnsi" w:eastAsia="Times New Roman" w:hAnsiTheme="minorHAnsi" w:cs="Tahoma"/>
          <w:sz w:val="24"/>
          <w:szCs w:val="24"/>
          <w:lang w:val="en-US" w:eastAsia="en-GB"/>
        </w:rPr>
        <w:t>for</w:t>
      </w:r>
      <w:r w:rsidR="00901970" w:rsidRPr="007753BF">
        <w:rPr>
          <w:rFonts w:asciiTheme="minorHAnsi" w:eastAsia="Times New Roman" w:hAnsiTheme="minorHAnsi" w:cs="Tahoma"/>
          <w:sz w:val="24"/>
          <w:szCs w:val="24"/>
          <w:lang w:val="en-US" w:eastAsia="en-GB"/>
        </w:rPr>
        <w:t xml:space="preserve"> roughly 1</w:t>
      </w:r>
      <w:r w:rsidR="00031E87" w:rsidRPr="007753BF">
        <w:rPr>
          <w:rFonts w:asciiTheme="minorHAnsi" w:eastAsia="Times New Roman" w:hAnsiTheme="minorHAnsi" w:cs="Tahoma"/>
          <w:sz w:val="24"/>
          <w:szCs w:val="24"/>
          <w:lang w:val="en-US" w:eastAsia="en-GB"/>
        </w:rPr>
        <w:t xml:space="preserve"> </w:t>
      </w:r>
      <w:r w:rsidR="005420A0" w:rsidRPr="007753BF">
        <w:rPr>
          <w:rFonts w:asciiTheme="minorHAnsi" w:eastAsia="Times New Roman" w:hAnsiTheme="minorHAnsi" w:cs="Tahoma"/>
          <w:sz w:val="24"/>
          <w:szCs w:val="24"/>
          <w:lang w:val="en-US" w:eastAsia="en-GB"/>
        </w:rPr>
        <w:t>million specified money claims,</w:t>
      </w:r>
      <w:ins w:id="94" w:author="Jonathan" w:date="2014-07-29T21:25:00Z">
        <w:r>
          <w:rPr>
            <w:rFonts w:asciiTheme="minorHAnsi" w:eastAsia="Times New Roman" w:hAnsiTheme="minorHAnsi" w:cs="Tahoma"/>
            <w:sz w:val="24"/>
            <w:szCs w:val="24"/>
            <w:lang w:val="en-US" w:eastAsia="en-GB"/>
          </w:rPr>
          <w:t xml:space="preserve"> for example,</w:t>
        </w:r>
      </w:ins>
      <w:r w:rsidR="005420A0" w:rsidRPr="007753BF">
        <w:rPr>
          <w:rFonts w:asciiTheme="minorHAnsi" w:eastAsia="Times New Roman" w:hAnsiTheme="minorHAnsi" w:cs="Tahoma"/>
          <w:sz w:val="24"/>
          <w:szCs w:val="24"/>
          <w:lang w:val="en-US" w:eastAsia="en-GB"/>
        </w:rPr>
        <w:t xml:space="preserve"> of which</w:t>
      </w:r>
      <w:r w:rsidR="00901970" w:rsidRPr="007753BF">
        <w:rPr>
          <w:rFonts w:asciiTheme="minorHAnsi" w:eastAsia="Times New Roman" w:hAnsiTheme="minorHAnsi" w:cs="Tahoma"/>
          <w:sz w:val="24"/>
          <w:szCs w:val="24"/>
          <w:lang w:val="en-US" w:eastAsia="en-GB"/>
        </w:rPr>
        <w:t xml:space="preserve"> 200,000</w:t>
      </w:r>
      <w:r w:rsidR="005420A0" w:rsidRPr="007753BF">
        <w:rPr>
          <w:rFonts w:asciiTheme="minorHAnsi" w:eastAsia="Times New Roman" w:hAnsiTheme="minorHAnsi" w:cs="Tahoma"/>
          <w:sz w:val="24"/>
          <w:szCs w:val="24"/>
          <w:lang w:val="en-US" w:eastAsia="en-GB"/>
        </w:rPr>
        <w:t xml:space="preserve"> claims</w:t>
      </w:r>
      <w:ins w:id="95" w:author="Jonathan" w:date="2014-07-29T21:25:00Z">
        <w:r>
          <w:rPr>
            <w:rFonts w:asciiTheme="minorHAnsi" w:eastAsia="Times New Roman" w:hAnsiTheme="minorHAnsi" w:cs="Tahoma"/>
            <w:sz w:val="24"/>
            <w:szCs w:val="24"/>
            <w:lang w:val="en-US" w:eastAsia="en-GB"/>
          </w:rPr>
          <w:t xml:space="preserve"> were</w:t>
        </w:r>
      </w:ins>
      <w:r w:rsidR="005420A0" w:rsidRPr="007753BF">
        <w:rPr>
          <w:rFonts w:asciiTheme="minorHAnsi" w:eastAsia="Times New Roman" w:hAnsiTheme="minorHAnsi" w:cs="Tahoma"/>
          <w:sz w:val="24"/>
          <w:szCs w:val="24"/>
          <w:lang w:val="en-US" w:eastAsia="en-GB"/>
        </w:rPr>
        <w:t xml:space="preserve"> for an</w:t>
      </w:r>
      <w:r w:rsidR="00901970" w:rsidRPr="007753BF">
        <w:rPr>
          <w:rFonts w:asciiTheme="minorHAnsi" w:eastAsia="Times New Roman" w:hAnsiTheme="minorHAnsi" w:cs="Tahoma"/>
          <w:sz w:val="24"/>
          <w:szCs w:val="24"/>
          <w:lang w:val="en-US" w:eastAsia="en-GB"/>
        </w:rPr>
        <w:t xml:space="preserve"> unspecified </w:t>
      </w:r>
      <w:r w:rsidR="005420A0" w:rsidRPr="007753BF">
        <w:rPr>
          <w:rFonts w:asciiTheme="minorHAnsi" w:eastAsia="Times New Roman" w:hAnsiTheme="minorHAnsi" w:cs="Tahoma"/>
          <w:sz w:val="24"/>
          <w:szCs w:val="24"/>
          <w:lang w:val="en-US" w:eastAsia="en-GB"/>
        </w:rPr>
        <w:t xml:space="preserve">amount of </w:t>
      </w:r>
      <w:r w:rsidR="00901970" w:rsidRPr="007753BF">
        <w:rPr>
          <w:rFonts w:asciiTheme="minorHAnsi" w:eastAsia="Times New Roman" w:hAnsiTheme="minorHAnsi" w:cs="Tahoma"/>
          <w:sz w:val="24"/>
          <w:szCs w:val="24"/>
          <w:lang w:val="en-US" w:eastAsia="en-GB"/>
        </w:rPr>
        <w:t>money</w:t>
      </w:r>
      <w:r w:rsidR="005420A0" w:rsidRPr="007753BF">
        <w:rPr>
          <w:rFonts w:asciiTheme="minorHAnsi" w:eastAsia="Times New Roman" w:hAnsiTheme="minorHAnsi" w:cs="Tahoma"/>
          <w:sz w:val="24"/>
          <w:szCs w:val="24"/>
          <w:lang w:val="en-US" w:eastAsia="en-GB"/>
        </w:rPr>
        <w:t xml:space="preserve">. In general, the majority of claims issued at the County Court are </w:t>
      </w:r>
      <w:r w:rsidR="00901970" w:rsidRPr="007753BF">
        <w:rPr>
          <w:rFonts w:asciiTheme="minorHAnsi" w:eastAsia="Times New Roman" w:hAnsiTheme="minorHAnsi" w:cs="Tahoma"/>
          <w:sz w:val="24"/>
          <w:szCs w:val="24"/>
          <w:lang w:val="en-US" w:eastAsia="en-GB"/>
        </w:rPr>
        <w:t>dealt with under ‘small claims’</w:t>
      </w:r>
      <w:r w:rsidR="00671837" w:rsidRPr="007753BF">
        <w:rPr>
          <w:rFonts w:asciiTheme="minorHAnsi" w:eastAsia="Times New Roman" w:hAnsiTheme="minorHAnsi" w:cs="Tahoma"/>
          <w:sz w:val="24"/>
          <w:szCs w:val="24"/>
          <w:lang w:val="en-US" w:eastAsia="en-GB"/>
        </w:rPr>
        <w:t xml:space="preserve"> rules</w:t>
      </w:r>
      <w:r w:rsidR="00AA07F5" w:rsidRPr="007753BF">
        <w:rPr>
          <w:rStyle w:val="FootnoteReference"/>
          <w:rFonts w:asciiTheme="minorHAnsi" w:eastAsia="Times New Roman" w:hAnsiTheme="minorHAnsi" w:cs="Tahoma"/>
          <w:sz w:val="24"/>
          <w:szCs w:val="24"/>
          <w:lang w:val="en-US" w:eastAsia="en-GB"/>
        </w:rPr>
        <w:footnoteReference w:id="31"/>
      </w:r>
      <w:r w:rsidR="00671837" w:rsidRPr="007753BF">
        <w:rPr>
          <w:rFonts w:asciiTheme="minorHAnsi" w:eastAsia="Times New Roman" w:hAnsiTheme="minorHAnsi" w:cs="Tahoma"/>
          <w:sz w:val="24"/>
          <w:szCs w:val="24"/>
          <w:lang w:val="en-US" w:eastAsia="en-GB"/>
        </w:rPr>
        <w:t xml:space="preserve"> (for general claims of </w:t>
      </w:r>
      <w:r w:rsidR="00B33180" w:rsidRPr="007753BF">
        <w:rPr>
          <w:rFonts w:asciiTheme="minorHAnsi" w:eastAsia="Times New Roman" w:hAnsiTheme="minorHAnsi" w:cs="Tahoma"/>
          <w:sz w:val="24"/>
          <w:szCs w:val="24"/>
          <w:lang w:val="en-US" w:eastAsia="en-GB"/>
        </w:rPr>
        <w:t>less than £</w:t>
      </w:r>
      <w:r w:rsidR="00EE2011" w:rsidRPr="007753BF">
        <w:rPr>
          <w:rFonts w:asciiTheme="minorHAnsi" w:eastAsia="Times New Roman" w:hAnsiTheme="minorHAnsi" w:cs="Tahoma"/>
          <w:sz w:val="24"/>
          <w:szCs w:val="24"/>
          <w:lang w:val="en-US" w:eastAsia="en-GB"/>
        </w:rPr>
        <w:t>5</w:t>
      </w:r>
      <w:r w:rsidR="00B33180" w:rsidRPr="007753BF">
        <w:rPr>
          <w:rFonts w:asciiTheme="minorHAnsi" w:eastAsia="Times New Roman" w:hAnsiTheme="minorHAnsi" w:cs="Tahoma"/>
          <w:sz w:val="24"/>
          <w:szCs w:val="24"/>
          <w:lang w:val="en-US" w:eastAsia="en-GB"/>
        </w:rPr>
        <w:t>,</w:t>
      </w:r>
      <w:r w:rsidR="00EE2011" w:rsidRPr="007753BF">
        <w:rPr>
          <w:rFonts w:asciiTheme="minorHAnsi" w:eastAsia="Times New Roman" w:hAnsiTheme="minorHAnsi" w:cs="Tahoma"/>
          <w:sz w:val="24"/>
          <w:szCs w:val="24"/>
          <w:lang w:val="en-US" w:eastAsia="en-GB"/>
        </w:rPr>
        <w:t>000, until 1</w:t>
      </w:r>
      <w:r w:rsidR="00EE2011" w:rsidRPr="007753BF">
        <w:rPr>
          <w:rFonts w:asciiTheme="minorHAnsi" w:eastAsia="Times New Roman" w:hAnsiTheme="minorHAnsi" w:cs="Tahoma"/>
          <w:sz w:val="24"/>
          <w:szCs w:val="24"/>
          <w:vertAlign w:val="superscript"/>
          <w:lang w:val="en-US" w:eastAsia="en-GB"/>
        </w:rPr>
        <w:t>st</w:t>
      </w:r>
      <w:r w:rsidR="00EE2011" w:rsidRPr="007753BF">
        <w:rPr>
          <w:rFonts w:asciiTheme="minorHAnsi" w:eastAsia="Times New Roman" w:hAnsiTheme="minorHAnsi" w:cs="Tahoma"/>
          <w:sz w:val="24"/>
          <w:szCs w:val="24"/>
          <w:lang w:val="en-US" w:eastAsia="en-GB"/>
        </w:rPr>
        <w:t xml:space="preserve"> April 2013, and </w:t>
      </w:r>
      <w:ins w:id="100" w:author="Jonathan Garton" w:date="2014-07-29T19:32:00Z">
        <w:r w:rsidR="00FC3B78">
          <w:rPr>
            <w:rFonts w:asciiTheme="minorHAnsi" w:eastAsia="Times New Roman" w:hAnsiTheme="minorHAnsi" w:cs="Tahoma"/>
            <w:sz w:val="24"/>
            <w:szCs w:val="24"/>
            <w:lang w:val="en-US" w:eastAsia="en-GB"/>
          </w:rPr>
          <w:t xml:space="preserve">subsequently claims of </w:t>
        </w:r>
      </w:ins>
      <w:r w:rsidR="00671837" w:rsidRPr="007753BF">
        <w:rPr>
          <w:rFonts w:asciiTheme="minorHAnsi" w:eastAsia="Times New Roman" w:hAnsiTheme="minorHAnsi" w:cs="Tahoma"/>
          <w:sz w:val="24"/>
          <w:szCs w:val="24"/>
          <w:lang w:val="en-US" w:eastAsia="en-GB"/>
        </w:rPr>
        <w:t>less than £10,000</w:t>
      </w:r>
      <w:r w:rsidR="00901970" w:rsidRPr="007753BF">
        <w:rPr>
          <w:rFonts w:asciiTheme="minorHAnsi" w:eastAsia="Times New Roman" w:hAnsiTheme="minorHAnsi" w:cs="Tahoma"/>
          <w:sz w:val="24"/>
          <w:szCs w:val="24"/>
          <w:lang w:val="en-US" w:eastAsia="en-GB"/>
        </w:rPr>
        <w:t>).</w:t>
      </w:r>
      <w:r w:rsidR="00901970" w:rsidRPr="007753BF">
        <w:rPr>
          <w:rStyle w:val="FootnoteReference"/>
          <w:rFonts w:asciiTheme="minorHAnsi" w:eastAsia="Times New Roman" w:hAnsiTheme="minorHAnsi" w:cs="Tahoma"/>
          <w:sz w:val="24"/>
          <w:szCs w:val="24"/>
          <w:lang w:val="en-US" w:eastAsia="en-GB"/>
        </w:rPr>
        <w:footnoteReference w:id="32"/>
      </w:r>
      <w:r w:rsidR="00B33180" w:rsidRPr="007753BF">
        <w:rPr>
          <w:rFonts w:asciiTheme="minorHAnsi" w:eastAsia="Times New Roman" w:hAnsiTheme="minorHAnsi" w:cs="Tahoma"/>
          <w:sz w:val="24"/>
          <w:szCs w:val="24"/>
          <w:lang w:val="en-US" w:eastAsia="en-GB"/>
        </w:rPr>
        <w:t xml:space="preserve"> </w:t>
      </w:r>
    </w:p>
    <w:p w14:paraId="069E2144" w14:textId="77777777" w:rsidR="00705CF8" w:rsidRPr="007753BF" w:rsidRDefault="00705CF8" w:rsidP="006A0A10">
      <w:pPr>
        <w:spacing w:after="0" w:line="240" w:lineRule="auto"/>
        <w:ind w:firstLine="284"/>
        <w:jc w:val="both"/>
        <w:rPr>
          <w:rFonts w:asciiTheme="minorHAnsi" w:eastAsia="Times New Roman" w:hAnsiTheme="minorHAnsi" w:cs="Tahoma"/>
          <w:sz w:val="24"/>
          <w:szCs w:val="24"/>
          <w:lang w:eastAsia="en-GB"/>
        </w:rPr>
      </w:pPr>
    </w:p>
    <w:p w14:paraId="7B6EE466" w14:textId="0948195E" w:rsidR="00705CF8" w:rsidRPr="007753BF" w:rsidRDefault="00705CF8" w:rsidP="006A0A10">
      <w:pPr>
        <w:spacing w:after="0" w:line="240" w:lineRule="auto"/>
        <w:ind w:firstLine="284"/>
        <w:jc w:val="both"/>
        <w:rPr>
          <w:rFonts w:asciiTheme="minorHAnsi" w:eastAsia="Times New Roman" w:hAnsiTheme="minorHAnsi" w:cs="Tahoma"/>
          <w:sz w:val="24"/>
          <w:szCs w:val="24"/>
          <w:u w:val="single"/>
          <w:lang w:eastAsia="en-GB"/>
        </w:rPr>
      </w:pPr>
      <w:r w:rsidRPr="007753BF">
        <w:rPr>
          <w:rFonts w:asciiTheme="minorHAnsi" w:eastAsia="Times New Roman" w:hAnsiTheme="minorHAnsi" w:cs="Tahoma"/>
          <w:sz w:val="24"/>
          <w:szCs w:val="24"/>
          <w:u w:val="single"/>
          <w:lang w:eastAsia="en-GB"/>
        </w:rPr>
        <w:t>Causes</w:t>
      </w:r>
    </w:p>
    <w:p w14:paraId="683D0DD2" w14:textId="77777777" w:rsidR="00705CF8" w:rsidRPr="007753BF" w:rsidRDefault="00705CF8" w:rsidP="006A0A10">
      <w:pPr>
        <w:spacing w:after="0" w:line="240" w:lineRule="auto"/>
        <w:ind w:firstLine="284"/>
        <w:jc w:val="both"/>
        <w:rPr>
          <w:rFonts w:asciiTheme="minorHAnsi" w:eastAsia="Times New Roman" w:hAnsiTheme="minorHAnsi" w:cs="Tahoma"/>
          <w:sz w:val="24"/>
          <w:szCs w:val="24"/>
          <w:lang w:eastAsia="en-GB"/>
        </w:rPr>
      </w:pPr>
    </w:p>
    <w:p w14:paraId="62D80CF9" w14:textId="6F0271F6" w:rsidR="00F27DAB" w:rsidRPr="007753BF" w:rsidRDefault="00EE2011" w:rsidP="00400D6C">
      <w:pPr>
        <w:spacing w:after="0" w:line="240" w:lineRule="auto"/>
        <w:ind w:firstLine="284"/>
        <w:jc w:val="both"/>
        <w:rPr>
          <w:rFonts w:asciiTheme="minorHAnsi" w:eastAsia="Times New Roman" w:hAnsiTheme="minorHAnsi" w:cs="Tahoma"/>
          <w:sz w:val="24"/>
          <w:szCs w:val="24"/>
          <w:lang w:eastAsia="en-GB"/>
        </w:rPr>
      </w:pPr>
      <w:r w:rsidRPr="007753BF">
        <w:rPr>
          <w:rFonts w:asciiTheme="minorHAnsi" w:eastAsia="Times New Roman" w:hAnsiTheme="minorHAnsi" w:cs="Tahoma"/>
          <w:sz w:val="24"/>
          <w:szCs w:val="24"/>
          <w:lang w:eastAsia="en-GB"/>
        </w:rPr>
        <w:t xml:space="preserve">What reasons can be given for the </w:t>
      </w:r>
      <w:r w:rsidR="00901970" w:rsidRPr="007753BF">
        <w:rPr>
          <w:rFonts w:asciiTheme="minorHAnsi" w:eastAsia="Times New Roman" w:hAnsiTheme="minorHAnsi" w:cs="Tahoma"/>
          <w:sz w:val="24"/>
          <w:szCs w:val="24"/>
          <w:lang w:eastAsia="en-GB"/>
        </w:rPr>
        <w:t xml:space="preserve">lack of </w:t>
      </w:r>
      <w:r w:rsidR="00B33180" w:rsidRPr="007753BF">
        <w:rPr>
          <w:rFonts w:asciiTheme="minorHAnsi" w:eastAsia="Times New Roman" w:hAnsiTheme="minorHAnsi" w:cs="Tahoma"/>
          <w:sz w:val="24"/>
          <w:szCs w:val="24"/>
          <w:lang w:eastAsia="en-GB"/>
        </w:rPr>
        <w:t>take-up of these</w:t>
      </w:r>
      <w:r w:rsidR="00901970" w:rsidRPr="007753BF">
        <w:rPr>
          <w:rFonts w:asciiTheme="minorHAnsi" w:eastAsia="Times New Roman" w:hAnsiTheme="minorHAnsi" w:cs="Tahoma"/>
          <w:sz w:val="24"/>
          <w:szCs w:val="24"/>
          <w:lang w:eastAsia="en-GB"/>
        </w:rPr>
        <w:t xml:space="preserve"> cross-border instruments that are</w:t>
      </w:r>
      <w:r w:rsidRPr="007753BF">
        <w:rPr>
          <w:rFonts w:asciiTheme="minorHAnsi" w:eastAsia="Times New Roman" w:hAnsiTheme="minorHAnsi" w:cs="Tahoma"/>
          <w:sz w:val="24"/>
          <w:szCs w:val="24"/>
          <w:lang w:eastAsia="en-GB"/>
        </w:rPr>
        <w:t xml:space="preserve"> </w:t>
      </w:r>
      <w:r w:rsidR="00901970" w:rsidRPr="007753BF">
        <w:rPr>
          <w:rFonts w:asciiTheme="minorHAnsi" w:eastAsia="Times New Roman" w:hAnsiTheme="minorHAnsi" w:cs="Tahoma"/>
          <w:sz w:val="24"/>
          <w:szCs w:val="24"/>
          <w:lang w:eastAsia="en-GB"/>
        </w:rPr>
        <w:t>supposed to be of easy access and use,</w:t>
      </w:r>
      <w:r w:rsidRPr="007753BF">
        <w:rPr>
          <w:rFonts w:asciiTheme="minorHAnsi" w:eastAsia="Times New Roman" w:hAnsiTheme="minorHAnsi" w:cs="Tahoma"/>
          <w:sz w:val="24"/>
          <w:szCs w:val="24"/>
          <w:lang w:eastAsia="en-GB"/>
        </w:rPr>
        <w:t xml:space="preserve"> </w:t>
      </w:r>
      <w:ins w:id="101" w:author="Jonathan Garton" w:date="2014-07-29T19:33:00Z">
        <w:r w:rsidR="00FC3B78">
          <w:rPr>
            <w:rFonts w:asciiTheme="minorHAnsi" w:eastAsia="Times New Roman" w:hAnsiTheme="minorHAnsi" w:cs="Tahoma"/>
            <w:sz w:val="24"/>
            <w:szCs w:val="24"/>
            <w:lang w:eastAsia="en-GB"/>
          </w:rPr>
          <w:t xml:space="preserve">and </w:t>
        </w:r>
      </w:ins>
      <w:r w:rsidRPr="007753BF">
        <w:rPr>
          <w:rFonts w:asciiTheme="minorHAnsi" w:eastAsia="Times New Roman" w:hAnsiTheme="minorHAnsi" w:cs="Tahoma"/>
          <w:sz w:val="24"/>
          <w:szCs w:val="24"/>
          <w:lang w:eastAsia="en-GB"/>
        </w:rPr>
        <w:t>non-technical, that</w:t>
      </w:r>
      <w:r w:rsidR="00901970" w:rsidRPr="007753BF">
        <w:rPr>
          <w:rFonts w:asciiTheme="minorHAnsi" w:eastAsia="Times New Roman" w:hAnsiTheme="minorHAnsi" w:cs="Tahoma"/>
          <w:sz w:val="24"/>
          <w:szCs w:val="24"/>
          <w:lang w:eastAsia="en-GB"/>
        </w:rPr>
        <w:t xml:space="preserve"> do not necessarily require the assistance of</w:t>
      </w:r>
      <w:r w:rsidR="00031E87" w:rsidRPr="007753BF">
        <w:rPr>
          <w:rFonts w:asciiTheme="minorHAnsi" w:eastAsia="Times New Roman" w:hAnsiTheme="minorHAnsi" w:cs="Tahoma"/>
          <w:sz w:val="24"/>
          <w:szCs w:val="24"/>
          <w:lang w:eastAsia="en-GB"/>
        </w:rPr>
        <w:t xml:space="preserve"> expensive</w:t>
      </w:r>
      <w:r w:rsidRPr="007753BF">
        <w:rPr>
          <w:rFonts w:asciiTheme="minorHAnsi" w:eastAsia="Times New Roman" w:hAnsiTheme="minorHAnsi" w:cs="Tahoma"/>
          <w:sz w:val="24"/>
          <w:szCs w:val="24"/>
          <w:lang w:eastAsia="en-GB"/>
        </w:rPr>
        <w:t xml:space="preserve"> lawyers, and</w:t>
      </w:r>
      <w:r w:rsidR="00B33180" w:rsidRPr="007753BF">
        <w:rPr>
          <w:rFonts w:asciiTheme="minorHAnsi" w:eastAsia="Times New Roman" w:hAnsiTheme="minorHAnsi" w:cs="Tahoma"/>
          <w:sz w:val="24"/>
          <w:szCs w:val="24"/>
          <w:lang w:eastAsia="en-GB"/>
        </w:rPr>
        <w:t xml:space="preserve"> </w:t>
      </w:r>
      <w:ins w:id="102" w:author="Jonathan Garton" w:date="2014-07-29T19:33:00Z">
        <w:r w:rsidR="002606F8">
          <w:rPr>
            <w:rFonts w:asciiTheme="minorHAnsi" w:eastAsia="Times New Roman" w:hAnsiTheme="minorHAnsi" w:cs="Tahoma"/>
            <w:sz w:val="24"/>
            <w:szCs w:val="24"/>
            <w:lang w:eastAsia="en-GB"/>
          </w:rPr>
          <w:t xml:space="preserve">that </w:t>
        </w:r>
      </w:ins>
      <w:r w:rsidR="00B33180" w:rsidRPr="007753BF">
        <w:rPr>
          <w:rFonts w:asciiTheme="minorHAnsi" w:eastAsia="Times New Roman" w:hAnsiTheme="minorHAnsi" w:cs="Tahoma"/>
          <w:sz w:val="24"/>
          <w:szCs w:val="24"/>
          <w:lang w:eastAsia="en-GB"/>
        </w:rPr>
        <w:t>seem to fall within the recognised desire to simplify court procedures for the ‘consumer’?</w:t>
      </w:r>
      <w:r w:rsidR="00F27DAB" w:rsidRPr="007753BF">
        <w:rPr>
          <w:rFonts w:asciiTheme="minorHAnsi" w:eastAsia="Times New Roman" w:hAnsiTheme="minorHAnsi" w:cs="Tahoma"/>
          <w:sz w:val="24"/>
          <w:szCs w:val="24"/>
          <w:lang w:eastAsia="en-GB"/>
        </w:rPr>
        <w:t xml:space="preserve"> The</w:t>
      </w:r>
      <w:r w:rsidR="00015998" w:rsidRPr="007753BF">
        <w:rPr>
          <w:rFonts w:asciiTheme="minorHAnsi" w:eastAsia="Times New Roman" w:hAnsiTheme="minorHAnsi" w:cs="Tahoma"/>
          <w:sz w:val="24"/>
          <w:szCs w:val="24"/>
          <w:lang w:eastAsia="en-GB"/>
        </w:rPr>
        <w:t xml:space="preserve"> most common</w:t>
      </w:r>
      <w:r w:rsidR="007D2585" w:rsidRPr="007753BF">
        <w:rPr>
          <w:rFonts w:asciiTheme="minorHAnsi" w:eastAsia="Times New Roman" w:hAnsiTheme="minorHAnsi" w:cs="Tahoma"/>
          <w:sz w:val="24"/>
          <w:szCs w:val="24"/>
          <w:lang w:eastAsia="en-GB"/>
        </w:rPr>
        <w:t xml:space="preserve"> answer</w:t>
      </w:r>
      <w:r w:rsidR="00F27DAB" w:rsidRPr="007753BF">
        <w:rPr>
          <w:rFonts w:asciiTheme="minorHAnsi" w:eastAsia="Times New Roman" w:hAnsiTheme="minorHAnsi" w:cs="Tahoma"/>
          <w:sz w:val="24"/>
          <w:szCs w:val="24"/>
          <w:lang w:eastAsia="en-GB"/>
        </w:rPr>
        <w:t xml:space="preserve"> is the ‘lack of knowledge’ by potential litigants,</w:t>
      </w:r>
      <w:r w:rsidR="00F27DAB" w:rsidRPr="007753BF">
        <w:rPr>
          <w:rStyle w:val="FootnoteReference"/>
          <w:rFonts w:asciiTheme="minorHAnsi" w:eastAsia="Times New Roman" w:hAnsiTheme="minorHAnsi" w:cs="Tahoma"/>
          <w:sz w:val="24"/>
          <w:szCs w:val="24"/>
          <w:lang w:eastAsia="en-GB"/>
        </w:rPr>
        <w:footnoteReference w:id="33"/>
      </w:r>
      <w:r w:rsidR="00F27DAB" w:rsidRPr="007753BF">
        <w:rPr>
          <w:rFonts w:asciiTheme="minorHAnsi" w:eastAsia="Times New Roman" w:hAnsiTheme="minorHAnsi" w:cs="Tahoma"/>
          <w:sz w:val="24"/>
          <w:szCs w:val="24"/>
          <w:lang w:eastAsia="en-GB"/>
        </w:rPr>
        <w:t xml:space="preserve"> </w:t>
      </w:r>
      <w:r w:rsidR="00B33180" w:rsidRPr="007753BF">
        <w:rPr>
          <w:rFonts w:asciiTheme="minorHAnsi" w:eastAsia="Times New Roman" w:hAnsiTheme="minorHAnsi" w:cs="Tahoma"/>
          <w:sz w:val="24"/>
          <w:szCs w:val="24"/>
          <w:lang w:eastAsia="en-GB"/>
        </w:rPr>
        <w:t>a lack of awareness</w:t>
      </w:r>
      <w:r w:rsidR="00AD0CCD" w:rsidRPr="007753BF">
        <w:rPr>
          <w:rFonts w:asciiTheme="minorHAnsi" w:eastAsia="Times New Roman" w:hAnsiTheme="minorHAnsi" w:cs="Tahoma"/>
          <w:sz w:val="24"/>
          <w:szCs w:val="24"/>
          <w:lang w:eastAsia="en-GB"/>
        </w:rPr>
        <w:t xml:space="preserve"> of these procedures</w:t>
      </w:r>
      <w:r w:rsidR="00015998" w:rsidRPr="007753BF">
        <w:rPr>
          <w:rFonts w:asciiTheme="minorHAnsi" w:eastAsia="Times New Roman" w:hAnsiTheme="minorHAnsi" w:cs="Tahoma"/>
          <w:sz w:val="24"/>
          <w:szCs w:val="24"/>
          <w:lang w:eastAsia="en-GB"/>
        </w:rPr>
        <w:t xml:space="preserve"> amongst the general public</w:t>
      </w:r>
      <w:r w:rsidR="00B33180" w:rsidRPr="007753BF">
        <w:rPr>
          <w:rFonts w:asciiTheme="minorHAnsi" w:eastAsia="Times New Roman" w:hAnsiTheme="minorHAnsi" w:cs="Tahoma"/>
          <w:sz w:val="24"/>
          <w:szCs w:val="24"/>
          <w:lang w:eastAsia="en-GB"/>
        </w:rPr>
        <w:t>: for example, the Balance of Competences report</w:t>
      </w:r>
      <w:r w:rsidR="00AD0CCD" w:rsidRPr="007753BF">
        <w:rPr>
          <w:rFonts w:asciiTheme="minorHAnsi" w:eastAsia="Times New Roman" w:hAnsiTheme="minorHAnsi" w:cs="Tahoma"/>
          <w:sz w:val="24"/>
          <w:szCs w:val="24"/>
          <w:lang w:eastAsia="en-GB"/>
        </w:rPr>
        <w:t xml:space="preserve"> </w:t>
      </w:r>
      <w:r w:rsidR="00B33180" w:rsidRPr="007753BF">
        <w:rPr>
          <w:rFonts w:asciiTheme="minorHAnsi" w:eastAsia="Times New Roman" w:hAnsiTheme="minorHAnsi" w:cs="Tahoma"/>
          <w:sz w:val="24"/>
          <w:szCs w:val="24"/>
          <w:lang w:eastAsia="en-GB"/>
        </w:rPr>
        <w:t>refers to a Eurobarometer survey</w:t>
      </w:r>
      <w:r w:rsidR="00AD0CCD" w:rsidRPr="007753BF">
        <w:rPr>
          <w:rStyle w:val="FootnoteReference"/>
          <w:rFonts w:asciiTheme="minorHAnsi" w:eastAsia="Times New Roman" w:hAnsiTheme="minorHAnsi" w:cs="Tahoma"/>
          <w:sz w:val="24"/>
          <w:szCs w:val="24"/>
          <w:lang w:eastAsia="en-GB"/>
        </w:rPr>
        <w:footnoteReference w:id="34"/>
      </w:r>
      <w:r w:rsidR="00B33180" w:rsidRPr="007753BF">
        <w:rPr>
          <w:rFonts w:asciiTheme="minorHAnsi" w:eastAsia="Times New Roman" w:hAnsiTheme="minorHAnsi" w:cs="Tahoma"/>
          <w:sz w:val="24"/>
          <w:szCs w:val="24"/>
          <w:lang w:eastAsia="en-GB"/>
        </w:rPr>
        <w:t xml:space="preserve"> </w:t>
      </w:r>
      <w:r w:rsidR="00AD0CCD" w:rsidRPr="007753BF">
        <w:rPr>
          <w:rFonts w:asciiTheme="minorHAnsi" w:eastAsia="Times New Roman" w:hAnsiTheme="minorHAnsi" w:cs="Tahoma"/>
          <w:sz w:val="24"/>
          <w:szCs w:val="24"/>
          <w:lang w:eastAsia="en-GB"/>
        </w:rPr>
        <w:t>on awareness,</w:t>
      </w:r>
      <w:r w:rsidR="00B33180" w:rsidRPr="007753BF">
        <w:rPr>
          <w:rFonts w:asciiTheme="minorHAnsi" w:eastAsia="Times New Roman" w:hAnsiTheme="minorHAnsi" w:cs="Tahoma"/>
          <w:sz w:val="24"/>
          <w:szCs w:val="24"/>
          <w:lang w:eastAsia="en-GB"/>
        </w:rPr>
        <w:t xml:space="preserve"> use</w:t>
      </w:r>
      <w:r w:rsidR="00AD0CCD" w:rsidRPr="007753BF">
        <w:rPr>
          <w:rFonts w:asciiTheme="minorHAnsi" w:eastAsia="Times New Roman" w:hAnsiTheme="minorHAnsi" w:cs="Tahoma"/>
          <w:sz w:val="24"/>
          <w:szCs w:val="24"/>
          <w:lang w:eastAsia="en-GB"/>
        </w:rPr>
        <w:t xml:space="preserve"> and experience</w:t>
      </w:r>
      <w:r w:rsidR="00B33180" w:rsidRPr="007753BF">
        <w:rPr>
          <w:rFonts w:asciiTheme="minorHAnsi" w:eastAsia="Times New Roman" w:hAnsiTheme="minorHAnsi" w:cs="Tahoma"/>
          <w:sz w:val="24"/>
          <w:szCs w:val="24"/>
          <w:lang w:eastAsia="en-GB"/>
        </w:rPr>
        <w:t xml:space="preserve"> of the </w:t>
      </w:r>
      <w:r w:rsidR="00AD0CCD" w:rsidRPr="007753BF">
        <w:rPr>
          <w:rFonts w:asciiTheme="minorHAnsi" w:eastAsia="Times New Roman" w:hAnsiTheme="minorHAnsi" w:cs="Tahoma"/>
          <w:sz w:val="24"/>
          <w:szCs w:val="24"/>
          <w:lang w:eastAsia="en-GB"/>
        </w:rPr>
        <w:t xml:space="preserve">ESCP, with figures very low both throughout the Union and in the United Kingdom. This data suggests that </w:t>
      </w:r>
      <w:r w:rsidR="00AD0CCD" w:rsidRPr="007753BF">
        <w:rPr>
          <w:rFonts w:asciiTheme="minorHAnsi" w:eastAsia="Times New Roman" w:hAnsiTheme="minorHAnsi" w:cs="Tahoma"/>
          <w:sz w:val="24"/>
          <w:szCs w:val="24"/>
          <w:lang w:eastAsia="en-GB"/>
        </w:rPr>
        <w:lastRenderedPageBreak/>
        <w:t xml:space="preserve">the ‘problem’, if it be such, is not limited to the United Kingdom but is generalised and therefore can be resolved with a centralised drive to inform EU citizens of the available procedures. The additional disincentive to use the procedure, </w:t>
      </w:r>
      <w:r w:rsidR="00CB63E4" w:rsidRPr="007753BF">
        <w:rPr>
          <w:rFonts w:asciiTheme="minorHAnsi" w:eastAsia="Times New Roman" w:hAnsiTheme="minorHAnsi" w:cs="Tahoma"/>
          <w:sz w:val="24"/>
          <w:szCs w:val="24"/>
          <w:lang w:eastAsia="en-GB"/>
        </w:rPr>
        <w:t>that it was only available for claims for a very low financial amount</w:t>
      </w:r>
      <w:r w:rsidR="00AD0CCD" w:rsidRPr="007753BF">
        <w:rPr>
          <w:rFonts w:asciiTheme="minorHAnsi" w:eastAsia="Times New Roman" w:hAnsiTheme="minorHAnsi" w:cs="Tahoma"/>
          <w:sz w:val="24"/>
          <w:szCs w:val="24"/>
          <w:lang w:eastAsia="en-GB"/>
        </w:rPr>
        <w:t>, was also mentioned in the UK Government’s report.</w:t>
      </w:r>
      <w:r w:rsidR="00AD0CCD" w:rsidRPr="007753BF">
        <w:rPr>
          <w:rStyle w:val="FootnoteReference"/>
          <w:rFonts w:asciiTheme="minorHAnsi" w:eastAsia="Times New Roman" w:hAnsiTheme="minorHAnsi" w:cs="Tahoma"/>
          <w:sz w:val="24"/>
          <w:szCs w:val="24"/>
          <w:lang w:eastAsia="en-GB"/>
        </w:rPr>
        <w:footnoteReference w:id="35"/>
      </w:r>
      <w:r w:rsidR="00AD0CCD" w:rsidRPr="007753BF">
        <w:rPr>
          <w:rFonts w:asciiTheme="minorHAnsi" w:eastAsia="Times New Roman" w:hAnsiTheme="minorHAnsi" w:cs="Tahoma"/>
          <w:sz w:val="24"/>
          <w:szCs w:val="24"/>
          <w:lang w:eastAsia="en-GB"/>
        </w:rPr>
        <w:t xml:space="preserve"> </w:t>
      </w:r>
      <w:r w:rsidR="00F27DAB" w:rsidRPr="007753BF">
        <w:rPr>
          <w:rFonts w:asciiTheme="minorHAnsi" w:eastAsia="Times New Roman" w:hAnsiTheme="minorHAnsi" w:cs="Tahoma"/>
          <w:sz w:val="24"/>
          <w:szCs w:val="24"/>
          <w:lang w:eastAsia="en-GB"/>
        </w:rPr>
        <w:t xml:space="preserve">If this is the case, then more use and more advertisement of these instruments, besides </w:t>
      </w:r>
      <w:r w:rsidR="00CB63E4" w:rsidRPr="007753BF">
        <w:rPr>
          <w:rFonts w:asciiTheme="minorHAnsi" w:eastAsia="Times New Roman" w:hAnsiTheme="minorHAnsi" w:cs="Tahoma"/>
          <w:sz w:val="24"/>
          <w:szCs w:val="24"/>
          <w:lang w:eastAsia="en-GB"/>
        </w:rPr>
        <w:t>increasing the monetary scope of the procedure</w:t>
      </w:r>
      <w:r w:rsidR="00F27DAB" w:rsidRPr="007753BF">
        <w:rPr>
          <w:rFonts w:asciiTheme="minorHAnsi" w:eastAsia="Times New Roman" w:hAnsiTheme="minorHAnsi" w:cs="Tahoma"/>
          <w:sz w:val="24"/>
          <w:szCs w:val="24"/>
          <w:lang w:eastAsia="en-GB"/>
        </w:rPr>
        <w:t>, w</w:t>
      </w:r>
      <w:r w:rsidR="00CB63E4" w:rsidRPr="007753BF">
        <w:rPr>
          <w:rFonts w:asciiTheme="minorHAnsi" w:eastAsia="Times New Roman" w:hAnsiTheme="minorHAnsi" w:cs="Tahoma"/>
          <w:sz w:val="24"/>
          <w:szCs w:val="24"/>
          <w:lang w:eastAsia="en-GB"/>
        </w:rPr>
        <w:t>ould</w:t>
      </w:r>
      <w:r w:rsidR="00F27DAB" w:rsidRPr="007753BF">
        <w:rPr>
          <w:rFonts w:asciiTheme="minorHAnsi" w:eastAsia="Times New Roman" w:hAnsiTheme="minorHAnsi" w:cs="Tahoma"/>
          <w:sz w:val="24"/>
          <w:szCs w:val="24"/>
          <w:lang w:eastAsia="en-GB"/>
        </w:rPr>
        <w:t xml:space="preserve"> no doubt lead to a</w:t>
      </w:r>
      <w:ins w:id="115" w:author="Jonathan Garton" w:date="2014-07-29T19:41:00Z">
        <w:r w:rsidR="00E744EE">
          <w:rPr>
            <w:rFonts w:asciiTheme="minorHAnsi" w:eastAsia="Times New Roman" w:hAnsiTheme="minorHAnsi" w:cs="Tahoma"/>
            <w:sz w:val="24"/>
            <w:szCs w:val="24"/>
            <w:lang w:eastAsia="en-GB"/>
          </w:rPr>
          <w:t>n increase in the</w:t>
        </w:r>
      </w:ins>
      <w:r w:rsidR="00F27DAB" w:rsidRPr="007753BF">
        <w:rPr>
          <w:rFonts w:asciiTheme="minorHAnsi" w:eastAsia="Times New Roman" w:hAnsiTheme="minorHAnsi" w:cs="Tahoma"/>
          <w:sz w:val="24"/>
          <w:szCs w:val="24"/>
          <w:lang w:eastAsia="en-GB"/>
        </w:rPr>
        <w:t xml:space="preserve"> take-up </w:t>
      </w:r>
      <w:ins w:id="116" w:author="Jonathan Garton" w:date="2014-07-29T19:42:00Z">
        <w:r w:rsidR="00E744EE">
          <w:rPr>
            <w:rFonts w:asciiTheme="minorHAnsi" w:eastAsia="Times New Roman" w:hAnsiTheme="minorHAnsi" w:cs="Tahoma"/>
            <w:sz w:val="24"/>
            <w:szCs w:val="24"/>
            <w:lang w:eastAsia="en-GB"/>
          </w:rPr>
          <w:t>of</w:t>
        </w:r>
        <w:r w:rsidR="00E744EE" w:rsidRPr="007753BF">
          <w:rPr>
            <w:rFonts w:asciiTheme="minorHAnsi" w:eastAsia="Times New Roman" w:hAnsiTheme="minorHAnsi" w:cs="Tahoma"/>
            <w:sz w:val="24"/>
            <w:szCs w:val="24"/>
            <w:lang w:eastAsia="en-GB"/>
          </w:rPr>
          <w:t xml:space="preserve"> </w:t>
        </w:r>
      </w:ins>
      <w:r w:rsidR="00F27DAB" w:rsidRPr="007753BF">
        <w:rPr>
          <w:rFonts w:asciiTheme="minorHAnsi" w:eastAsia="Times New Roman" w:hAnsiTheme="minorHAnsi" w:cs="Tahoma"/>
          <w:sz w:val="24"/>
          <w:szCs w:val="24"/>
          <w:lang w:eastAsia="en-GB"/>
        </w:rPr>
        <w:t>applications both to issu</w:t>
      </w:r>
      <w:r w:rsidR="00334BC5" w:rsidRPr="007753BF">
        <w:rPr>
          <w:rFonts w:asciiTheme="minorHAnsi" w:eastAsia="Times New Roman" w:hAnsiTheme="minorHAnsi" w:cs="Tahoma"/>
          <w:sz w:val="24"/>
          <w:szCs w:val="24"/>
          <w:lang w:eastAsia="en-GB"/>
        </w:rPr>
        <w:t>e and to enforce EOPs and ESCPs (t</w:t>
      </w:r>
      <w:r w:rsidR="00CB63E4" w:rsidRPr="007753BF">
        <w:rPr>
          <w:rFonts w:asciiTheme="minorHAnsi" w:eastAsia="Times New Roman" w:hAnsiTheme="minorHAnsi" w:cs="Tahoma"/>
          <w:sz w:val="24"/>
          <w:szCs w:val="24"/>
          <w:lang w:eastAsia="en-GB"/>
        </w:rPr>
        <w:t>he Proposal to amend the ESCP Regulation</w:t>
      </w:r>
      <w:r w:rsidR="00334BC5" w:rsidRPr="007753BF">
        <w:rPr>
          <w:rStyle w:val="FootnoteReference"/>
          <w:rFonts w:asciiTheme="minorHAnsi" w:eastAsia="Times New Roman" w:hAnsiTheme="minorHAnsi" w:cs="Tahoma"/>
          <w:sz w:val="24"/>
          <w:szCs w:val="24"/>
          <w:lang w:eastAsia="en-GB"/>
        </w:rPr>
        <w:footnoteReference w:id="36"/>
      </w:r>
      <w:r w:rsidR="00334BC5" w:rsidRPr="007753BF">
        <w:rPr>
          <w:rFonts w:asciiTheme="minorHAnsi" w:eastAsia="Times New Roman" w:hAnsiTheme="minorHAnsi" w:cs="Tahoma"/>
          <w:sz w:val="24"/>
          <w:szCs w:val="24"/>
          <w:lang w:eastAsia="en-GB"/>
        </w:rPr>
        <w:t xml:space="preserve"> addresses very clearly the low financial limit and recommends that it be raised to €10,000).</w:t>
      </w:r>
      <w:r w:rsidR="00F27DAB" w:rsidRPr="007753BF">
        <w:rPr>
          <w:rFonts w:asciiTheme="minorHAnsi" w:eastAsia="Times New Roman" w:hAnsiTheme="minorHAnsi" w:cs="Tahoma"/>
          <w:sz w:val="24"/>
          <w:szCs w:val="24"/>
          <w:lang w:eastAsia="en-GB"/>
        </w:rPr>
        <w:t xml:space="preserve"> This is on the </w:t>
      </w:r>
      <w:ins w:id="117" w:author="Jonathan Garton" w:date="2014-07-29T19:42:00Z">
        <w:r w:rsidR="007E0767">
          <w:rPr>
            <w:rFonts w:asciiTheme="minorHAnsi" w:eastAsia="Times New Roman" w:hAnsiTheme="minorHAnsi" w:cs="Tahoma"/>
            <w:sz w:val="24"/>
            <w:szCs w:val="24"/>
            <w:lang w:eastAsia="en-GB"/>
          </w:rPr>
          <w:t>assumption</w:t>
        </w:r>
        <w:r w:rsidR="007E0767" w:rsidRPr="007753BF">
          <w:rPr>
            <w:rFonts w:asciiTheme="minorHAnsi" w:eastAsia="Times New Roman" w:hAnsiTheme="minorHAnsi" w:cs="Tahoma"/>
            <w:sz w:val="24"/>
            <w:szCs w:val="24"/>
            <w:lang w:eastAsia="en-GB"/>
          </w:rPr>
          <w:t xml:space="preserve"> </w:t>
        </w:r>
      </w:ins>
      <w:r w:rsidR="00F27DAB" w:rsidRPr="007753BF">
        <w:rPr>
          <w:rFonts w:asciiTheme="minorHAnsi" w:eastAsia="Times New Roman" w:hAnsiTheme="minorHAnsi" w:cs="Tahoma"/>
          <w:sz w:val="24"/>
          <w:szCs w:val="24"/>
          <w:lang w:eastAsia="en-GB"/>
        </w:rPr>
        <w:t xml:space="preserve">that intra-Member State commerce in particular is of such volume that there is a pocket of unmet legal need which would specifically need these instruments and would benefit from them, </w:t>
      </w:r>
      <w:r w:rsidR="00F27DAB" w:rsidRPr="007753BF">
        <w:rPr>
          <w:rFonts w:asciiTheme="minorHAnsi" w:eastAsia="Times New Roman" w:hAnsiTheme="minorHAnsi" w:cs="Tahoma"/>
          <w:i/>
          <w:sz w:val="24"/>
          <w:szCs w:val="24"/>
          <w:lang w:eastAsia="en-GB"/>
        </w:rPr>
        <w:t>if only the economic actors concerned knew about them.</w:t>
      </w:r>
      <w:r w:rsidR="00F27DAB" w:rsidRPr="007753BF">
        <w:rPr>
          <w:rFonts w:asciiTheme="minorHAnsi" w:eastAsia="Times New Roman" w:hAnsiTheme="minorHAnsi" w:cs="Tahoma"/>
          <w:sz w:val="24"/>
          <w:szCs w:val="24"/>
          <w:lang w:eastAsia="en-GB"/>
        </w:rPr>
        <w:t xml:space="preserve"> It is possible to gain an insight into the value of the market – and its corresponding unmet legal need – again from the Call for </w:t>
      </w:r>
      <w:r w:rsidR="00015998" w:rsidRPr="007753BF">
        <w:rPr>
          <w:rFonts w:asciiTheme="minorHAnsi" w:eastAsia="Times New Roman" w:hAnsiTheme="minorHAnsi" w:cs="Tahoma"/>
          <w:sz w:val="24"/>
          <w:szCs w:val="24"/>
          <w:lang w:eastAsia="en-GB"/>
        </w:rPr>
        <w:t>E</w:t>
      </w:r>
      <w:r w:rsidR="00F27DAB" w:rsidRPr="007753BF">
        <w:rPr>
          <w:rFonts w:asciiTheme="minorHAnsi" w:eastAsia="Times New Roman" w:hAnsiTheme="minorHAnsi" w:cs="Tahoma"/>
          <w:sz w:val="24"/>
          <w:szCs w:val="24"/>
          <w:lang w:eastAsia="en-GB"/>
        </w:rPr>
        <w:t xml:space="preserve">vidence of the Balance of Competences exercise: </w:t>
      </w:r>
      <w:r w:rsidR="00C07261" w:rsidRPr="007753BF">
        <w:rPr>
          <w:rStyle w:val="FootnoteReference"/>
          <w:rFonts w:asciiTheme="minorHAnsi" w:eastAsia="Times New Roman" w:hAnsiTheme="minorHAnsi" w:cs="Tahoma"/>
          <w:sz w:val="24"/>
          <w:szCs w:val="24"/>
          <w:lang w:eastAsia="en-GB"/>
        </w:rPr>
        <w:footnoteReference w:id="37"/>
      </w:r>
    </w:p>
    <w:p w14:paraId="36D3D7D1" w14:textId="77777777" w:rsidR="00F27DAB" w:rsidRPr="007753BF" w:rsidRDefault="00F27DAB" w:rsidP="006A0A10">
      <w:pPr>
        <w:spacing w:after="0" w:line="240" w:lineRule="auto"/>
        <w:ind w:firstLine="284"/>
        <w:jc w:val="both"/>
        <w:rPr>
          <w:rFonts w:asciiTheme="minorHAnsi" w:eastAsia="Times New Roman" w:hAnsiTheme="minorHAnsi" w:cs="Tahoma"/>
          <w:sz w:val="24"/>
          <w:szCs w:val="24"/>
          <w:lang w:eastAsia="en-GB"/>
        </w:rPr>
      </w:pPr>
    </w:p>
    <w:p w14:paraId="04DD1E1F" w14:textId="707BB7DF" w:rsidR="00F27DAB" w:rsidRPr="007753BF" w:rsidRDefault="00F27DAB" w:rsidP="00EE1E63">
      <w:pPr>
        <w:widowControl w:val="0"/>
        <w:autoSpaceDE w:val="0"/>
        <w:autoSpaceDN w:val="0"/>
        <w:adjustRightInd w:val="0"/>
        <w:spacing w:after="0" w:line="240" w:lineRule="auto"/>
        <w:ind w:left="567" w:right="567" w:firstLine="284"/>
        <w:jc w:val="both"/>
        <w:rPr>
          <w:rFonts w:asciiTheme="minorHAnsi" w:eastAsiaTheme="minorHAnsi" w:hAnsiTheme="minorHAnsi"/>
          <w:sz w:val="24"/>
          <w:szCs w:val="24"/>
          <w:lang w:val="en-US"/>
        </w:rPr>
      </w:pPr>
      <w:r w:rsidRPr="007753BF">
        <w:rPr>
          <w:rFonts w:asciiTheme="minorHAnsi" w:eastAsiaTheme="minorHAnsi" w:hAnsiTheme="minorHAnsi"/>
          <w:sz w:val="24"/>
          <w:szCs w:val="24"/>
          <w:lang w:val="en-US"/>
        </w:rPr>
        <w:t>3.56 Our Call for Evidence showed that UK goods and services’ exports to the EU stood at around £234bn (around 47% of the UK’s total exports) with Germany, the Netherlands and France being the largest markets for UK exports.</w:t>
      </w:r>
      <w:r w:rsidRPr="007753BF">
        <w:rPr>
          <w:rFonts w:asciiTheme="minorHAnsi" w:eastAsiaTheme="minorHAnsi" w:hAnsiTheme="minorHAnsi"/>
          <w:sz w:val="14"/>
          <w:szCs w:val="14"/>
          <w:lang w:val="en-US"/>
        </w:rPr>
        <w:t xml:space="preserve"> </w:t>
      </w:r>
      <w:r w:rsidRPr="007753BF">
        <w:rPr>
          <w:rFonts w:asciiTheme="minorHAnsi" w:eastAsiaTheme="minorHAnsi" w:hAnsiTheme="minorHAnsi"/>
          <w:sz w:val="24"/>
          <w:szCs w:val="24"/>
          <w:lang w:val="en-US"/>
        </w:rPr>
        <w:t>The UK has recorded a trade surplus with the EU since 2004, growing to record a net surplus of £15.9bn in 2011.</w:t>
      </w:r>
    </w:p>
    <w:p w14:paraId="1D2B6076" w14:textId="732F1669" w:rsidR="00F27DAB" w:rsidRPr="007753BF" w:rsidRDefault="00F27DAB" w:rsidP="00EE1E63">
      <w:pPr>
        <w:widowControl w:val="0"/>
        <w:autoSpaceDE w:val="0"/>
        <w:autoSpaceDN w:val="0"/>
        <w:adjustRightInd w:val="0"/>
        <w:spacing w:after="0" w:line="240" w:lineRule="auto"/>
        <w:ind w:left="567" w:right="567" w:firstLine="284"/>
        <w:jc w:val="both"/>
        <w:rPr>
          <w:rFonts w:asciiTheme="minorHAnsi" w:eastAsiaTheme="minorHAnsi" w:hAnsiTheme="minorHAnsi"/>
          <w:sz w:val="24"/>
          <w:szCs w:val="24"/>
          <w:lang w:val="en-US"/>
        </w:rPr>
      </w:pPr>
      <w:r w:rsidRPr="007753BF">
        <w:rPr>
          <w:rFonts w:asciiTheme="minorHAnsi" w:eastAsiaTheme="minorHAnsi" w:hAnsiTheme="minorHAnsi"/>
          <w:sz w:val="24"/>
          <w:szCs w:val="24"/>
          <w:lang w:val="en-US"/>
        </w:rPr>
        <w:t>3.57 According to the Free Movement of Goods’ Call for Evidence, around 132,000 UK companies imported goods from the EU and around 112,000 companies exported goods to EU destinations.</w:t>
      </w:r>
    </w:p>
    <w:p w14:paraId="592B165B" w14:textId="751F4278" w:rsidR="00F27DAB" w:rsidRPr="007753BF" w:rsidRDefault="00F27DAB" w:rsidP="00EE1E63">
      <w:pPr>
        <w:widowControl w:val="0"/>
        <w:autoSpaceDE w:val="0"/>
        <w:autoSpaceDN w:val="0"/>
        <w:adjustRightInd w:val="0"/>
        <w:spacing w:after="0" w:line="240" w:lineRule="auto"/>
        <w:ind w:left="567" w:right="567" w:firstLine="284"/>
        <w:jc w:val="both"/>
        <w:rPr>
          <w:rFonts w:asciiTheme="minorHAnsi" w:eastAsiaTheme="minorHAnsi" w:hAnsiTheme="minorHAnsi"/>
          <w:sz w:val="24"/>
          <w:szCs w:val="24"/>
          <w:lang w:val="en-US"/>
        </w:rPr>
      </w:pPr>
      <w:r w:rsidRPr="007753BF">
        <w:rPr>
          <w:rFonts w:asciiTheme="minorHAnsi" w:eastAsiaTheme="minorHAnsi" w:hAnsiTheme="minorHAnsi"/>
          <w:sz w:val="24"/>
          <w:szCs w:val="24"/>
          <w:lang w:val="en-US"/>
        </w:rPr>
        <w:t>3.58 In relation to consumer activity, our Call for Evidence also reported on a Eurobarometer Survey on the European Small Claims Procedure which showed that around one in ten people living in the EU ordered or bought goods or services from sellers based in other EU countries; around one in five people made recent purchases while in another EU Member State on a holiday or business trip; and three in ten citizens purchased offline and online goods from businesses based in other Member States.</w:t>
      </w:r>
    </w:p>
    <w:p w14:paraId="5E06BD90" w14:textId="77777777" w:rsidR="00F27DAB" w:rsidRPr="007753BF" w:rsidRDefault="00F27DAB" w:rsidP="006A0A10">
      <w:pPr>
        <w:spacing w:after="0" w:line="240" w:lineRule="auto"/>
        <w:ind w:firstLine="284"/>
        <w:jc w:val="both"/>
        <w:rPr>
          <w:rFonts w:asciiTheme="minorHAnsi" w:eastAsia="Times New Roman" w:hAnsiTheme="minorHAnsi" w:cs="Tahoma"/>
          <w:sz w:val="24"/>
          <w:szCs w:val="24"/>
          <w:lang w:eastAsia="en-GB"/>
        </w:rPr>
      </w:pPr>
    </w:p>
    <w:p w14:paraId="245D7FAA" w14:textId="01D89A6E" w:rsidR="00015998" w:rsidRPr="007753BF" w:rsidRDefault="00015998" w:rsidP="006A0A10">
      <w:pPr>
        <w:spacing w:after="0" w:line="240" w:lineRule="auto"/>
        <w:ind w:firstLine="284"/>
        <w:jc w:val="both"/>
        <w:rPr>
          <w:rFonts w:asciiTheme="minorHAnsi" w:eastAsia="Times New Roman" w:hAnsiTheme="minorHAnsi" w:cs="Tahoma"/>
          <w:sz w:val="24"/>
          <w:szCs w:val="24"/>
          <w:lang w:eastAsia="en-GB"/>
        </w:rPr>
      </w:pPr>
      <w:r w:rsidRPr="007753BF">
        <w:rPr>
          <w:rFonts w:asciiTheme="minorHAnsi" w:eastAsia="Times New Roman" w:hAnsiTheme="minorHAnsi" w:cs="Tahoma"/>
          <w:sz w:val="24"/>
          <w:szCs w:val="24"/>
          <w:lang w:eastAsia="en-GB"/>
        </w:rPr>
        <w:t xml:space="preserve">However, it is quite striking – though perhaps unsurprising in the political climate – that the main, if not the only, reason given for the lacklustre performance of these Regulations </w:t>
      </w:r>
      <w:ins w:id="118" w:author="Jonathan" w:date="2014-07-29T21:35:00Z">
        <w:r w:rsidR="001662C4">
          <w:rPr>
            <w:rFonts w:asciiTheme="minorHAnsi" w:eastAsia="Times New Roman" w:hAnsiTheme="minorHAnsi" w:cs="Tahoma"/>
            <w:sz w:val="24"/>
            <w:szCs w:val="24"/>
            <w:lang w:eastAsia="en-GB"/>
          </w:rPr>
          <w:t>consists</w:t>
        </w:r>
      </w:ins>
      <w:r w:rsidRPr="007753BF">
        <w:rPr>
          <w:rFonts w:asciiTheme="minorHAnsi" w:eastAsia="Times New Roman" w:hAnsiTheme="minorHAnsi" w:cs="Tahoma"/>
          <w:sz w:val="24"/>
          <w:szCs w:val="24"/>
          <w:lang w:eastAsia="en-GB"/>
        </w:rPr>
        <w:t xml:space="preserve"> very much </w:t>
      </w:r>
      <w:ins w:id="119" w:author="Jonathan" w:date="2014-07-29T21:35:00Z">
        <w:r w:rsidR="001662C4">
          <w:rPr>
            <w:rFonts w:asciiTheme="minorHAnsi" w:eastAsia="Times New Roman" w:hAnsiTheme="minorHAnsi" w:cs="Tahoma"/>
            <w:sz w:val="24"/>
            <w:szCs w:val="24"/>
            <w:lang w:eastAsia="en-GB"/>
          </w:rPr>
          <w:t>in</w:t>
        </w:r>
        <w:r w:rsidR="001662C4" w:rsidRPr="007753BF">
          <w:rPr>
            <w:rFonts w:asciiTheme="minorHAnsi" w:eastAsia="Times New Roman" w:hAnsiTheme="minorHAnsi" w:cs="Tahoma"/>
            <w:sz w:val="24"/>
            <w:szCs w:val="24"/>
            <w:lang w:eastAsia="en-GB"/>
          </w:rPr>
          <w:t xml:space="preserve"> </w:t>
        </w:r>
      </w:ins>
      <w:r w:rsidRPr="007753BF">
        <w:rPr>
          <w:rFonts w:asciiTheme="minorHAnsi" w:eastAsia="Times New Roman" w:hAnsiTheme="minorHAnsi" w:cs="Tahoma"/>
          <w:sz w:val="24"/>
          <w:szCs w:val="24"/>
          <w:lang w:eastAsia="en-GB"/>
        </w:rPr>
        <w:t>lay</w:t>
      </w:r>
      <w:ins w:id="120" w:author="Jonathan" w:date="2014-07-29T21:35:00Z">
        <w:r w:rsidR="001662C4">
          <w:rPr>
            <w:rFonts w:asciiTheme="minorHAnsi" w:eastAsia="Times New Roman" w:hAnsiTheme="minorHAnsi" w:cs="Tahoma"/>
            <w:sz w:val="24"/>
            <w:szCs w:val="24"/>
            <w:lang w:eastAsia="en-GB"/>
          </w:rPr>
          <w:t>ing</w:t>
        </w:r>
      </w:ins>
      <w:r w:rsidRPr="007753BF">
        <w:rPr>
          <w:rFonts w:asciiTheme="minorHAnsi" w:eastAsia="Times New Roman" w:hAnsiTheme="minorHAnsi" w:cs="Tahoma"/>
          <w:sz w:val="24"/>
          <w:szCs w:val="24"/>
          <w:lang w:eastAsia="en-GB"/>
        </w:rPr>
        <w:t xml:space="preserve"> the blame for it on the consumers themselves, even if only through the prism of their ignorance. This is both patronising and disingen</w:t>
      </w:r>
      <w:ins w:id="121" w:author="Jonathan" w:date="2014-07-29T21:36:00Z">
        <w:r w:rsidR="001662C4">
          <w:rPr>
            <w:rFonts w:asciiTheme="minorHAnsi" w:eastAsia="Times New Roman" w:hAnsiTheme="minorHAnsi" w:cs="Tahoma"/>
            <w:sz w:val="24"/>
            <w:szCs w:val="24"/>
            <w:lang w:eastAsia="en-GB"/>
          </w:rPr>
          <w:t>u</w:t>
        </w:r>
      </w:ins>
      <w:r w:rsidRPr="007753BF">
        <w:rPr>
          <w:rFonts w:asciiTheme="minorHAnsi" w:eastAsia="Times New Roman" w:hAnsiTheme="minorHAnsi" w:cs="Tahoma"/>
          <w:sz w:val="24"/>
          <w:szCs w:val="24"/>
          <w:lang w:eastAsia="en-GB"/>
        </w:rPr>
        <w:t>ous</w:t>
      </w:r>
      <w:r w:rsidR="00F27DAB" w:rsidRPr="007753BF">
        <w:rPr>
          <w:rFonts w:asciiTheme="minorHAnsi" w:eastAsia="Times New Roman" w:hAnsiTheme="minorHAnsi" w:cs="Tahoma"/>
          <w:sz w:val="24"/>
          <w:szCs w:val="24"/>
          <w:lang w:eastAsia="en-GB"/>
        </w:rPr>
        <w:t xml:space="preserve">. </w:t>
      </w:r>
      <w:r w:rsidRPr="007753BF">
        <w:rPr>
          <w:rFonts w:asciiTheme="minorHAnsi" w:eastAsia="Times New Roman" w:hAnsiTheme="minorHAnsi" w:cs="Tahoma"/>
          <w:sz w:val="24"/>
          <w:szCs w:val="24"/>
          <w:lang w:eastAsia="en-GB"/>
        </w:rPr>
        <w:t>There could be other</w:t>
      </w:r>
      <w:r w:rsidR="007D2585" w:rsidRPr="007753BF">
        <w:rPr>
          <w:rFonts w:asciiTheme="minorHAnsi" w:eastAsia="Times New Roman" w:hAnsiTheme="minorHAnsi" w:cs="Tahoma"/>
          <w:sz w:val="24"/>
          <w:szCs w:val="24"/>
          <w:lang w:eastAsia="en-GB"/>
        </w:rPr>
        <w:t>, concurrent or alternative,</w:t>
      </w:r>
      <w:r w:rsidRPr="007753BF">
        <w:rPr>
          <w:rFonts w:asciiTheme="minorHAnsi" w:eastAsia="Times New Roman" w:hAnsiTheme="minorHAnsi" w:cs="Tahoma"/>
          <w:sz w:val="24"/>
          <w:szCs w:val="24"/>
          <w:lang w:eastAsia="en-GB"/>
        </w:rPr>
        <w:t xml:space="preserve"> causes for their poor performance, at an ‘earlier’ stage of their life, so to speak. </w:t>
      </w:r>
      <w:r w:rsidR="00705CF8" w:rsidRPr="007753BF">
        <w:rPr>
          <w:rFonts w:asciiTheme="minorHAnsi" w:eastAsia="Times New Roman" w:hAnsiTheme="minorHAnsi" w:cs="Tahoma"/>
          <w:sz w:val="24"/>
          <w:szCs w:val="24"/>
          <w:lang w:eastAsia="en-GB"/>
        </w:rPr>
        <w:t>Firstly, the Regulations themselves – objectively as pieces of legislation required to apply throughout the Union – could be ill-written, or their scope ill-</w:t>
      </w:r>
      <w:r w:rsidR="00705CF8" w:rsidRPr="007753BF">
        <w:rPr>
          <w:rFonts w:asciiTheme="minorHAnsi" w:eastAsia="Times New Roman" w:hAnsiTheme="minorHAnsi" w:cs="Tahoma"/>
          <w:sz w:val="24"/>
          <w:szCs w:val="24"/>
          <w:lang w:eastAsia="en-GB"/>
        </w:rPr>
        <w:lastRenderedPageBreak/>
        <w:t xml:space="preserve">defined. </w:t>
      </w:r>
      <w:r w:rsidRPr="007753BF">
        <w:rPr>
          <w:rFonts w:asciiTheme="minorHAnsi" w:eastAsia="Times New Roman" w:hAnsiTheme="minorHAnsi" w:cs="Tahoma"/>
          <w:sz w:val="24"/>
          <w:szCs w:val="24"/>
          <w:lang w:eastAsia="en-GB"/>
        </w:rPr>
        <w:t>Uncertainty as to the actual procedure or the actual effect of an order so obtained can be a strong disincentive to use, especially if there is a concurrent commercial</w:t>
      </w:r>
      <w:r w:rsidR="007D2585" w:rsidRPr="007753BF">
        <w:rPr>
          <w:rFonts w:asciiTheme="minorHAnsi" w:eastAsia="Times New Roman" w:hAnsiTheme="minorHAnsi" w:cs="Tahoma"/>
          <w:sz w:val="24"/>
          <w:szCs w:val="24"/>
          <w:lang w:eastAsia="en-GB"/>
        </w:rPr>
        <w:t xml:space="preserve"> need for a timely resolution (in particular applicable to EOP procedures) that would be thwarted by the need to repeat the whole process once it has become apparent that the effects are different or insufficiently robust. Uncertainty as to a legal process and its effects is even more dampening on the </w:t>
      </w:r>
      <w:r w:rsidR="00334BC5" w:rsidRPr="007753BF">
        <w:rPr>
          <w:rFonts w:asciiTheme="minorHAnsi" w:eastAsia="Times New Roman" w:hAnsiTheme="minorHAnsi" w:cs="Tahoma"/>
          <w:sz w:val="24"/>
          <w:szCs w:val="24"/>
          <w:lang w:eastAsia="en-GB"/>
        </w:rPr>
        <w:t>one-time-user,</w:t>
      </w:r>
      <w:r w:rsidR="007D2585" w:rsidRPr="007753BF">
        <w:rPr>
          <w:rFonts w:asciiTheme="minorHAnsi" w:eastAsia="Times New Roman" w:hAnsiTheme="minorHAnsi" w:cs="Tahoma"/>
          <w:sz w:val="24"/>
          <w:szCs w:val="24"/>
          <w:lang w:eastAsia="en-GB"/>
        </w:rPr>
        <w:t xml:space="preserve"> do-it-yourself litigant, whose appetite for legal resolution is already rather thin.</w:t>
      </w:r>
    </w:p>
    <w:p w14:paraId="69F3D088" w14:textId="2EB197E1" w:rsidR="00705CF8" w:rsidRPr="007753BF" w:rsidRDefault="00705CF8" w:rsidP="006A0A10">
      <w:pPr>
        <w:spacing w:after="0" w:line="240" w:lineRule="auto"/>
        <w:ind w:firstLine="284"/>
        <w:jc w:val="both"/>
        <w:rPr>
          <w:rFonts w:asciiTheme="minorHAnsi" w:eastAsia="Times New Roman" w:hAnsiTheme="minorHAnsi" w:cs="Tahoma"/>
          <w:sz w:val="24"/>
          <w:szCs w:val="24"/>
          <w:lang w:eastAsia="en-GB"/>
        </w:rPr>
      </w:pPr>
      <w:r w:rsidRPr="007753BF">
        <w:rPr>
          <w:rFonts w:asciiTheme="minorHAnsi" w:eastAsia="Times New Roman" w:hAnsiTheme="minorHAnsi" w:cs="Tahoma"/>
          <w:sz w:val="24"/>
          <w:szCs w:val="24"/>
          <w:lang w:eastAsia="en-GB"/>
        </w:rPr>
        <w:t>Secondly, there could be a bottleneck at a</w:t>
      </w:r>
      <w:r w:rsidR="007D2585" w:rsidRPr="007753BF">
        <w:rPr>
          <w:rFonts w:asciiTheme="minorHAnsi" w:eastAsia="Times New Roman" w:hAnsiTheme="minorHAnsi" w:cs="Tahoma"/>
          <w:sz w:val="24"/>
          <w:szCs w:val="24"/>
          <w:lang w:eastAsia="en-GB"/>
        </w:rPr>
        <w:t>n</w:t>
      </w:r>
      <w:r w:rsidRPr="007753BF">
        <w:rPr>
          <w:rFonts w:asciiTheme="minorHAnsi" w:eastAsia="Times New Roman" w:hAnsiTheme="minorHAnsi" w:cs="Tahoma"/>
          <w:sz w:val="24"/>
          <w:szCs w:val="24"/>
          <w:lang w:eastAsia="en-GB"/>
        </w:rPr>
        <w:t xml:space="preserve"> earlier stage in their application: there could be a lack of appetite not amongst litigants, but at the level of State negotiators and legislators when participating in the creation of instruments within ‘European civil procedure’ under Article 81 TFEU. </w:t>
      </w:r>
    </w:p>
    <w:p w14:paraId="2E01EA17" w14:textId="77777777" w:rsidR="00705CF8" w:rsidRPr="007753BF" w:rsidRDefault="00705CF8" w:rsidP="006A0A10">
      <w:pPr>
        <w:widowControl w:val="0"/>
        <w:autoSpaceDE w:val="0"/>
        <w:autoSpaceDN w:val="0"/>
        <w:adjustRightInd w:val="0"/>
        <w:spacing w:after="120" w:line="240" w:lineRule="auto"/>
        <w:ind w:firstLine="284"/>
        <w:rPr>
          <w:rFonts w:asciiTheme="minorHAnsi" w:eastAsia="Times New Roman" w:hAnsiTheme="minorHAnsi" w:cs="Tahoma"/>
          <w:sz w:val="24"/>
          <w:szCs w:val="24"/>
          <w:lang w:eastAsia="en-GB"/>
        </w:rPr>
      </w:pPr>
    </w:p>
    <w:p w14:paraId="781DC1C4" w14:textId="1420B9FD" w:rsidR="00705CF8" w:rsidRPr="007753BF" w:rsidRDefault="007D2585" w:rsidP="006A0A10">
      <w:pPr>
        <w:widowControl w:val="0"/>
        <w:autoSpaceDE w:val="0"/>
        <w:autoSpaceDN w:val="0"/>
        <w:adjustRightInd w:val="0"/>
        <w:spacing w:after="120" w:line="240" w:lineRule="auto"/>
        <w:ind w:firstLine="284"/>
        <w:rPr>
          <w:rFonts w:asciiTheme="minorHAnsi" w:eastAsia="Times New Roman" w:hAnsiTheme="minorHAnsi" w:cs="Tahoma"/>
          <w:sz w:val="24"/>
          <w:szCs w:val="24"/>
          <w:u w:val="single"/>
          <w:lang w:eastAsia="en-GB"/>
        </w:rPr>
      </w:pPr>
      <w:r w:rsidRPr="007753BF">
        <w:rPr>
          <w:rFonts w:asciiTheme="minorHAnsi" w:eastAsia="Times New Roman" w:hAnsiTheme="minorHAnsi" w:cs="Tahoma"/>
          <w:sz w:val="24"/>
          <w:szCs w:val="24"/>
          <w:u w:val="single"/>
          <w:lang w:eastAsia="en-GB"/>
        </w:rPr>
        <w:t>The ‘legal q</w:t>
      </w:r>
      <w:r w:rsidR="00705CF8" w:rsidRPr="007753BF">
        <w:rPr>
          <w:rFonts w:asciiTheme="minorHAnsi" w:eastAsia="Times New Roman" w:hAnsiTheme="minorHAnsi" w:cs="Tahoma"/>
          <w:sz w:val="24"/>
          <w:szCs w:val="24"/>
          <w:u w:val="single"/>
          <w:lang w:eastAsia="en-GB"/>
        </w:rPr>
        <w:t>uality</w:t>
      </w:r>
      <w:r w:rsidRPr="007753BF">
        <w:rPr>
          <w:rFonts w:asciiTheme="minorHAnsi" w:eastAsia="Times New Roman" w:hAnsiTheme="minorHAnsi" w:cs="Tahoma"/>
          <w:sz w:val="24"/>
          <w:szCs w:val="24"/>
          <w:u w:val="single"/>
          <w:lang w:eastAsia="en-GB"/>
        </w:rPr>
        <w:t>’</w:t>
      </w:r>
      <w:r w:rsidR="00705CF8" w:rsidRPr="007753BF">
        <w:rPr>
          <w:rFonts w:asciiTheme="minorHAnsi" w:eastAsia="Times New Roman" w:hAnsiTheme="minorHAnsi" w:cs="Tahoma"/>
          <w:sz w:val="24"/>
          <w:szCs w:val="24"/>
          <w:u w:val="single"/>
          <w:lang w:eastAsia="en-GB"/>
        </w:rPr>
        <w:t xml:space="preserve"> of the</w:t>
      </w:r>
      <w:r w:rsidRPr="007753BF">
        <w:rPr>
          <w:rFonts w:asciiTheme="minorHAnsi" w:eastAsia="Times New Roman" w:hAnsiTheme="minorHAnsi" w:cs="Tahoma"/>
          <w:sz w:val="24"/>
          <w:szCs w:val="24"/>
          <w:u w:val="single"/>
          <w:lang w:eastAsia="en-GB"/>
        </w:rPr>
        <w:t xml:space="preserve"> Small Claims</w:t>
      </w:r>
      <w:r w:rsidR="00705CF8" w:rsidRPr="007753BF">
        <w:rPr>
          <w:rFonts w:asciiTheme="minorHAnsi" w:eastAsia="Times New Roman" w:hAnsiTheme="minorHAnsi" w:cs="Tahoma"/>
          <w:sz w:val="24"/>
          <w:szCs w:val="24"/>
          <w:u w:val="single"/>
          <w:lang w:eastAsia="en-GB"/>
        </w:rPr>
        <w:t xml:space="preserve"> Regulation </w:t>
      </w:r>
    </w:p>
    <w:p w14:paraId="012F024F" w14:textId="77777777" w:rsidR="007D2585" w:rsidRPr="007753BF" w:rsidRDefault="007D2585" w:rsidP="006A0A10">
      <w:pPr>
        <w:widowControl w:val="0"/>
        <w:autoSpaceDE w:val="0"/>
        <w:autoSpaceDN w:val="0"/>
        <w:adjustRightInd w:val="0"/>
        <w:spacing w:after="120" w:line="240" w:lineRule="auto"/>
        <w:ind w:firstLine="284"/>
        <w:rPr>
          <w:rFonts w:asciiTheme="minorHAnsi" w:eastAsia="Times New Roman" w:hAnsiTheme="minorHAnsi" w:cs="Tahoma"/>
          <w:sz w:val="24"/>
          <w:szCs w:val="24"/>
          <w:lang w:eastAsia="en-GB"/>
        </w:rPr>
      </w:pPr>
    </w:p>
    <w:p w14:paraId="2FCC1952" w14:textId="589C1226" w:rsidR="001D3C47" w:rsidRPr="007753BF" w:rsidRDefault="007D2585" w:rsidP="006A0A10">
      <w:pPr>
        <w:widowControl w:val="0"/>
        <w:autoSpaceDE w:val="0"/>
        <w:autoSpaceDN w:val="0"/>
        <w:adjustRightInd w:val="0"/>
        <w:spacing w:after="0" w:line="240" w:lineRule="auto"/>
        <w:ind w:firstLine="284"/>
        <w:jc w:val="both"/>
        <w:rPr>
          <w:rFonts w:asciiTheme="minorHAnsi" w:eastAsia="Times New Roman" w:hAnsiTheme="minorHAnsi" w:cs="Tahoma"/>
          <w:sz w:val="24"/>
          <w:szCs w:val="24"/>
          <w:lang w:eastAsia="en-GB"/>
        </w:rPr>
      </w:pPr>
      <w:r w:rsidRPr="007753BF">
        <w:rPr>
          <w:rFonts w:asciiTheme="minorHAnsi" w:eastAsia="Times New Roman" w:hAnsiTheme="minorHAnsi" w:cs="Tahoma"/>
          <w:sz w:val="24"/>
          <w:szCs w:val="24"/>
          <w:lang w:eastAsia="en-GB"/>
        </w:rPr>
        <w:t>To take the first point, the</w:t>
      </w:r>
      <w:r w:rsidR="00334BC5" w:rsidRPr="007753BF">
        <w:rPr>
          <w:rFonts w:asciiTheme="minorHAnsi" w:eastAsia="Times New Roman" w:hAnsiTheme="minorHAnsi" w:cs="Tahoma"/>
          <w:sz w:val="24"/>
          <w:szCs w:val="24"/>
          <w:lang w:eastAsia="en-GB"/>
        </w:rPr>
        <w:t xml:space="preserve"> problem could simply be that the</w:t>
      </w:r>
      <w:r w:rsidRPr="007753BF">
        <w:rPr>
          <w:rFonts w:asciiTheme="minorHAnsi" w:eastAsia="Times New Roman" w:hAnsiTheme="minorHAnsi" w:cs="Tahoma"/>
          <w:sz w:val="24"/>
          <w:szCs w:val="24"/>
          <w:lang w:eastAsia="en-GB"/>
        </w:rPr>
        <w:t xml:space="preserve"> Regulation itself </w:t>
      </w:r>
      <w:r w:rsidR="00334BC5" w:rsidRPr="007753BF">
        <w:rPr>
          <w:rFonts w:asciiTheme="minorHAnsi" w:eastAsia="Times New Roman" w:hAnsiTheme="minorHAnsi" w:cs="Tahoma"/>
          <w:sz w:val="24"/>
          <w:szCs w:val="24"/>
          <w:lang w:eastAsia="en-GB"/>
        </w:rPr>
        <w:t xml:space="preserve">is </w:t>
      </w:r>
      <w:r w:rsidRPr="007753BF">
        <w:rPr>
          <w:rFonts w:asciiTheme="minorHAnsi" w:eastAsia="Times New Roman" w:hAnsiTheme="minorHAnsi" w:cs="Tahoma"/>
          <w:sz w:val="24"/>
          <w:szCs w:val="24"/>
          <w:lang w:eastAsia="en-GB"/>
        </w:rPr>
        <w:t xml:space="preserve">badly written, </w:t>
      </w:r>
      <w:r w:rsidR="00334BC5" w:rsidRPr="007753BF">
        <w:rPr>
          <w:rFonts w:asciiTheme="minorHAnsi" w:eastAsia="Times New Roman" w:hAnsiTheme="minorHAnsi" w:cs="Tahoma"/>
          <w:sz w:val="24"/>
          <w:szCs w:val="24"/>
          <w:lang w:eastAsia="en-GB"/>
        </w:rPr>
        <w:t>in a way that is either too general for the professional,</w:t>
      </w:r>
      <w:r w:rsidRPr="007753BF">
        <w:rPr>
          <w:rFonts w:asciiTheme="minorHAnsi" w:eastAsia="Times New Roman" w:hAnsiTheme="minorHAnsi" w:cs="Tahoma"/>
          <w:sz w:val="24"/>
          <w:szCs w:val="24"/>
          <w:lang w:eastAsia="en-GB"/>
        </w:rPr>
        <w:t xml:space="preserve"> or conversely too ‘legal’ for the layman; in addition its scope</w:t>
      </w:r>
      <w:r w:rsidR="00334BC5" w:rsidRPr="007753BF">
        <w:rPr>
          <w:rFonts w:asciiTheme="minorHAnsi" w:eastAsia="Times New Roman" w:hAnsiTheme="minorHAnsi" w:cs="Tahoma"/>
          <w:sz w:val="24"/>
          <w:szCs w:val="24"/>
          <w:lang w:eastAsia="en-GB"/>
        </w:rPr>
        <w:t xml:space="preserve"> (be it the limitation to ‘cross-border’ </w:t>
      </w:r>
      <w:r w:rsidR="001D3C47" w:rsidRPr="007753BF">
        <w:rPr>
          <w:rFonts w:asciiTheme="minorHAnsi" w:eastAsia="Times New Roman" w:hAnsiTheme="minorHAnsi" w:cs="Tahoma"/>
          <w:sz w:val="24"/>
          <w:szCs w:val="24"/>
          <w:lang w:eastAsia="en-GB"/>
        </w:rPr>
        <w:t>cases in Article 3</w:t>
      </w:r>
      <w:r w:rsidR="00334BC5" w:rsidRPr="007753BF">
        <w:rPr>
          <w:rFonts w:asciiTheme="minorHAnsi" w:eastAsia="Times New Roman" w:hAnsiTheme="minorHAnsi" w:cs="Tahoma"/>
          <w:sz w:val="24"/>
          <w:szCs w:val="24"/>
          <w:lang w:eastAsia="en-GB"/>
        </w:rPr>
        <w:t xml:space="preserve">, or </w:t>
      </w:r>
      <w:r w:rsidR="001D3C47" w:rsidRPr="007753BF">
        <w:rPr>
          <w:rFonts w:asciiTheme="minorHAnsi" w:eastAsia="Times New Roman" w:hAnsiTheme="minorHAnsi" w:cs="Tahoma"/>
          <w:sz w:val="24"/>
          <w:szCs w:val="24"/>
          <w:lang w:eastAsia="en-GB"/>
        </w:rPr>
        <w:t>the various substantive limitations in its Article</w:t>
      </w:r>
      <w:r w:rsidRPr="007753BF">
        <w:rPr>
          <w:rFonts w:asciiTheme="minorHAnsi" w:eastAsia="Times New Roman" w:hAnsiTheme="minorHAnsi" w:cs="Tahoma"/>
          <w:sz w:val="24"/>
          <w:szCs w:val="24"/>
          <w:lang w:eastAsia="en-GB"/>
        </w:rPr>
        <w:t xml:space="preserve"> </w:t>
      </w:r>
      <w:r w:rsidR="001D3C47" w:rsidRPr="007753BF">
        <w:rPr>
          <w:rFonts w:asciiTheme="minorHAnsi" w:eastAsia="Times New Roman" w:hAnsiTheme="minorHAnsi" w:cs="Tahoma"/>
          <w:sz w:val="24"/>
          <w:szCs w:val="24"/>
          <w:lang w:eastAsia="en-GB"/>
        </w:rPr>
        <w:t xml:space="preserve">2) </w:t>
      </w:r>
      <w:r w:rsidRPr="007753BF">
        <w:rPr>
          <w:rFonts w:asciiTheme="minorHAnsi" w:eastAsia="Times New Roman" w:hAnsiTheme="minorHAnsi" w:cs="Tahoma"/>
          <w:sz w:val="24"/>
          <w:szCs w:val="24"/>
          <w:lang w:eastAsia="en-GB"/>
        </w:rPr>
        <w:t xml:space="preserve">could be badly defined, or too narrow. </w:t>
      </w:r>
      <w:r w:rsidR="001D3C47" w:rsidRPr="007753BF">
        <w:rPr>
          <w:rFonts w:asciiTheme="minorHAnsi" w:eastAsia="Times New Roman" w:hAnsiTheme="minorHAnsi" w:cs="Tahoma"/>
          <w:sz w:val="24"/>
          <w:szCs w:val="24"/>
          <w:lang w:eastAsia="en-GB"/>
        </w:rPr>
        <w:t>When creating an accelerated, simplified procedure for claims of small value, the simplification must necessarily take the form of a reduction in procedural formalism. However, procedural formalism</w:t>
      </w:r>
      <w:r w:rsidR="00C2285C" w:rsidRPr="007753BF">
        <w:rPr>
          <w:rFonts w:asciiTheme="minorHAnsi" w:eastAsia="Times New Roman" w:hAnsiTheme="minorHAnsi" w:cs="Tahoma"/>
          <w:sz w:val="24"/>
          <w:szCs w:val="24"/>
          <w:lang w:eastAsia="en-GB"/>
        </w:rPr>
        <w:t xml:space="preserve"> (in the form of the protection of the defendant, usually)</w:t>
      </w:r>
      <w:r w:rsidR="001D3C47" w:rsidRPr="007753BF">
        <w:rPr>
          <w:rFonts w:asciiTheme="minorHAnsi" w:eastAsia="Times New Roman" w:hAnsiTheme="minorHAnsi" w:cs="Tahoma"/>
          <w:sz w:val="24"/>
          <w:szCs w:val="24"/>
          <w:lang w:eastAsia="en-GB"/>
        </w:rPr>
        <w:t xml:space="preserve"> tends to </w:t>
      </w:r>
      <w:r w:rsidR="00C2285C" w:rsidRPr="007753BF">
        <w:rPr>
          <w:rFonts w:asciiTheme="minorHAnsi" w:eastAsia="Times New Roman" w:hAnsiTheme="minorHAnsi" w:cs="Tahoma"/>
          <w:sz w:val="24"/>
          <w:szCs w:val="24"/>
          <w:lang w:eastAsia="en-GB"/>
        </w:rPr>
        <w:t>increase in relation to the</w:t>
      </w:r>
      <w:r w:rsidR="005E3B34" w:rsidRPr="007753BF">
        <w:rPr>
          <w:rFonts w:asciiTheme="minorHAnsi" w:eastAsia="Times New Roman" w:hAnsiTheme="minorHAnsi" w:cs="Tahoma"/>
          <w:sz w:val="24"/>
          <w:szCs w:val="24"/>
          <w:lang w:eastAsia="en-GB"/>
        </w:rPr>
        <w:t xml:space="preserve"> </w:t>
      </w:r>
      <w:r w:rsidR="00C2285C" w:rsidRPr="007753BF">
        <w:rPr>
          <w:rFonts w:asciiTheme="minorHAnsi" w:eastAsia="Times New Roman" w:hAnsiTheme="minorHAnsi" w:cs="Tahoma"/>
          <w:sz w:val="24"/>
          <w:szCs w:val="24"/>
          <w:lang w:eastAsia="en-GB"/>
        </w:rPr>
        <w:t>consideration</w:t>
      </w:r>
      <w:r w:rsidR="001D3C47" w:rsidRPr="007753BF">
        <w:rPr>
          <w:rFonts w:asciiTheme="minorHAnsi" w:eastAsia="Times New Roman" w:hAnsiTheme="minorHAnsi" w:cs="Tahoma"/>
          <w:sz w:val="24"/>
          <w:szCs w:val="24"/>
          <w:lang w:eastAsia="en-GB"/>
        </w:rPr>
        <w:t xml:space="preserve"> of such ‘fair trial’ rights as the right to be heard and the right to an adversarial trial (including the right to be informed of and to be able to challenge meaningfully any evidence),</w:t>
      </w:r>
      <w:r w:rsidR="00C2285C" w:rsidRPr="007753BF">
        <w:rPr>
          <w:rFonts w:asciiTheme="minorHAnsi" w:eastAsia="Times New Roman" w:hAnsiTheme="minorHAnsi" w:cs="Tahoma"/>
          <w:sz w:val="24"/>
          <w:szCs w:val="24"/>
          <w:lang w:eastAsia="en-GB"/>
        </w:rPr>
        <w:t xml:space="preserve"> and therefore any ‘accelerated’ procedure must always toe a difficult line between claimant’s rights of access to justice and defendant’s rights of resistance.</w:t>
      </w:r>
      <w:r w:rsidR="00C2285C" w:rsidRPr="007753BF">
        <w:rPr>
          <w:rStyle w:val="FootnoteReference"/>
          <w:rFonts w:asciiTheme="minorHAnsi" w:eastAsia="Times New Roman" w:hAnsiTheme="minorHAnsi" w:cs="Tahoma"/>
          <w:sz w:val="24"/>
          <w:szCs w:val="24"/>
          <w:lang w:eastAsia="en-GB"/>
        </w:rPr>
        <w:footnoteReference w:id="38"/>
      </w:r>
      <w:r w:rsidR="005E3B34" w:rsidRPr="007753BF">
        <w:rPr>
          <w:rFonts w:asciiTheme="minorHAnsi" w:eastAsia="Times New Roman" w:hAnsiTheme="minorHAnsi" w:cs="Tahoma"/>
          <w:sz w:val="24"/>
          <w:szCs w:val="24"/>
          <w:lang w:eastAsia="en-GB"/>
        </w:rPr>
        <w:t xml:space="preserve"> </w:t>
      </w:r>
      <w:r w:rsidR="00AA07F5" w:rsidRPr="007753BF">
        <w:rPr>
          <w:rFonts w:asciiTheme="minorHAnsi" w:eastAsia="Times New Roman" w:hAnsiTheme="minorHAnsi" w:cs="Tahoma"/>
          <w:sz w:val="24"/>
          <w:szCs w:val="24"/>
          <w:lang w:eastAsia="en-GB"/>
        </w:rPr>
        <w:t xml:space="preserve">The compromises to the latter may be justified where an increase in procedural complexity would increase professional advice costs to the point that they dwarf the substantive value of the claim. </w:t>
      </w:r>
      <w:r w:rsidR="005E3B34" w:rsidRPr="007753BF">
        <w:rPr>
          <w:rFonts w:asciiTheme="minorHAnsi" w:eastAsia="Times New Roman" w:hAnsiTheme="minorHAnsi" w:cs="Tahoma"/>
          <w:sz w:val="24"/>
          <w:szCs w:val="24"/>
          <w:lang w:eastAsia="en-GB"/>
        </w:rPr>
        <w:t xml:space="preserve">This point is particularly sore in England and Wales, where legal advice costs are notoriously high. </w:t>
      </w:r>
    </w:p>
    <w:p w14:paraId="1186914A" w14:textId="77777777" w:rsidR="001922A7" w:rsidRPr="007753BF" w:rsidRDefault="00AE5072" w:rsidP="00AE5072">
      <w:pPr>
        <w:widowControl w:val="0"/>
        <w:autoSpaceDE w:val="0"/>
        <w:autoSpaceDN w:val="0"/>
        <w:adjustRightInd w:val="0"/>
        <w:spacing w:after="0" w:line="240" w:lineRule="auto"/>
        <w:ind w:firstLine="284"/>
        <w:jc w:val="both"/>
        <w:rPr>
          <w:rFonts w:asciiTheme="minorHAnsi" w:eastAsia="Times New Roman" w:hAnsiTheme="minorHAnsi" w:cs="Tahoma"/>
          <w:sz w:val="24"/>
          <w:szCs w:val="24"/>
          <w:lang w:eastAsia="en-GB"/>
        </w:rPr>
      </w:pPr>
      <w:r w:rsidRPr="007753BF">
        <w:rPr>
          <w:rFonts w:asciiTheme="minorHAnsi" w:eastAsia="Times New Roman" w:hAnsiTheme="minorHAnsi" w:cs="Tahoma"/>
          <w:sz w:val="24"/>
          <w:szCs w:val="24"/>
          <w:lang w:eastAsia="en-GB"/>
        </w:rPr>
        <w:t>With all account taken of the difficulty of the balancing exercise necessary in the creation of a procedure that could have the advantages of acceleration and ‘</w:t>
      </w:r>
      <w:proofErr w:type="spellStart"/>
      <w:r w:rsidRPr="007753BF">
        <w:rPr>
          <w:rFonts w:asciiTheme="minorHAnsi" w:eastAsia="Times New Roman" w:hAnsiTheme="minorHAnsi" w:cs="Tahoma"/>
          <w:sz w:val="24"/>
          <w:szCs w:val="24"/>
          <w:lang w:eastAsia="en-GB"/>
        </w:rPr>
        <w:t>informalism</w:t>
      </w:r>
      <w:proofErr w:type="spellEnd"/>
      <w:r w:rsidRPr="007753BF">
        <w:rPr>
          <w:rFonts w:asciiTheme="minorHAnsi" w:eastAsia="Times New Roman" w:hAnsiTheme="minorHAnsi" w:cs="Tahoma"/>
          <w:sz w:val="24"/>
          <w:szCs w:val="24"/>
          <w:lang w:eastAsia="en-GB"/>
        </w:rPr>
        <w:t>’, without losing too many procedural guarantees of fair trial, the ESCP Regulation is still not a particularly well-written one, from a technical point of view. This Author has written elsewhere about some of the more technical shortcomings.</w:t>
      </w:r>
      <w:r w:rsidR="007D2585" w:rsidRPr="007753BF">
        <w:rPr>
          <w:rStyle w:val="FootnoteReference"/>
          <w:rFonts w:asciiTheme="minorHAnsi" w:eastAsia="Times New Roman" w:hAnsiTheme="minorHAnsi" w:cs="Tahoma"/>
          <w:sz w:val="24"/>
          <w:szCs w:val="24"/>
          <w:lang w:eastAsia="en-GB"/>
        </w:rPr>
        <w:footnoteReference w:id="39"/>
      </w:r>
      <w:r w:rsidR="007D2585" w:rsidRPr="007753BF">
        <w:rPr>
          <w:rFonts w:asciiTheme="minorHAnsi" w:eastAsia="Times New Roman" w:hAnsiTheme="minorHAnsi" w:cs="Tahoma"/>
          <w:sz w:val="24"/>
          <w:szCs w:val="24"/>
          <w:lang w:eastAsia="en-GB"/>
        </w:rPr>
        <w:t xml:space="preserve"> </w:t>
      </w:r>
      <w:r w:rsidRPr="007753BF">
        <w:rPr>
          <w:rFonts w:asciiTheme="minorHAnsi" w:eastAsia="Times New Roman" w:hAnsiTheme="minorHAnsi" w:cs="Tahoma"/>
          <w:sz w:val="24"/>
          <w:szCs w:val="24"/>
          <w:lang w:eastAsia="en-GB"/>
        </w:rPr>
        <w:t>F</w:t>
      </w:r>
      <w:r w:rsidR="007D2585" w:rsidRPr="007753BF">
        <w:rPr>
          <w:rFonts w:asciiTheme="minorHAnsi" w:eastAsia="Times New Roman" w:hAnsiTheme="minorHAnsi" w:cs="Tahoma"/>
          <w:sz w:val="24"/>
          <w:szCs w:val="24"/>
          <w:lang w:eastAsia="en-GB"/>
        </w:rPr>
        <w:t>rom an English legal perspective</w:t>
      </w:r>
      <w:r w:rsidRPr="007753BF">
        <w:rPr>
          <w:rFonts w:asciiTheme="minorHAnsi" w:eastAsia="Times New Roman" w:hAnsiTheme="minorHAnsi" w:cs="Tahoma"/>
          <w:sz w:val="24"/>
          <w:szCs w:val="24"/>
          <w:lang w:eastAsia="en-GB"/>
        </w:rPr>
        <w:t xml:space="preserve"> the Regulation is not immediately applicable. It</w:t>
      </w:r>
      <w:r w:rsidR="00F6600D" w:rsidRPr="007753BF">
        <w:rPr>
          <w:rFonts w:asciiTheme="minorHAnsi" w:eastAsia="Times New Roman" w:hAnsiTheme="minorHAnsi" w:cs="Tahoma"/>
          <w:sz w:val="24"/>
          <w:szCs w:val="24"/>
          <w:lang w:eastAsia="en-GB"/>
        </w:rPr>
        <w:t xml:space="preserve"> fails to pinpoint in precise legal terms the steps that the litigant must undertake to engage the procedure.</w:t>
      </w:r>
      <w:r w:rsidRPr="007753BF">
        <w:rPr>
          <w:rFonts w:asciiTheme="minorHAnsi" w:eastAsia="Times New Roman" w:hAnsiTheme="minorHAnsi" w:cs="Tahoma"/>
          <w:sz w:val="24"/>
          <w:szCs w:val="24"/>
          <w:lang w:eastAsia="en-GB"/>
        </w:rPr>
        <w:t xml:space="preserve"> Specific problems arise with the generic definition of the methods of service allowed, for example.</w:t>
      </w:r>
      <w:r w:rsidRPr="007753BF">
        <w:rPr>
          <w:rStyle w:val="FootnoteReference"/>
          <w:rFonts w:asciiTheme="minorHAnsi" w:eastAsia="Times New Roman" w:hAnsiTheme="minorHAnsi" w:cs="Tahoma"/>
          <w:sz w:val="24"/>
          <w:szCs w:val="24"/>
          <w:lang w:eastAsia="en-GB"/>
        </w:rPr>
        <w:footnoteReference w:id="40"/>
      </w:r>
      <w:r w:rsidRPr="007753BF">
        <w:rPr>
          <w:rFonts w:asciiTheme="minorHAnsi" w:eastAsia="Times New Roman" w:hAnsiTheme="minorHAnsi" w:cs="Tahoma"/>
          <w:sz w:val="24"/>
          <w:szCs w:val="24"/>
          <w:lang w:eastAsia="en-GB"/>
        </w:rPr>
        <w:t xml:space="preserve"> </w:t>
      </w:r>
      <w:r w:rsidR="00F6600D" w:rsidRPr="007753BF">
        <w:rPr>
          <w:rFonts w:asciiTheme="minorHAnsi" w:eastAsia="Times New Roman" w:hAnsiTheme="minorHAnsi" w:cs="Tahoma"/>
          <w:sz w:val="24"/>
          <w:szCs w:val="24"/>
          <w:lang w:eastAsia="en-GB"/>
        </w:rPr>
        <w:t xml:space="preserve">This is a consequence of the need </w:t>
      </w:r>
      <w:r w:rsidRPr="007753BF">
        <w:rPr>
          <w:rFonts w:asciiTheme="minorHAnsi" w:eastAsia="Times New Roman" w:hAnsiTheme="minorHAnsi" w:cs="Tahoma"/>
          <w:sz w:val="24"/>
          <w:szCs w:val="24"/>
          <w:lang w:eastAsia="en-GB"/>
        </w:rPr>
        <w:t xml:space="preserve">for its provisions </w:t>
      </w:r>
      <w:r w:rsidR="00F6600D" w:rsidRPr="007753BF">
        <w:rPr>
          <w:rFonts w:asciiTheme="minorHAnsi" w:eastAsia="Times New Roman" w:hAnsiTheme="minorHAnsi" w:cs="Tahoma"/>
          <w:sz w:val="24"/>
          <w:szCs w:val="24"/>
          <w:lang w:eastAsia="en-GB"/>
        </w:rPr>
        <w:t xml:space="preserve">to apply in several different </w:t>
      </w:r>
      <w:r w:rsidR="00F6600D" w:rsidRPr="007753BF">
        <w:rPr>
          <w:rFonts w:asciiTheme="minorHAnsi" w:eastAsia="Times New Roman" w:hAnsiTheme="minorHAnsi" w:cs="Tahoma"/>
          <w:sz w:val="24"/>
          <w:szCs w:val="24"/>
          <w:lang w:eastAsia="en-GB"/>
        </w:rPr>
        <w:lastRenderedPageBreak/>
        <w:t>jurisdictions, court systems and litigation cultures</w:t>
      </w:r>
      <w:r w:rsidR="001B49F7" w:rsidRPr="007753BF">
        <w:rPr>
          <w:rFonts w:asciiTheme="minorHAnsi" w:eastAsia="Times New Roman" w:hAnsiTheme="minorHAnsi" w:cs="Tahoma"/>
          <w:sz w:val="24"/>
          <w:szCs w:val="24"/>
          <w:lang w:eastAsia="en-GB"/>
        </w:rPr>
        <w:t>,</w:t>
      </w:r>
      <w:r w:rsidR="00F6600D" w:rsidRPr="007753BF">
        <w:rPr>
          <w:rFonts w:asciiTheme="minorHAnsi" w:eastAsia="Times New Roman" w:hAnsiTheme="minorHAnsi" w:cs="Tahoma"/>
          <w:sz w:val="24"/>
          <w:szCs w:val="24"/>
          <w:lang w:eastAsia="en-GB"/>
        </w:rPr>
        <w:t xml:space="preserve"> which is inherent in a Europe-wide piece of primary legislation</w:t>
      </w:r>
      <w:r w:rsidRPr="007753BF">
        <w:rPr>
          <w:rFonts w:asciiTheme="minorHAnsi" w:eastAsia="Times New Roman" w:hAnsiTheme="minorHAnsi" w:cs="Tahoma"/>
          <w:sz w:val="24"/>
          <w:szCs w:val="24"/>
          <w:lang w:eastAsia="en-GB"/>
        </w:rPr>
        <w:t xml:space="preserve"> and it</w:t>
      </w:r>
      <w:r w:rsidR="00F6600D" w:rsidRPr="007753BF">
        <w:rPr>
          <w:rFonts w:asciiTheme="minorHAnsi" w:eastAsia="Times New Roman" w:hAnsiTheme="minorHAnsi" w:cs="Tahoma"/>
          <w:sz w:val="24"/>
          <w:szCs w:val="24"/>
          <w:lang w:eastAsia="en-GB"/>
        </w:rPr>
        <w:t xml:space="preserve"> is the </w:t>
      </w:r>
      <w:r w:rsidRPr="007753BF">
        <w:rPr>
          <w:rFonts w:asciiTheme="minorHAnsi" w:eastAsia="Times New Roman" w:hAnsiTheme="minorHAnsi" w:cs="Tahoma"/>
          <w:sz w:val="24"/>
          <w:szCs w:val="24"/>
          <w:lang w:eastAsia="en-GB"/>
        </w:rPr>
        <w:t xml:space="preserve">inevitable </w:t>
      </w:r>
      <w:r w:rsidR="00F6600D" w:rsidRPr="007753BF">
        <w:rPr>
          <w:rFonts w:asciiTheme="minorHAnsi" w:eastAsia="Times New Roman" w:hAnsiTheme="minorHAnsi" w:cs="Tahoma"/>
          <w:sz w:val="24"/>
          <w:szCs w:val="24"/>
          <w:lang w:eastAsia="en-GB"/>
        </w:rPr>
        <w:t xml:space="preserve">challenge of </w:t>
      </w:r>
      <w:r w:rsidRPr="007753BF">
        <w:rPr>
          <w:rFonts w:asciiTheme="minorHAnsi" w:eastAsia="Times New Roman" w:hAnsiTheme="minorHAnsi" w:cs="Tahoma"/>
          <w:sz w:val="24"/>
          <w:szCs w:val="24"/>
          <w:lang w:eastAsia="en-GB"/>
        </w:rPr>
        <w:t xml:space="preserve">a law of </w:t>
      </w:r>
      <w:r w:rsidR="00F6600D" w:rsidRPr="007753BF">
        <w:rPr>
          <w:rFonts w:asciiTheme="minorHAnsi" w:eastAsia="Times New Roman" w:hAnsiTheme="minorHAnsi" w:cs="Tahoma"/>
          <w:sz w:val="24"/>
          <w:szCs w:val="24"/>
          <w:lang w:eastAsia="en-GB"/>
        </w:rPr>
        <w:t xml:space="preserve">civil procedure </w:t>
      </w:r>
      <w:r w:rsidRPr="007753BF">
        <w:rPr>
          <w:rFonts w:asciiTheme="minorHAnsi" w:eastAsia="Times New Roman" w:hAnsiTheme="minorHAnsi" w:cs="Tahoma"/>
          <w:sz w:val="24"/>
          <w:szCs w:val="24"/>
          <w:lang w:eastAsia="en-GB"/>
        </w:rPr>
        <w:t xml:space="preserve">that is truly European. </w:t>
      </w:r>
    </w:p>
    <w:p w14:paraId="1A7E3E03" w14:textId="7B4433F2" w:rsidR="00705CF8" w:rsidRPr="007753BF" w:rsidRDefault="00AA07F5" w:rsidP="001922A7">
      <w:pPr>
        <w:widowControl w:val="0"/>
        <w:autoSpaceDE w:val="0"/>
        <w:autoSpaceDN w:val="0"/>
        <w:adjustRightInd w:val="0"/>
        <w:spacing w:after="0" w:line="240" w:lineRule="auto"/>
        <w:ind w:firstLine="284"/>
        <w:jc w:val="both"/>
        <w:rPr>
          <w:rFonts w:asciiTheme="minorHAnsi" w:eastAsia="Times New Roman" w:hAnsiTheme="minorHAnsi" w:cs="Tahoma"/>
          <w:sz w:val="24"/>
          <w:szCs w:val="24"/>
          <w:lang w:eastAsia="en-GB"/>
        </w:rPr>
      </w:pPr>
      <w:r w:rsidRPr="007753BF">
        <w:rPr>
          <w:rFonts w:asciiTheme="minorHAnsi" w:eastAsia="Times New Roman" w:hAnsiTheme="minorHAnsi" w:cs="Tahoma"/>
          <w:sz w:val="24"/>
          <w:szCs w:val="24"/>
          <w:lang w:eastAsia="en-GB"/>
        </w:rPr>
        <w:t xml:space="preserve">All that </w:t>
      </w:r>
      <w:r w:rsidR="001922A7" w:rsidRPr="007753BF">
        <w:rPr>
          <w:rFonts w:asciiTheme="minorHAnsi" w:eastAsia="Times New Roman" w:hAnsiTheme="minorHAnsi" w:cs="Tahoma"/>
          <w:sz w:val="24"/>
          <w:szCs w:val="24"/>
          <w:lang w:eastAsia="en-GB"/>
        </w:rPr>
        <w:t xml:space="preserve">this means is that more ought to be done at the domestic level to explain, if not technically implement, the Regulation and its place within the domestic legal framework. </w:t>
      </w:r>
      <w:r w:rsidR="00F6600D" w:rsidRPr="007753BF">
        <w:rPr>
          <w:rFonts w:asciiTheme="minorHAnsi" w:eastAsia="Times New Roman" w:hAnsiTheme="minorHAnsi" w:cs="Tahoma"/>
          <w:sz w:val="24"/>
          <w:szCs w:val="24"/>
          <w:lang w:eastAsia="en-GB"/>
        </w:rPr>
        <w:t xml:space="preserve">The fact of the matter is, that in the wishful thinking of the </w:t>
      </w:r>
      <w:r w:rsidR="001B49F7" w:rsidRPr="007753BF">
        <w:rPr>
          <w:rFonts w:asciiTheme="minorHAnsi" w:eastAsia="Times New Roman" w:hAnsiTheme="minorHAnsi" w:cs="Tahoma"/>
          <w:sz w:val="24"/>
          <w:szCs w:val="24"/>
          <w:lang w:eastAsia="en-GB"/>
        </w:rPr>
        <w:t xml:space="preserve">Commission, the lack of specificity and technicality in the Regulation would have been more than compensated by a robust, activist and almost paternalistic intervention by the court, whose duty it is to check content and form of the claim, for example. If this reliance on the court’s taking the litigant by the hand raises any concern, it is in relation to the consequent lack of foreseeability of effects, as individual jurisdiction or even individual courts within a jurisdiction may interpret their role very differently. </w:t>
      </w:r>
    </w:p>
    <w:p w14:paraId="40396227" w14:textId="77777777" w:rsidR="00461B0D" w:rsidRPr="007753BF" w:rsidRDefault="001B49F7" w:rsidP="006A0A10">
      <w:pPr>
        <w:spacing w:after="0" w:line="240" w:lineRule="auto"/>
        <w:ind w:firstLine="284"/>
        <w:jc w:val="both"/>
        <w:rPr>
          <w:rFonts w:asciiTheme="minorHAnsi" w:eastAsia="Times New Roman" w:hAnsiTheme="minorHAnsi" w:cs="Tahoma"/>
          <w:sz w:val="24"/>
          <w:szCs w:val="24"/>
          <w:lang w:val="en-US" w:eastAsia="en-GB"/>
        </w:rPr>
      </w:pPr>
      <w:r w:rsidRPr="007753BF">
        <w:rPr>
          <w:rFonts w:asciiTheme="minorHAnsi" w:eastAsia="Times New Roman" w:hAnsiTheme="minorHAnsi" w:cs="Tahoma"/>
          <w:sz w:val="24"/>
          <w:szCs w:val="24"/>
          <w:lang w:val="en-US" w:eastAsia="en-GB"/>
        </w:rPr>
        <w:t xml:space="preserve">Still, there is a great deal of leeway and </w:t>
      </w:r>
      <w:proofErr w:type="spellStart"/>
      <w:r w:rsidRPr="007753BF">
        <w:rPr>
          <w:rFonts w:asciiTheme="minorHAnsi" w:eastAsia="Times New Roman" w:hAnsiTheme="minorHAnsi" w:cs="Tahoma"/>
          <w:sz w:val="24"/>
          <w:szCs w:val="24"/>
          <w:lang w:val="en-US" w:eastAsia="en-GB"/>
        </w:rPr>
        <w:t>informalism</w:t>
      </w:r>
      <w:proofErr w:type="spellEnd"/>
      <w:r w:rsidR="001922A7" w:rsidRPr="007753BF">
        <w:rPr>
          <w:rFonts w:asciiTheme="minorHAnsi" w:eastAsia="Times New Roman" w:hAnsiTheme="minorHAnsi" w:cs="Tahoma"/>
          <w:sz w:val="24"/>
          <w:szCs w:val="24"/>
          <w:lang w:val="en-US" w:eastAsia="en-GB"/>
        </w:rPr>
        <w:t xml:space="preserve"> already</w:t>
      </w:r>
      <w:r w:rsidRPr="007753BF">
        <w:rPr>
          <w:rFonts w:asciiTheme="minorHAnsi" w:eastAsia="Times New Roman" w:hAnsiTheme="minorHAnsi" w:cs="Tahoma"/>
          <w:sz w:val="24"/>
          <w:szCs w:val="24"/>
          <w:lang w:val="en-US" w:eastAsia="en-GB"/>
        </w:rPr>
        <w:t xml:space="preserve"> inherent in the </w:t>
      </w:r>
      <w:r w:rsidR="001922A7" w:rsidRPr="007753BF">
        <w:rPr>
          <w:rFonts w:asciiTheme="minorHAnsi" w:eastAsia="Times New Roman" w:hAnsiTheme="minorHAnsi" w:cs="Tahoma"/>
          <w:sz w:val="24"/>
          <w:szCs w:val="24"/>
          <w:lang w:val="en-US" w:eastAsia="en-GB"/>
        </w:rPr>
        <w:t xml:space="preserve">domestic </w:t>
      </w:r>
      <w:r w:rsidRPr="007753BF">
        <w:rPr>
          <w:rFonts w:asciiTheme="minorHAnsi" w:eastAsia="Times New Roman" w:hAnsiTheme="minorHAnsi" w:cs="Tahoma"/>
          <w:sz w:val="24"/>
          <w:szCs w:val="24"/>
          <w:lang w:val="en-US" w:eastAsia="en-GB"/>
        </w:rPr>
        <w:t>small-claims procedure in the Civil Procedure Rules,</w:t>
      </w:r>
      <w:r w:rsidRPr="007753BF">
        <w:rPr>
          <w:rStyle w:val="FootnoteReference"/>
          <w:rFonts w:asciiTheme="minorHAnsi" w:eastAsia="Times New Roman" w:hAnsiTheme="minorHAnsi" w:cs="Tahoma"/>
          <w:sz w:val="24"/>
          <w:szCs w:val="24"/>
          <w:lang w:val="en-US" w:eastAsia="en-GB"/>
        </w:rPr>
        <w:footnoteReference w:id="41"/>
      </w:r>
      <w:r w:rsidRPr="007753BF">
        <w:rPr>
          <w:rFonts w:asciiTheme="minorHAnsi" w:eastAsia="Times New Roman" w:hAnsiTheme="minorHAnsi" w:cs="Tahoma"/>
          <w:sz w:val="24"/>
          <w:szCs w:val="24"/>
          <w:lang w:val="en-US" w:eastAsia="en-GB"/>
        </w:rPr>
        <w:t xml:space="preserve"> and it could be argued that the Small Claims Reg</w:t>
      </w:r>
      <w:r w:rsidR="00DF4913" w:rsidRPr="007753BF">
        <w:rPr>
          <w:rFonts w:asciiTheme="minorHAnsi" w:eastAsia="Times New Roman" w:hAnsiTheme="minorHAnsi" w:cs="Tahoma"/>
          <w:sz w:val="24"/>
          <w:szCs w:val="24"/>
          <w:lang w:val="en-US" w:eastAsia="en-GB"/>
        </w:rPr>
        <w:t xml:space="preserve">ulation does no more than provide more of the same </w:t>
      </w:r>
      <w:proofErr w:type="spellStart"/>
      <w:r w:rsidR="00DF4913" w:rsidRPr="007753BF">
        <w:rPr>
          <w:rFonts w:asciiTheme="minorHAnsi" w:eastAsia="Times New Roman" w:hAnsiTheme="minorHAnsi" w:cs="Tahoma"/>
          <w:sz w:val="24"/>
          <w:szCs w:val="24"/>
          <w:lang w:val="en-US" w:eastAsia="en-GB"/>
        </w:rPr>
        <w:t>informalism</w:t>
      </w:r>
      <w:proofErr w:type="spellEnd"/>
      <w:r w:rsidR="00DF4913" w:rsidRPr="007753BF">
        <w:rPr>
          <w:rFonts w:asciiTheme="minorHAnsi" w:eastAsia="Times New Roman" w:hAnsiTheme="minorHAnsi" w:cs="Tahoma"/>
          <w:sz w:val="24"/>
          <w:szCs w:val="24"/>
          <w:lang w:val="en-US" w:eastAsia="en-GB"/>
        </w:rPr>
        <w:t>, if on a broader scale.</w:t>
      </w:r>
      <w:r w:rsidR="001922A7" w:rsidRPr="007753BF">
        <w:rPr>
          <w:rFonts w:asciiTheme="minorHAnsi" w:eastAsia="Times New Roman" w:hAnsiTheme="minorHAnsi" w:cs="Tahoma"/>
          <w:sz w:val="24"/>
          <w:szCs w:val="24"/>
          <w:lang w:val="en-US" w:eastAsia="en-GB"/>
        </w:rPr>
        <w:t xml:space="preserve"> Just as a claim in the small claims track is subject to a certain amount of judicial discretion (as to the exact extent of the procedure),</w:t>
      </w:r>
      <w:r w:rsidR="001922A7" w:rsidRPr="007753BF">
        <w:rPr>
          <w:rStyle w:val="FootnoteReference"/>
          <w:rFonts w:asciiTheme="minorHAnsi" w:eastAsia="Times New Roman" w:hAnsiTheme="minorHAnsi" w:cs="Tahoma"/>
          <w:sz w:val="24"/>
          <w:szCs w:val="24"/>
          <w:lang w:val="en-US" w:eastAsia="en-GB"/>
        </w:rPr>
        <w:footnoteReference w:id="42"/>
      </w:r>
      <w:r w:rsidR="001922A7" w:rsidRPr="007753BF">
        <w:rPr>
          <w:rFonts w:asciiTheme="minorHAnsi" w:eastAsia="Times New Roman" w:hAnsiTheme="minorHAnsi" w:cs="Tahoma"/>
          <w:sz w:val="24"/>
          <w:szCs w:val="24"/>
          <w:lang w:val="en-US" w:eastAsia="en-GB"/>
        </w:rPr>
        <w:t xml:space="preserve"> it could be argued that there is no need to fetter judicial action in a ESCP case, for it will simply be more of the same. </w:t>
      </w:r>
      <w:r w:rsidR="00DF4913" w:rsidRPr="007753BF">
        <w:rPr>
          <w:rFonts w:asciiTheme="minorHAnsi" w:eastAsia="Times New Roman" w:hAnsiTheme="minorHAnsi" w:cs="Tahoma"/>
          <w:sz w:val="24"/>
          <w:szCs w:val="24"/>
          <w:lang w:val="en-US" w:eastAsia="en-GB"/>
        </w:rPr>
        <w:t xml:space="preserve"> However, there are two problems with this approach: the first is that</w:t>
      </w:r>
      <w:r w:rsidR="001922A7" w:rsidRPr="007753BF">
        <w:rPr>
          <w:rFonts w:asciiTheme="minorHAnsi" w:eastAsia="Times New Roman" w:hAnsiTheme="minorHAnsi" w:cs="Tahoma"/>
          <w:sz w:val="24"/>
          <w:szCs w:val="24"/>
          <w:lang w:val="en-US" w:eastAsia="en-GB"/>
        </w:rPr>
        <w:t xml:space="preserve"> the traditional reliance on a judicial ‘commonsense’ approach in cases of low value may begin to seem misplaced as</w:t>
      </w:r>
      <w:r w:rsidR="00DF4913" w:rsidRPr="007753BF">
        <w:rPr>
          <w:rFonts w:asciiTheme="minorHAnsi" w:eastAsia="Times New Roman" w:hAnsiTheme="minorHAnsi" w:cs="Tahoma"/>
          <w:sz w:val="24"/>
          <w:szCs w:val="24"/>
          <w:lang w:val="en-US" w:eastAsia="en-GB"/>
        </w:rPr>
        <w:t xml:space="preserve"> the financial </w:t>
      </w:r>
      <w:r w:rsidR="001922A7" w:rsidRPr="007753BF">
        <w:rPr>
          <w:rFonts w:asciiTheme="minorHAnsi" w:eastAsia="Times New Roman" w:hAnsiTheme="minorHAnsi" w:cs="Tahoma"/>
          <w:sz w:val="24"/>
          <w:szCs w:val="24"/>
          <w:lang w:val="en-US" w:eastAsia="en-GB"/>
        </w:rPr>
        <w:t xml:space="preserve">scope </w:t>
      </w:r>
      <w:r w:rsidR="00DF4913" w:rsidRPr="007753BF">
        <w:rPr>
          <w:rFonts w:asciiTheme="minorHAnsi" w:eastAsia="Times New Roman" w:hAnsiTheme="minorHAnsi" w:cs="Tahoma"/>
          <w:sz w:val="24"/>
          <w:szCs w:val="24"/>
          <w:lang w:val="en-US" w:eastAsia="en-GB"/>
        </w:rPr>
        <w:t xml:space="preserve">of the </w:t>
      </w:r>
      <w:r w:rsidR="001922A7" w:rsidRPr="007753BF">
        <w:rPr>
          <w:rFonts w:asciiTheme="minorHAnsi" w:eastAsia="Times New Roman" w:hAnsiTheme="minorHAnsi" w:cs="Tahoma"/>
          <w:sz w:val="24"/>
          <w:szCs w:val="24"/>
          <w:lang w:val="en-US" w:eastAsia="en-GB"/>
        </w:rPr>
        <w:t xml:space="preserve">small claims </w:t>
      </w:r>
      <w:r w:rsidR="00DF4913" w:rsidRPr="007753BF">
        <w:rPr>
          <w:rFonts w:asciiTheme="minorHAnsi" w:eastAsia="Times New Roman" w:hAnsiTheme="minorHAnsi" w:cs="Tahoma"/>
          <w:sz w:val="24"/>
          <w:szCs w:val="24"/>
          <w:lang w:val="en-US" w:eastAsia="en-GB"/>
        </w:rPr>
        <w:t>track creep</w:t>
      </w:r>
      <w:r w:rsidR="001922A7" w:rsidRPr="007753BF">
        <w:rPr>
          <w:rFonts w:asciiTheme="minorHAnsi" w:eastAsia="Times New Roman" w:hAnsiTheme="minorHAnsi" w:cs="Tahoma"/>
          <w:sz w:val="24"/>
          <w:szCs w:val="24"/>
          <w:lang w:val="en-US" w:eastAsia="en-GB"/>
        </w:rPr>
        <w:t>s</w:t>
      </w:r>
      <w:r w:rsidR="00DF4913" w:rsidRPr="007753BF">
        <w:rPr>
          <w:rFonts w:asciiTheme="minorHAnsi" w:eastAsia="Times New Roman" w:hAnsiTheme="minorHAnsi" w:cs="Tahoma"/>
          <w:sz w:val="24"/>
          <w:szCs w:val="24"/>
          <w:lang w:val="en-US" w:eastAsia="en-GB"/>
        </w:rPr>
        <w:t xml:space="preserve"> up to encompass claims</w:t>
      </w:r>
      <w:r w:rsidR="001922A7" w:rsidRPr="007753BF">
        <w:rPr>
          <w:rFonts w:asciiTheme="minorHAnsi" w:eastAsia="Times New Roman" w:hAnsiTheme="minorHAnsi" w:cs="Tahoma"/>
          <w:sz w:val="24"/>
          <w:szCs w:val="24"/>
          <w:lang w:val="en-US" w:eastAsia="en-GB"/>
        </w:rPr>
        <w:t xml:space="preserve"> of higher value. </w:t>
      </w:r>
      <w:r w:rsidR="002304EB" w:rsidRPr="007753BF">
        <w:rPr>
          <w:rFonts w:asciiTheme="minorHAnsi" w:eastAsia="Times New Roman" w:hAnsiTheme="minorHAnsi" w:cs="Tahoma"/>
          <w:sz w:val="24"/>
          <w:szCs w:val="24"/>
          <w:lang w:val="en-US" w:eastAsia="en-GB"/>
        </w:rPr>
        <w:t xml:space="preserve">The proposal for the reform of the Small Claims </w:t>
      </w:r>
      <w:r w:rsidR="001922A7" w:rsidRPr="007753BF">
        <w:rPr>
          <w:rFonts w:asciiTheme="minorHAnsi" w:eastAsia="Times New Roman" w:hAnsiTheme="minorHAnsi" w:cs="Tahoma"/>
          <w:sz w:val="24"/>
          <w:szCs w:val="24"/>
          <w:lang w:val="en-US" w:eastAsia="en-GB"/>
        </w:rPr>
        <w:t>R</w:t>
      </w:r>
      <w:r w:rsidR="002304EB" w:rsidRPr="007753BF">
        <w:rPr>
          <w:rFonts w:asciiTheme="minorHAnsi" w:eastAsia="Times New Roman" w:hAnsiTheme="minorHAnsi" w:cs="Tahoma"/>
          <w:sz w:val="24"/>
          <w:szCs w:val="24"/>
          <w:lang w:val="en-US" w:eastAsia="en-GB"/>
        </w:rPr>
        <w:t xml:space="preserve">egulation includes an increase of the financial value of the claim to €10,000. </w:t>
      </w:r>
      <w:r w:rsidR="001922A7" w:rsidRPr="007753BF">
        <w:rPr>
          <w:rFonts w:asciiTheme="minorHAnsi" w:eastAsia="Times New Roman" w:hAnsiTheme="minorHAnsi" w:cs="Tahoma"/>
          <w:sz w:val="24"/>
          <w:szCs w:val="24"/>
          <w:lang w:val="en-US" w:eastAsia="en-GB"/>
        </w:rPr>
        <w:t>Increasing</w:t>
      </w:r>
      <w:r w:rsidR="00DF4913" w:rsidRPr="007753BF">
        <w:rPr>
          <w:rFonts w:asciiTheme="minorHAnsi" w:eastAsia="Times New Roman" w:hAnsiTheme="minorHAnsi" w:cs="Tahoma"/>
          <w:sz w:val="24"/>
          <w:szCs w:val="24"/>
          <w:lang w:val="en-US" w:eastAsia="en-GB"/>
        </w:rPr>
        <w:t xml:space="preserve"> </w:t>
      </w:r>
      <w:r w:rsidR="001922A7" w:rsidRPr="007753BF">
        <w:rPr>
          <w:rFonts w:asciiTheme="minorHAnsi" w:eastAsia="Times New Roman" w:hAnsiTheme="minorHAnsi" w:cs="Tahoma"/>
          <w:sz w:val="24"/>
          <w:szCs w:val="24"/>
          <w:lang w:val="en-US" w:eastAsia="en-GB"/>
        </w:rPr>
        <w:t xml:space="preserve">the limit </w:t>
      </w:r>
      <w:r w:rsidR="00DF4913" w:rsidRPr="007753BF">
        <w:rPr>
          <w:rFonts w:asciiTheme="minorHAnsi" w:eastAsia="Times New Roman" w:hAnsiTheme="minorHAnsi" w:cs="Tahoma"/>
          <w:sz w:val="24"/>
          <w:szCs w:val="24"/>
          <w:lang w:val="en-US" w:eastAsia="en-GB"/>
        </w:rPr>
        <w:t>to include, as the Commission itself acknowledges,</w:t>
      </w:r>
      <w:r w:rsidR="00DF4913" w:rsidRPr="007753BF">
        <w:rPr>
          <w:rStyle w:val="FootnoteReference"/>
          <w:rFonts w:asciiTheme="minorHAnsi" w:eastAsia="Times New Roman" w:hAnsiTheme="minorHAnsi" w:cs="Tahoma"/>
          <w:sz w:val="24"/>
          <w:szCs w:val="24"/>
          <w:lang w:val="en-US" w:eastAsia="en-GB"/>
        </w:rPr>
        <w:footnoteReference w:id="43"/>
      </w:r>
      <w:r w:rsidR="00DF4913" w:rsidRPr="007753BF">
        <w:rPr>
          <w:rFonts w:asciiTheme="minorHAnsi" w:eastAsia="Times New Roman" w:hAnsiTheme="minorHAnsi" w:cs="Tahoma"/>
          <w:sz w:val="24"/>
          <w:szCs w:val="24"/>
          <w:lang w:val="en-US" w:eastAsia="en-GB"/>
        </w:rPr>
        <w:t xml:space="preserve"> a separate category of users (</w:t>
      </w:r>
      <w:r w:rsidR="001922A7" w:rsidRPr="007753BF">
        <w:rPr>
          <w:rFonts w:asciiTheme="minorHAnsi" w:eastAsia="Times New Roman" w:hAnsiTheme="minorHAnsi" w:cs="Tahoma"/>
          <w:sz w:val="24"/>
          <w:szCs w:val="24"/>
          <w:lang w:val="en-US" w:eastAsia="en-GB"/>
        </w:rPr>
        <w:t xml:space="preserve">Small and Medium Enterprises - </w:t>
      </w:r>
      <w:r w:rsidR="00DF4913" w:rsidRPr="007753BF">
        <w:rPr>
          <w:rFonts w:asciiTheme="minorHAnsi" w:eastAsia="Times New Roman" w:hAnsiTheme="minorHAnsi" w:cs="Tahoma"/>
          <w:sz w:val="24"/>
          <w:szCs w:val="24"/>
          <w:lang w:val="en-US" w:eastAsia="en-GB"/>
        </w:rPr>
        <w:t>SMEs), risks</w:t>
      </w:r>
      <w:r w:rsidR="00BC5710" w:rsidRPr="007753BF">
        <w:rPr>
          <w:rFonts w:asciiTheme="minorHAnsi" w:eastAsia="Times New Roman" w:hAnsiTheme="minorHAnsi" w:cs="Tahoma"/>
          <w:sz w:val="24"/>
          <w:szCs w:val="24"/>
          <w:lang w:val="en-US" w:eastAsia="en-GB"/>
        </w:rPr>
        <w:t xml:space="preserve"> magnifying the flaws of </w:t>
      </w:r>
      <w:proofErr w:type="spellStart"/>
      <w:r w:rsidR="00BC5710" w:rsidRPr="007753BF">
        <w:rPr>
          <w:rFonts w:asciiTheme="minorHAnsi" w:eastAsia="Times New Roman" w:hAnsiTheme="minorHAnsi" w:cs="Tahoma"/>
          <w:sz w:val="24"/>
          <w:szCs w:val="24"/>
          <w:lang w:val="en-US" w:eastAsia="en-GB"/>
        </w:rPr>
        <w:t>informalism</w:t>
      </w:r>
      <w:proofErr w:type="spellEnd"/>
      <w:r w:rsidR="00BC5710" w:rsidRPr="007753BF">
        <w:rPr>
          <w:rFonts w:asciiTheme="minorHAnsi" w:eastAsia="Times New Roman" w:hAnsiTheme="minorHAnsi" w:cs="Tahoma"/>
          <w:sz w:val="24"/>
          <w:szCs w:val="24"/>
          <w:lang w:val="en-US" w:eastAsia="en-GB"/>
        </w:rPr>
        <w:t xml:space="preserve"> in </w:t>
      </w:r>
      <w:r w:rsidR="002304EB" w:rsidRPr="007753BF">
        <w:rPr>
          <w:rFonts w:asciiTheme="minorHAnsi" w:eastAsia="Times New Roman" w:hAnsiTheme="minorHAnsi" w:cs="Tahoma"/>
          <w:sz w:val="24"/>
          <w:szCs w:val="24"/>
          <w:lang w:val="en-US" w:eastAsia="en-GB"/>
        </w:rPr>
        <w:t>the procedure, as the new category of users may be presumed to be a litt</w:t>
      </w:r>
      <w:r w:rsidR="00BC5710" w:rsidRPr="007753BF">
        <w:rPr>
          <w:rFonts w:asciiTheme="minorHAnsi" w:eastAsia="Times New Roman" w:hAnsiTheme="minorHAnsi" w:cs="Tahoma"/>
          <w:sz w:val="24"/>
          <w:szCs w:val="24"/>
          <w:lang w:val="en-US" w:eastAsia="en-GB"/>
        </w:rPr>
        <w:t>le more sophisticated than an individual consumer</w:t>
      </w:r>
      <w:r w:rsidR="002304EB" w:rsidRPr="007753BF">
        <w:rPr>
          <w:rFonts w:asciiTheme="minorHAnsi" w:eastAsia="Times New Roman" w:hAnsiTheme="minorHAnsi" w:cs="Tahoma"/>
          <w:sz w:val="24"/>
          <w:szCs w:val="24"/>
          <w:lang w:val="en-US" w:eastAsia="en-GB"/>
        </w:rPr>
        <w:t>. The</w:t>
      </w:r>
      <w:r w:rsidR="001922A7" w:rsidRPr="007753BF">
        <w:rPr>
          <w:rFonts w:asciiTheme="minorHAnsi" w:eastAsia="Times New Roman" w:hAnsiTheme="minorHAnsi" w:cs="Tahoma"/>
          <w:sz w:val="24"/>
          <w:szCs w:val="24"/>
          <w:lang w:val="en-US" w:eastAsia="en-GB"/>
        </w:rPr>
        <w:t xml:space="preserve"> increased value of claims that could be brought under the ESCP is one of the aspects of the Proposal that the</w:t>
      </w:r>
      <w:r w:rsidR="002304EB" w:rsidRPr="007753BF">
        <w:rPr>
          <w:rFonts w:asciiTheme="minorHAnsi" w:eastAsia="Times New Roman" w:hAnsiTheme="minorHAnsi" w:cs="Tahoma"/>
          <w:sz w:val="24"/>
          <w:szCs w:val="24"/>
          <w:lang w:val="en-US" w:eastAsia="en-GB"/>
        </w:rPr>
        <w:t xml:space="preserve"> UK Government does not oppose</w:t>
      </w:r>
      <w:r w:rsidR="001922A7" w:rsidRPr="007753BF">
        <w:rPr>
          <w:rFonts w:asciiTheme="minorHAnsi" w:eastAsia="Times New Roman" w:hAnsiTheme="minorHAnsi" w:cs="Tahoma"/>
          <w:sz w:val="24"/>
          <w:szCs w:val="24"/>
          <w:lang w:val="en-US" w:eastAsia="en-GB"/>
        </w:rPr>
        <w:t>. I</w:t>
      </w:r>
      <w:r w:rsidR="002304EB" w:rsidRPr="007753BF">
        <w:rPr>
          <w:rFonts w:asciiTheme="minorHAnsi" w:eastAsia="Times New Roman" w:hAnsiTheme="minorHAnsi" w:cs="Tahoma"/>
          <w:sz w:val="24"/>
          <w:szCs w:val="24"/>
          <w:lang w:val="en-US" w:eastAsia="en-GB"/>
        </w:rPr>
        <w:t xml:space="preserve">t </w:t>
      </w:r>
      <w:r w:rsidR="001922A7" w:rsidRPr="007753BF">
        <w:rPr>
          <w:rFonts w:asciiTheme="minorHAnsi" w:eastAsia="Times New Roman" w:hAnsiTheme="minorHAnsi" w:cs="Tahoma"/>
          <w:sz w:val="24"/>
          <w:szCs w:val="24"/>
          <w:lang w:val="en-US" w:eastAsia="en-GB"/>
        </w:rPr>
        <w:t xml:space="preserve">must be noted, however, that it does </w:t>
      </w:r>
      <w:r w:rsidR="002304EB" w:rsidRPr="007753BF">
        <w:rPr>
          <w:rFonts w:asciiTheme="minorHAnsi" w:eastAsia="Times New Roman" w:hAnsiTheme="minorHAnsi" w:cs="Tahoma"/>
          <w:sz w:val="24"/>
          <w:szCs w:val="24"/>
          <w:lang w:val="en-US" w:eastAsia="en-GB"/>
        </w:rPr>
        <w:t xml:space="preserve">so against the background of its own increase of the small-claims </w:t>
      </w:r>
      <w:r w:rsidR="001922A7" w:rsidRPr="007753BF">
        <w:rPr>
          <w:rFonts w:asciiTheme="minorHAnsi" w:eastAsia="Times New Roman" w:hAnsiTheme="minorHAnsi" w:cs="Tahoma"/>
          <w:sz w:val="24"/>
          <w:szCs w:val="24"/>
          <w:lang w:val="en-US" w:eastAsia="en-GB"/>
        </w:rPr>
        <w:t>ceiling from £5,000 to £10,000</w:t>
      </w:r>
      <w:r w:rsidR="002304EB" w:rsidRPr="007753BF">
        <w:rPr>
          <w:rFonts w:asciiTheme="minorHAnsi" w:eastAsia="Times New Roman" w:hAnsiTheme="minorHAnsi" w:cs="Tahoma"/>
          <w:sz w:val="24"/>
          <w:szCs w:val="24"/>
          <w:lang w:val="en-US" w:eastAsia="en-GB"/>
        </w:rPr>
        <w:t xml:space="preserve"> </w:t>
      </w:r>
      <w:r w:rsidR="001922A7" w:rsidRPr="007753BF">
        <w:rPr>
          <w:rFonts w:asciiTheme="minorHAnsi" w:eastAsia="Times New Roman" w:hAnsiTheme="minorHAnsi" w:cs="Tahoma"/>
          <w:sz w:val="24"/>
          <w:szCs w:val="24"/>
          <w:lang w:val="en-US" w:eastAsia="en-GB"/>
        </w:rPr>
        <w:t xml:space="preserve">as a </w:t>
      </w:r>
      <w:r w:rsidR="002304EB" w:rsidRPr="007753BF">
        <w:rPr>
          <w:rFonts w:asciiTheme="minorHAnsi" w:eastAsia="Times New Roman" w:hAnsiTheme="minorHAnsi" w:cs="Tahoma"/>
          <w:sz w:val="24"/>
          <w:szCs w:val="24"/>
          <w:lang w:val="en-US" w:eastAsia="en-GB"/>
        </w:rPr>
        <w:t>consequence of the Jackson Review</w:t>
      </w:r>
      <w:r w:rsidR="001922A7" w:rsidRPr="007753BF">
        <w:rPr>
          <w:rFonts w:asciiTheme="minorHAnsi" w:eastAsia="Times New Roman" w:hAnsiTheme="minorHAnsi" w:cs="Tahoma"/>
          <w:sz w:val="24"/>
          <w:szCs w:val="24"/>
          <w:lang w:val="en-US" w:eastAsia="en-GB"/>
        </w:rPr>
        <w:t xml:space="preserve"> of Costs</w:t>
      </w:r>
      <w:r w:rsidR="002304EB" w:rsidRPr="007753BF">
        <w:rPr>
          <w:rFonts w:asciiTheme="minorHAnsi" w:eastAsia="Times New Roman" w:hAnsiTheme="minorHAnsi" w:cs="Tahoma"/>
          <w:sz w:val="24"/>
          <w:szCs w:val="24"/>
          <w:lang w:val="en-US" w:eastAsia="en-GB"/>
        </w:rPr>
        <w:t xml:space="preserve">. This </w:t>
      </w:r>
      <w:r w:rsidR="00BC5710" w:rsidRPr="007753BF">
        <w:rPr>
          <w:rFonts w:asciiTheme="minorHAnsi" w:eastAsia="Times New Roman" w:hAnsiTheme="minorHAnsi" w:cs="Tahoma"/>
          <w:sz w:val="24"/>
          <w:szCs w:val="24"/>
          <w:lang w:val="en-US" w:eastAsia="en-GB"/>
        </w:rPr>
        <w:t xml:space="preserve">increase must be viewed in the context of </w:t>
      </w:r>
      <w:r w:rsidR="002304EB" w:rsidRPr="007753BF">
        <w:rPr>
          <w:rFonts w:asciiTheme="minorHAnsi" w:eastAsia="Times New Roman" w:hAnsiTheme="minorHAnsi" w:cs="Tahoma"/>
          <w:sz w:val="24"/>
          <w:szCs w:val="24"/>
          <w:lang w:val="en-US" w:eastAsia="en-GB"/>
        </w:rPr>
        <w:t>the peculiarities of the very expensive litigation in this jurisdiction, which are beyond the scope of this paper.</w:t>
      </w:r>
      <w:r w:rsidR="00BC5710" w:rsidRPr="007753BF">
        <w:rPr>
          <w:rStyle w:val="FootnoteReference"/>
          <w:rFonts w:asciiTheme="minorHAnsi" w:eastAsia="Times New Roman" w:hAnsiTheme="minorHAnsi" w:cs="Tahoma"/>
          <w:sz w:val="24"/>
          <w:szCs w:val="24"/>
          <w:lang w:val="en-US" w:eastAsia="en-GB"/>
        </w:rPr>
        <w:footnoteReference w:id="44"/>
      </w:r>
      <w:r w:rsidR="002304EB" w:rsidRPr="007753BF">
        <w:rPr>
          <w:rFonts w:asciiTheme="minorHAnsi" w:eastAsia="Times New Roman" w:hAnsiTheme="minorHAnsi" w:cs="Tahoma"/>
          <w:sz w:val="24"/>
          <w:szCs w:val="24"/>
          <w:lang w:val="en-US" w:eastAsia="en-GB"/>
        </w:rPr>
        <w:t xml:space="preserve"> The ad</w:t>
      </w:r>
      <w:r w:rsidR="00461B0D" w:rsidRPr="007753BF">
        <w:rPr>
          <w:rFonts w:asciiTheme="minorHAnsi" w:eastAsia="Times New Roman" w:hAnsiTheme="minorHAnsi" w:cs="Tahoma"/>
          <w:sz w:val="24"/>
          <w:szCs w:val="24"/>
          <w:lang w:val="en-US" w:eastAsia="en-GB"/>
        </w:rPr>
        <w:t>dition, in the Proposal, of an oral hearing</w:t>
      </w:r>
      <w:r w:rsidR="002304EB" w:rsidRPr="007753BF">
        <w:rPr>
          <w:rFonts w:asciiTheme="minorHAnsi" w:eastAsia="Times New Roman" w:hAnsiTheme="minorHAnsi" w:cs="Tahoma"/>
          <w:sz w:val="24"/>
          <w:szCs w:val="24"/>
          <w:lang w:val="en-US" w:eastAsia="en-GB"/>
        </w:rPr>
        <w:t xml:space="preserve"> when the value of the claim exceeds €2,000 does not necessarily</w:t>
      </w:r>
      <w:r w:rsidR="00DF4913" w:rsidRPr="007753BF">
        <w:rPr>
          <w:rFonts w:asciiTheme="minorHAnsi" w:eastAsia="Times New Roman" w:hAnsiTheme="minorHAnsi" w:cs="Tahoma"/>
          <w:sz w:val="24"/>
          <w:szCs w:val="24"/>
          <w:lang w:val="en-US" w:eastAsia="en-GB"/>
        </w:rPr>
        <w:t xml:space="preserve"> </w:t>
      </w:r>
      <w:r w:rsidR="002304EB" w:rsidRPr="007753BF">
        <w:rPr>
          <w:rFonts w:asciiTheme="minorHAnsi" w:eastAsia="Times New Roman" w:hAnsiTheme="minorHAnsi" w:cs="Tahoma"/>
          <w:sz w:val="24"/>
          <w:szCs w:val="24"/>
          <w:lang w:val="en-US" w:eastAsia="en-GB"/>
        </w:rPr>
        <w:t xml:space="preserve">resolve the tension between ‘fair trial’ rights, where procedural guarantees are curtailed in </w:t>
      </w:r>
      <w:proofErr w:type="spellStart"/>
      <w:r w:rsidR="002304EB" w:rsidRPr="007753BF">
        <w:rPr>
          <w:rFonts w:asciiTheme="minorHAnsi" w:eastAsia="Times New Roman" w:hAnsiTheme="minorHAnsi" w:cs="Tahoma"/>
          <w:sz w:val="24"/>
          <w:szCs w:val="24"/>
          <w:lang w:val="en-US" w:eastAsia="en-GB"/>
        </w:rPr>
        <w:t>favour</w:t>
      </w:r>
      <w:proofErr w:type="spellEnd"/>
      <w:r w:rsidR="002304EB" w:rsidRPr="007753BF">
        <w:rPr>
          <w:rFonts w:asciiTheme="minorHAnsi" w:eastAsia="Times New Roman" w:hAnsiTheme="minorHAnsi" w:cs="Tahoma"/>
          <w:sz w:val="24"/>
          <w:szCs w:val="24"/>
          <w:lang w:val="en-US" w:eastAsia="en-GB"/>
        </w:rPr>
        <w:t xml:space="preserve"> of </w:t>
      </w:r>
      <w:proofErr w:type="spellStart"/>
      <w:r w:rsidR="002304EB" w:rsidRPr="007753BF">
        <w:rPr>
          <w:rFonts w:asciiTheme="minorHAnsi" w:eastAsia="Times New Roman" w:hAnsiTheme="minorHAnsi" w:cs="Tahoma"/>
          <w:sz w:val="24"/>
          <w:szCs w:val="24"/>
          <w:lang w:val="en-US" w:eastAsia="en-GB"/>
        </w:rPr>
        <w:t>informalism</w:t>
      </w:r>
      <w:proofErr w:type="spellEnd"/>
      <w:r w:rsidR="002304EB" w:rsidRPr="007753BF">
        <w:rPr>
          <w:rFonts w:asciiTheme="minorHAnsi" w:eastAsia="Times New Roman" w:hAnsiTheme="minorHAnsi" w:cs="Tahoma"/>
          <w:sz w:val="24"/>
          <w:szCs w:val="24"/>
          <w:lang w:val="en-US" w:eastAsia="en-GB"/>
        </w:rPr>
        <w:t xml:space="preserve"> for </w:t>
      </w:r>
      <w:r w:rsidR="00461B0D" w:rsidRPr="007753BF">
        <w:rPr>
          <w:rFonts w:asciiTheme="minorHAnsi" w:eastAsia="Times New Roman" w:hAnsiTheme="minorHAnsi" w:cs="Tahoma"/>
          <w:sz w:val="24"/>
          <w:szCs w:val="24"/>
          <w:lang w:val="en-US" w:eastAsia="en-GB"/>
        </w:rPr>
        <w:t>low-value</w:t>
      </w:r>
      <w:r w:rsidR="002304EB" w:rsidRPr="007753BF">
        <w:rPr>
          <w:rFonts w:asciiTheme="minorHAnsi" w:eastAsia="Times New Roman" w:hAnsiTheme="minorHAnsi" w:cs="Tahoma"/>
          <w:sz w:val="24"/>
          <w:szCs w:val="24"/>
          <w:lang w:val="en-US" w:eastAsia="en-GB"/>
        </w:rPr>
        <w:t xml:space="preserve"> claims and attempting to extend the reach of the procedure to a larger number of claims including some where procedural guarantees may become necessary. </w:t>
      </w:r>
    </w:p>
    <w:p w14:paraId="2518E791" w14:textId="4D8CC839" w:rsidR="00DF4913" w:rsidRPr="007753BF" w:rsidRDefault="002304EB" w:rsidP="00C61858">
      <w:pPr>
        <w:spacing w:after="0" w:line="240" w:lineRule="auto"/>
        <w:ind w:firstLine="284"/>
        <w:jc w:val="both"/>
        <w:rPr>
          <w:rFonts w:asciiTheme="minorHAnsi" w:eastAsia="Times New Roman" w:hAnsiTheme="minorHAnsi" w:cs="Tahoma"/>
          <w:sz w:val="24"/>
          <w:szCs w:val="24"/>
          <w:lang w:val="en-US" w:eastAsia="en-GB"/>
        </w:rPr>
      </w:pPr>
      <w:r w:rsidRPr="007753BF">
        <w:rPr>
          <w:rFonts w:asciiTheme="minorHAnsi" w:eastAsia="Times New Roman" w:hAnsiTheme="minorHAnsi" w:cs="Tahoma"/>
          <w:sz w:val="24"/>
          <w:szCs w:val="24"/>
          <w:lang w:val="en-US" w:eastAsia="en-GB"/>
        </w:rPr>
        <w:lastRenderedPageBreak/>
        <w:t>Indeed, the</w:t>
      </w:r>
      <w:r w:rsidR="0060359D" w:rsidRPr="007753BF">
        <w:rPr>
          <w:rFonts w:asciiTheme="minorHAnsi" w:eastAsia="Times New Roman" w:hAnsiTheme="minorHAnsi" w:cs="Tahoma"/>
          <w:sz w:val="24"/>
          <w:szCs w:val="24"/>
          <w:lang w:val="en-US" w:eastAsia="en-GB"/>
        </w:rPr>
        <w:t xml:space="preserve"> second and</w:t>
      </w:r>
      <w:r w:rsidRPr="007753BF">
        <w:rPr>
          <w:rFonts w:asciiTheme="minorHAnsi" w:eastAsia="Times New Roman" w:hAnsiTheme="minorHAnsi" w:cs="Tahoma"/>
          <w:sz w:val="24"/>
          <w:szCs w:val="24"/>
          <w:lang w:val="en-US" w:eastAsia="en-GB"/>
        </w:rPr>
        <w:t xml:space="preserve"> main </w:t>
      </w:r>
      <w:r w:rsidR="0060359D" w:rsidRPr="007753BF">
        <w:rPr>
          <w:rFonts w:asciiTheme="minorHAnsi" w:eastAsia="Times New Roman" w:hAnsiTheme="minorHAnsi" w:cs="Tahoma"/>
          <w:sz w:val="24"/>
          <w:szCs w:val="24"/>
          <w:lang w:val="en-US" w:eastAsia="en-GB"/>
        </w:rPr>
        <w:t xml:space="preserve">problem with the reliance on a robust – and discretionary – activism/paternalism by the court </w:t>
      </w:r>
      <w:r w:rsidR="00461B0D" w:rsidRPr="007753BF">
        <w:rPr>
          <w:rFonts w:asciiTheme="minorHAnsi" w:eastAsia="Times New Roman" w:hAnsiTheme="minorHAnsi" w:cs="Tahoma"/>
          <w:sz w:val="24"/>
          <w:szCs w:val="24"/>
          <w:lang w:val="en-US" w:eastAsia="en-GB"/>
        </w:rPr>
        <w:t>is the variance in legal cultures throughout the Union</w:t>
      </w:r>
      <w:r w:rsidR="0060359D" w:rsidRPr="007753BF">
        <w:rPr>
          <w:rFonts w:asciiTheme="minorHAnsi" w:eastAsia="Times New Roman" w:hAnsiTheme="minorHAnsi" w:cs="Tahoma"/>
          <w:sz w:val="24"/>
          <w:szCs w:val="24"/>
          <w:lang w:val="en-US" w:eastAsia="en-GB"/>
        </w:rPr>
        <w:t xml:space="preserve">. The scope of the court’s powers and activities varies </w:t>
      </w:r>
      <w:r w:rsidR="00461B0D" w:rsidRPr="007753BF">
        <w:rPr>
          <w:rFonts w:asciiTheme="minorHAnsi" w:eastAsia="Times New Roman" w:hAnsiTheme="minorHAnsi" w:cs="Tahoma"/>
          <w:sz w:val="24"/>
          <w:szCs w:val="24"/>
          <w:lang w:val="en-US" w:eastAsia="en-GB"/>
        </w:rPr>
        <w:t>in European jurisdictions, and discretion</w:t>
      </w:r>
      <w:r w:rsidR="0060359D" w:rsidRPr="007753BF">
        <w:rPr>
          <w:rFonts w:asciiTheme="minorHAnsi" w:eastAsia="Times New Roman" w:hAnsiTheme="minorHAnsi" w:cs="Tahoma"/>
          <w:sz w:val="24"/>
          <w:szCs w:val="24"/>
          <w:lang w:val="en-US" w:eastAsia="en-GB"/>
        </w:rPr>
        <w:t xml:space="preserve"> to act (informally) in one may take quite a different </w:t>
      </w:r>
      <w:proofErr w:type="spellStart"/>
      <w:r w:rsidR="0060359D" w:rsidRPr="007753BF">
        <w:rPr>
          <w:rFonts w:asciiTheme="minorHAnsi" w:eastAsia="Times New Roman" w:hAnsiTheme="minorHAnsi" w:cs="Tahoma"/>
          <w:sz w:val="24"/>
          <w:szCs w:val="24"/>
          <w:lang w:val="en-US" w:eastAsia="en-GB"/>
        </w:rPr>
        <w:t>colour</w:t>
      </w:r>
      <w:proofErr w:type="spellEnd"/>
      <w:r w:rsidR="0060359D" w:rsidRPr="007753BF">
        <w:rPr>
          <w:rFonts w:asciiTheme="minorHAnsi" w:eastAsia="Times New Roman" w:hAnsiTheme="minorHAnsi" w:cs="Tahoma"/>
          <w:sz w:val="24"/>
          <w:szCs w:val="24"/>
          <w:lang w:val="en-US" w:eastAsia="en-GB"/>
        </w:rPr>
        <w:t xml:space="preserve"> in </w:t>
      </w:r>
      <w:ins w:id="122" w:author="Jonathan Garton" w:date="2014-07-29T19:48:00Z">
        <w:r w:rsidR="00437C5D">
          <w:rPr>
            <w:rFonts w:asciiTheme="minorHAnsi" w:eastAsia="Times New Roman" w:hAnsiTheme="minorHAnsi" w:cs="Tahoma"/>
            <w:sz w:val="24"/>
            <w:szCs w:val="24"/>
            <w:lang w:val="en-US" w:eastAsia="en-GB"/>
          </w:rPr>
          <w:t>an</w:t>
        </w:r>
      </w:ins>
      <w:r w:rsidR="0060359D" w:rsidRPr="007753BF">
        <w:rPr>
          <w:rFonts w:asciiTheme="minorHAnsi" w:eastAsia="Times New Roman" w:hAnsiTheme="minorHAnsi" w:cs="Tahoma"/>
          <w:sz w:val="24"/>
          <w:szCs w:val="24"/>
          <w:lang w:val="en-US" w:eastAsia="en-GB"/>
        </w:rPr>
        <w:t xml:space="preserve">other. The role of the court is not </w:t>
      </w:r>
      <w:r w:rsidR="00461B0D" w:rsidRPr="007753BF">
        <w:rPr>
          <w:rFonts w:asciiTheme="minorHAnsi" w:eastAsia="Times New Roman" w:hAnsiTheme="minorHAnsi" w:cs="Tahoma"/>
          <w:sz w:val="24"/>
          <w:szCs w:val="24"/>
          <w:lang w:val="en-US" w:eastAsia="en-GB"/>
        </w:rPr>
        <w:t>always</w:t>
      </w:r>
      <w:r w:rsidR="0060359D" w:rsidRPr="007753BF">
        <w:rPr>
          <w:rFonts w:asciiTheme="minorHAnsi" w:eastAsia="Times New Roman" w:hAnsiTheme="minorHAnsi" w:cs="Tahoma"/>
          <w:sz w:val="24"/>
          <w:szCs w:val="24"/>
          <w:lang w:val="en-US" w:eastAsia="en-GB"/>
        </w:rPr>
        <w:t xml:space="preserve"> spelled out i</w:t>
      </w:r>
      <w:r w:rsidR="00C61858" w:rsidRPr="007753BF">
        <w:rPr>
          <w:rFonts w:asciiTheme="minorHAnsi" w:eastAsia="Times New Roman" w:hAnsiTheme="minorHAnsi" w:cs="Tahoma"/>
          <w:sz w:val="24"/>
          <w:szCs w:val="24"/>
          <w:lang w:val="en-US" w:eastAsia="en-GB"/>
        </w:rPr>
        <w:t>n the various Constitutions or procedural c</w:t>
      </w:r>
      <w:r w:rsidR="0060359D" w:rsidRPr="007753BF">
        <w:rPr>
          <w:rFonts w:asciiTheme="minorHAnsi" w:eastAsia="Times New Roman" w:hAnsiTheme="minorHAnsi" w:cs="Tahoma"/>
          <w:sz w:val="24"/>
          <w:szCs w:val="24"/>
          <w:lang w:val="en-US" w:eastAsia="en-GB"/>
        </w:rPr>
        <w:t>odes, but</w:t>
      </w:r>
      <w:r w:rsidR="00461B0D" w:rsidRPr="007753BF">
        <w:rPr>
          <w:rFonts w:asciiTheme="minorHAnsi" w:eastAsia="Times New Roman" w:hAnsiTheme="minorHAnsi" w:cs="Tahoma"/>
          <w:sz w:val="24"/>
          <w:szCs w:val="24"/>
          <w:lang w:val="en-US" w:eastAsia="en-GB"/>
        </w:rPr>
        <w:t xml:space="preserve"> rather typically</w:t>
      </w:r>
      <w:r w:rsidR="0060359D" w:rsidRPr="007753BF">
        <w:rPr>
          <w:rFonts w:asciiTheme="minorHAnsi" w:eastAsia="Times New Roman" w:hAnsiTheme="minorHAnsi" w:cs="Tahoma"/>
          <w:sz w:val="24"/>
          <w:szCs w:val="24"/>
          <w:lang w:val="en-US" w:eastAsia="en-GB"/>
        </w:rPr>
        <w:t xml:space="preserve"> emerges from the delicate balance of the rules therein: the simplest example, of course, is that of the rule which allows or regulates the intervention of the judge in the taking of evidence.</w:t>
      </w:r>
      <w:r w:rsidR="00461B0D" w:rsidRPr="007753BF">
        <w:rPr>
          <w:rStyle w:val="FootnoteReference"/>
          <w:rFonts w:asciiTheme="minorHAnsi" w:eastAsia="Times New Roman" w:hAnsiTheme="minorHAnsi" w:cs="Tahoma"/>
          <w:sz w:val="24"/>
          <w:szCs w:val="24"/>
          <w:lang w:val="en-US" w:eastAsia="en-GB"/>
        </w:rPr>
        <w:footnoteReference w:id="45"/>
      </w:r>
      <w:r w:rsidR="0060359D" w:rsidRPr="007753BF">
        <w:rPr>
          <w:rFonts w:asciiTheme="minorHAnsi" w:eastAsia="Times New Roman" w:hAnsiTheme="minorHAnsi" w:cs="Tahoma"/>
          <w:sz w:val="24"/>
          <w:szCs w:val="24"/>
          <w:lang w:val="en-US" w:eastAsia="en-GB"/>
        </w:rPr>
        <w:t xml:space="preserve"> From that rule and its corollaries much can be gleaned – even if it is not made explicit elsewhere – about the role of the individual judge and the court, up to the limits of the judicial power and whether or not informal procedures are to be considered exceptional and ‘extra-ordinary’. Words</w:t>
      </w:r>
      <w:r w:rsidR="005B6EC0" w:rsidRPr="007753BF">
        <w:rPr>
          <w:rFonts w:asciiTheme="minorHAnsi" w:eastAsia="Times New Roman" w:hAnsiTheme="minorHAnsi" w:cs="Tahoma"/>
          <w:sz w:val="24"/>
          <w:szCs w:val="24"/>
          <w:lang w:val="en-US" w:eastAsia="en-GB"/>
        </w:rPr>
        <w:t xml:space="preserve"> matter</w:t>
      </w:r>
      <w:r w:rsidR="0060359D" w:rsidRPr="007753BF">
        <w:rPr>
          <w:rFonts w:asciiTheme="minorHAnsi" w:eastAsia="Times New Roman" w:hAnsiTheme="minorHAnsi" w:cs="Tahoma"/>
          <w:sz w:val="24"/>
          <w:szCs w:val="24"/>
          <w:lang w:val="en-US" w:eastAsia="en-GB"/>
        </w:rPr>
        <w:t xml:space="preserve">, even in a deliberately </w:t>
      </w:r>
      <w:r w:rsidR="005B6EC0" w:rsidRPr="007753BF">
        <w:rPr>
          <w:rFonts w:asciiTheme="minorHAnsi" w:eastAsia="Times New Roman" w:hAnsiTheme="minorHAnsi" w:cs="Tahoma"/>
          <w:sz w:val="24"/>
          <w:szCs w:val="24"/>
          <w:lang w:val="en-US" w:eastAsia="en-GB"/>
        </w:rPr>
        <w:t>non-technical R</w:t>
      </w:r>
      <w:r w:rsidR="0060359D" w:rsidRPr="007753BF">
        <w:rPr>
          <w:rFonts w:asciiTheme="minorHAnsi" w:eastAsia="Times New Roman" w:hAnsiTheme="minorHAnsi" w:cs="Tahoma"/>
          <w:sz w:val="24"/>
          <w:szCs w:val="24"/>
          <w:lang w:val="en-US" w:eastAsia="en-GB"/>
        </w:rPr>
        <w:t xml:space="preserve">egulation </w:t>
      </w:r>
      <w:r w:rsidR="005B6EC0" w:rsidRPr="007753BF">
        <w:rPr>
          <w:rFonts w:asciiTheme="minorHAnsi" w:eastAsia="Times New Roman" w:hAnsiTheme="minorHAnsi" w:cs="Tahoma"/>
          <w:sz w:val="24"/>
          <w:szCs w:val="24"/>
          <w:lang w:val="en-US" w:eastAsia="en-GB"/>
        </w:rPr>
        <w:t>of general applicability</w:t>
      </w:r>
      <w:r w:rsidR="0060359D" w:rsidRPr="007753BF">
        <w:rPr>
          <w:rFonts w:asciiTheme="minorHAnsi" w:eastAsia="Times New Roman" w:hAnsiTheme="minorHAnsi" w:cs="Tahoma"/>
          <w:sz w:val="24"/>
          <w:szCs w:val="24"/>
          <w:lang w:val="en-US" w:eastAsia="en-GB"/>
        </w:rPr>
        <w:t xml:space="preserve">. </w:t>
      </w:r>
      <w:r w:rsidR="006A0A10" w:rsidRPr="007753BF">
        <w:rPr>
          <w:rFonts w:asciiTheme="minorHAnsi" w:eastAsia="Times New Roman" w:hAnsiTheme="minorHAnsi" w:cs="Tahoma"/>
          <w:sz w:val="24"/>
          <w:szCs w:val="24"/>
          <w:lang w:val="en-US" w:eastAsia="en-GB"/>
        </w:rPr>
        <w:t>The Commission chose</w:t>
      </w:r>
      <w:r w:rsidR="005B6EC0" w:rsidRPr="007753BF">
        <w:rPr>
          <w:rFonts w:asciiTheme="minorHAnsi" w:eastAsia="Times New Roman" w:hAnsiTheme="minorHAnsi" w:cs="Tahoma"/>
          <w:sz w:val="24"/>
          <w:szCs w:val="24"/>
          <w:lang w:val="en-US" w:eastAsia="en-GB"/>
        </w:rPr>
        <w:t xml:space="preserve"> a type of</w:t>
      </w:r>
      <w:r w:rsidR="006A0A10" w:rsidRPr="007753BF">
        <w:rPr>
          <w:rFonts w:asciiTheme="minorHAnsi" w:eastAsia="Times New Roman" w:hAnsiTheme="minorHAnsi" w:cs="Tahoma"/>
          <w:sz w:val="24"/>
          <w:szCs w:val="24"/>
          <w:lang w:val="en-US" w:eastAsia="en-GB"/>
        </w:rPr>
        <w:t xml:space="preserve"> ‘</w:t>
      </w:r>
      <w:proofErr w:type="spellStart"/>
      <w:r w:rsidR="006A0A10" w:rsidRPr="007753BF">
        <w:rPr>
          <w:rFonts w:asciiTheme="minorHAnsi" w:eastAsia="Times New Roman" w:hAnsiTheme="minorHAnsi" w:cs="Tahoma"/>
          <w:sz w:val="24"/>
          <w:szCs w:val="24"/>
          <w:lang w:val="en-US" w:eastAsia="en-GB"/>
        </w:rPr>
        <w:t>informalism</w:t>
      </w:r>
      <w:proofErr w:type="spellEnd"/>
      <w:r w:rsidR="006A0A10" w:rsidRPr="007753BF">
        <w:rPr>
          <w:rFonts w:asciiTheme="minorHAnsi" w:eastAsia="Times New Roman" w:hAnsiTheme="minorHAnsi" w:cs="Tahoma"/>
          <w:sz w:val="24"/>
          <w:szCs w:val="24"/>
          <w:lang w:val="en-US" w:eastAsia="en-GB"/>
        </w:rPr>
        <w:t>’ not only when it came to the specifics of the procedure (where words such as ‘service’</w:t>
      </w:r>
      <w:ins w:id="123" w:author="Jonathan Garton" w:date="2014-07-29T19:48:00Z">
        <w:r w:rsidR="00437C5D">
          <w:rPr>
            <w:rFonts w:asciiTheme="minorHAnsi" w:eastAsia="Times New Roman" w:hAnsiTheme="minorHAnsi" w:cs="Tahoma"/>
            <w:sz w:val="24"/>
            <w:szCs w:val="24"/>
            <w:lang w:val="en-US" w:eastAsia="en-GB"/>
          </w:rPr>
          <w:t xml:space="preserve"> and</w:t>
        </w:r>
      </w:ins>
      <w:r w:rsidR="006A0A10" w:rsidRPr="007753BF">
        <w:rPr>
          <w:rFonts w:asciiTheme="minorHAnsi" w:eastAsia="Times New Roman" w:hAnsiTheme="minorHAnsi" w:cs="Tahoma"/>
          <w:sz w:val="24"/>
          <w:szCs w:val="24"/>
          <w:lang w:val="en-US" w:eastAsia="en-GB"/>
        </w:rPr>
        <w:t xml:space="preserve"> ‘hear</w:t>
      </w:r>
      <w:r w:rsidR="00666F3D" w:rsidRPr="007753BF">
        <w:rPr>
          <w:rFonts w:asciiTheme="minorHAnsi" w:eastAsia="Times New Roman" w:hAnsiTheme="minorHAnsi" w:cs="Tahoma"/>
          <w:sz w:val="24"/>
          <w:szCs w:val="24"/>
          <w:lang w:val="en-US" w:eastAsia="en-GB"/>
        </w:rPr>
        <w:t>ing’ are not defined</w:t>
      </w:r>
      <w:r w:rsidR="006A0A10" w:rsidRPr="007753BF">
        <w:rPr>
          <w:rFonts w:asciiTheme="minorHAnsi" w:eastAsia="Times New Roman" w:hAnsiTheme="minorHAnsi" w:cs="Tahoma"/>
          <w:sz w:val="24"/>
          <w:szCs w:val="24"/>
          <w:lang w:val="en-US" w:eastAsia="en-GB"/>
        </w:rPr>
        <w:t xml:space="preserve">), but also when it came to the actual framework within which that procedure would take place (so what is not defined is the Member State’s ‘ordinary’ or ‘domestic’ law, for example). The crux is that </w:t>
      </w:r>
      <w:proofErr w:type="spellStart"/>
      <w:r w:rsidR="006A0A10" w:rsidRPr="007753BF">
        <w:rPr>
          <w:rFonts w:asciiTheme="minorHAnsi" w:eastAsia="Times New Roman" w:hAnsiTheme="minorHAnsi" w:cs="Tahoma"/>
          <w:sz w:val="24"/>
          <w:szCs w:val="24"/>
          <w:lang w:val="en-US" w:eastAsia="en-GB"/>
        </w:rPr>
        <w:t>informalism</w:t>
      </w:r>
      <w:proofErr w:type="spellEnd"/>
      <w:r w:rsidR="006A0A10" w:rsidRPr="007753BF">
        <w:rPr>
          <w:rFonts w:asciiTheme="minorHAnsi" w:eastAsia="Times New Roman" w:hAnsiTheme="minorHAnsi" w:cs="Tahoma"/>
          <w:sz w:val="24"/>
          <w:szCs w:val="24"/>
          <w:lang w:val="en-US" w:eastAsia="en-GB"/>
        </w:rPr>
        <w:t xml:space="preserve"> works when there is a shared understanding, if unspoken, as to what is an acceptable level of action by the court, what is required and what is positively not allowed. It may work within a jurisdiction, but within the European Union it is dangerous to assume, as the Commission did, that ‘mutual trust’ would translate into ‘broadly similar action’, in particular in relation to the implementation of a Regulation, which by definition ought not to require any meaningful </w:t>
      </w:r>
      <w:r w:rsidR="00666F3D" w:rsidRPr="007753BF">
        <w:rPr>
          <w:rFonts w:asciiTheme="minorHAnsi" w:eastAsia="Times New Roman" w:hAnsiTheme="minorHAnsi" w:cs="Tahoma"/>
          <w:sz w:val="24"/>
          <w:szCs w:val="24"/>
          <w:lang w:val="en-US" w:eastAsia="en-GB"/>
        </w:rPr>
        <w:t>level of legal implementation or adaptation.</w:t>
      </w:r>
      <w:r w:rsidR="006A0A10" w:rsidRPr="007753BF">
        <w:rPr>
          <w:rFonts w:asciiTheme="minorHAnsi" w:eastAsia="Times New Roman" w:hAnsiTheme="minorHAnsi" w:cs="Tahoma"/>
          <w:sz w:val="24"/>
          <w:szCs w:val="24"/>
          <w:lang w:val="en-US" w:eastAsia="en-GB"/>
        </w:rPr>
        <w:t xml:space="preserve"> </w:t>
      </w:r>
    </w:p>
    <w:p w14:paraId="109ABC37" w14:textId="618C0E47" w:rsidR="006A0A10" w:rsidRPr="007753BF" w:rsidRDefault="00705CF8" w:rsidP="00361439">
      <w:pPr>
        <w:spacing w:after="0" w:line="240" w:lineRule="auto"/>
        <w:ind w:firstLine="284"/>
        <w:jc w:val="both"/>
        <w:rPr>
          <w:rFonts w:asciiTheme="minorHAnsi" w:eastAsia="Times New Roman" w:hAnsiTheme="minorHAnsi" w:cs="Tahoma"/>
          <w:sz w:val="24"/>
          <w:szCs w:val="24"/>
          <w:lang w:val="en-US" w:eastAsia="en-GB"/>
        </w:rPr>
      </w:pPr>
      <w:r w:rsidRPr="007753BF">
        <w:rPr>
          <w:rFonts w:asciiTheme="minorHAnsi" w:eastAsia="Times New Roman" w:hAnsiTheme="minorHAnsi" w:cs="Tahoma"/>
          <w:sz w:val="24"/>
          <w:szCs w:val="24"/>
          <w:lang w:val="en-US" w:eastAsia="en-GB"/>
        </w:rPr>
        <w:t xml:space="preserve">The consistency </w:t>
      </w:r>
      <w:r w:rsidR="0060359D" w:rsidRPr="007753BF">
        <w:rPr>
          <w:rFonts w:asciiTheme="minorHAnsi" w:eastAsia="Times New Roman" w:hAnsiTheme="minorHAnsi" w:cs="Tahoma"/>
          <w:sz w:val="24"/>
          <w:szCs w:val="24"/>
          <w:lang w:val="en-US" w:eastAsia="en-GB"/>
        </w:rPr>
        <w:t>of the Small Claims Regulation</w:t>
      </w:r>
      <w:r w:rsidRPr="007753BF">
        <w:rPr>
          <w:rFonts w:asciiTheme="minorHAnsi" w:eastAsia="Times New Roman" w:hAnsiTheme="minorHAnsi" w:cs="Tahoma"/>
          <w:sz w:val="24"/>
          <w:szCs w:val="24"/>
          <w:lang w:val="en-US" w:eastAsia="en-GB"/>
        </w:rPr>
        <w:t xml:space="preserve"> with the rest of</w:t>
      </w:r>
      <w:r w:rsidR="0060359D" w:rsidRPr="007753BF">
        <w:rPr>
          <w:rFonts w:asciiTheme="minorHAnsi" w:eastAsia="Times New Roman" w:hAnsiTheme="minorHAnsi" w:cs="Tahoma"/>
          <w:sz w:val="24"/>
          <w:szCs w:val="24"/>
          <w:lang w:val="en-US" w:eastAsia="en-GB"/>
        </w:rPr>
        <w:t xml:space="preserve"> a Member State’s</w:t>
      </w:r>
      <w:r w:rsidRPr="007753BF">
        <w:rPr>
          <w:rFonts w:asciiTheme="minorHAnsi" w:eastAsia="Times New Roman" w:hAnsiTheme="minorHAnsi" w:cs="Tahoma"/>
          <w:sz w:val="24"/>
          <w:szCs w:val="24"/>
          <w:lang w:val="en-US" w:eastAsia="en-GB"/>
        </w:rPr>
        <w:t xml:space="preserve"> ‘domestic law’ is the </w:t>
      </w:r>
      <w:r w:rsidR="006A0A10" w:rsidRPr="007753BF">
        <w:rPr>
          <w:rFonts w:asciiTheme="minorHAnsi" w:eastAsia="Times New Roman" w:hAnsiTheme="minorHAnsi" w:cs="Tahoma"/>
          <w:sz w:val="24"/>
          <w:szCs w:val="24"/>
          <w:lang w:val="en-US" w:eastAsia="en-GB"/>
        </w:rPr>
        <w:t>aspect that creates the most uncertainty for the consumer, and a particular problem with regards to how the Regulation is implemented in the UK</w:t>
      </w:r>
      <w:r w:rsidRPr="007753BF">
        <w:rPr>
          <w:rFonts w:asciiTheme="minorHAnsi" w:eastAsia="Times New Roman" w:hAnsiTheme="minorHAnsi" w:cs="Tahoma"/>
          <w:sz w:val="24"/>
          <w:szCs w:val="24"/>
          <w:lang w:val="en-US" w:eastAsia="en-GB"/>
        </w:rPr>
        <w:t>: the amount of ad</w:t>
      </w:r>
      <w:r w:rsidR="005B6EC0" w:rsidRPr="007753BF">
        <w:rPr>
          <w:rFonts w:asciiTheme="minorHAnsi" w:eastAsia="Times New Roman" w:hAnsiTheme="minorHAnsi" w:cs="Tahoma"/>
          <w:sz w:val="24"/>
          <w:szCs w:val="24"/>
          <w:lang w:val="en-US" w:eastAsia="en-GB"/>
        </w:rPr>
        <w:t>aptation in CPR Part 78 or even</w:t>
      </w:r>
      <w:r w:rsidRPr="007753BF">
        <w:rPr>
          <w:rFonts w:asciiTheme="minorHAnsi" w:eastAsia="Times New Roman" w:hAnsiTheme="minorHAnsi" w:cs="Tahoma"/>
          <w:sz w:val="24"/>
          <w:szCs w:val="24"/>
          <w:lang w:val="en-US" w:eastAsia="en-GB"/>
        </w:rPr>
        <w:t xml:space="preserve"> i</w:t>
      </w:r>
      <w:r w:rsidR="005B6EC0" w:rsidRPr="007753BF">
        <w:rPr>
          <w:rFonts w:asciiTheme="minorHAnsi" w:eastAsia="Times New Roman" w:hAnsiTheme="minorHAnsi" w:cs="Tahoma"/>
          <w:sz w:val="24"/>
          <w:szCs w:val="24"/>
          <w:lang w:val="en-US" w:eastAsia="en-GB"/>
        </w:rPr>
        <w:t>n the Practice Direction or the leaflet for litigants</w:t>
      </w:r>
      <w:r w:rsidRPr="007753BF">
        <w:rPr>
          <w:rFonts w:asciiTheme="minorHAnsi" w:eastAsia="Times New Roman" w:hAnsiTheme="minorHAnsi" w:cs="Tahoma"/>
          <w:sz w:val="24"/>
          <w:szCs w:val="24"/>
          <w:lang w:val="en-US" w:eastAsia="en-GB"/>
        </w:rPr>
        <w:t>, is the very minimum possible, and both refer back to the (technically inadequate) text of the Regulations. The leaflet in question instructs the litigants to seek th</w:t>
      </w:r>
      <w:r w:rsidR="006A0A10" w:rsidRPr="007753BF">
        <w:rPr>
          <w:rFonts w:asciiTheme="minorHAnsi" w:eastAsia="Times New Roman" w:hAnsiTheme="minorHAnsi" w:cs="Tahoma"/>
          <w:sz w:val="24"/>
          <w:szCs w:val="24"/>
          <w:lang w:val="en-US" w:eastAsia="en-GB"/>
        </w:rPr>
        <w:t xml:space="preserve">e aid of the court, itself </w:t>
      </w:r>
      <w:r w:rsidRPr="007753BF">
        <w:rPr>
          <w:rFonts w:asciiTheme="minorHAnsi" w:eastAsia="Times New Roman" w:hAnsiTheme="minorHAnsi" w:cs="Tahoma"/>
          <w:sz w:val="24"/>
          <w:szCs w:val="24"/>
          <w:lang w:val="en-US" w:eastAsia="en-GB"/>
        </w:rPr>
        <w:t>not something that encourages – or is to be encouraged</w:t>
      </w:r>
      <w:r w:rsidR="006A0A10" w:rsidRPr="007753BF">
        <w:rPr>
          <w:rFonts w:asciiTheme="minorHAnsi" w:eastAsia="Times New Roman" w:hAnsiTheme="minorHAnsi" w:cs="Tahoma"/>
          <w:sz w:val="24"/>
          <w:szCs w:val="24"/>
          <w:lang w:val="en-US" w:eastAsia="en-GB"/>
        </w:rPr>
        <w:t xml:space="preserve"> in the context of – mass </w:t>
      </w:r>
      <w:proofErr w:type="spellStart"/>
      <w:r w:rsidR="006A0A10" w:rsidRPr="007753BF">
        <w:rPr>
          <w:rFonts w:asciiTheme="minorHAnsi" w:eastAsia="Times New Roman" w:hAnsiTheme="minorHAnsi" w:cs="Tahoma"/>
          <w:sz w:val="24"/>
          <w:szCs w:val="24"/>
          <w:lang w:val="en-US" w:eastAsia="en-GB"/>
        </w:rPr>
        <w:t>utilis</w:t>
      </w:r>
      <w:r w:rsidRPr="007753BF">
        <w:rPr>
          <w:rFonts w:asciiTheme="minorHAnsi" w:eastAsia="Times New Roman" w:hAnsiTheme="minorHAnsi" w:cs="Tahoma"/>
          <w:sz w:val="24"/>
          <w:szCs w:val="24"/>
          <w:lang w:val="en-US" w:eastAsia="en-GB"/>
        </w:rPr>
        <w:t>ation</w:t>
      </w:r>
      <w:proofErr w:type="spellEnd"/>
      <w:r w:rsidRPr="007753BF">
        <w:rPr>
          <w:rFonts w:asciiTheme="minorHAnsi" w:eastAsia="Times New Roman" w:hAnsiTheme="minorHAnsi" w:cs="Tahoma"/>
          <w:sz w:val="24"/>
          <w:szCs w:val="24"/>
          <w:lang w:val="en-US" w:eastAsia="en-GB"/>
        </w:rPr>
        <w:t xml:space="preserve"> of the instruments. </w:t>
      </w:r>
    </w:p>
    <w:p w14:paraId="60AD3283" w14:textId="77777777" w:rsidR="00666F3D" w:rsidRPr="007753BF" w:rsidRDefault="00666F3D" w:rsidP="006A0A10">
      <w:pPr>
        <w:spacing w:after="0" w:line="240" w:lineRule="auto"/>
        <w:ind w:firstLine="284"/>
        <w:jc w:val="both"/>
        <w:rPr>
          <w:rFonts w:asciiTheme="minorHAnsi" w:eastAsia="Times New Roman" w:hAnsiTheme="minorHAnsi" w:cs="Tahoma"/>
          <w:sz w:val="24"/>
          <w:szCs w:val="24"/>
          <w:lang w:val="en-US" w:eastAsia="en-GB"/>
        </w:rPr>
      </w:pPr>
    </w:p>
    <w:p w14:paraId="33977AF3" w14:textId="555482DC" w:rsidR="00666F3D" w:rsidRPr="007753BF" w:rsidRDefault="00666F3D" w:rsidP="00666F3D">
      <w:pPr>
        <w:widowControl w:val="0"/>
        <w:autoSpaceDE w:val="0"/>
        <w:autoSpaceDN w:val="0"/>
        <w:adjustRightInd w:val="0"/>
        <w:spacing w:after="120" w:line="240" w:lineRule="auto"/>
        <w:ind w:firstLine="284"/>
        <w:jc w:val="both"/>
        <w:rPr>
          <w:rFonts w:asciiTheme="minorHAnsi" w:eastAsia="Times New Roman" w:hAnsiTheme="minorHAnsi" w:cs="Tahoma"/>
          <w:sz w:val="24"/>
          <w:szCs w:val="24"/>
          <w:u w:val="single"/>
          <w:lang w:eastAsia="en-GB"/>
        </w:rPr>
      </w:pPr>
      <w:r w:rsidRPr="007753BF">
        <w:rPr>
          <w:rFonts w:asciiTheme="minorHAnsi" w:eastAsia="Times New Roman" w:hAnsiTheme="minorHAnsi" w:cs="Tahoma"/>
          <w:sz w:val="24"/>
          <w:szCs w:val="24"/>
          <w:u w:val="single"/>
          <w:lang w:eastAsia="en-GB"/>
        </w:rPr>
        <w:t xml:space="preserve">Vagueness by design – the role of negotiators and the scope of implementation </w:t>
      </w:r>
    </w:p>
    <w:p w14:paraId="1B335549" w14:textId="77777777" w:rsidR="006A0A10" w:rsidRPr="007753BF" w:rsidRDefault="006A0A10" w:rsidP="00361439">
      <w:pPr>
        <w:spacing w:after="0" w:line="240" w:lineRule="auto"/>
        <w:jc w:val="both"/>
        <w:rPr>
          <w:rFonts w:asciiTheme="minorHAnsi" w:eastAsia="Times New Roman" w:hAnsiTheme="minorHAnsi" w:cs="Tahoma"/>
          <w:sz w:val="24"/>
          <w:szCs w:val="24"/>
          <w:lang w:val="en-US" w:eastAsia="en-GB"/>
        </w:rPr>
      </w:pPr>
    </w:p>
    <w:p w14:paraId="10123CB6" w14:textId="6F8BE657" w:rsidR="00993EA9" w:rsidRPr="007753BF" w:rsidRDefault="006A0A10" w:rsidP="00993EA9">
      <w:pPr>
        <w:spacing w:after="0" w:line="240" w:lineRule="auto"/>
        <w:ind w:firstLine="284"/>
        <w:jc w:val="both"/>
        <w:rPr>
          <w:rFonts w:asciiTheme="minorHAnsi" w:eastAsia="Times New Roman" w:hAnsiTheme="minorHAnsi" w:cs="Tahoma"/>
          <w:sz w:val="24"/>
          <w:szCs w:val="24"/>
          <w:lang w:val="en-US" w:eastAsia="en-GB"/>
        </w:rPr>
      </w:pPr>
      <w:r w:rsidRPr="007753BF">
        <w:rPr>
          <w:rFonts w:asciiTheme="minorHAnsi" w:eastAsia="Times New Roman" w:hAnsiTheme="minorHAnsi" w:cs="Tahoma"/>
          <w:sz w:val="24"/>
          <w:szCs w:val="24"/>
          <w:lang w:val="en-US" w:eastAsia="en-GB"/>
        </w:rPr>
        <w:t>Th</w:t>
      </w:r>
      <w:r w:rsidR="00666F3D" w:rsidRPr="007753BF">
        <w:rPr>
          <w:rFonts w:asciiTheme="minorHAnsi" w:eastAsia="Times New Roman" w:hAnsiTheme="minorHAnsi" w:cs="Tahoma"/>
          <w:sz w:val="24"/>
          <w:szCs w:val="24"/>
          <w:lang w:val="en-US" w:eastAsia="en-GB"/>
        </w:rPr>
        <w:t xml:space="preserve">e </w:t>
      </w:r>
      <w:r w:rsidRPr="007753BF">
        <w:rPr>
          <w:rFonts w:asciiTheme="minorHAnsi" w:eastAsia="Times New Roman" w:hAnsiTheme="minorHAnsi" w:cs="Tahoma"/>
          <w:sz w:val="24"/>
          <w:szCs w:val="24"/>
          <w:lang w:val="en-US" w:eastAsia="en-GB"/>
        </w:rPr>
        <w:t xml:space="preserve">implementation </w:t>
      </w:r>
      <w:r w:rsidR="00666F3D" w:rsidRPr="007753BF">
        <w:rPr>
          <w:rFonts w:asciiTheme="minorHAnsi" w:eastAsia="Times New Roman" w:hAnsiTheme="minorHAnsi" w:cs="Tahoma"/>
          <w:sz w:val="24"/>
          <w:szCs w:val="24"/>
          <w:lang w:val="en-US" w:eastAsia="en-GB"/>
        </w:rPr>
        <w:t xml:space="preserve">of the Small Claims Regulation has taken, in the UK, a </w:t>
      </w:r>
      <w:r w:rsidR="005B6EC0" w:rsidRPr="007753BF">
        <w:rPr>
          <w:rFonts w:asciiTheme="minorHAnsi" w:eastAsia="Times New Roman" w:hAnsiTheme="minorHAnsi" w:cs="Tahoma"/>
          <w:sz w:val="24"/>
          <w:szCs w:val="24"/>
          <w:lang w:val="en-US" w:eastAsia="en-GB"/>
        </w:rPr>
        <w:t>defensive</w:t>
      </w:r>
      <w:r w:rsidRPr="007753BF">
        <w:rPr>
          <w:rFonts w:asciiTheme="minorHAnsi" w:eastAsia="Times New Roman" w:hAnsiTheme="minorHAnsi" w:cs="Tahoma"/>
          <w:sz w:val="24"/>
          <w:szCs w:val="24"/>
          <w:lang w:val="en-US" w:eastAsia="en-GB"/>
        </w:rPr>
        <w:t xml:space="preserve"> </w:t>
      </w:r>
      <w:r w:rsidR="00666F3D" w:rsidRPr="007753BF">
        <w:rPr>
          <w:rFonts w:asciiTheme="minorHAnsi" w:eastAsia="Times New Roman" w:hAnsiTheme="minorHAnsi" w:cs="Tahoma"/>
          <w:sz w:val="24"/>
          <w:szCs w:val="24"/>
          <w:lang w:val="en-US" w:eastAsia="en-GB"/>
        </w:rPr>
        <w:t xml:space="preserve">or </w:t>
      </w:r>
      <w:r w:rsidR="00666F3D" w:rsidRPr="007753BF">
        <w:rPr>
          <w:rFonts w:asciiTheme="minorHAnsi" w:eastAsia="Times New Roman" w:hAnsiTheme="minorHAnsi" w:cs="Tahoma"/>
          <w:i/>
          <w:sz w:val="24"/>
          <w:szCs w:val="24"/>
          <w:lang w:val="en-US" w:eastAsia="en-GB"/>
        </w:rPr>
        <w:t xml:space="preserve">de </w:t>
      </w:r>
      <w:proofErr w:type="spellStart"/>
      <w:r w:rsidR="00666F3D" w:rsidRPr="007753BF">
        <w:rPr>
          <w:rFonts w:asciiTheme="minorHAnsi" w:eastAsia="Times New Roman" w:hAnsiTheme="minorHAnsi" w:cs="Tahoma"/>
          <w:i/>
          <w:sz w:val="24"/>
          <w:szCs w:val="24"/>
          <w:lang w:val="en-US" w:eastAsia="en-GB"/>
        </w:rPr>
        <w:t>minimis</w:t>
      </w:r>
      <w:proofErr w:type="spellEnd"/>
      <w:r w:rsidR="00666F3D" w:rsidRPr="007753BF">
        <w:rPr>
          <w:rFonts w:asciiTheme="minorHAnsi" w:eastAsia="Times New Roman" w:hAnsiTheme="minorHAnsi" w:cs="Tahoma"/>
          <w:i/>
          <w:sz w:val="24"/>
          <w:szCs w:val="24"/>
          <w:lang w:val="en-US" w:eastAsia="en-GB"/>
        </w:rPr>
        <w:t xml:space="preserve"> </w:t>
      </w:r>
      <w:r w:rsidRPr="007753BF">
        <w:rPr>
          <w:rFonts w:asciiTheme="minorHAnsi" w:eastAsia="Times New Roman" w:hAnsiTheme="minorHAnsi" w:cs="Tahoma"/>
          <w:sz w:val="24"/>
          <w:szCs w:val="24"/>
          <w:lang w:val="en-US" w:eastAsia="en-GB"/>
        </w:rPr>
        <w:t xml:space="preserve">approach. </w:t>
      </w:r>
      <w:r w:rsidR="00666F3D" w:rsidRPr="007753BF">
        <w:rPr>
          <w:rFonts w:asciiTheme="minorHAnsi" w:eastAsia="Times New Roman" w:hAnsiTheme="minorHAnsi" w:cs="Tahoma"/>
          <w:sz w:val="24"/>
          <w:szCs w:val="24"/>
          <w:lang w:val="en-US" w:eastAsia="en-GB"/>
        </w:rPr>
        <w:t>This was possible because of the legal nature of the Regulation, but also by the very terminology of the measure, and essentially its own limitation to cross-border matters. This, however, is not without cause: the Regulation was after all written after a relatively lengthy negotiation stage, so some of the causes for the inherent uncertainty of legal process and effects that a potential litigant may</w:t>
      </w:r>
      <w:r w:rsidR="00993EA9" w:rsidRPr="007753BF">
        <w:rPr>
          <w:rFonts w:asciiTheme="minorHAnsi" w:eastAsia="Times New Roman" w:hAnsiTheme="minorHAnsi" w:cs="Tahoma"/>
          <w:sz w:val="24"/>
          <w:szCs w:val="24"/>
          <w:lang w:val="en-US" w:eastAsia="en-GB"/>
        </w:rPr>
        <w:t xml:space="preserve"> fear must rest not with that consumer’s ignorance, or at best lack of </w:t>
      </w:r>
      <w:r w:rsidR="005B6EC0" w:rsidRPr="007753BF">
        <w:rPr>
          <w:rFonts w:asciiTheme="minorHAnsi" w:eastAsia="Times New Roman" w:hAnsiTheme="minorHAnsi" w:cs="Tahoma"/>
          <w:sz w:val="24"/>
          <w:szCs w:val="24"/>
          <w:lang w:val="en-US" w:eastAsia="en-GB"/>
        </w:rPr>
        <w:t>faith in her own legal system (‘</w:t>
      </w:r>
      <w:r w:rsidR="00993EA9" w:rsidRPr="007753BF">
        <w:rPr>
          <w:rFonts w:asciiTheme="minorHAnsi" w:eastAsia="Times New Roman" w:hAnsiTheme="minorHAnsi" w:cs="Tahoma"/>
          <w:sz w:val="24"/>
          <w:szCs w:val="24"/>
          <w:lang w:val="en-US" w:eastAsia="en-GB"/>
        </w:rPr>
        <w:t xml:space="preserve">what will </w:t>
      </w:r>
      <w:r w:rsidR="00993EA9" w:rsidRPr="007753BF">
        <w:rPr>
          <w:rFonts w:asciiTheme="minorHAnsi" w:eastAsia="Times New Roman" w:hAnsiTheme="minorHAnsi" w:cs="Tahoma"/>
          <w:sz w:val="24"/>
          <w:szCs w:val="24"/>
          <w:lang w:val="en-US" w:eastAsia="en-GB"/>
        </w:rPr>
        <w:lastRenderedPageBreak/>
        <w:t xml:space="preserve">the court </w:t>
      </w:r>
      <w:r w:rsidR="00993EA9" w:rsidRPr="007753BF">
        <w:rPr>
          <w:rFonts w:asciiTheme="minorHAnsi" w:eastAsia="Times New Roman" w:hAnsiTheme="minorHAnsi" w:cs="Tahoma"/>
          <w:i/>
          <w:sz w:val="24"/>
          <w:szCs w:val="24"/>
          <w:lang w:val="en-US" w:eastAsia="en-GB"/>
        </w:rPr>
        <w:t>do</w:t>
      </w:r>
      <w:r w:rsidR="005B6EC0" w:rsidRPr="007753BF">
        <w:rPr>
          <w:rFonts w:asciiTheme="minorHAnsi" w:eastAsia="Times New Roman" w:hAnsiTheme="minorHAnsi" w:cs="Tahoma"/>
          <w:sz w:val="24"/>
          <w:szCs w:val="24"/>
          <w:lang w:val="en-US" w:eastAsia="en-GB"/>
        </w:rPr>
        <w:t>?’</w:t>
      </w:r>
      <w:r w:rsidR="00993EA9" w:rsidRPr="007753BF">
        <w:rPr>
          <w:rFonts w:asciiTheme="minorHAnsi" w:eastAsia="Times New Roman" w:hAnsiTheme="minorHAnsi" w:cs="Tahoma"/>
          <w:sz w:val="24"/>
          <w:szCs w:val="24"/>
          <w:lang w:val="en-US" w:eastAsia="en-GB"/>
        </w:rPr>
        <w:t xml:space="preserve">), but with the negotiating and drafting agents, and those in charge of implementing the final legislative result. </w:t>
      </w:r>
    </w:p>
    <w:p w14:paraId="1991E934" w14:textId="3A85CA80" w:rsidR="00705CF8" w:rsidRPr="007753BF" w:rsidRDefault="00666F3D" w:rsidP="00993EA9">
      <w:pPr>
        <w:spacing w:after="0" w:line="240" w:lineRule="auto"/>
        <w:ind w:firstLine="284"/>
        <w:jc w:val="both"/>
        <w:rPr>
          <w:rFonts w:asciiTheme="minorHAnsi" w:eastAsia="Times New Roman" w:hAnsiTheme="minorHAnsi" w:cs="Tahoma"/>
          <w:sz w:val="24"/>
          <w:szCs w:val="24"/>
          <w:lang w:eastAsia="en-GB"/>
        </w:rPr>
      </w:pPr>
      <w:r w:rsidRPr="007753BF">
        <w:rPr>
          <w:rFonts w:asciiTheme="minorHAnsi" w:eastAsia="Times New Roman" w:hAnsiTheme="minorHAnsi" w:cs="Tahoma"/>
          <w:sz w:val="24"/>
          <w:szCs w:val="24"/>
          <w:lang w:val="en-US" w:eastAsia="en-GB"/>
        </w:rPr>
        <w:t xml:space="preserve"> </w:t>
      </w:r>
      <w:r w:rsidR="00993EA9" w:rsidRPr="007753BF">
        <w:rPr>
          <w:rFonts w:asciiTheme="minorHAnsi" w:eastAsia="Times New Roman" w:hAnsiTheme="minorHAnsi" w:cs="Tahoma"/>
          <w:sz w:val="24"/>
          <w:szCs w:val="24"/>
          <w:lang w:val="en-US" w:eastAsia="en-GB"/>
        </w:rPr>
        <w:t>A</w:t>
      </w:r>
      <w:r w:rsidR="00705CF8" w:rsidRPr="007753BF">
        <w:rPr>
          <w:rFonts w:asciiTheme="minorHAnsi" w:eastAsia="Times New Roman" w:hAnsiTheme="minorHAnsi" w:cs="Tahoma"/>
          <w:sz w:val="24"/>
          <w:szCs w:val="24"/>
          <w:lang w:val="en-US" w:eastAsia="en-GB"/>
        </w:rPr>
        <w:t>t the</w:t>
      </w:r>
      <w:r w:rsidR="00993EA9" w:rsidRPr="007753BF">
        <w:rPr>
          <w:rFonts w:asciiTheme="minorHAnsi" w:eastAsia="Times New Roman" w:hAnsiTheme="minorHAnsi" w:cs="Tahoma"/>
          <w:sz w:val="24"/>
          <w:szCs w:val="24"/>
          <w:lang w:val="en-US" w:eastAsia="en-GB"/>
        </w:rPr>
        <w:t xml:space="preserve"> </w:t>
      </w:r>
      <w:r w:rsidR="005B6EC0" w:rsidRPr="007753BF">
        <w:rPr>
          <w:rFonts w:asciiTheme="minorHAnsi" w:eastAsia="Times New Roman" w:hAnsiTheme="minorHAnsi" w:cs="Tahoma"/>
          <w:sz w:val="24"/>
          <w:szCs w:val="24"/>
          <w:lang w:val="en-US" w:eastAsia="en-GB"/>
        </w:rPr>
        <w:t xml:space="preserve">UK </w:t>
      </w:r>
      <w:r w:rsidR="00705CF8" w:rsidRPr="007753BF">
        <w:rPr>
          <w:rFonts w:asciiTheme="minorHAnsi" w:eastAsia="Times New Roman" w:hAnsiTheme="minorHAnsi" w:cs="Tahoma"/>
          <w:sz w:val="24"/>
          <w:szCs w:val="24"/>
          <w:lang w:val="en-US" w:eastAsia="en-GB"/>
        </w:rPr>
        <w:t>Ministry of Justice</w:t>
      </w:r>
      <w:r w:rsidR="00993EA9" w:rsidRPr="007753BF">
        <w:rPr>
          <w:rFonts w:asciiTheme="minorHAnsi" w:eastAsia="Times New Roman" w:hAnsiTheme="minorHAnsi" w:cs="Tahoma"/>
          <w:sz w:val="24"/>
          <w:szCs w:val="24"/>
          <w:lang w:val="en-US" w:eastAsia="en-GB"/>
        </w:rPr>
        <w:t>, for example, it is felt that the rather timid, hands-off approach to im</w:t>
      </w:r>
      <w:r w:rsidR="005B6EC0" w:rsidRPr="007753BF">
        <w:rPr>
          <w:rFonts w:asciiTheme="minorHAnsi" w:eastAsia="Times New Roman" w:hAnsiTheme="minorHAnsi" w:cs="Tahoma"/>
          <w:sz w:val="24"/>
          <w:szCs w:val="24"/>
          <w:lang w:val="en-US" w:eastAsia="en-GB"/>
        </w:rPr>
        <w:t xml:space="preserve">plementation of the Regulation </w:t>
      </w:r>
      <w:r w:rsidR="00993EA9" w:rsidRPr="007753BF">
        <w:rPr>
          <w:rFonts w:asciiTheme="minorHAnsi" w:eastAsia="Times New Roman" w:hAnsiTheme="minorHAnsi" w:cs="Tahoma"/>
          <w:sz w:val="24"/>
          <w:szCs w:val="24"/>
          <w:lang w:val="en-US" w:eastAsia="en-GB"/>
        </w:rPr>
        <w:t xml:space="preserve">is entirely justified in that </w:t>
      </w:r>
      <w:r w:rsidR="00705CF8" w:rsidRPr="007753BF">
        <w:rPr>
          <w:rFonts w:asciiTheme="minorHAnsi" w:eastAsia="Times New Roman" w:hAnsiTheme="minorHAnsi" w:cs="Tahoma"/>
          <w:sz w:val="24"/>
          <w:szCs w:val="24"/>
          <w:lang w:val="en-US" w:eastAsia="en-GB"/>
        </w:rPr>
        <w:t>the instruments in question were always meant to be exceptional</w:t>
      </w:r>
      <w:r w:rsidR="00993EA9" w:rsidRPr="007753BF">
        <w:rPr>
          <w:rFonts w:asciiTheme="minorHAnsi" w:eastAsia="Times New Roman" w:hAnsiTheme="minorHAnsi" w:cs="Tahoma"/>
          <w:sz w:val="24"/>
          <w:szCs w:val="24"/>
          <w:lang w:val="en-US" w:eastAsia="en-GB"/>
        </w:rPr>
        <w:t xml:space="preserve"> (and not </w:t>
      </w:r>
      <w:proofErr w:type="spellStart"/>
      <w:r w:rsidR="00993EA9" w:rsidRPr="007753BF">
        <w:rPr>
          <w:rFonts w:asciiTheme="minorHAnsi" w:eastAsia="Times New Roman" w:hAnsiTheme="minorHAnsi" w:cs="Tahoma"/>
          <w:sz w:val="24"/>
          <w:szCs w:val="24"/>
          <w:lang w:val="en-US" w:eastAsia="en-GB"/>
        </w:rPr>
        <w:t>harmonising</w:t>
      </w:r>
      <w:proofErr w:type="spellEnd"/>
      <w:r w:rsidR="00993EA9" w:rsidRPr="007753BF">
        <w:rPr>
          <w:rFonts w:asciiTheme="minorHAnsi" w:eastAsia="Times New Roman" w:hAnsiTheme="minorHAnsi" w:cs="Tahoma"/>
          <w:sz w:val="24"/>
          <w:szCs w:val="24"/>
          <w:lang w:val="en-US" w:eastAsia="en-GB"/>
        </w:rPr>
        <w:t>),</w:t>
      </w:r>
      <w:r w:rsidR="00705CF8" w:rsidRPr="007753BF">
        <w:rPr>
          <w:rStyle w:val="FootnoteReference"/>
          <w:rFonts w:asciiTheme="minorHAnsi" w:eastAsia="Times New Roman" w:hAnsiTheme="minorHAnsi" w:cs="Tahoma"/>
          <w:sz w:val="24"/>
          <w:szCs w:val="24"/>
          <w:lang w:val="en-US" w:eastAsia="en-GB"/>
        </w:rPr>
        <w:footnoteReference w:id="46"/>
      </w:r>
      <w:r w:rsidR="00993EA9" w:rsidRPr="007753BF">
        <w:rPr>
          <w:rFonts w:asciiTheme="minorHAnsi" w:eastAsia="Times New Roman" w:hAnsiTheme="minorHAnsi" w:cs="Tahoma"/>
          <w:sz w:val="24"/>
          <w:szCs w:val="24"/>
          <w:lang w:val="en-US" w:eastAsia="en-GB"/>
        </w:rPr>
        <w:t xml:space="preserve"> which meant that it was almost obligatory to refrain from integrating them within the existing legal framework</w:t>
      </w:r>
      <w:r w:rsidR="00705CF8" w:rsidRPr="007753BF">
        <w:rPr>
          <w:rFonts w:asciiTheme="minorHAnsi" w:eastAsia="Times New Roman" w:hAnsiTheme="minorHAnsi" w:cs="Tahoma"/>
          <w:sz w:val="24"/>
          <w:szCs w:val="24"/>
          <w:lang w:val="en-US" w:eastAsia="en-GB"/>
        </w:rPr>
        <w:t xml:space="preserve">. Indeed, this lack of acceptance of a </w:t>
      </w:r>
      <w:proofErr w:type="spellStart"/>
      <w:r w:rsidR="00705CF8" w:rsidRPr="007753BF">
        <w:rPr>
          <w:rFonts w:asciiTheme="minorHAnsi" w:eastAsia="Times New Roman" w:hAnsiTheme="minorHAnsi" w:cs="Tahoma"/>
          <w:sz w:val="24"/>
          <w:szCs w:val="24"/>
          <w:lang w:val="en-US" w:eastAsia="en-GB"/>
        </w:rPr>
        <w:t>harmonising</w:t>
      </w:r>
      <w:proofErr w:type="spellEnd"/>
      <w:r w:rsidR="00705CF8" w:rsidRPr="007753BF">
        <w:rPr>
          <w:rFonts w:asciiTheme="minorHAnsi" w:eastAsia="Times New Roman" w:hAnsiTheme="minorHAnsi" w:cs="Tahoma"/>
          <w:sz w:val="24"/>
          <w:szCs w:val="24"/>
          <w:lang w:val="en-US" w:eastAsia="en-GB"/>
        </w:rPr>
        <w:t xml:space="preserve"> agenda applies both to implementation (withholding as much ‘integration’ as possible</w:t>
      </w:r>
      <w:r w:rsidR="00993EA9" w:rsidRPr="007753BF">
        <w:rPr>
          <w:rFonts w:asciiTheme="minorHAnsi" w:eastAsia="Times New Roman" w:hAnsiTheme="minorHAnsi" w:cs="Tahoma"/>
          <w:sz w:val="24"/>
          <w:szCs w:val="24"/>
          <w:lang w:val="en-US" w:eastAsia="en-GB"/>
        </w:rPr>
        <w:t xml:space="preserve">) and to negotiation, in that, </w:t>
      </w:r>
      <w:r w:rsidR="00705CF8" w:rsidRPr="007753BF">
        <w:rPr>
          <w:rFonts w:asciiTheme="minorHAnsi" w:eastAsia="Times New Roman" w:hAnsiTheme="minorHAnsi" w:cs="Tahoma"/>
          <w:sz w:val="24"/>
          <w:szCs w:val="24"/>
          <w:lang w:val="en-US" w:eastAsia="en-GB"/>
        </w:rPr>
        <w:t>the UK</w:t>
      </w:r>
      <w:r w:rsidR="00B35CAE" w:rsidRPr="007753BF">
        <w:rPr>
          <w:rFonts w:asciiTheme="minorHAnsi" w:eastAsia="Times New Roman" w:hAnsiTheme="minorHAnsi" w:cs="Tahoma"/>
          <w:sz w:val="24"/>
          <w:szCs w:val="24"/>
          <w:lang w:val="en-US" w:eastAsia="en-GB"/>
        </w:rPr>
        <w:t xml:space="preserve"> and the other partially Common </w:t>
      </w:r>
      <w:r w:rsidR="00705CF8" w:rsidRPr="007753BF">
        <w:rPr>
          <w:rFonts w:asciiTheme="minorHAnsi" w:eastAsia="Times New Roman" w:hAnsiTheme="minorHAnsi" w:cs="Tahoma"/>
          <w:sz w:val="24"/>
          <w:szCs w:val="24"/>
          <w:lang w:val="en-US" w:eastAsia="en-GB"/>
        </w:rPr>
        <w:t>Law systems do not intend to impose the Common Law, just be left alone</w:t>
      </w:r>
      <w:r w:rsidR="00B35CAE" w:rsidRPr="007753BF">
        <w:rPr>
          <w:rFonts w:asciiTheme="minorHAnsi" w:eastAsia="Times New Roman" w:hAnsiTheme="minorHAnsi" w:cs="Tahoma"/>
          <w:sz w:val="24"/>
          <w:szCs w:val="24"/>
          <w:lang w:val="en-US" w:eastAsia="en-GB"/>
        </w:rPr>
        <w:t>,</w:t>
      </w:r>
      <w:r w:rsidR="00705CF8" w:rsidRPr="007753BF">
        <w:rPr>
          <w:rFonts w:asciiTheme="minorHAnsi" w:eastAsia="Times New Roman" w:hAnsiTheme="minorHAnsi" w:cs="Tahoma"/>
          <w:sz w:val="24"/>
          <w:szCs w:val="24"/>
          <w:lang w:val="en-US" w:eastAsia="en-GB"/>
        </w:rPr>
        <w:t xml:space="preserve"> and certainly do not want to be changed. In that regard, they are like Don John. The much vaunted ‘mutual trust’ is not used pro-actively to inform, persuade, work together for the best possible instrument that would benefit from the input of comparative civil procedure at a more abstract level; instead it is used to prevent </w:t>
      </w:r>
      <w:r w:rsidR="005B6EC0" w:rsidRPr="007753BF">
        <w:rPr>
          <w:rFonts w:asciiTheme="minorHAnsi" w:eastAsia="Times New Roman" w:hAnsiTheme="minorHAnsi" w:cs="Tahoma"/>
          <w:sz w:val="24"/>
          <w:szCs w:val="24"/>
          <w:lang w:val="en-US" w:eastAsia="en-GB"/>
        </w:rPr>
        <w:t>accusations of protectionism</w:t>
      </w:r>
      <w:r w:rsidR="00705CF8" w:rsidRPr="007753BF">
        <w:rPr>
          <w:rFonts w:asciiTheme="minorHAnsi" w:eastAsia="Times New Roman" w:hAnsiTheme="minorHAnsi" w:cs="Tahoma"/>
          <w:sz w:val="24"/>
          <w:szCs w:val="24"/>
          <w:lang w:val="en-US" w:eastAsia="en-GB"/>
        </w:rPr>
        <w:t xml:space="preserve"> (</w:t>
      </w:r>
      <w:r w:rsidR="005B6EC0" w:rsidRPr="007753BF">
        <w:rPr>
          <w:rFonts w:asciiTheme="minorHAnsi" w:eastAsia="Times New Roman" w:hAnsiTheme="minorHAnsi" w:cs="Tahoma"/>
          <w:sz w:val="24"/>
          <w:szCs w:val="24"/>
          <w:lang w:val="en-US" w:eastAsia="en-GB"/>
        </w:rPr>
        <w:t xml:space="preserve">that is, only what is necessary to </w:t>
      </w:r>
      <w:r w:rsidR="00705CF8" w:rsidRPr="007753BF">
        <w:rPr>
          <w:rFonts w:asciiTheme="minorHAnsi" w:eastAsia="Times New Roman" w:hAnsiTheme="minorHAnsi" w:cs="Tahoma"/>
          <w:sz w:val="24"/>
          <w:szCs w:val="24"/>
          <w:lang w:val="en-US" w:eastAsia="en-GB"/>
        </w:rPr>
        <w:t>remove</w:t>
      </w:r>
      <w:r w:rsidR="005B6EC0" w:rsidRPr="007753BF">
        <w:rPr>
          <w:rFonts w:asciiTheme="minorHAnsi" w:eastAsia="Times New Roman" w:hAnsiTheme="minorHAnsi" w:cs="Tahoma"/>
          <w:sz w:val="24"/>
          <w:szCs w:val="24"/>
          <w:lang w:val="en-US" w:eastAsia="en-GB"/>
        </w:rPr>
        <w:t xml:space="preserve"> the necessity of separate enforcement proceedin</w:t>
      </w:r>
      <w:ins w:id="124" w:author="Jonathan Garton" w:date="2014-07-29T19:50:00Z">
        <w:r w:rsidR="00C7481D">
          <w:rPr>
            <w:rFonts w:asciiTheme="minorHAnsi" w:eastAsia="Times New Roman" w:hAnsiTheme="minorHAnsi" w:cs="Tahoma"/>
            <w:sz w:val="24"/>
            <w:szCs w:val="24"/>
            <w:lang w:val="en-US" w:eastAsia="en-GB"/>
          </w:rPr>
          <w:t>g</w:t>
        </w:r>
      </w:ins>
      <w:r w:rsidR="005B6EC0" w:rsidRPr="007753BF">
        <w:rPr>
          <w:rFonts w:asciiTheme="minorHAnsi" w:eastAsia="Times New Roman" w:hAnsiTheme="minorHAnsi" w:cs="Tahoma"/>
          <w:sz w:val="24"/>
          <w:szCs w:val="24"/>
          <w:lang w:val="en-US" w:eastAsia="en-GB"/>
        </w:rPr>
        <w:t>s for a foreign judgment, or</w:t>
      </w:r>
      <w:r w:rsidR="00705CF8" w:rsidRPr="007753BF">
        <w:rPr>
          <w:rFonts w:asciiTheme="minorHAnsi" w:eastAsia="Times New Roman" w:hAnsiTheme="minorHAnsi" w:cs="Tahoma"/>
          <w:sz w:val="24"/>
          <w:szCs w:val="24"/>
          <w:lang w:val="en-US" w:eastAsia="en-GB"/>
        </w:rPr>
        <w:t xml:space="preserve"> </w:t>
      </w:r>
      <w:r w:rsidR="00705CF8" w:rsidRPr="007753BF">
        <w:rPr>
          <w:rFonts w:asciiTheme="minorHAnsi" w:eastAsia="Times New Roman" w:hAnsiTheme="minorHAnsi" w:cs="Tahoma"/>
          <w:i/>
          <w:sz w:val="24"/>
          <w:szCs w:val="24"/>
          <w:lang w:val="en-US" w:eastAsia="en-GB"/>
        </w:rPr>
        <w:t>exequatur</w:t>
      </w:r>
      <w:r w:rsidR="00705CF8" w:rsidRPr="007753BF">
        <w:rPr>
          <w:rFonts w:asciiTheme="minorHAnsi" w:eastAsia="Times New Roman" w:hAnsiTheme="minorHAnsi" w:cs="Tahoma"/>
          <w:sz w:val="24"/>
          <w:szCs w:val="24"/>
          <w:lang w:val="en-US" w:eastAsia="en-GB"/>
        </w:rPr>
        <w:t>) but no more.</w:t>
      </w:r>
      <w:r w:rsidR="00993EA9" w:rsidRPr="007753BF">
        <w:rPr>
          <w:rFonts w:asciiTheme="minorHAnsi" w:eastAsia="Times New Roman" w:hAnsiTheme="minorHAnsi" w:cs="Tahoma"/>
          <w:sz w:val="24"/>
          <w:szCs w:val="24"/>
          <w:lang w:val="en-US" w:eastAsia="en-GB"/>
        </w:rPr>
        <w:t xml:space="preserve"> The UK’s participation in these </w:t>
      </w:r>
      <w:proofErr w:type="spellStart"/>
      <w:r w:rsidR="00993EA9" w:rsidRPr="007753BF">
        <w:rPr>
          <w:rFonts w:asciiTheme="minorHAnsi" w:eastAsia="Times New Roman" w:hAnsiTheme="minorHAnsi" w:cs="Tahoma"/>
          <w:sz w:val="24"/>
          <w:szCs w:val="24"/>
          <w:lang w:val="en-US" w:eastAsia="en-GB"/>
        </w:rPr>
        <w:t>endeavours</w:t>
      </w:r>
      <w:proofErr w:type="spellEnd"/>
      <w:r w:rsidR="00993EA9" w:rsidRPr="007753BF">
        <w:rPr>
          <w:rFonts w:asciiTheme="minorHAnsi" w:eastAsia="Times New Roman" w:hAnsiTheme="minorHAnsi" w:cs="Tahoma"/>
          <w:sz w:val="24"/>
          <w:szCs w:val="24"/>
          <w:lang w:val="en-US" w:eastAsia="en-GB"/>
        </w:rPr>
        <w:t xml:space="preserve"> is instead framed by the ‘cross-border’ limitation: this provides the justification for maintaining a wall of ‘exceptionalism’ around these procedures and therefore it is most vigorously defended at all stages of the process, first of all w</w:t>
      </w:r>
      <w:r w:rsidR="00E77B5A" w:rsidRPr="007753BF">
        <w:rPr>
          <w:rFonts w:asciiTheme="minorHAnsi" w:eastAsia="Times New Roman" w:hAnsiTheme="minorHAnsi" w:cs="Tahoma"/>
          <w:sz w:val="24"/>
          <w:szCs w:val="24"/>
          <w:lang w:val="en-US" w:eastAsia="en-GB"/>
        </w:rPr>
        <w:t xml:space="preserve">hen the decision is made to opt in or opt </w:t>
      </w:r>
      <w:r w:rsidR="00993EA9" w:rsidRPr="007753BF">
        <w:rPr>
          <w:rFonts w:asciiTheme="minorHAnsi" w:eastAsia="Times New Roman" w:hAnsiTheme="minorHAnsi" w:cs="Tahoma"/>
          <w:sz w:val="24"/>
          <w:szCs w:val="24"/>
          <w:lang w:val="en-US" w:eastAsia="en-GB"/>
        </w:rPr>
        <w:t>out.</w:t>
      </w:r>
      <w:r w:rsidR="005D5290" w:rsidRPr="007753BF">
        <w:rPr>
          <w:rFonts w:asciiTheme="minorHAnsi" w:eastAsia="Times New Roman" w:hAnsiTheme="minorHAnsi" w:cs="Tahoma"/>
          <w:sz w:val="24"/>
          <w:szCs w:val="24"/>
          <w:lang w:val="en-US" w:eastAsia="en-GB"/>
        </w:rPr>
        <w:t xml:space="preserve"> Indeed, the Government’s submission to the House of Commons Committee indicate that, far from being convinced by the Commission’s arguments on removing the cross-border limitation in the proposed reformed ESCP, it considers that a simple removal of the limitation is inconsistent with the Treaty itself.</w:t>
      </w:r>
      <w:r w:rsidR="00993EA9" w:rsidRPr="007753BF">
        <w:rPr>
          <w:rStyle w:val="FootnoteReference"/>
          <w:rFonts w:asciiTheme="minorHAnsi" w:eastAsia="Times New Roman" w:hAnsiTheme="minorHAnsi" w:cs="Tahoma"/>
          <w:sz w:val="24"/>
          <w:szCs w:val="24"/>
          <w:lang w:val="en-US" w:eastAsia="en-GB"/>
        </w:rPr>
        <w:footnoteReference w:id="47"/>
      </w:r>
    </w:p>
    <w:p w14:paraId="20D74E35" w14:textId="2AF21B13" w:rsidR="00D850DE" w:rsidRPr="007753BF" w:rsidRDefault="005D5290" w:rsidP="007753BF">
      <w:pPr>
        <w:widowControl w:val="0"/>
        <w:autoSpaceDE w:val="0"/>
        <w:autoSpaceDN w:val="0"/>
        <w:adjustRightInd w:val="0"/>
        <w:spacing w:after="0" w:line="240" w:lineRule="auto"/>
        <w:ind w:firstLine="284"/>
        <w:jc w:val="both"/>
        <w:rPr>
          <w:rFonts w:asciiTheme="minorHAnsi" w:eastAsia="Times New Roman" w:hAnsiTheme="minorHAnsi" w:cs="Tahoma"/>
          <w:sz w:val="24"/>
          <w:szCs w:val="24"/>
          <w:lang w:val="en-US" w:eastAsia="en-GB"/>
        </w:rPr>
      </w:pPr>
      <w:r w:rsidRPr="007753BF">
        <w:rPr>
          <w:rFonts w:asciiTheme="minorHAnsi" w:eastAsia="Times New Roman" w:hAnsiTheme="minorHAnsi" w:cs="Tahoma"/>
          <w:sz w:val="24"/>
          <w:szCs w:val="24"/>
          <w:lang w:eastAsia="en-GB"/>
        </w:rPr>
        <w:t xml:space="preserve">Additionally, </w:t>
      </w:r>
      <w:r w:rsidR="00705CF8" w:rsidRPr="007753BF">
        <w:rPr>
          <w:rFonts w:asciiTheme="minorHAnsi" w:eastAsia="Times New Roman" w:hAnsiTheme="minorHAnsi" w:cs="Tahoma"/>
          <w:sz w:val="24"/>
          <w:szCs w:val="24"/>
          <w:lang w:eastAsia="en-GB"/>
        </w:rPr>
        <w:t xml:space="preserve">The United Kingdom, due to the </w:t>
      </w:r>
      <w:r w:rsidR="00705CF8" w:rsidRPr="007753BF">
        <w:rPr>
          <w:rFonts w:asciiTheme="minorHAnsi" w:eastAsia="Times New Roman" w:hAnsiTheme="minorHAnsi" w:cs="Tahoma"/>
          <w:sz w:val="24"/>
          <w:szCs w:val="24"/>
          <w:lang w:val="en-US" w:eastAsia="en-GB"/>
        </w:rPr>
        <w:t>Protocol to Title V of the Lisbon Treaty, can opt out at all stages up to implementation. It has exercised the prerogative a few times, most recently in relation to the EAPO.</w:t>
      </w:r>
      <w:r w:rsidR="00705CF8" w:rsidRPr="007753BF">
        <w:rPr>
          <w:rStyle w:val="FootnoteReference"/>
          <w:rFonts w:asciiTheme="minorHAnsi" w:eastAsia="Times New Roman" w:hAnsiTheme="minorHAnsi" w:cs="Tahoma"/>
          <w:sz w:val="24"/>
          <w:szCs w:val="24"/>
          <w:lang w:val="en-US" w:eastAsia="en-GB"/>
        </w:rPr>
        <w:footnoteReference w:id="48"/>
      </w:r>
      <w:r w:rsidR="00705CF8" w:rsidRPr="007753BF">
        <w:rPr>
          <w:rFonts w:asciiTheme="minorHAnsi" w:eastAsia="Times New Roman" w:hAnsiTheme="minorHAnsi" w:cs="Tahoma"/>
          <w:sz w:val="24"/>
          <w:szCs w:val="24"/>
          <w:lang w:val="en-US" w:eastAsia="en-GB"/>
        </w:rPr>
        <w:t xml:space="preserve"> It therefore has </w:t>
      </w:r>
      <w:r w:rsidR="00705CF8" w:rsidRPr="007753BF">
        <w:rPr>
          <w:rFonts w:asciiTheme="minorHAnsi" w:eastAsia="Times New Roman" w:hAnsiTheme="minorHAnsi" w:cs="Tahoma"/>
          <w:sz w:val="24"/>
          <w:szCs w:val="24"/>
          <w:lang w:val="en-US" w:eastAsia="en-GB"/>
        </w:rPr>
        <w:lastRenderedPageBreak/>
        <w:t>no incentive to negotiate heavily at the creation stage, since it can always give up on the instruments.</w:t>
      </w:r>
    </w:p>
    <w:p w14:paraId="77633C05" w14:textId="7F90DE1D" w:rsidR="00C07261" w:rsidRPr="007753BF" w:rsidRDefault="00705CF8" w:rsidP="00C07261">
      <w:pPr>
        <w:widowControl w:val="0"/>
        <w:autoSpaceDE w:val="0"/>
        <w:autoSpaceDN w:val="0"/>
        <w:adjustRightInd w:val="0"/>
        <w:spacing w:after="120" w:line="240" w:lineRule="auto"/>
        <w:ind w:firstLine="284"/>
        <w:jc w:val="both"/>
        <w:rPr>
          <w:rFonts w:asciiTheme="minorHAnsi" w:eastAsiaTheme="minorHAnsi" w:hAnsiTheme="minorHAnsi" w:cs="Times"/>
          <w:bCs/>
          <w:sz w:val="24"/>
          <w:szCs w:val="24"/>
          <w:lang w:val="en-US"/>
        </w:rPr>
      </w:pPr>
      <w:r w:rsidRPr="007753BF">
        <w:rPr>
          <w:rFonts w:asciiTheme="minorHAnsi" w:eastAsia="Times New Roman" w:hAnsiTheme="minorHAnsi" w:cs="Tahoma"/>
          <w:sz w:val="24"/>
          <w:szCs w:val="24"/>
          <w:lang w:val="en-US" w:eastAsia="en-GB"/>
        </w:rPr>
        <w:t xml:space="preserve"> This also explains why, whereas there are some parts of the European </w:t>
      </w:r>
      <w:r w:rsidR="007753BF" w:rsidRPr="007753BF">
        <w:rPr>
          <w:rFonts w:asciiTheme="minorHAnsi" w:eastAsia="Times New Roman" w:hAnsiTheme="minorHAnsi" w:cs="Tahoma"/>
          <w:sz w:val="24"/>
          <w:szCs w:val="24"/>
          <w:lang w:val="en-US" w:eastAsia="en-GB"/>
        </w:rPr>
        <w:t xml:space="preserve">civil procedure </w:t>
      </w:r>
      <w:r w:rsidRPr="007753BF">
        <w:rPr>
          <w:rFonts w:asciiTheme="minorHAnsi" w:eastAsia="Times New Roman" w:hAnsiTheme="minorHAnsi" w:cs="Tahoma"/>
          <w:sz w:val="24"/>
          <w:szCs w:val="24"/>
          <w:lang w:val="en-US" w:eastAsia="en-GB"/>
        </w:rPr>
        <w:t xml:space="preserve">regulations that clearly demonstrate the imprint of the </w:t>
      </w:r>
      <w:ins w:id="129" w:author="Jonathan Garton" w:date="2014-07-29T20:12:00Z">
        <w:r w:rsidR="00812733">
          <w:rPr>
            <w:rFonts w:asciiTheme="minorHAnsi" w:eastAsia="Times New Roman" w:hAnsiTheme="minorHAnsi" w:cs="Tahoma"/>
            <w:sz w:val="24"/>
            <w:szCs w:val="24"/>
            <w:lang w:val="en-US" w:eastAsia="en-GB"/>
          </w:rPr>
          <w:t>C</w:t>
        </w:r>
      </w:ins>
      <w:r w:rsidRPr="007753BF">
        <w:rPr>
          <w:rFonts w:asciiTheme="minorHAnsi" w:eastAsia="Times New Roman" w:hAnsiTheme="minorHAnsi" w:cs="Tahoma"/>
          <w:sz w:val="24"/>
          <w:szCs w:val="24"/>
          <w:lang w:val="en-US" w:eastAsia="en-GB"/>
        </w:rPr>
        <w:t xml:space="preserve">ommon </w:t>
      </w:r>
      <w:ins w:id="130" w:author="Jonathan Garton" w:date="2014-07-29T20:12:00Z">
        <w:r w:rsidR="00812733">
          <w:rPr>
            <w:rFonts w:asciiTheme="minorHAnsi" w:eastAsia="Times New Roman" w:hAnsiTheme="minorHAnsi" w:cs="Tahoma"/>
            <w:sz w:val="24"/>
            <w:szCs w:val="24"/>
            <w:lang w:val="en-US" w:eastAsia="en-GB"/>
          </w:rPr>
          <w:t>L</w:t>
        </w:r>
      </w:ins>
      <w:r w:rsidRPr="007753BF">
        <w:rPr>
          <w:rFonts w:asciiTheme="minorHAnsi" w:eastAsia="Times New Roman" w:hAnsiTheme="minorHAnsi" w:cs="Tahoma"/>
          <w:sz w:val="24"/>
          <w:szCs w:val="24"/>
          <w:lang w:val="en-US" w:eastAsia="en-GB"/>
        </w:rPr>
        <w:t>aw approach (most notably, the rules relating to service in Art. 14 EEO, transposed in the EOP and referred to in the ESCP Regulations</w:t>
      </w:r>
      <w:r w:rsidRPr="007753BF">
        <w:rPr>
          <w:rStyle w:val="FootnoteReference"/>
          <w:rFonts w:asciiTheme="minorHAnsi" w:eastAsia="Times New Roman" w:hAnsiTheme="minorHAnsi" w:cs="Tahoma"/>
          <w:sz w:val="24"/>
          <w:szCs w:val="24"/>
          <w:lang w:val="en-US" w:eastAsia="en-GB"/>
        </w:rPr>
        <w:footnoteReference w:id="49"/>
      </w:r>
      <w:r w:rsidRPr="007753BF">
        <w:rPr>
          <w:rFonts w:asciiTheme="minorHAnsi" w:eastAsia="Times New Roman" w:hAnsiTheme="minorHAnsi" w:cs="Tahoma"/>
          <w:sz w:val="24"/>
          <w:szCs w:val="24"/>
          <w:lang w:val="en-US" w:eastAsia="en-GB"/>
        </w:rPr>
        <w:t xml:space="preserve">), for the vast majority there is a dearth of technicality, or at the very least Common Law-intelligible technicality, which makes it difficult to understand, at times, exactly how ‘domestic law’ or ‘national law’ should intervene. It has taken the CJEU until 2013 to resolve the issue of the effect of the opposition to an EOP (in </w:t>
      </w:r>
      <w:r w:rsidRPr="007753BF">
        <w:rPr>
          <w:rFonts w:asciiTheme="minorHAnsi" w:eastAsiaTheme="minorHAnsi" w:hAnsiTheme="minorHAnsi" w:cs="Times"/>
          <w:sz w:val="24"/>
          <w:szCs w:val="24"/>
          <w:lang w:val="en-US"/>
        </w:rPr>
        <w:t>Case C</w:t>
      </w:r>
      <w:r w:rsidRPr="007753BF">
        <w:rPr>
          <w:rFonts w:ascii="Monaco" w:eastAsiaTheme="minorHAnsi" w:hAnsi="Monaco" w:cs="Monaco"/>
          <w:sz w:val="24"/>
          <w:szCs w:val="24"/>
          <w:lang w:val="en-US"/>
        </w:rPr>
        <w:t>‑</w:t>
      </w:r>
      <w:r w:rsidRPr="007753BF">
        <w:rPr>
          <w:rFonts w:asciiTheme="minorHAnsi" w:eastAsiaTheme="minorHAnsi" w:hAnsiTheme="minorHAnsi" w:cs="Times"/>
          <w:sz w:val="24"/>
          <w:szCs w:val="24"/>
          <w:lang w:val="en-US"/>
        </w:rPr>
        <w:t xml:space="preserve">144/12, </w:t>
      </w:r>
      <w:proofErr w:type="spellStart"/>
      <w:r w:rsidRPr="007753BF">
        <w:rPr>
          <w:rFonts w:asciiTheme="minorHAnsi" w:eastAsiaTheme="minorHAnsi" w:hAnsiTheme="minorHAnsi" w:cs="Times"/>
          <w:i/>
          <w:sz w:val="24"/>
          <w:szCs w:val="24"/>
          <w:lang w:val="en-US"/>
        </w:rPr>
        <w:t>G</w:t>
      </w:r>
      <w:r w:rsidRPr="007753BF">
        <w:rPr>
          <w:rFonts w:asciiTheme="minorHAnsi" w:eastAsiaTheme="minorHAnsi" w:hAnsiTheme="minorHAnsi" w:cs="Times"/>
          <w:bCs/>
          <w:i/>
          <w:sz w:val="24"/>
          <w:szCs w:val="24"/>
          <w:lang w:val="en-US"/>
        </w:rPr>
        <w:t>oldbet</w:t>
      </w:r>
      <w:proofErr w:type="spellEnd"/>
      <w:r w:rsidRPr="007753BF">
        <w:rPr>
          <w:rFonts w:asciiTheme="minorHAnsi" w:eastAsiaTheme="minorHAnsi" w:hAnsiTheme="minorHAnsi" w:cs="Times"/>
          <w:bCs/>
          <w:i/>
          <w:sz w:val="24"/>
          <w:szCs w:val="24"/>
          <w:lang w:val="en-US"/>
        </w:rPr>
        <w:t xml:space="preserve"> </w:t>
      </w:r>
      <w:proofErr w:type="spellStart"/>
      <w:r w:rsidRPr="007753BF">
        <w:rPr>
          <w:rFonts w:asciiTheme="minorHAnsi" w:eastAsiaTheme="minorHAnsi" w:hAnsiTheme="minorHAnsi" w:cs="Times"/>
          <w:bCs/>
          <w:i/>
          <w:sz w:val="24"/>
          <w:szCs w:val="24"/>
          <w:lang w:val="en-US"/>
        </w:rPr>
        <w:t>Sportwetten</w:t>
      </w:r>
      <w:proofErr w:type="spellEnd"/>
      <w:r w:rsidRPr="007753BF">
        <w:rPr>
          <w:rFonts w:asciiTheme="minorHAnsi" w:eastAsiaTheme="minorHAnsi" w:hAnsiTheme="minorHAnsi" w:cs="Times"/>
          <w:bCs/>
          <w:i/>
          <w:sz w:val="24"/>
          <w:szCs w:val="24"/>
          <w:lang w:val="en-US"/>
        </w:rPr>
        <w:t xml:space="preserve"> GmbH</w:t>
      </w:r>
      <w:r w:rsidRPr="007753BF">
        <w:rPr>
          <w:rFonts w:asciiTheme="minorHAnsi" w:eastAsiaTheme="minorHAnsi" w:hAnsiTheme="minorHAnsi" w:cs="Times"/>
          <w:i/>
          <w:sz w:val="24"/>
          <w:szCs w:val="24"/>
          <w:lang w:val="en-US"/>
        </w:rPr>
        <w:t xml:space="preserve"> v </w:t>
      </w:r>
      <w:r w:rsidRPr="007753BF">
        <w:rPr>
          <w:rFonts w:asciiTheme="minorHAnsi" w:eastAsiaTheme="minorHAnsi" w:hAnsiTheme="minorHAnsi" w:cs="Times"/>
          <w:bCs/>
          <w:i/>
          <w:sz w:val="24"/>
          <w:szCs w:val="24"/>
          <w:lang w:val="en-US"/>
        </w:rPr>
        <w:t xml:space="preserve">Massimo </w:t>
      </w:r>
      <w:proofErr w:type="spellStart"/>
      <w:r w:rsidRPr="007753BF">
        <w:rPr>
          <w:rFonts w:asciiTheme="minorHAnsi" w:eastAsiaTheme="minorHAnsi" w:hAnsiTheme="minorHAnsi" w:cs="Times"/>
          <w:bCs/>
          <w:i/>
          <w:sz w:val="24"/>
          <w:szCs w:val="24"/>
          <w:lang w:val="en-US"/>
        </w:rPr>
        <w:t>Sperindeo</w:t>
      </w:r>
      <w:proofErr w:type="spellEnd"/>
      <w:r w:rsidRPr="007753BF">
        <w:rPr>
          <w:rFonts w:asciiTheme="minorHAnsi" w:eastAsiaTheme="minorHAnsi" w:hAnsiTheme="minorHAnsi" w:cs="Times"/>
          <w:bCs/>
          <w:sz w:val="24"/>
          <w:szCs w:val="24"/>
          <w:lang w:val="en-US"/>
        </w:rPr>
        <w:t>)</w:t>
      </w:r>
      <w:r w:rsidRPr="007753BF">
        <w:rPr>
          <w:rStyle w:val="FootnoteReference"/>
          <w:rFonts w:asciiTheme="minorHAnsi" w:eastAsiaTheme="minorHAnsi" w:hAnsiTheme="minorHAnsi" w:cs="Times"/>
          <w:bCs/>
          <w:sz w:val="24"/>
          <w:szCs w:val="24"/>
          <w:lang w:val="en-US"/>
        </w:rPr>
        <w:footnoteReference w:id="50"/>
      </w:r>
      <w:r w:rsidRPr="007753BF">
        <w:rPr>
          <w:rFonts w:asciiTheme="minorHAnsi" w:eastAsiaTheme="minorHAnsi" w:hAnsiTheme="minorHAnsi" w:cs="Times"/>
          <w:bCs/>
          <w:sz w:val="24"/>
          <w:szCs w:val="24"/>
          <w:lang w:val="en-US"/>
        </w:rPr>
        <w:t xml:space="preserve"> and the UK did not even submit observations, even though the outcome is very similar to the solution found by the Rules Committee in enacting Part 78 CPR.</w:t>
      </w:r>
      <w:r w:rsidRPr="007753BF">
        <w:rPr>
          <w:rStyle w:val="FootnoteReference"/>
          <w:rFonts w:asciiTheme="minorHAnsi" w:eastAsiaTheme="minorHAnsi" w:hAnsiTheme="minorHAnsi" w:cs="Times"/>
          <w:bCs/>
          <w:sz w:val="24"/>
          <w:szCs w:val="24"/>
          <w:lang w:val="en-US"/>
        </w:rPr>
        <w:footnoteReference w:id="51"/>
      </w:r>
      <w:r w:rsidRPr="007753BF">
        <w:rPr>
          <w:rFonts w:asciiTheme="minorHAnsi" w:eastAsiaTheme="minorHAnsi" w:hAnsiTheme="minorHAnsi" w:cs="Times"/>
          <w:bCs/>
          <w:sz w:val="24"/>
          <w:szCs w:val="24"/>
          <w:lang w:val="en-US"/>
        </w:rPr>
        <w:t xml:space="preserve"> </w:t>
      </w:r>
      <w:r w:rsidR="009D254D" w:rsidRPr="007753BF">
        <w:rPr>
          <w:rFonts w:asciiTheme="minorHAnsi" w:eastAsiaTheme="minorHAnsi" w:hAnsiTheme="minorHAnsi" w:cs="Times"/>
          <w:bCs/>
          <w:sz w:val="24"/>
          <w:szCs w:val="24"/>
          <w:lang w:val="en-US"/>
        </w:rPr>
        <w:t xml:space="preserve">The UK’s </w:t>
      </w:r>
      <w:r w:rsidR="00C07261" w:rsidRPr="007753BF">
        <w:rPr>
          <w:rFonts w:asciiTheme="minorHAnsi" w:eastAsiaTheme="minorHAnsi" w:hAnsiTheme="minorHAnsi" w:cs="Times"/>
          <w:bCs/>
          <w:sz w:val="24"/>
          <w:szCs w:val="24"/>
          <w:lang w:val="en-US"/>
        </w:rPr>
        <w:t xml:space="preserve">hands-off approach, </w:t>
      </w:r>
      <w:r w:rsidR="009D254D" w:rsidRPr="007753BF">
        <w:rPr>
          <w:rFonts w:asciiTheme="minorHAnsi" w:eastAsiaTheme="minorHAnsi" w:hAnsiTheme="minorHAnsi" w:cs="Times"/>
          <w:bCs/>
          <w:sz w:val="24"/>
          <w:szCs w:val="24"/>
          <w:lang w:val="en-US"/>
        </w:rPr>
        <w:t xml:space="preserve">post-adoption, in this case by not intervening in a Court of Justice case, </w:t>
      </w:r>
      <w:r w:rsidR="00C07261" w:rsidRPr="007753BF">
        <w:rPr>
          <w:rFonts w:asciiTheme="minorHAnsi" w:eastAsiaTheme="minorHAnsi" w:hAnsiTheme="minorHAnsi" w:cs="Times"/>
          <w:bCs/>
          <w:sz w:val="24"/>
          <w:szCs w:val="24"/>
          <w:lang w:val="en-US"/>
        </w:rPr>
        <w:t>quite clearly affects the very quality of the European legal discourse, as was pointed out during the Balance of Competences exercise:</w:t>
      </w:r>
    </w:p>
    <w:p w14:paraId="645A2EC4" w14:textId="04385493" w:rsidR="009D254D" w:rsidRDefault="009D254D" w:rsidP="00CD09D3">
      <w:pPr>
        <w:widowControl w:val="0"/>
        <w:autoSpaceDE w:val="0"/>
        <w:autoSpaceDN w:val="0"/>
        <w:adjustRightInd w:val="0"/>
        <w:spacing w:after="0" w:line="240" w:lineRule="auto"/>
        <w:ind w:left="284" w:right="284"/>
        <w:jc w:val="both"/>
        <w:rPr>
          <w:rFonts w:asciiTheme="minorHAnsi" w:eastAsiaTheme="minorHAnsi" w:hAnsiTheme="minorHAnsi"/>
          <w:sz w:val="24"/>
          <w:szCs w:val="24"/>
          <w:lang w:val="en-US"/>
        </w:rPr>
      </w:pPr>
      <w:r w:rsidRPr="007753BF">
        <w:rPr>
          <w:rFonts w:asciiTheme="minorHAnsi" w:eastAsiaTheme="minorHAnsi" w:hAnsiTheme="minorHAnsi"/>
          <w:sz w:val="24"/>
          <w:szCs w:val="24"/>
          <w:lang w:val="en-US"/>
        </w:rPr>
        <w:t>3.54 The Law Society of England and Wales, the Bar Council, Dr Mills and participants at the</w:t>
      </w:r>
      <w:r w:rsidR="00C07261" w:rsidRPr="007753BF">
        <w:rPr>
          <w:rFonts w:asciiTheme="minorHAnsi" w:eastAsiaTheme="minorHAnsi" w:hAnsiTheme="minorHAnsi"/>
          <w:sz w:val="24"/>
          <w:szCs w:val="24"/>
          <w:lang w:val="en-US"/>
        </w:rPr>
        <w:t xml:space="preserve"> </w:t>
      </w:r>
      <w:r w:rsidRPr="007753BF">
        <w:rPr>
          <w:rFonts w:asciiTheme="minorHAnsi" w:eastAsiaTheme="minorHAnsi" w:hAnsiTheme="minorHAnsi"/>
          <w:sz w:val="24"/>
          <w:szCs w:val="24"/>
          <w:lang w:val="en-US"/>
        </w:rPr>
        <w:t>London workshops stated that another way in which the E</w:t>
      </w:r>
      <w:r w:rsidR="00C07261" w:rsidRPr="007753BF">
        <w:rPr>
          <w:rFonts w:asciiTheme="minorHAnsi" w:eastAsiaTheme="minorHAnsi" w:hAnsiTheme="minorHAnsi"/>
          <w:sz w:val="24"/>
          <w:szCs w:val="24"/>
          <w:lang w:val="en-US"/>
        </w:rPr>
        <w:t xml:space="preserve">CJs decision-making could </w:t>
      </w:r>
      <w:r w:rsidRPr="007753BF">
        <w:rPr>
          <w:rFonts w:asciiTheme="minorHAnsi" w:eastAsiaTheme="minorHAnsi" w:hAnsiTheme="minorHAnsi"/>
          <w:sz w:val="24"/>
          <w:szCs w:val="24"/>
          <w:lang w:val="en-US"/>
        </w:rPr>
        <w:t>be improved was for the UK to intervene more frequently in cases before the ECJ. Of</w:t>
      </w:r>
      <w:r w:rsidR="00C07261" w:rsidRPr="007753BF">
        <w:rPr>
          <w:rFonts w:asciiTheme="minorHAnsi" w:eastAsiaTheme="minorHAnsi" w:hAnsiTheme="minorHAnsi"/>
          <w:sz w:val="24"/>
          <w:szCs w:val="24"/>
          <w:lang w:val="en-US"/>
        </w:rPr>
        <w:t xml:space="preserve"> </w:t>
      </w:r>
      <w:r w:rsidRPr="007753BF">
        <w:rPr>
          <w:rFonts w:asciiTheme="minorHAnsi" w:eastAsiaTheme="minorHAnsi" w:hAnsiTheme="minorHAnsi"/>
          <w:sz w:val="24"/>
          <w:szCs w:val="24"/>
          <w:lang w:val="en-US"/>
        </w:rPr>
        <w:t>those respondents, the Law Society of England and Wales, including those practitioners</w:t>
      </w:r>
      <w:r w:rsidR="00C07261" w:rsidRPr="007753BF">
        <w:rPr>
          <w:rFonts w:asciiTheme="minorHAnsi" w:eastAsiaTheme="minorHAnsi" w:hAnsiTheme="minorHAnsi"/>
          <w:sz w:val="24"/>
          <w:szCs w:val="24"/>
          <w:lang w:val="en-US"/>
        </w:rPr>
        <w:t xml:space="preserve"> </w:t>
      </w:r>
      <w:r w:rsidRPr="007753BF">
        <w:rPr>
          <w:rFonts w:asciiTheme="minorHAnsi" w:eastAsiaTheme="minorHAnsi" w:hAnsiTheme="minorHAnsi"/>
          <w:sz w:val="24"/>
          <w:szCs w:val="24"/>
          <w:lang w:val="en-US"/>
        </w:rPr>
        <w:t>who responded to its own consultation, said that the UK should intervene to ensure the</w:t>
      </w:r>
      <w:r w:rsidR="00C07261" w:rsidRPr="007753BF">
        <w:rPr>
          <w:rFonts w:asciiTheme="minorHAnsi" w:eastAsiaTheme="minorHAnsi" w:hAnsiTheme="minorHAnsi"/>
          <w:sz w:val="24"/>
          <w:szCs w:val="24"/>
          <w:lang w:val="en-US"/>
        </w:rPr>
        <w:t xml:space="preserve"> </w:t>
      </w:r>
      <w:r w:rsidRPr="007753BF">
        <w:rPr>
          <w:rFonts w:asciiTheme="minorHAnsi" w:eastAsiaTheme="minorHAnsi" w:hAnsiTheme="minorHAnsi"/>
          <w:sz w:val="24"/>
          <w:szCs w:val="24"/>
          <w:lang w:val="en-US"/>
        </w:rPr>
        <w:t>‘commercial con</w:t>
      </w:r>
      <w:r w:rsidR="00C07261" w:rsidRPr="007753BF">
        <w:rPr>
          <w:rFonts w:asciiTheme="minorHAnsi" w:eastAsiaTheme="minorHAnsi" w:hAnsiTheme="minorHAnsi"/>
          <w:sz w:val="24"/>
          <w:szCs w:val="24"/>
          <w:lang w:val="en-US"/>
        </w:rPr>
        <w:t xml:space="preserve">text was understood’. The other </w:t>
      </w:r>
      <w:r w:rsidRPr="007753BF">
        <w:rPr>
          <w:rFonts w:asciiTheme="minorHAnsi" w:eastAsiaTheme="minorHAnsi" w:hAnsiTheme="minorHAnsi"/>
          <w:sz w:val="24"/>
          <w:szCs w:val="24"/>
          <w:lang w:val="en-US"/>
        </w:rPr>
        <w:t>respondents said that intervening would</w:t>
      </w:r>
      <w:r w:rsidR="00C07261" w:rsidRPr="007753BF">
        <w:rPr>
          <w:rFonts w:asciiTheme="minorHAnsi" w:eastAsiaTheme="minorHAnsi" w:hAnsiTheme="minorHAnsi"/>
          <w:sz w:val="24"/>
          <w:szCs w:val="24"/>
          <w:lang w:val="en-US"/>
        </w:rPr>
        <w:t xml:space="preserve"> </w:t>
      </w:r>
      <w:r w:rsidRPr="007753BF">
        <w:rPr>
          <w:rFonts w:asciiTheme="minorHAnsi" w:eastAsiaTheme="minorHAnsi" w:hAnsiTheme="minorHAnsi"/>
          <w:sz w:val="24"/>
          <w:szCs w:val="24"/>
          <w:lang w:val="en-US"/>
        </w:rPr>
        <w:t>allow the ‘common law perspective to be represented’. At the Edinburgh and Brussels</w:t>
      </w:r>
      <w:r w:rsidR="00C07261" w:rsidRPr="007753BF">
        <w:rPr>
          <w:rFonts w:asciiTheme="minorHAnsi" w:eastAsiaTheme="minorHAnsi" w:hAnsiTheme="minorHAnsi"/>
          <w:sz w:val="24"/>
          <w:szCs w:val="24"/>
          <w:lang w:val="en-US"/>
        </w:rPr>
        <w:t xml:space="preserve"> </w:t>
      </w:r>
      <w:r w:rsidRPr="007753BF">
        <w:rPr>
          <w:rFonts w:asciiTheme="minorHAnsi" w:eastAsiaTheme="minorHAnsi" w:hAnsiTheme="minorHAnsi"/>
          <w:sz w:val="24"/>
          <w:szCs w:val="24"/>
          <w:lang w:val="en-US"/>
        </w:rPr>
        <w:t>workshops, participants stated that some of the criticism over the rulings had arisen</w:t>
      </w:r>
      <w:r w:rsidR="00C07261" w:rsidRPr="007753BF">
        <w:rPr>
          <w:rFonts w:asciiTheme="minorHAnsi" w:eastAsiaTheme="minorHAnsi" w:hAnsiTheme="minorHAnsi"/>
          <w:sz w:val="24"/>
          <w:szCs w:val="24"/>
          <w:lang w:val="en-US"/>
        </w:rPr>
        <w:t xml:space="preserve"> </w:t>
      </w:r>
      <w:r w:rsidRPr="007753BF">
        <w:rPr>
          <w:rFonts w:asciiTheme="minorHAnsi" w:eastAsiaTheme="minorHAnsi" w:hAnsiTheme="minorHAnsi"/>
          <w:sz w:val="24"/>
          <w:szCs w:val="24"/>
          <w:lang w:val="en-US"/>
        </w:rPr>
        <w:t>because the judgments have been misunderstood or people had failed to understand the</w:t>
      </w:r>
      <w:r w:rsidR="00C07261" w:rsidRPr="007753BF">
        <w:rPr>
          <w:rFonts w:asciiTheme="minorHAnsi" w:eastAsiaTheme="minorHAnsi" w:hAnsiTheme="minorHAnsi"/>
          <w:sz w:val="24"/>
          <w:szCs w:val="24"/>
          <w:lang w:val="en-US"/>
        </w:rPr>
        <w:t xml:space="preserve"> </w:t>
      </w:r>
      <w:r w:rsidRPr="007753BF">
        <w:rPr>
          <w:rFonts w:asciiTheme="minorHAnsi" w:eastAsiaTheme="minorHAnsi" w:hAnsiTheme="minorHAnsi"/>
          <w:sz w:val="24"/>
          <w:szCs w:val="24"/>
          <w:lang w:val="en-US"/>
        </w:rPr>
        <w:t>context in which they had been made.</w:t>
      </w:r>
    </w:p>
    <w:p w14:paraId="00112D80" w14:textId="77777777" w:rsidR="00CD09D3" w:rsidRPr="007753BF" w:rsidRDefault="00CD09D3" w:rsidP="00CD09D3">
      <w:pPr>
        <w:widowControl w:val="0"/>
        <w:autoSpaceDE w:val="0"/>
        <w:autoSpaceDN w:val="0"/>
        <w:adjustRightInd w:val="0"/>
        <w:spacing w:after="0" w:line="240" w:lineRule="auto"/>
        <w:ind w:left="284" w:right="284"/>
        <w:jc w:val="both"/>
        <w:rPr>
          <w:rFonts w:asciiTheme="minorHAnsi" w:eastAsiaTheme="minorHAnsi" w:hAnsiTheme="minorHAnsi"/>
          <w:sz w:val="24"/>
          <w:szCs w:val="24"/>
          <w:lang w:val="en-US"/>
        </w:rPr>
      </w:pPr>
    </w:p>
    <w:p w14:paraId="70D12194" w14:textId="476505DE" w:rsidR="00FE12EF" w:rsidRPr="006A0FCB" w:rsidRDefault="005107DA" w:rsidP="006A0FCB">
      <w:pPr>
        <w:widowControl w:val="0"/>
        <w:tabs>
          <w:tab w:val="left" w:pos="720"/>
          <w:tab w:val="left" w:pos="1440"/>
          <w:tab w:val="left" w:pos="2160"/>
          <w:tab w:val="left" w:pos="2880"/>
          <w:tab w:val="left" w:pos="3600"/>
          <w:tab w:val="left" w:pos="4320"/>
        </w:tabs>
        <w:autoSpaceDE w:val="0"/>
        <w:autoSpaceDN w:val="0"/>
        <w:adjustRightInd w:val="0"/>
        <w:spacing w:line="240" w:lineRule="auto"/>
        <w:rPr>
          <w:rFonts w:asciiTheme="minorHAnsi" w:hAnsiTheme="minorHAnsi" w:cs="Cochin"/>
          <w:sz w:val="24"/>
          <w:szCs w:val="24"/>
          <w:u w:val="single"/>
        </w:rPr>
      </w:pPr>
      <w:r>
        <w:rPr>
          <w:rFonts w:asciiTheme="minorHAnsi" w:hAnsiTheme="minorHAnsi" w:cs="Cochin"/>
          <w:sz w:val="24"/>
          <w:szCs w:val="24"/>
          <w:u w:val="single"/>
        </w:rPr>
        <w:t>Strike up, pipers</w:t>
      </w:r>
      <w:r w:rsidR="00CD09D3">
        <w:rPr>
          <w:rFonts w:asciiTheme="minorHAnsi" w:hAnsiTheme="minorHAnsi" w:cs="Cochin"/>
          <w:sz w:val="24"/>
          <w:szCs w:val="24"/>
          <w:u w:val="single"/>
        </w:rPr>
        <w:t xml:space="preserve"> ?</w:t>
      </w:r>
    </w:p>
    <w:p w14:paraId="1904FAE7" w14:textId="77777777" w:rsidR="00F1344D" w:rsidRDefault="00F1344D" w:rsidP="00F1344D">
      <w:pPr>
        <w:widowControl w:val="0"/>
        <w:autoSpaceDE w:val="0"/>
        <w:autoSpaceDN w:val="0"/>
        <w:adjustRightInd w:val="0"/>
        <w:spacing w:after="0" w:line="240" w:lineRule="auto"/>
        <w:rPr>
          <w:ins w:id="135" w:author="Jonathan" w:date="2014-07-29T21:57:00Z"/>
          <w:rFonts w:ascii="Times" w:eastAsiaTheme="minorHAnsi" w:hAnsi="Times" w:cs="Times"/>
          <w:b/>
          <w:bCs/>
          <w:sz w:val="32"/>
          <w:szCs w:val="32"/>
          <w:lang w:val="en-US"/>
        </w:rPr>
      </w:pPr>
    </w:p>
    <w:p w14:paraId="3B8D50E7" w14:textId="77777777" w:rsidR="00F1344D" w:rsidRPr="00701704" w:rsidRDefault="00F1344D">
      <w:pPr>
        <w:widowControl w:val="0"/>
        <w:autoSpaceDE w:val="0"/>
        <w:autoSpaceDN w:val="0"/>
        <w:adjustRightInd w:val="0"/>
        <w:spacing w:after="0" w:line="240" w:lineRule="auto"/>
        <w:ind w:firstLine="284"/>
        <w:rPr>
          <w:rFonts w:asciiTheme="minorHAnsi" w:eastAsiaTheme="minorHAnsi" w:hAnsiTheme="minorHAnsi" w:cs="Times"/>
          <w:b/>
          <w:sz w:val="24"/>
          <w:szCs w:val="24"/>
          <w:lang w:val="en-US"/>
          <w:rPrChange w:id="136" w:author="Jonathan" w:date="2014-07-29T22:17:00Z">
            <w:rPr>
              <w:rFonts w:asciiTheme="minorHAnsi" w:eastAsiaTheme="minorHAnsi" w:hAnsiTheme="minorHAnsi" w:cs="Times"/>
              <w:sz w:val="24"/>
              <w:szCs w:val="24"/>
              <w:lang w:val="en-US"/>
            </w:rPr>
          </w:rPrChange>
        </w:rPr>
        <w:pPrChange w:id="137" w:author="Jonathan" w:date="2014-07-29T22:16:00Z">
          <w:pPr>
            <w:widowControl w:val="0"/>
            <w:autoSpaceDE w:val="0"/>
            <w:autoSpaceDN w:val="0"/>
            <w:adjustRightInd w:val="0"/>
            <w:spacing w:after="0" w:line="240" w:lineRule="auto"/>
            <w:ind w:left="2160"/>
          </w:pPr>
        </w:pPrChange>
      </w:pPr>
      <w:r w:rsidRPr="00701704">
        <w:rPr>
          <w:rFonts w:asciiTheme="minorHAnsi" w:eastAsiaTheme="minorHAnsi" w:hAnsiTheme="minorHAnsi" w:cs="Times"/>
          <w:b/>
          <w:sz w:val="24"/>
          <w:szCs w:val="24"/>
          <w:lang w:val="en-US"/>
          <w:rPrChange w:id="138" w:author="Jonathan" w:date="2014-07-29T22:17:00Z">
            <w:rPr>
              <w:rFonts w:asciiTheme="minorHAnsi" w:eastAsiaTheme="minorHAnsi" w:hAnsiTheme="minorHAnsi" w:cs="Times"/>
              <w:b/>
              <w:bCs/>
              <w:sz w:val="24"/>
              <w:szCs w:val="24"/>
              <w:lang w:val="en-US"/>
            </w:rPr>
          </w:rPrChange>
        </w:rPr>
        <w:t>Messenger</w:t>
      </w:r>
    </w:p>
    <w:p w14:paraId="3765898E" w14:textId="77777777" w:rsidR="00F1344D" w:rsidRPr="00F1344D" w:rsidRDefault="00F1344D">
      <w:pPr>
        <w:widowControl w:val="0"/>
        <w:autoSpaceDE w:val="0"/>
        <w:autoSpaceDN w:val="0"/>
        <w:adjustRightInd w:val="0"/>
        <w:spacing w:after="0" w:line="240" w:lineRule="auto"/>
        <w:ind w:firstLine="284"/>
        <w:rPr>
          <w:rFonts w:asciiTheme="minorHAnsi" w:eastAsiaTheme="minorHAnsi" w:hAnsiTheme="minorHAnsi" w:cs="Times"/>
          <w:sz w:val="24"/>
          <w:szCs w:val="24"/>
          <w:lang w:val="en-US"/>
        </w:rPr>
        <w:pPrChange w:id="139" w:author="Jonathan" w:date="2014-07-29T22:16:00Z">
          <w:pPr>
            <w:widowControl w:val="0"/>
            <w:autoSpaceDE w:val="0"/>
            <w:autoSpaceDN w:val="0"/>
            <w:adjustRightInd w:val="0"/>
            <w:spacing w:after="0" w:line="240" w:lineRule="auto"/>
            <w:ind w:left="2160"/>
          </w:pPr>
        </w:pPrChange>
      </w:pPr>
      <w:r w:rsidRPr="00F1344D">
        <w:rPr>
          <w:rFonts w:asciiTheme="minorHAnsi" w:eastAsiaTheme="minorHAnsi" w:hAnsiTheme="minorHAnsi" w:cs="Times"/>
          <w:sz w:val="24"/>
          <w:szCs w:val="24"/>
          <w:lang w:val="en-US"/>
        </w:rPr>
        <w:t xml:space="preserve">My lord, your brother John is </w:t>
      </w:r>
      <w:proofErr w:type="spellStart"/>
      <w:r w:rsidRPr="00F1344D">
        <w:rPr>
          <w:rFonts w:asciiTheme="minorHAnsi" w:eastAsiaTheme="minorHAnsi" w:hAnsiTheme="minorHAnsi" w:cs="Times"/>
          <w:sz w:val="24"/>
          <w:szCs w:val="24"/>
          <w:lang w:val="en-US"/>
        </w:rPr>
        <w:t>ta'en</w:t>
      </w:r>
      <w:proofErr w:type="spellEnd"/>
      <w:r w:rsidRPr="00F1344D">
        <w:rPr>
          <w:rFonts w:asciiTheme="minorHAnsi" w:eastAsiaTheme="minorHAnsi" w:hAnsiTheme="minorHAnsi" w:cs="Times"/>
          <w:sz w:val="24"/>
          <w:szCs w:val="24"/>
          <w:lang w:val="en-US"/>
        </w:rPr>
        <w:t xml:space="preserve"> in flight,</w:t>
      </w:r>
    </w:p>
    <w:p w14:paraId="4D5AEC0B" w14:textId="77777777" w:rsidR="00F1344D" w:rsidRPr="00F1344D" w:rsidRDefault="00F1344D">
      <w:pPr>
        <w:widowControl w:val="0"/>
        <w:autoSpaceDE w:val="0"/>
        <w:autoSpaceDN w:val="0"/>
        <w:adjustRightInd w:val="0"/>
        <w:spacing w:after="0" w:line="240" w:lineRule="auto"/>
        <w:ind w:firstLine="284"/>
        <w:rPr>
          <w:rFonts w:asciiTheme="minorHAnsi" w:eastAsiaTheme="minorHAnsi" w:hAnsiTheme="minorHAnsi" w:cs="Times"/>
          <w:sz w:val="24"/>
          <w:szCs w:val="24"/>
          <w:lang w:val="en-US"/>
        </w:rPr>
        <w:pPrChange w:id="140" w:author="Jonathan" w:date="2014-07-29T22:16:00Z">
          <w:pPr>
            <w:widowControl w:val="0"/>
            <w:autoSpaceDE w:val="0"/>
            <w:autoSpaceDN w:val="0"/>
            <w:adjustRightInd w:val="0"/>
            <w:spacing w:after="0" w:line="240" w:lineRule="auto"/>
            <w:ind w:left="2160"/>
          </w:pPr>
        </w:pPrChange>
      </w:pPr>
      <w:r w:rsidRPr="00F1344D">
        <w:rPr>
          <w:rFonts w:asciiTheme="minorHAnsi" w:eastAsiaTheme="minorHAnsi" w:hAnsiTheme="minorHAnsi" w:cs="Times"/>
          <w:sz w:val="24"/>
          <w:szCs w:val="24"/>
          <w:lang w:val="en-US"/>
        </w:rPr>
        <w:t>And brought with armed men back to Messina.</w:t>
      </w:r>
    </w:p>
    <w:p w14:paraId="341E4B92" w14:textId="028C65B9" w:rsidR="00F1344D" w:rsidRPr="00701704" w:rsidRDefault="00F1344D">
      <w:pPr>
        <w:widowControl w:val="0"/>
        <w:autoSpaceDE w:val="0"/>
        <w:autoSpaceDN w:val="0"/>
        <w:adjustRightInd w:val="0"/>
        <w:spacing w:after="0" w:line="240" w:lineRule="auto"/>
        <w:ind w:firstLine="284"/>
        <w:rPr>
          <w:rFonts w:asciiTheme="minorHAnsi" w:eastAsiaTheme="minorHAnsi" w:hAnsiTheme="minorHAnsi" w:cs="Times"/>
          <w:b/>
          <w:sz w:val="24"/>
          <w:szCs w:val="24"/>
          <w:lang w:val="en-US"/>
          <w:rPrChange w:id="141" w:author="Jonathan" w:date="2014-07-29T22:17:00Z">
            <w:rPr>
              <w:rFonts w:asciiTheme="minorHAnsi" w:eastAsiaTheme="minorHAnsi" w:hAnsiTheme="minorHAnsi" w:cs="Times"/>
              <w:sz w:val="24"/>
              <w:szCs w:val="24"/>
              <w:lang w:val="en-US"/>
            </w:rPr>
          </w:rPrChange>
        </w:rPr>
        <w:pPrChange w:id="142" w:author="Jonathan" w:date="2014-07-29T22:16:00Z">
          <w:pPr>
            <w:widowControl w:val="0"/>
            <w:autoSpaceDE w:val="0"/>
            <w:autoSpaceDN w:val="0"/>
            <w:adjustRightInd w:val="0"/>
            <w:spacing w:after="0" w:line="240" w:lineRule="auto"/>
            <w:ind w:left="2160"/>
          </w:pPr>
        </w:pPrChange>
      </w:pPr>
      <w:proofErr w:type="spellStart"/>
      <w:ins w:id="143" w:author="Jonathan" w:date="2014-07-29T21:57:00Z">
        <w:r w:rsidRPr="00701704">
          <w:rPr>
            <w:rFonts w:asciiTheme="minorHAnsi" w:eastAsiaTheme="minorHAnsi" w:hAnsiTheme="minorHAnsi" w:cs="Times"/>
            <w:b/>
            <w:sz w:val="24"/>
            <w:szCs w:val="24"/>
            <w:lang w:val="en-US"/>
            <w:rPrChange w:id="144" w:author="Jonathan" w:date="2014-07-29T22:17:00Z">
              <w:rPr>
                <w:rFonts w:asciiTheme="minorHAnsi" w:eastAsiaTheme="minorHAnsi" w:hAnsiTheme="minorHAnsi" w:cs="Times"/>
                <w:b/>
                <w:bCs/>
                <w:sz w:val="24"/>
                <w:szCs w:val="24"/>
                <w:lang w:val="en-US"/>
              </w:rPr>
            </w:rPrChange>
          </w:rPr>
          <w:t>Benedick</w:t>
        </w:r>
      </w:ins>
      <w:proofErr w:type="spellEnd"/>
    </w:p>
    <w:p w14:paraId="0945F742" w14:textId="77777777" w:rsidR="00F1344D" w:rsidRPr="00F1344D" w:rsidRDefault="00F1344D">
      <w:pPr>
        <w:widowControl w:val="0"/>
        <w:autoSpaceDE w:val="0"/>
        <w:autoSpaceDN w:val="0"/>
        <w:adjustRightInd w:val="0"/>
        <w:spacing w:after="0" w:line="240" w:lineRule="auto"/>
        <w:ind w:firstLine="284"/>
        <w:rPr>
          <w:rFonts w:asciiTheme="minorHAnsi" w:eastAsiaTheme="minorHAnsi" w:hAnsiTheme="minorHAnsi" w:cs="Times"/>
          <w:sz w:val="24"/>
          <w:szCs w:val="24"/>
          <w:lang w:val="en-US"/>
        </w:rPr>
        <w:pPrChange w:id="145" w:author="Jonathan" w:date="2014-07-29T22:16:00Z">
          <w:pPr>
            <w:widowControl w:val="0"/>
            <w:autoSpaceDE w:val="0"/>
            <w:autoSpaceDN w:val="0"/>
            <w:adjustRightInd w:val="0"/>
            <w:spacing w:after="0" w:line="240" w:lineRule="auto"/>
            <w:ind w:left="2160"/>
          </w:pPr>
        </w:pPrChange>
      </w:pPr>
      <w:r w:rsidRPr="00F1344D">
        <w:rPr>
          <w:rFonts w:asciiTheme="minorHAnsi" w:eastAsiaTheme="minorHAnsi" w:hAnsiTheme="minorHAnsi" w:cs="Times"/>
          <w:sz w:val="24"/>
          <w:szCs w:val="24"/>
          <w:lang w:val="en-US"/>
        </w:rPr>
        <w:t>Think not on him till to-morrow:</w:t>
      </w:r>
    </w:p>
    <w:p w14:paraId="5C2B62EF" w14:textId="77777777" w:rsidR="00F1344D" w:rsidRPr="00F1344D" w:rsidRDefault="00F1344D">
      <w:pPr>
        <w:widowControl w:val="0"/>
        <w:autoSpaceDE w:val="0"/>
        <w:autoSpaceDN w:val="0"/>
        <w:adjustRightInd w:val="0"/>
        <w:spacing w:after="0" w:line="240" w:lineRule="auto"/>
        <w:ind w:firstLine="284"/>
        <w:rPr>
          <w:rFonts w:asciiTheme="minorHAnsi" w:eastAsiaTheme="minorHAnsi" w:hAnsiTheme="minorHAnsi" w:cs="Times"/>
          <w:sz w:val="24"/>
          <w:szCs w:val="24"/>
          <w:lang w:val="en-US"/>
        </w:rPr>
        <w:pPrChange w:id="146" w:author="Jonathan" w:date="2014-07-29T22:16:00Z">
          <w:pPr>
            <w:widowControl w:val="0"/>
            <w:autoSpaceDE w:val="0"/>
            <w:autoSpaceDN w:val="0"/>
            <w:adjustRightInd w:val="0"/>
            <w:spacing w:after="0" w:line="240" w:lineRule="auto"/>
            <w:ind w:left="2160"/>
          </w:pPr>
        </w:pPrChange>
      </w:pPr>
      <w:r w:rsidRPr="00F1344D">
        <w:rPr>
          <w:rFonts w:asciiTheme="minorHAnsi" w:eastAsiaTheme="minorHAnsi" w:hAnsiTheme="minorHAnsi" w:cs="Times"/>
          <w:sz w:val="24"/>
          <w:szCs w:val="24"/>
          <w:lang w:val="en-US"/>
        </w:rPr>
        <w:t>I'll devise thee brave punishments for him.</w:t>
      </w:r>
    </w:p>
    <w:p w14:paraId="077F615D" w14:textId="77777777" w:rsidR="00F1344D" w:rsidRDefault="00F1344D">
      <w:pPr>
        <w:widowControl w:val="0"/>
        <w:autoSpaceDE w:val="0"/>
        <w:autoSpaceDN w:val="0"/>
        <w:adjustRightInd w:val="0"/>
        <w:spacing w:after="0" w:line="240" w:lineRule="auto"/>
        <w:ind w:firstLine="284"/>
        <w:rPr>
          <w:ins w:id="147" w:author="Jonathan" w:date="2014-07-29T21:58:00Z"/>
          <w:rFonts w:asciiTheme="minorHAnsi" w:eastAsiaTheme="minorHAnsi" w:hAnsiTheme="minorHAnsi" w:cs="Times"/>
          <w:sz w:val="24"/>
          <w:szCs w:val="24"/>
          <w:lang w:val="en-US"/>
        </w:rPr>
        <w:pPrChange w:id="148" w:author="Jonathan" w:date="2014-07-29T22:16:00Z">
          <w:pPr>
            <w:widowControl w:val="0"/>
            <w:tabs>
              <w:tab w:val="left" w:pos="720"/>
              <w:tab w:val="left" w:pos="1440"/>
              <w:tab w:val="left" w:pos="2160"/>
              <w:tab w:val="left" w:pos="2880"/>
              <w:tab w:val="left" w:pos="3600"/>
              <w:tab w:val="left" w:pos="4320"/>
            </w:tabs>
            <w:autoSpaceDE w:val="0"/>
            <w:autoSpaceDN w:val="0"/>
            <w:adjustRightInd w:val="0"/>
            <w:spacing w:line="240" w:lineRule="auto"/>
            <w:ind w:left="2160"/>
          </w:pPr>
        </w:pPrChange>
      </w:pPr>
      <w:r w:rsidRPr="00F1344D">
        <w:rPr>
          <w:rFonts w:asciiTheme="minorHAnsi" w:eastAsiaTheme="minorHAnsi" w:hAnsiTheme="minorHAnsi" w:cs="Times"/>
          <w:sz w:val="24"/>
          <w:szCs w:val="24"/>
          <w:lang w:val="en-US"/>
        </w:rPr>
        <w:lastRenderedPageBreak/>
        <w:t>Strike up, pipers.</w:t>
      </w:r>
    </w:p>
    <w:p w14:paraId="7C281714" w14:textId="77777777" w:rsidR="00701704" w:rsidRDefault="00701704">
      <w:pPr>
        <w:widowControl w:val="0"/>
        <w:autoSpaceDE w:val="0"/>
        <w:autoSpaceDN w:val="0"/>
        <w:adjustRightInd w:val="0"/>
        <w:spacing w:after="0" w:line="240" w:lineRule="auto"/>
        <w:ind w:firstLine="284"/>
        <w:rPr>
          <w:ins w:id="149" w:author="Jonathan" w:date="2014-07-29T22:18:00Z"/>
          <w:rFonts w:asciiTheme="minorHAnsi" w:eastAsiaTheme="minorHAnsi" w:hAnsiTheme="minorHAnsi" w:cs="Times"/>
          <w:i/>
          <w:sz w:val="24"/>
          <w:szCs w:val="24"/>
          <w:lang w:val="en-US"/>
        </w:rPr>
        <w:pPrChange w:id="150" w:author="Jonathan" w:date="2014-07-29T22:17:00Z">
          <w:pPr>
            <w:widowControl w:val="0"/>
            <w:tabs>
              <w:tab w:val="left" w:pos="720"/>
              <w:tab w:val="left" w:pos="1440"/>
              <w:tab w:val="left" w:pos="2160"/>
              <w:tab w:val="left" w:pos="2880"/>
              <w:tab w:val="left" w:pos="3600"/>
              <w:tab w:val="left" w:pos="4320"/>
            </w:tabs>
            <w:autoSpaceDE w:val="0"/>
            <w:autoSpaceDN w:val="0"/>
            <w:adjustRightInd w:val="0"/>
            <w:spacing w:line="240" w:lineRule="auto"/>
            <w:ind w:left="2160"/>
          </w:pPr>
        </w:pPrChange>
      </w:pPr>
    </w:p>
    <w:p w14:paraId="5F271E48" w14:textId="2B365736" w:rsidR="00F1344D" w:rsidRPr="00F1344D" w:rsidRDefault="00F1344D">
      <w:pPr>
        <w:widowControl w:val="0"/>
        <w:autoSpaceDE w:val="0"/>
        <w:autoSpaceDN w:val="0"/>
        <w:adjustRightInd w:val="0"/>
        <w:spacing w:after="0" w:line="240" w:lineRule="auto"/>
        <w:ind w:firstLine="284"/>
        <w:rPr>
          <w:ins w:id="151" w:author="Jonathan" w:date="2014-07-29T21:57:00Z"/>
          <w:rFonts w:asciiTheme="minorHAnsi" w:eastAsiaTheme="minorHAnsi" w:hAnsiTheme="minorHAnsi" w:cs="Times"/>
          <w:sz w:val="24"/>
          <w:szCs w:val="24"/>
          <w:lang w:val="en-US"/>
        </w:rPr>
        <w:pPrChange w:id="152" w:author="Jonathan" w:date="2014-07-29T22:17:00Z">
          <w:pPr>
            <w:widowControl w:val="0"/>
            <w:tabs>
              <w:tab w:val="left" w:pos="720"/>
              <w:tab w:val="left" w:pos="1440"/>
              <w:tab w:val="left" w:pos="2160"/>
              <w:tab w:val="left" w:pos="2880"/>
              <w:tab w:val="left" w:pos="3600"/>
              <w:tab w:val="left" w:pos="4320"/>
            </w:tabs>
            <w:autoSpaceDE w:val="0"/>
            <w:autoSpaceDN w:val="0"/>
            <w:adjustRightInd w:val="0"/>
            <w:spacing w:line="240" w:lineRule="auto"/>
            <w:ind w:left="2160"/>
          </w:pPr>
        </w:pPrChange>
      </w:pPr>
      <w:ins w:id="153" w:author="Jonathan" w:date="2014-07-29T21:59:00Z">
        <w:r w:rsidRPr="00F1344D">
          <w:rPr>
            <w:rFonts w:asciiTheme="minorHAnsi" w:eastAsiaTheme="minorHAnsi" w:hAnsiTheme="minorHAnsi" w:cs="Times"/>
            <w:i/>
            <w:sz w:val="24"/>
            <w:szCs w:val="24"/>
            <w:lang w:val="en-US"/>
          </w:rPr>
          <w:t xml:space="preserve">Much Ado </w:t>
        </w:r>
        <w:proofErr w:type="gramStart"/>
        <w:r w:rsidRPr="00F1344D">
          <w:rPr>
            <w:rFonts w:asciiTheme="minorHAnsi" w:eastAsiaTheme="minorHAnsi" w:hAnsiTheme="minorHAnsi" w:cs="Times"/>
            <w:i/>
            <w:sz w:val="24"/>
            <w:szCs w:val="24"/>
            <w:lang w:val="en-US"/>
          </w:rPr>
          <w:t>About</w:t>
        </w:r>
        <w:proofErr w:type="gramEnd"/>
        <w:r w:rsidRPr="00F1344D">
          <w:rPr>
            <w:rFonts w:asciiTheme="minorHAnsi" w:eastAsiaTheme="minorHAnsi" w:hAnsiTheme="minorHAnsi" w:cs="Times"/>
            <w:i/>
            <w:sz w:val="24"/>
            <w:szCs w:val="24"/>
            <w:lang w:val="en-US"/>
          </w:rPr>
          <w:t xml:space="preserve"> Nothing</w:t>
        </w:r>
        <w:r>
          <w:rPr>
            <w:rFonts w:asciiTheme="minorHAnsi" w:eastAsiaTheme="minorHAnsi" w:hAnsiTheme="minorHAnsi" w:cs="Times"/>
            <w:sz w:val="24"/>
            <w:szCs w:val="24"/>
            <w:lang w:val="en-US"/>
          </w:rPr>
          <w:t xml:space="preserve"> </w:t>
        </w:r>
      </w:ins>
      <w:ins w:id="154" w:author="Jonathan" w:date="2014-07-29T21:58:00Z">
        <w:r w:rsidR="00B45ED5">
          <w:rPr>
            <w:rFonts w:asciiTheme="minorHAnsi" w:eastAsiaTheme="minorHAnsi" w:hAnsiTheme="minorHAnsi" w:cs="Times"/>
            <w:sz w:val="24"/>
            <w:szCs w:val="24"/>
            <w:lang w:val="en-US"/>
          </w:rPr>
          <w:t>A.</w:t>
        </w:r>
        <w:r>
          <w:rPr>
            <w:rFonts w:asciiTheme="minorHAnsi" w:eastAsiaTheme="minorHAnsi" w:hAnsiTheme="minorHAnsi" w:cs="Times"/>
            <w:sz w:val="24"/>
            <w:szCs w:val="24"/>
            <w:lang w:val="en-US"/>
          </w:rPr>
          <w:t xml:space="preserve"> V </w:t>
        </w:r>
      </w:ins>
      <w:ins w:id="155" w:author="Jonathan" w:date="2014-07-29T22:12:00Z">
        <w:r w:rsidR="00B45ED5">
          <w:rPr>
            <w:rFonts w:asciiTheme="minorHAnsi" w:eastAsiaTheme="minorHAnsi" w:hAnsiTheme="minorHAnsi" w:cs="Times"/>
            <w:sz w:val="24"/>
            <w:szCs w:val="24"/>
            <w:lang w:val="en-US"/>
          </w:rPr>
          <w:t>s</w:t>
        </w:r>
      </w:ins>
      <w:ins w:id="156" w:author="Jonathan" w:date="2014-07-29T22:13:00Z">
        <w:r w:rsidR="00B45ED5">
          <w:rPr>
            <w:rFonts w:asciiTheme="minorHAnsi" w:eastAsiaTheme="minorHAnsi" w:hAnsiTheme="minorHAnsi" w:cs="Times"/>
            <w:sz w:val="24"/>
            <w:szCs w:val="24"/>
            <w:lang w:val="en-US"/>
          </w:rPr>
          <w:t>c</w:t>
        </w:r>
      </w:ins>
      <w:ins w:id="157" w:author="Jonathan" w:date="2014-07-29T21:58:00Z">
        <w:r w:rsidR="00B45ED5">
          <w:rPr>
            <w:rFonts w:asciiTheme="minorHAnsi" w:eastAsiaTheme="minorHAnsi" w:hAnsiTheme="minorHAnsi" w:cs="Times"/>
            <w:sz w:val="24"/>
            <w:szCs w:val="24"/>
            <w:lang w:val="en-US"/>
          </w:rPr>
          <w:t>.</w:t>
        </w:r>
        <w:r>
          <w:rPr>
            <w:rFonts w:asciiTheme="minorHAnsi" w:eastAsiaTheme="minorHAnsi" w:hAnsiTheme="minorHAnsi" w:cs="Times"/>
            <w:sz w:val="24"/>
            <w:szCs w:val="24"/>
            <w:lang w:val="en-US"/>
          </w:rPr>
          <w:t xml:space="preserve"> </w:t>
        </w:r>
      </w:ins>
      <w:ins w:id="158" w:author="Jonathan" w:date="2014-07-29T22:12:00Z">
        <w:r w:rsidR="00B45ED5">
          <w:rPr>
            <w:rFonts w:asciiTheme="minorHAnsi" w:eastAsiaTheme="minorHAnsi" w:hAnsiTheme="minorHAnsi" w:cs="Times"/>
            <w:sz w:val="24"/>
            <w:szCs w:val="24"/>
            <w:lang w:val="en-US"/>
          </w:rPr>
          <w:t>iv</w:t>
        </w:r>
      </w:ins>
    </w:p>
    <w:p w14:paraId="7C15CB3D" w14:textId="77777777" w:rsidR="00B45ED5" w:rsidRDefault="00B45ED5" w:rsidP="00B45ED5">
      <w:pPr>
        <w:widowControl w:val="0"/>
        <w:autoSpaceDE w:val="0"/>
        <w:autoSpaceDN w:val="0"/>
        <w:adjustRightInd w:val="0"/>
        <w:spacing w:after="120" w:line="240" w:lineRule="auto"/>
        <w:ind w:firstLine="284"/>
        <w:jc w:val="both"/>
        <w:rPr>
          <w:ins w:id="159" w:author="Jonathan" w:date="2014-07-29T22:14:00Z"/>
          <w:rFonts w:asciiTheme="minorHAnsi" w:hAnsiTheme="minorHAnsi" w:cs="Cochin"/>
          <w:sz w:val="24"/>
          <w:szCs w:val="24"/>
        </w:rPr>
      </w:pPr>
    </w:p>
    <w:p w14:paraId="68986094" w14:textId="20310389" w:rsidR="00F1344D" w:rsidRPr="00F1344D" w:rsidRDefault="00B45ED5" w:rsidP="00B45ED5">
      <w:pPr>
        <w:widowControl w:val="0"/>
        <w:autoSpaceDE w:val="0"/>
        <w:autoSpaceDN w:val="0"/>
        <w:adjustRightInd w:val="0"/>
        <w:spacing w:after="120" w:line="240" w:lineRule="auto"/>
        <w:ind w:firstLine="284"/>
        <w:jc w:val="both"/>
        <w:rPr>
          <w:rFonts w:asciiTheme="minorHAnsi" w:hAnsiTheme="minorHAnsi" w:cs="Cochin"/>
          <w:sz w:val="24"/>
          <w:szCs w:val="24"/>
        </w:rPr>
      </w:pPr>
      <w:ins w:id="160" w:author="Jonathan" w:date="2014-07-29T22:14:00Z">
        <w:r>
          <w:rPr>
            <w:rFonts w:asciiTheme="minorHAnsi" w:hAnsiTheme="minorHAnsi" w:cs="Cochin"/>
            <w:sz w:val="24"/>
            <w:szCs w:val="24"/>
          </w:rPr>
          <w:t>The recent decision on the EAPO laid bare the inner workings of the Government’s approach to European developments: it relied on the criticisms of a few influential trade bodies instead of taking a principled approach to the problems of continent-wide enforcement of judgments. The recent submissions with regards to the proposal to reform the ESCP</w:t>
        </w:r>
        <w:r>
          <w:rPr>
            <w:rStyle w:val="FootnoteReference"/>
            <w:rFonts w:asciiTheme="minorHAnsi" w:hAnsiTheme="minorHAnsi" w:cs="Cochin"/>
            <w:sz w:val="24"/>
            <w:szCs w:val="24"/>
          </w:rPr>
          <w:footnoteReference w:id="52"/>
        </w:r>
        <w:r>
          <w:rPr>
            <w:rFonts w:asciiTheme="minorHAnsi" w:hAnsiTheme="minorHAnsi" w:cs="Cochin"/>
            <w:sz w:val="24"/>
            <w:szCs w:val="24"/>
          </w:rPr>
          <w:t xml:space="preserve"> are as revealing on the cross-border point. From a UK perspective, these Regulations are merely extra-ordinary procedures that will not further coalesce into a coherent body of (harmonised) European civil procedure. Any analysis of their usefulness would require therefore a substantial amount of empirical research as to their impact on the individual problems they seek to resolve, within the limiting constraints of the improvement of the internal market. </w:t>
        </w:r>
      </w:ins>
    </w:p>
    <w:p w14:paraId="34313359" w14:textId="4805452C" w:rsidR="007C473F" w:rsidRDefault="007753BF" w:rsidP="00B45ED5">
      <w:pPr>
        <w:widowControl w:val="0"/>
        <w:autoSpaceDE w:val="0"/>
        <w:autoSpaceDN w:val="0"/>
        <w:adjustRightInd w:val="0"/>
        <w:spacing w:after="120" w:line="240" w:lineRule="auto"/>
        <w:ind w:firstLine="284"/>
        <w:jc w:val="both"/>
        <w:rPr>
          <w:ins w:id="168" w:author="Jonathan" w:date="2014-07-29T22:02:00Z"/>
          <w:rFonts w:asciiTheme="minorHAnsi" w:hAnsiTheme="minorHAnsi" w:cs="Cochin"/>
          <w:sz w:val="24"/>
          <w:szCs w:val="24"/>
        </w:rPr>
      </w:pPr>
      <w:r>
        <w:rPr>
          <w:rFonts w:asciiTheme="minorHAnsi" w:hAnsiTheme="minorHAnsi" w:cs="Cochin"/>
          <w:sz w:val="24"/>
          <w:szCs w:val="24"/>
        </w:rPr>
        <w:t xml:space="preserve">Ultimately, Don John stirs </w:t>
      </w:r>
      <w:ins w:id="169" w:author="Jonathan Garton" w:date="2014-07-29T20:13:00Z">
        <w:r w:rsidR="001D3C89">
          <w:rPr>
            <w:rFonts w:asciiTheme="minorHAnsi" w:hAnsiTheme="minorHAnsi" w:cs="Cochin"/>
            <w:sz w:val="24"/>
            <w:szCs w:val="24"/>
          </w:rPr>
          <w:t xml:space="preserve">up </w:t>
        </w:r>
      </w:ins>
      <w:r>
        <w:rPr>
          <w:rFonts w:asciiTheme="minorHAnsi" w:hAnsiTheme="minorHAnsi" w:cs="Cochin"/>
          <w:sz w:val="24"/>
          <w:szCs w:val="24"/>
        </w:rPr>
        <w:t xml:space="preserve">a </w:t>
      </w:r>
      <w:r w:rsidR="00E06D09">
        <w:rPr>
          <w:rFonts w:asciiTheme="minorHAnsi" w:hAnsiTheme="minorHAnsi" w:cs="Cochin"/>
          <w:sz w:val="24"/>
          <w:szCs w:val="24"/>
        </w:rPr>
        <w:t>little trouble but it peters out</w:t>
      </w:r>
      <w:r w:rsidR="00AA60DE">
        <w:rPr>
          <w:rFonts w:asciiTheme="minorHAnsi" w:hAnsiTheme="minorHAnsi" w:cs="Cochin"/>
          <w:sz w:val="24"/>
          <w:szCs w:val="24"/>
        </w:rPr>
        <w:t xml:space="preserve"> and the play </w:t>
      </w:r>
      <w:ins w:id="170" w:author="Jonathan Garton" w:date="2014-07-29T20:13:00Z">
        <w:r w:rsidR="001D3C89">
          <w:rPr>
            <w:rFonts w:asciiTheme="minorHAnsi" w:hAnsiTheme="minorHAnsi" w:cs="Cochin"/>
            <w:sz w:val="24"/>
            <w:szCs w:val="24"/>
          </w:rPr>
          <w:t xml:space="preserve">culminates in </w:t>
        </w:r>
      </w:ins>
      <w:r w:rsidR="00AA60DE">
        <w:rPr>
          <w:rFonts w:asciiTheme="minorHAnsi" w:hAnsiTheme="minorHAnsi" w:cs="Cochin"/>
          <w:sz w:val="24"/>
          <w:szCs w:val="24"/>
        </w:rPr>
        <w:t xml:space="preserve">a happy ending. </w:t>
      </w:r>
      <w:ins w:id="171" w:author="Jonathan Garton" w:date="2014-07-29T20:14:00Z">
        <w:r w:rsidR="001D3C89">
          <w:rPr>
            <w:rFonts w:asciiTheme="minorHAnsi" w:hAnsiTheme="minorHAnsi" w:cs="Cochin"/>
            <w:sz w:val="24"/>
            <w:szCs w:val="24"/>
          </w:rPr>
          <w:t>In the final scene, t</w:t>
        </w:r>
      </w:ins>
      <w:r w:rsidR="00AA60DE">
        <w:rPr>
          <w:rFonts w:asciiTheme="minorHAnsi" w:hAnsiTheme="minorHAnsi" w:cs="Cochin"/>
          <w:sz w:val="24"/>
          <w:szCs w:val="24"/>
        </w:rPr>
        <w:t>he villain</w:t>
      </w:r>
      <w:r w:rsidR="00CD09D3">
        <w:rPr>
          <w:rFonts w:asciiTheme="minorHAnsi" w:hAnsiTheme="minorHAnsi" w:cs="Cochin"/>
          <w:sz w:val="24"/>
          <w:szCs w:val="24"/>
        </w:rPr>
        <w:t>, defeated and recaptured after an abortive escape attempt,</w:t>
      </w:r>
      <w:r w:rsidR="00AA60DE">
        <w:rPr>
          <w:rFonts w:asciiTheme="minorHAnsi" w:hAnsiTheme="minorHAnsi" w:cs="Cochin"/>
          <w:sz w:val="24"/>
          <w:szCs w:val="24"/>
        </w:rPr>
        <w:t xml:space="preserve"> is </w:t>
      </w:r>
      <w:ins w:id="172" w:author="Jonathan Garton" w:date="2014-07-29T20:14:00Z">
        <w:r w:rsidR="00C81744">
          <w:rPr>
            <w:rFonts w:asciiTheme="minorHAnsi" w:hAnsiTheme="minorHAnsi" w:cs="Cochin"/>
            <w:sz w:val="24"/>
            <w:szCs w:val="24"/>
          </w:rPr>
          <w:t xml:space="preserve">all-but </w:t>
        </w:r>
      </w:ins>
      <w:r w:rsidR="00AA60DE">
        <w:rPr>
          <w:rFonts w:asciiTheme="minorHAnsi" w:hAnsiTheme="minorHAnsi" w:cs="Cochin"/>
          <w:sz w:val="24"/>
          <w:szCs w:val="24"/>
        </w:rPr>
        <w:t xml:space="preserve">forgotten </w:t>
      </w:r>
      <w:ins w:id="173" w:author="Jonathan Garton" w:date="2014-07-29T20:15:00Z">
        <w:r w:rsidR="00C81744">
          <w:rPr>
            <w:rFonts w:asciiTheme="minorHAnsi" w:hAnsiTheme="minorHAnsi" w:cs="Cochin"/>
            <w:sz w:val="24"/>
            <w:szCs w:val="24"/>
          </w:rPr>
          <w:t xml:space="preserve">save for </w:t>
        </w:r>
      </w:ins>
      <w:r w:rsidR="00E06D09">
        <w:rPr>
          <w:rFonts w:asciiTheme="minorHAnsi" w:hAnsiTheme="minorHAnsi" w:cs="Cochin"/>
          <w:sz w:val="24"/>
          <w:szCs w:val="24"/>
        </w:rPr>
        <w:t xml:space="preserve">a </w:t>
      </w:r>
      <w:ins w:id="174" w:author="Jonathan Garton" w:date="2014-07-29T20:15:00Z">
        <w:r w:rsidR="00C81744">
          <w:rPr>
            <w:rFonts w:asciiTheme="minorHAnsi" w:hAnsiTheme="minorHAnsi" w:cs="Cochin"/>
            <w:sz w:val="24"/>
            <w:szCs w:val="24"/>
          </w:rPr>
          <w:t>passing reference to his impending</w:t>
        </w:r>
      </w:ins>
      <w:r w:rsidR="00E06D09">
        <w:rPr>
          <w:rFonts w:asciiTheme="minorHAnsi" w:hAnsiTheme="minorHAnsi" w:cs="Cochin"/>
          <w:sz w:val="24"/>
          <w:szCs w:val="24"/>
        </w:rPr>
        <w:t xml:space="preserve"> punishment</w:t>
      </w:r>
      <w:ins w:id="175" w:author="Jonathan Garton" w:date="2014-07-29T20:15:00Z">
        <w:r w:rsidR="00C81744">
          <w:rPr>
            <w:rFonts w:asciiTheme="minorHAnsi" w:hAnsiTheme="minorHAnsi" w:cs="Cochin"/>
            <w:sz w:val="24"/>
            <w:szCs w:val="24"/>
          </w:rPr>
          <w:t>.</w:t>
        </w:r>
      </w:ins>
      <w:r w:rsidR="00E06D09">
        <w:rPr>
          <w:rFonts w:asciiTheme="minorHAnsi" w:hAnsiTheme="minorHAnsi" w:cs="Cochin"/>
          <w:sz w:val="24"/>
          <w:szCs w:val="24"/>
        </w:rPr>
        <w:t xml:space="preserve"> If t</w:t>
      </w:r>
      <w:r w:rsidR="005107DA">
        <w:rPr>
          <w:rFonts w:asciiTheme="minorHAnsi" w:hAnsiTheme="minorHAnsi" w:cs="Cochin"/>
          <w:sz w:val="24"/>
          <w:szCs w:val="24"/>
        </w:rPr>
        <w:t>he UK persists on its isolationist</w:t>
      </w:r>
      <w:r w:rsidR="00CD09D3">
        <w:rPr>
          <w:rFonts w:asciiTheme="minorHAnsi" w:hAnsiTheme="minorHAnsi" w:cs="Cochin"/>
          <w:sz w:val="24"/>
          <w:szCs w:val="24"/>
        </w:rPr>
        <w:t xml:space="preserve"> course, as</w:t>
      </w:r>
      <w:r w:rsidR="00E06D09">
        <w:rPr>
          <w:rFonts w:asciiTheme="minorHAnsi" w:hAnsiTheme="minorHAnsi" w:cs="Cochin"/>
          <w:sz w:val="24"/>
          <w:szCs w:val="24"/>
        </w:rPr>
        <w:t xml:space="preserve"> the political landscape at the time of writing </w:t>
      </w:r>
      <w:r w:rsidR="00CD09D3">
        <w:rPr>
          <w:rFonts w:asciiTheme="minorHAnsi" w:hAnsiTheme="minorHAnsi" w:cs="Cochin"/>
          <w:sz w:val="24"/>
          <w:szCs w:val="24"/>
        </w:rPr>
        <w:t>indicate</w:t>
      </w:r>
      <w:r w:rsidR="00FE12EF">
        <w:rPr>
          <w:rFonts w:asciiTheme="minorHAnsi" w:hAnsiTheme="minorHAnsi" w:cs="Cochin"/>
          <w:sz w:val="24"/>
          <w:szCs w:val="24"/>
        </w:rPr>
        <w:t>s</w:t>
      </w:r>
      <w:r w:rsidR="00CD09D3">
        <w:rPr>
          <w:rFonts w:asciiTheme="minorHAnsi" w:hAnsiTheme="minorHAnsi" w:cs="Cochin"/>
          <w:sz w:val="24"/>
          <w:szCs w:val="24"/>
        </w:rPr>
        <w:t xml:space="preserve"> is likely, it will definitely not be forced to any compromise with regards to the Commission’s legislative competences</w:t>
      </w:r>
      <w:ins w:id="176" w:author="Jonathan" w:date="2014-07-29T22:03:00Z">
        <w:r w:rsidR="007C473F">
          <w:rPr>
            <w:rFonts w:asciiTheme="minorHAnsi" w:hAnsiTheme="minorHAnsi" w:cs="Cochin"/>
            <w:sz w:val="24"/>
            <w:szCs w:val="24"/>
          </w:rPr>
          <w:t xml:space="preserve"> but it may well be that, like the other players in </w:t>
        </w:r>
      </w:ins>
      <w:ins w:id="177" w:author="Jonathan" w:date="2014-07-29T22:04:00Z">
        <w:r w:rsidR="007C473F">
          <w:rPr>
            <w:rFonts w:asciiTheme="minorHAnsi" w:hAnsiTheme="minorHAnsi" w:cs="Cochin"/>
            <w:i/>
            <w:sz w:val="24"/>
            <w:szCs w:val="24"/>
          </w:rPr>
          <w:t>Much Ado</w:t>
        </w:r>
        <w:r w:rsidR="007C473F">
          <w:rPr>
            <w:rFonts w:asciiTheme="minorHAnsi" w:hAnsiTheme="minorHAnsi" w:cs="Cochin"/>
            <w:sz w:val="24"/>
            <w:szCs w:val="24"/>
          </w:rPr>
          <w:t xml:space="preserve">, </w:t>
        </w:r>
      </w:ins>
      <w:ins w:id="178" w:author="Jonathan" w:date="2014-07-29T22:01:00Z">
        <w:r w:rsidR="007C473F">
          <w:rPr>
            <w:rFonts w:asciiTheme="minorHAnsi" w:hAnsiTheme="minorHAnsi" w:cs="Cochin"/>
            <w:sz w:val="24"/>
            <w:szCs w:val="24"/>
          </w:rPr>
          <w:t>the other Member States</w:t>
        </w:r>
      </w:ins>
      <w:ins w:id="179" w:author="Jonathan" w:date="2014-07-29T22:03:00Z">
        <w:r w:rsidR="007C473F">
          <w:rPr>
            <w:rFonts w:asciiTheme="minorHAnsi" w:hAnsiTheme="minorHAnsi" w:cs="Cochin"/>
            <w:sz w:val="24"/>
            <w:szCs w:val="24"/>
          </w:rPr>
          <w:t xml:space="preserve"> and the Commission</w:t>
        </w:r>
      </w:ins>
      <w:ins w:id="180" w:author="Jonathan" w:date="2014-07-29T22:01:00Z">
        <w:r w:rsidR="007C473F">
          <w:rPr>
            <w:rFonts w:asciiTheme="minorHAnsi" w:hAnsiTheme="minorHAnsi" w:cs="Cochin"/>
            <w:sz w:val="24"/>
            <w:szCs w:val="24"/>
          </w:rPr>
          <w:t xml:space="preserve"> will see the UK</w:t>
        </w:r>
      </w:ins>
      <w:ins w:id="181" w:author="Jonathan" w:date="2014-07-29T22:02:00Z">
        <w:r w:rsidR="007C473F">
          <w:rPr>
            <w:rFonts w:asciiTheme="minorHAnsi" w:hAnsiTheme="minorHAnsi" w:cs="Cochin"/>
            <w:sz w:val="24"/>
            <w:szCs w:val="24"/>
          </w:rPr>
          <w:t>’s attitude as nothing more than a</w:t>
        </w:r>
      </w:ins>
      <w:ins w:id="182" w:author="Jonathan" w:date="2014-07-29T22:05:00Z">
        <w:r w:rsidR="007C473F">
          <w:rPr>
            <w:rFonts w:asciiTheme="minorHAnsi" w:hAnsiTheme="minorHAnsi" w:cs="Cochin"/>
            <w:sz w:val="24"/>
            <w:szCs w:val="24"/>
          </w:rPr>
          <w:t xml:space="preserve"> minor distraction</w:t>
        </w:r>
      </w:ins>
      <w:ins w:id="183" w:author="Jonathan" w:date="2014-07-29T22:02:00Z">
        <w:r w:rsidR="007C473F">
          <w:rPr>
            <w:rFonts w:asciiTheme="minorHAnsi" w:hAnsiTheme="minorHAnsi" w:cs="Cochin"/>
            <w:sz w:val="24"/>
            <w:szCs w:val="24"/>
          </w:rPr>
          <w:t xml:space="preserve"> and </w:t>
        </w:r>
      </w:ins>
      <w:ins w:id="184" w:author="Jonathan" w:date="2014-07-29T22:03:00Z">
        <w:r w:rsidR="007C473F">
          <w:rPr>
            <w:rFonts w:asciiTheme="minorHAnsi" w:hAnsiTheme="minorHAnsi" w:cs="Cochin"/>
            <w:sz w:val="24"/>
            <w:szCs w:val="24"/>
          </w:rPr>
          <w:t>continue</w:t>
        </w:r>
      </w:ins>
      <w:ins w:id="185" w:author="Jonathan" w:date="2014-07-29T22:02:00Z">
        <w:r w:rsidR="007C473F">
          <w:rPr>
            <w:rFonts w:asciiTheme="minorHAnsi" w:hAnsiTheme="minorHAnsi" w:cs="Cochin"/>
            <w:sz w:val="24"/>
            <w:szCs w:val="24"/>
          </w:rPr>
          <w:t xml:space="preserve"> </w:t>
        </w:r>
      </w:ins>
      <w:ins w:id="186" w:author="Jonathan" w:date="2014-07-29T22:07:00Z">
        <w:r w:rsidR="007C473F">
          <w:rPr>
            <w:rFonts w:asciiTheme="minorHAnsi" w:hAnsiTheme="minorHAnsi" w:cs="Cochin"/>
            <w:sz w:val="24"/>
            <w:szCs w:val="24"/>
          </w:rPr>
          <w:t>on their</w:t>
        </w:r>
      </w:ins>
      <w:ins w:id="187" w:author="Jonathan" w:date="2014-07-29T22:03:00Z">
        <w:r w:rsidR="007C473F">
          <w:rPr>
            <w:rFonts w:asciiTheme="minorHAnsi" w:hAnsiTheme="minorHAnsi" w:cs="Cochin"/>
            <w:sz w:val="24"/>
            <w:szCs w:val="24"/>
          </w:rPr>
          <w:t xml:space="preserve"> legislative </w:t>
        </w:r>
      </w:ins>
      <w:ins w:id="188" w:author="Jonathan" w:date="2014-07-29T22:07:00Z">
        <w:r w:rsidR="007C473F">
          <w:rPr>
            <w:rFonts w:asciiTheme="minorHAnsi" w:hAnsiTheme="minorHAnsi" w:cs="Cochin"/>
            <w:sz w:val="24"/>
            <w:szCs w:val="24"/>
          </w:rPr>
          <w:t xml:space="preserve">agenda </w:t>
        </w:r>
      </w:ins>
      <w:ins w:id="189" w:author="Jonathan" w:date="2014-07-29T22:03:00Z">
        <w:r w:rsidR="007C473F">
          <w:rPr>
            <w:rFonts w:asciiTheme="minorHAnsi" w:hAnsiTheme="minorHAnsi" w:cs="Cochin"/>
            <w:sz w:val="24"/>
            <w:szCs w:val="24"/>
          </w:rPr>
          <w:t>un</w:t>
        </w:r>
      </w:ins>
      <w:ins w:id="190" w:author="Jonathan" w:date="2014-07-29T22:05:00Z">
        <w:r w:rsidR="007C473F">
          <w:rPr>
            <w:rFonts w:asciiTheme="minorHAnsi" w:hAnsiTheme="minorHAnsi" w:cs="Cochin"/>
            <w:sz w:val="24"/>
            <w:szCs w:val="24"/>
          </w:rPr>
          <w:t>abated.</w:t>
        </w:r>
      </w:ins>
      <w:ins w:id="191" w:author="Jonathan" w:date="2014-07-29T22:06:00Z">
        <w:r w:rsidR="007C473F">
          <w:rPr>
            <w:rFonts w:asciiTheme="minorHAnsi" w:hAnsiTheme="minorHAnsi" w:cs="Cochin"/>
            <w:sz w:val="24"/>
            <w:szCs w:val="24"/>
          </w:rPr>
          <w:t xml:space="preserve">  Yet this would </w:t>
        </w:r>
      </w:ins>
      <w:ins w:id="192" w:author="Jonathan" w:date="2014-07-29T22:07:00Z">
        <w:r w:rsidR="007C473F">
          <w:rPr>
            <w:rFonts w:asciiTheme="minorHAnsi" w:hAnsiTheme="minorHAnsi" w:cs="Cochin"/>
            <w:sz w:val="24"/>
            <w:szCs w:val="24"/>
          </w:rPr>
          <w:t xml:space="preserve">not </w:t>
        </w:r>
      </w:ins>
      <w:ins w:id="193" w:author="Jonathan" w:date="2014-07-29T22:06:00Z">
        <w:r w:rsidR="007C473F">
          <w:rPr>
            <w:rFonts w:asciiTheme="minorHAnsi" w:hAnsiTheme="minorHAnsi" w:cs="Cochin"/>
            <w:sz w:val="24"/>
            <w:szCs w:val="24"/>
          </w:rPr>
          <w:t>be</w:t>
        </w:r>
      </w:ins>
      <w:ins w:id="194" w:author="Jonathan" w:date="2014-07-29T22:07:00Z">
        <w:r w:rsidR="007C473F">
          <w:rPr>
            <w:rFonts w:asciiTheme="minorHAnsi" w:hAnsiTheme="minorHAnsi" w:cs="Cochin"/>
            <w:sz w:val="24"/>
            <w:szCs w:val="24"/>
          </w:rPr>
          <w:t xml:space="preserve"> quite the happy ending.</w:t>
        </w:r>
      </w:ins>
      <w:ins w:id="195" w:author="Jonathan" w:date="2014-07-29T22:06:00Z">
        <w:r w:rsidR="007C473F">
          <w:rPr>
            <w:rFonts w:asciiTheme="minorHAnsi" w:hAnsiTheme="minorHAnsi" w:cs="Cochin"/>
            <w:sz w:val="24"/>
            <w:szCs w:val="24"/>
          </w:rPr>
          <w:t xml:space="preserve"> </w:t>
        </w:r>
      </w:ins>
      <w:ins w:id="196" w:author="Jonathan" w:date="2014-07-29T22:09:00Z">
        <w:r w:rsidR="007C473F">
          <w:rPr>
            <w:rFonts w:asciiTheme="minorHAnsi" w:hAnsiTheme="minorHAnsi" w:cs="Cochin"/>
            <w:sz w:val="24"/>
            <w:szCs w:val="24"/>
          </w:rPr>
          <w:t xml:space="preserve"> </w:t>
        </w:r>
      </w:ins>
      <w:ins w:id="197" w:author="Jonathan" w:date="2014-07-29T22:07:00Z">
        <w:r w:rsidR="007C473F">
          <w:rPr>
            <w:rFonts w:asciiTheme="minorHAnsi" w:hAnsiTheme="minorHAnsi" w:cs="Cochin"/>
            <w:sz w:val="24"/>
            <w:szCs w:val="24"/>
          </w:rPr>
          <w:t>I</w:t>
        </w:r>
      </w:ins>
      <w:ins w:id="198" w:author="Jonathan" w:date="2014-07-29T22:08:00Z">
        <w:r w:rsidR="007C473F">
          <w:rPr>
            <w:rFonts w:asciiTheme="minorHAnsi" w:hAnsiTheme="minorHAnsi" w:cs="Cochin"/>
            <w:sz w:val="24"/>
            <w:szCs w:val="24"/>
          </w:rPr>
          <w:t xml:space="preserve">t </w:t>
        </w:r>
      </w:ins>
      <w:r w:rsidR="007C473F">
        <w:rPr>
          <w:rFonts w:asciiTheme="minorHAnsi" w:hAnsiTheme="minorHAnsi" w:cs="Cochin"/>
          <w:sz w:val="24"/>
          <w:szCs w:val="24"/>
        </w:rPr>
        <w:t xml:space="preserve">is </w:t>
      </w:r>
      <w:ins w:id="199" w:author="Jonathan" w:date="2014-07-29T22:08:00Z">
        <w:r w:rsidR="007C473F">
          <w:rPr>
            <w:rFonts w:asciiTheme="minorHAnsi" w:hAnsiTheme="minorHAnsi" w:cs="Cochin"/>
            <w:sz w:val="24"/>
            <w:szCs w:val="24"/>
          </w:rPr>
          <w:t xml:space="preserve">not just </w:t>
        </w:r>
      </w:ins>
      <w:r w:rsidR="007C473F">
        <w:rPr>
          <w:rFonts w:asciiTheme="minorHAnsi" w:hAnsiTheme="minorHAnsi" w:cs="Cochin"/>
          <w:sz w:val="24"/>
          <w:szCs w:val="24"/>
        </w:rPr>
        <w:t>UK citizens</w:t>
      </w:r>
      <w:ins w:id="200" w:author="Jonathan" w:date="2014-07-29T22:08:00Z">
        <w:r w:rsidR="007C473F">
          <w:rPr>
            <w:rFonts w:asciiTheme="minorHAnsi" w:hAnsiTheme="minorHAnsi" w:cs="Cochin"/>
            <w:sz w:val="24"/>
            <w:szCs w:val="24"/>
          </w:rPr>
          <w:t xml:space="preserve">, as opposed to the </w:t>
        </w:r>
      </w:ins>
      <w:r w:rsidR="007C473F">
        <w:rPr>
          <w:rFonts w:asciiTheme="minorHAnsi" w:hAnsiTheme="minorHAnsi" w:cs="Cochin"/>
          <w:sz w:val="24"/>
          <w:szCs w:val="24"/>
        </w:rPr>
        <w:t>stakeholders</w:t>
      </w:r>
      <w:ins w:id="201" w:author="Jonathan" w:date="2014-07-29T22:08:00Z">
        <w:r w:rsidR="007C473F">
          <w:rPr>
            <w:rFonts w:asciiTheme="minorHAnsi" w:hAnsiTheme="minorHAnsi" w:cs="Cochin"/>
            <w:sz w:val="24"/>
            <w:szCs w:val="24"/>
          </w:rPr>
          <w:t xml:space="preserve"> – </w:t>
        </w:r>
      </w:ins>
      <w:r w:rsidR="007C473F">
        <w:rPr>
          <w:rFonts w:asciiTheme="minorHAnsi" w:hAnsiTheme="minorHAnsi" w:cs="Cochin"/>
          <w:sz w:val="24"/>
          <w:szCs w:val="24"/>
        </w:rPr>
        <w:t>generally trade associations</w:t>
      </w:r>
      <w:ins w:id="202" w:author="Jonathan" w:date="2014-07-29T22:08:00Z">
        <w:r w:rsidR="007C473F">
          <w:rPr>
            <w:rFonts w:asciiTheme="minorHAnsi" w:hAnsiTheme="minorHAnsi" w:cs="Cochin"/>
            <w:sz w:val="24"/>
            <w:szCs w:val="24"/>
          </w:rPr>
          <w:t xml:space="preserve"> – </w:t>
        </w:r>
      </w:ins>
      <w:r w:rsidR="007C473F">
        <w:rPr>
          <w:rFonts w:asciiTheme="minorHAnsi" w:hAnsiTheme="minorHAnsi" w:cs="Cochin"/>
          <w:sz w:val="24"/>
          <w:szCs w:val="24"/>
        </w:rPr>
        <w:t xml:space="preserve">with very specific agendas </w:t>
      </w:r>
      <w:ins w:id="203" w:author="Jonathan" w:date="2014-07-29T22:09:00Z">
        <w:r w:rsidR="007C473F">
          <w:rPr>
            <w:rFonts w:asciiTheme="minorHAnsi" w:hAnsiTheme="minorHAnsi" w:cs="Cochin"/>
            <w:sz w:val="24"/>
            <w:szCs w:val="24"/>
          </w:rPr>
          <w:t xml:space="preserve">and </w:t>
        </w:r>
      </w:ins>
      <w:r w:rsidR="007C473F">
        <w:rPr>
          <w:rFonts w:asciiTheme="minorHAnsi" w:hAnsiTheme="minorHAnsi" w:cs="Cochin"/>
          <w:sz w:val="24"/>
          <w:szCs w:val="24"/>
        </w:rPr>
        <w:t>who can be stirred into action by a call for evidence</w:t>
      </w:r>
      <w:ins w:id="204" w:author="Jonathan" w:date="2014-07-29T22:08:00Z">
        <w:r w:rsidR="007C473F">
          <w:rPr>
            <w:rFonts w:asciiTheme="minorHAnsi" w:hAnsiTheme="minorHAnsi" w:cs="Cochin"/>
            <w:sz w:val="24"/>
            <w:szCs w:val="24"/>
          </w:rPr>
          <w:t xml:space="preserve">, </w:t>
        </w:r>
      </w:ins>
      <w:proofErr w:type="gramStart"/>
      <w:r w:rsidR="007C473F">
        <w:rPr>
          <w:rFonts w:asciiTheme="minorHAnsi" w:hAnsiTheme="minorHAnsi" w:cs="Cochin"/>
          <w:sz w:val="24"/>
          <w:szCs w:val="24"/>
        </w:rPr>
        <w:t>who</w:t>
      </w:r>
      <w:proofErr w:type="gramEnd"/>
      <w:r w:rsidR="007C473F">
        <w:rPr>
          <w:rFonts w:asciiTheme="minorHAnsi" w:hAnsiTheme="minorHAnsi" w:cs="Cochin"/>
          <w:sz w:val="24"/>
          <w:szCs w:val="24"/>
        </w:rPr>
        <w:t xml:space="preserve"> </w:t>
      </w:r>
      <w:ins w:id="205" w:author="Jonathan" w:date="2014-07-29T22:10:00Z">
        <w:r w:rsidR="007C473F">
          <w:rPr>
            <w:rFonts w:asciiTheme="minorHAnsi" w:hAnsiTheme="minorHAnsi" w:cs="Cochin"/>
            <w:sz w:val="24"/>
            <w:szCs w:val="24"/>
          </w:rPr>
          <w:t>will</w:t>
        </w:r>
      </w:ins>
      <w:r w:rsidR="007C473F">
        <w:rPr>
          <w:rFonts w:asciiTheme="minorHAnsi" w:hAnsiTheme="minorHAnsi" w:cs="Cochin"/>
          <w:sz w:val="24"/>
          <w:szCs w:val="24"/>
        </w:rPr>
        <w:t xml:space="preserve"> lose out</w:t>
      </w:r>
      <w:ins w:id="206" w:author="Jonathan" w:date="2014-07-29T22:09:00Z">
        <w:r w:rsidR="007C473F">
          <w:rPr>
            <w:rFonts w:asciiTheme="minorHAnsi" w:hAnsiTheme="minorHAnsi" w:cs="Cochin"/>
            <w:sz w:val="24"/>
            <w:szCs w:val="24"/>
          </w:rPr>
          <w:t>.  So too</w:t>
        </w:r>
      </w:ins>
      <w:r w:rsidR="007C473F">
        <w:rPr>
          <w:rFonts w:asciiTheme="minorHAnsi" w:hAnsiTheme="minorHAnsi" w:cs="Cochin"/>
          <w:sz w:val="24"/>
          <w:szCs w:val="24"/>
        </w:rPr>
        <w:t xml:space="preserve"> will the citizens of the other Member States, the </w:t>
      </w:r>
      <w:ins w:id="207" w:author="Jonathan" w:date="2014-07-29T22:11:00Z">
        <w:r w:rsidR="007C473F">
          <w:rPr>
            <w:rFonts w:asciiTheme="minorHAnsi" w:hAnsiTheme="minorHAnsi" w:cs="Cochin"/>
            <w:sz w:val="24"/>
            <w:szCs w:val="24"/>
          </w:rPr>
          <w:t xml:space="preserve">UK’s isolationist approach </w:t>
        </w:r>
        <w:r w:rsidR="00B45ED5">
          <w:rPr>
            <w:rFonts w:asciiTheme="minorHAnsi" w:hAnsiTheme="minorHAnsi" w:cs="Cochin"/>
            <w:sz w:val="24"/>
            <w:szCs w:val="24"/>
          </w:rPr>
          <w:t>denying them</w:t>
        </w:r>
      </w:ins>
      <w:r w:rsidR="007C473F">
        <w:rPr>
          <w:rFonts w:asciiTheme="minorHAnsi" w:hAnsiTheme="minorHAnsi" w:cs="Cochin"/>
          <w:sz w:val="24"/>
          <w:szCs w:val="24"/>
        </w:rPr>
        <w:t xml:space="preserve"> the considerable weight of experience and tradition that the Common Law c</w:t>
      </w:r>
      <w:ins w:id="208" w:author="Jonathan" w:date="2014-07-29T22:11:00Z">
        <w:r w:rsidR="007C473F">
          <w:rPr>
            <w:rFonts w:asciiTheme="minorHAnsi" w:hAnsiTheme="minorHAnsi" w:cs="Cochin"/>
            <w:sz w:val="24"/>
            <w:szCs w:val="24"/>
          </w:rPr>
          <w:t>ould</w:t>
        </w:r>
      </w:ins>
      <w:r w:rsidR="007C473F">
        <w:rPr>
          <w:rFonts w:asciiTheme="minorHAnsi" w:hAnsiTheme="minorHAnsi" w:cs="Cochin"/>
          <w:sz w:val="24"/>
          <w:szCs w:val="24"/>
        </w:rPr>
        <w:t xml:space="preserve"> bring to the nascent European law of civil procedure.</w:t>
      </w:r>
    </w:p>
    <w:p w14:paraId="6CF7930C" w14:textId="77777777" w:rsidR="00FE12EF" w:rsidRDefault="00FE12EF" w:rsidP="00FE12EF">
      <w:pPr>
        <w:widowControl w:val="0"/>
        <w:autoSpaceDE w:val="0"/>
        <w:autoSpaceDN w:val="0"/>
        <w:adjustRightInd w:val="0"/>
        <w:spacing w:after="120" w:line="240" w:lineRule="auto"/>
        <w:jc w:val="both"/>
        <w:rPr>
          <w:rFonts w:asciiTheme="minorHAnsi" w:hAnsiTheme="minorHAnsi" w:cs="Cochin"/>
          <w:sz w:val="24"/>
          <w:szCs w:val="24"/>
        </w:rPr>
      </w:pPr>
    </w:p>
    <w:p w14:paraId="75F77F90" w14:textId="77777777" w:rsidR="00AA60DE" w:rsidRDefault="00AA60DE" w:rsidP="00AA60DE">
      <w:pPr>
        <w:widowControl w:val="0"/>
        <w:tabs>
          <w:tab w:val="left" w:pos="720"/>
          <w:tab w:val="left" w:pos="1440"/>
          <w:tab w:val="left" w:pos="2160"/>
          <w:tab w:val="left" w:pos="2880"/>
          <w:tab w:val="left" w:pos="3600"/>
          <w:tab w:val="left" w:pos="4320"/>
        </w:tabs>
        <w:autoSpaceDE w:val="0"/>
        <w:autoSpaceDN w:val="0"/>
        <w:adjustRightInd w:val="0"/>
        <w:spacing w:line="240" w:lineRule="auto"/>
        <w:rPr>
          <w:rFonts w:asciiTheme="minorHAnsi" w:hAnsiTheme="minorHAnsi" w:cs="Cochin"/>
          <w:sz w:val="24"/>
          <w:szCs w:val="24"/>
        </w:rPr>
      </w:pPr>
    </w:p>
    <w:p w14:paraId="7BE964BD" w14:textId="5FFC8FE0" w:rsidR="00B33180" w:rsidRPr="007753BF" w:rsidRDefault="00B33180" w:rsidP="006A0A10">
      <w:pPr>
        <w:spacing w:after="0" w:line="240" w:lineRule="auto"/>
        <w:ind w:firstLine="284"/>
        <w:jc w:val="both"/>
        <w:rPr>
          <w:rFonts w:asciiTheme="minorHAnsi" w:eastAsia="Times New Roman" w:hAnsiTheme="minorHAnsi" w:cs="Tahoma"/>
          <w:sz w:val="24"/>
          <w:szCs w:val="24"/>
          <w:lang w:eastAsia="en-GB"/>
        </w:rPr>
      </w:pPr>
    </w:p>
    <w:p w14:paraId="0577560A" w14:textId="77777777" w:rsidR="00EE2011" w:rsidRPr="007753BF" w:rsidRDefault="00EE2011" w:rsidP="006A0A10">
      <w:pPr>
        <w:spacing w:line="240" w:lineRule="auto"/>
        <w:ind w:firstLine="284"/>
        <w:rPr>
          <w:rFonts w:asciiTheme="minorHAnsi" w:eastAsia="Times New Roman" w:hAnsiTheme="minorHAnsi" w:cs="Tahoma"/>
          <w:sz w:val="24"/>
          <w:szCs w:val="24"/>
          <w:lang w:eastAsia="en-GB"/>
        </w:rPr>
      </w:pPr>
    </w:p>
    <w:p w14:paraId="101A46EF" w14:textId="77777777" w:rsidR="00B33180" w:rsidRPr="007753BF" w:rsidRDefault="00B33180" w:rsidP="006A0A10">
      <w:pPr>
        <w:spacing w:line="240" w:lineRule="auto"/>
        <w:ind w:firstLine="284"/>
        <w:rPr>
          <w:rFonts w:asciiTheme="minorHAnsi" w:eastAsia="Times New Roman" w:hAnsiTheme="minorHAnsi" w:cs="Tahoma"/>
          <w:sz w:val="24"/>
          <w:szCs w:val="24"/>
          <w:lang w:eastAsia="en-GB"/>
        </w:rPr>
      </w:pPr>
    </w:p>
    <w:p w14:paraId="66EAAC8A" w14:textId="77777777" w:rsidR="00EE2011" w:rsidRPr="007753BF" w:rsidRDefault="00EE2011" w:rsidP="006A0A10">
      <w:pPr>
        <w:spacing w:line="240" w:lineRule="auto"/>
        <w:ind w:firstLine="284"/>
        <w:rPr>
          <w:rFonts w:asciiTheme="minorHAnsi" w:eastAsiaTheme="minorHAnsi" w:hAnsiTheme="minorHAnsi"/>
          <w:color w:val="000000"/>
          <w:sz w:val="14"/>
          <w:szCs w:val="14"/>
          <w:lang w:val="en-US"/>
        </w:rPr>
      </w:pPr>
    </w:p>
    <w:p w14:paraId="5D66D8F9" w14:textId="77777777" w:rsidR="00B33180" w:rsidRPr="007753BF" w:rsidRDefault="00B33180" w:rsidP="006A0A10">
      <w:pPr>
        <w:spacing w:line="240" w:lineRule="auto"/>
        <w:ind w:firstLine="284"/>
        <w:rPr>
          <w:rFonts w:asciiTheme="minorHAnsi" w:eastAsiaTheme="minorHAnsi" w:hAnsiTheme="minorHAnsi"/>
          <w:sz w:val="24"/>
          <w:szCs w:val="24"/>
          <w:lang w:val="en-US"/>
        </w:rPr>
      </w:pPr>
    </w:p>
    <w:p w14:paraId="4C2EF2EE" w14:textId="3CE0CD87" w:rsidR="003838D3" w:rsidRPr="007753BF" w:rsidRDefault="003838D3" w:rsidP="006A0A10">
      <w:pPr>
        <w:spacing w:line="240" w:lineRule="auto"/>
        <w:ind w:firstLine="284"/>
        <w:rPr>
          <w:rFonts w:asciiTheme="minorHAnsi" w:hAnsiTheme="minorHAnsi"/>
          <w:sz w:val="24"/>
          <w:szCs w:val="24"/>
        </w:rPr>
      </w:pPr>
    </w:p>
    <w:sectPr w:rsidR="003838D3" w:rsidRPr="007753BF" w:rsidSect="003838D3">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B41C0D" w14:textId="77777777" w:rsidR="007C473F" w:rsidRDefault="007C473F">
      <w:pPr>
        <w:spacing w:after="0" w:line="240" w:lineRule="auto"/>
      </w:pPr>
      <w:r>
        <w:separator/>
      </w:r>
    </w:p>
  </w:endnote>
  <w:endnote w:type="continuationSeparator" w:id="0">
    <w:p w14:paraId="4E09C13C" w14:textId="77777777" w:rsidR="007C473F" w:rsidRDefault="007C4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liss 2 Light">
    <w:altName w:val="Bliss 2 Light"/>
    <w:panose1 w:val="00000000000000000000"/>
    <w:charset w:val="4D"/>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Monaco">
    <w:altName w:val="Courier New"/>
    <w:charset w:val="00"/>
    <w:family w:val="auto"/>
    <w:pitch w:val="variable"/>
    <w:sig w:usb0="00000003" w:usb1="00000000" w:usb2="00000000" w:usb3="00000000" w:csb0="00000001" w:csb1="00000000"/>
  </w:font>
  <w:font w:name="Cochin">
    <w:charset w:val="00"/>
    <w:family w:val="auto"/>
    <w:pitch w:val="variable"/>
    <w:sig w:usb0="800002FF" w:usb1="4000004A" w:usb2="00000000" w:usb3="00000000" w:csb0="00000007"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B39AF2" w14:textId="77777777" w:rsidR="007C473F" w:rsidRDefault="007C473F">
      <w:pPr>
        <w:spacing w:after="0" w:line="240" w:lineRule="auto"/>
      </w:pPr>
      <w:r>
        <w:separator/>
      </w:r>
    </w:p>
  </w:footnote>
  <w:footnote w:type="continuationSeparator" w:id="0">
    <w:p w14:paraId="4AE5E93A" w14:textId="77777777" w:rsidR="007C473F" w:rsidRDefault="007C473F">
      <w:pPr>
        <w:spacing w:after="0" w:line="240" w:lineRule="auto"/>
      </w:pPr>
      <w:r>
        <w:continuationSeparator/>
      </w:r>
    </w:p>
  </w:footnote>
  <w:footnote w:id="1">
    <w:p w14:paraId="6C078098" w14:textId="4794FB56" w:rsidR="007C473F" w:rsidRPr="00701704" w:rsidRDefault="007C473F" w:rsidP="00361439">
      <w:pPr>
        <w:widowControl w:val="0"/>
        <w:autoSpaceDE w:val="0"/>
        <w:autoSpaceDN w:val="0"/>
        <w:adjustRightInd w:val="0"/>
        <w:spacing w:before="100" w:after="0" w:line="240" w:lineRule="auto"/>
        <w:jc w:val="both"/>
        <w:rPr>
          <w:rFonts w:asciiTheme="minorHAnsi" w:eastAsiaTheme="minorHAnsi" w:hAnsiTheme="minorHAnsi" w:cs="Verdana"/>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hAnsiTheme="minorHAnsi"/>
          <w:sz w:val="20"/>
          <w:szCs w:val="20"/>
          <w:lang w:val="en-US"/>
        </w:rPr>
        <w:t xml:space="preserve">See generally </w:t>
      </w:r>
      <w:r w:rsidRPr="00701704">
        <w:rPr>
          <w:rFonts w:asciiTheme="minorHAnsi" w:eastAsiaTheme="minorHAnsi" w:hAnsiTheme="minorHAnsi" w:cs="Verdana"/>
          <w:sz w:val="20"/>
          <w:szCs w:val="20"/>
          <w:lang w:val="en-US"/>
        </w:rPr>
        <w:t xml:space="preserve">E Storskrubb, </w:t>
      </w:r>
      <w:r w:rsidRPr="00701704">
        <w:rPr>
          <w:rFonts w:asciiTheme="minorHAnsi" w:eastAsiaTheme="minorHAnsi" w:hAnsiTheme="minorHAnsi" w:cs="Verdana"/>
          <w:i/>
          <w:iCs/>
          <w:sz w:val="20"/>
          <w:szCs w:val="20"/>
          <w:lang w:val="en-US"/>
        </w:rPr>
        <w:t>Civil Procedure and EU Law</w:t>
      </w:r>
      <w:r w:rsidRPr="00701704">
        <w:rPr>
          <w:rFonts w:asciiTheme="minorHAnsi" w:eastAsiaTheme="minorHAnsi" w:hAnsiTheme="minorHAnsi" w:cs="Verdana"/>
          <w:sz w:val="20"/>
          <w:szCs w:val="20"/>
          <w:lang w:val="en-US"/>
        </w:rPr>
        <w:t xml:space="preserve"> (OUP 2008) and W Kennett, </w:t>
      </w:r>
      <w:r w:rsidRPr="00701704">
        <w:rPr>
          <w:rFonts w:asciiTheme="minorHAnsi" w:eastAsiaTheme="minorHAnsi" w:hAnsiTheme="minorHAnsi" w:cs="Verdana"/>
          <w:i/>
          <w:iCs/>
          <w:sz w:val="20"/>
          <w:szCs w:val="20"/>
          <w:lang w:val="en-US"/>
        </w:rPr>
        <w:t>The Enforcement of Judgments in Europe</w:t>
      </w:r>
      <w:r w:rsidRPr="00701704">
        <w:rPr>
          <w:rFonts w:asciiTheme="minorHAnsi" w:eastAsiaTheme="minorHAnsi" w:hAnsiTheme="minorHAnsi" w:cs="Verdana"/>
          <w:sz w:val="20"/>
          <w:szCs w:val="20"/>
          <w:lang w:val="en-US"/>
        </w:rPr>
        <w:t xml:space="preserve"> (OUP 2000) for the history of the Commission's legislative projects in civil procedure.</w:t>
      </w:r>
    </w:p>
  </w:footnote>
  <w:footnote w:id="2">
    <w:p w14:paraId="1F29ED17" w14:textId="0CE1CC3B" w:rsidR="007C473F" w:rsidRPr="00701704" w:rsidRDefault="007C473F" w:rsidP="00361439">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eastAsiaTheme="minorHAnsi" w:hAnsiTheme="minorHAnsi" w:cs="Verdana"/>
          <w:sz w:val="20"/>
          <w:szCs w:val="20"/>
          <w:lang w:val="en-US"/>
        </w:rPr>
        <w:t>[1998] OJ C27/1 (Consolidated version).</w:t>
      </w:r>
    </w:p>
  </w:footnote>
  <w:footnote w:id="3">
    <w:p w14:paraId="2679589C" w14:textId="57D8FAD4" w:rsidR="007C473F" w:rsidRPr="00701704" w:rsidRDefault="007C473F" w:rsidP="00361439">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eastAsiaTheme="minorHAnsi" w:hAnsiTheme="minorHAnsi" w:cs="Verdana"/>
          <w:sz w:val="20"/>
          <w:szCs w:val="20"/>
          <w:lang w:val="en-US"/>
        </w:rPr>
        <w:t xml:space="preserve">Regulation 805/2004 creating a European Enforcement Order for Uncontested Claims [2004] OJ L143/15: see C </w:t>
      </w:r>
      <w:proofErr w:type="spellStart"/>
      <w:r w:rsidRPr="00701704">
        <w:rPr>
          <w:rFonts w:asciiTheme="minorHAnsi" w:eastAsiaTheme="minorHAnsi" w:hAnsiTheme="minorHAnsi" w:cs="Verdana"/>
          <w:sz w:val="20"/>
          <w:szCs w:val="20"/>
          <w:lang w:val="en-US"/>
        </w:rPr>
        <w:t>Crifò</w:t>
      </w:r>
      <w:proofErr w:type="spellEnd"/>
      <w:r w:rsidRPr="00701704">
        <w:rPr>
          <w:rFonts w:asciiTheme="minorHAnsi" w:eastAsiaTheme="minorHAnsi" w:hAnsiTheme="minorHAnsi" w:cs="Verdana"/>
          <w:sz w:val="20"/>
          <w:szCs w:val="20"/>
          <w:lang w:val="en-US"/>
        </w:rPr>
        <w:t xml:space="preserve"> </w:t>
      </w:r>
      <w:r w:rsidRPr="00701704">
        <w:rPr>
          <w:rFonts w:asciiTheme="minorHAnsi" w:eastAsiaTheme="minorHAnsi" w:hAnsiTheme="minorHAnsi" w:cs="Verdana"/>
          <w:i/>
          <w:iCs/>
          <w:sz w:val="20"/>
          <w:szCs w:val="20"/>
          <w:lang w:val="en-US"/>
        </w:rPr>
        <w:t xml:space="preserve">Cross-Border Enforcement of Debts in the European Union </w:t>
      </w:r>
      <w:r w:rsidRPr="00701704">
        <w:rPr>
          <w:rFonts w:asciiTheme="minorHAnsi" w:eastAsiaTheme="minorHAnsi" w:hAnsiTheme="minorHAnsi" w:cs="Verdana"/>
          <w:sz w:val="20"/>
          <w:szCs w:val="20"/>
          <w:lang w:val="en-US"/>
        </w:rPr>
        <w:t xml:space="preserve"> (Kluwer Law International 2008), Ch.2, and C </w:t>
      </w:r>
      <w:proofErr w:type="spellStart"/>
      <w:r w:rsidRPr="00701704">
        <w:rPr>
          <w:rFonts w:asciiTheme="minorHAnsi" w:eastAsiaTheme="minorHAnsi" w:hAnsiTheme="minorHAnsi" w:cs="Verdana"/>
          <w:sz w:val="20"/>
          <w:szCs w:val="20"/>
          <w:lang w:val="en-US"/>
        </w:rPr>
        <w:t>Crifò</w:t>
      </w:r>
      <w:proofErr w:type="spellEnd"/>
      <w:r w:rsidRPr="00701704">
        <w:rPr>
          <w:rFonts w:asciiTheme="minorHAnsi" w:eastAsiaTheme="minorHAnsi" w:hAnsiTheme="minorHAnsi" w:cs="Verdana"/>
          <w:sz w:val="20"/>
          <w:szCs w:val="20"/>
          <w:lang w:val="en-US"/>
        </w:rPr>
        <w:t xml:space="preserve"> ‘First Steps Towards the Harmonisation of Civil Procedure’ (2005) 24 CJQ 200. In the first draft of an amended Regulation to substitute ‘Brussels I’ (</w:t>
      </w:r>
      <w:proofErr w:type="gramStart"/>
      <w:r w:rsidRPr="00701704">
        <w:rPr>
          <w:rFonts w:asciiTheme="minorHAnsi" w:eastAsiaTheme="minorHAnsi" w:hAnsiTheme="minorHAnsi" w:cs="Verdana"/>
          <w:sz w:val="20"/>
          <w:szCs w:val="20"/>
          <w:lang w:val="en-US"/>
        </w:rPr>
        <w:t>COM(</w:t>
      </w:r>
      <w:proofErr w:type="gramEnd"/>
      <w:r w:rsidRPr="00701704">
        <w:rPr>
          <w:rFonts w:asciiTheme="minorHAnsi" w:eastAsiaTheme="minorHAnsi" w:hAnsiTheme="minorHAnsi" w:cs="Verdana"/>
          <w:sz w:val="20"/>
          <w:szCs w:val="20"/>
          <w:lang w:val="en-US"/>
        </w:rPr>
        <w:t xml:space="preserve">2010) 748 final), at its Article 92, Regulation 805/2004 would have been repealed in </w:t>
      </w:r>
      <w:proofErr w:type="spellStart"/>
      <w:r w:rsidRPr="00701704">
        <w:rPr>
          <w:rFonts w:asciiTheme="minorHAnsi" w:eastAsiaTheme="minorHAnsi" w:hAnsiTheme="minorHAnsi" w:cs="Verdana"/>
          <w:sz w:val="20"/>
          <w:szCs w:val="20"/>
          <w:lang w:val="en-US"/>
        </w:rPr>
        <w:t>favour</w:t>
      </w:r>
      <w:proofErr w:type="spellEnd"/>
      <w:r w:rsidRPr="00701704">
        <w:rPr>
          <w:rFonts w:asciiTheme="minorHAnsi" w:eastAsiaTheme="minorHAnsi" w:hAnsiTheme="minorHAnsi" w:cs="Verdana"/>
          <w:sz w:val="20"/>
          <w:szCs w:val="20"/>
          <w:lang w:val="en-US"/>
        </w:rPr>
        <w:t xml:space="preserve"> of a </w:t>
      </w:r>
      <w:proofErr w:type="spellStart"/>
      <w:r w:rsidRPr="00701704">
        <w:rPr>
          <w:rFonts w:asciiTheme="minorHAnsi" w:eastAsiaTheme="minorHAnsi" w:hAnsiTheme="minorHAnsi" w:cs="Verdana"/>
          <w:sz w:val="20"/>
          <w:szCs w:val="20"/>
          <w:lang w:val="en-US"/>
        </w:rPr>
        <w:t>generalised</w:t>
      </w:r>
      <w:proofErr w:type="spellEnd"/>
      <w:r w:rsidRPr="00701704">
        <w:rPr>
          <w:rFonts w:asciiTheme="minorHAnsi" w:eastAsiaTheme="minorHAnsi" w:hAnsiTheme="minorHAnsi" w:cs="Verdana"/>
          <w:sz w:val="20"/>
          <w:szCs w:val="20"/>
          <w:lang w:val="en-US"/>
        </w:rPr>
        <w:t xml:space="preserve"> abolition of </w:t>
      </w:r>
      <w:r w:rsidRPr="00701704">
        <w:rPr>
          <w:rFonts w:asciiTheme="minorHAnsi" w:eastAsiaTheme="minorHAnsi" w:hAnsiTheme="minorHAnsi" w:cs="Verdana"/>
          <w:i/>
          <w:iCs/>
          <w:sz w:val="20"/>
          <w:szCs w:val="20"/>
          <w:lang w:val="en-US"/>
        </w:rPr>
        <w:t>exequatur</w:t>
      </w:r>
      <w:r w:rsidRPr="00701704">
        <w:rPr>
          <w:rFonts w:asciiTheme="minorHAnsi" w:eastAsiaTheme="minorHAnsi" w:hAnsiTheme="minorHAnsi" w:cs="Verdana"/>
          <w:sz w:val="20"/>
          <w:szCs w:val="20"/>
          <w:lang w:val="en-US"/>
        </w:rPr>
        <w:t xml:space="preserve"> proceedings in all cases except defamation and collective redress cases, complemented by ‘three main remedies … by which [the defendant] could prevent in exceptional circumstances that a judgment given in one Member State takes effect in another Member State’: para.3.1.1. That proposal however did not survive the consultation and discussion process.</w:t>
      </w:r>
    </w:p>
  </w:footnote>
  <w:footnote w:id="4">
    <w:p w14:paraId="18491691" w14:textId="4E4D8C6E" w:rsidR="007C473F" w:rsidRPr="00701704" w:rsidRDefault="007C473F" w:rsidP="00361439">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B</w:t>
      </w:r>
      <w:proofErr w:type="spellStart"/>
      <w:r w:rsidRPr="00701704">
        <w:rPr>
          <w:rFonts w:asciiTheme="minorHAnsi" w:eastAsiaTheme="minorHAnsi" w:hAnsiTheme="minorHAnsi" w:cs="Verdana"/>
          <w:sz w:val="20"/>
          <w:szCs w:val="20"/>
          <w:lang w:val="en-US"/>
        </w:rPr>
        <w:t>oth</w:t>
      </w:r>
      <w:proofErr w:type="spellEnd"/>
      <w:r w:rsidRPr="00701704">
        <w:rPr>
          <w:rFonts w:asciiTheme="minorHAnsi" w:eastAsiaTheme="minorHAnsi" w:hAnsiTheme="minorHAnsi" w:cs="Verdana"/>
          <w:sz w:val="20"/>
          <w:szCs w:val="20"/>
          <w:lang w:val="en-US"/>
        </w:rPr>
        <w:t xml:space="preserve"> of which were introduced in the Green Paper COM (2002) 749 final, see </w:t>
      </w:r>
      <w:r w:rsidRPr="00701704">
        <w:rPr>
          <w:rFonts w:asciiTheme="minorHAnsi" w:eastAsiaTheme="minorHAnsi" w:hAnsiTheme="minorHAnsi" w:cs="Verdana"/>
          <w:i/>
          <w:iCs/>
          <w:sz w:val="20"/>
          <w:szCs w:val="20"/>
          <w:lang w:val="en-US"/>
        </w:rPr>
        <w:t xml:space="preserve">http://eur-lex.europa.eu/legal-content/EN/TXT/PDF/?uri=CELEX:52002DC0746&amp;rid=1 </w:t>
      </w:r>
      <w:r w:rsidRPr="00701704">
        <w:rPr>
          <w:rFonts w:asciiTheme="minorHAnsi" w:eastAsiaTheme="minorHAnsi" w:hAnsiTheme="minorHAnsi" w:cs="Verdana"/>
          <w:sz w:val="20"/>
          <w:szCs w:val="20"/>
          <w:lang w:val="en-US"/>
        </w:rPr>
        <w:t xml:space="preserve">&lt;accessed 29 July, 2014]. See </w:t>
      </w:r>
      <w:proofErr w:type="gramStart"/>
      <w:r w:rsidRPr="00701704">
        <w:rPr>
          <w:rFonts w:asciiTheme="minorHAnsi" w:eastAsiaTheme="minorHAnsi" w:hAnsiTheme="minorHAnsi" w:cs="Verdana"/>
          <w:sz w:val="20"/>
          <w:szCs w:val="20"/>
          <w:lang w:val="en-US"/>
        </w:rPr>
        <w:t>A</w:t>
      </w:r>
      <w:proofErr w:type="gramEnd"/>
      <w:r w:rsidRPr="00701704">
        <w:rPr>
          <w:rFonts w:asciiTheme="minorHAnsi" w:eastAsiaTheme="minorHAnsi" w:hAnsiTheme="minorHAnsi" w:cs="Verdana"/>
          <w:sz w:val="20"/>
          <w:szCs w:val="20"/>
          <w:lang w:val="en-US"/>
        </w:rPr>
        <w:t xml:space="preserve"> </w:t>
      </w:r>
      <w:proofErr w:type="spellStart"/>
      <w:r w:rsidRPr="00701704">
        <w:rPr>
          <w:rFonts w:asciiTheme="minorHAnsi" w:eastAsiaTheme="minorHAnsi" w:hAnsiTheme="minorHAnsi" w:cs="Verdana"/>
          <w:sz w:val="20"/>
          <w:szCs w:val="20"/>
          <w:lang w:val="en-US"/>
        </w:rPr>
        <w:t>Fiorini</w:t>
      </w:r>
      <w:proofErr w:type="spellEnd"/>
      <w:r w:rsidRPr="00701704">
        <w:rPr>
          <w:rFonts w:asciiTheme="minorHAnsi" w:eastAsiaTheme="minorHAnsi" w:hAnsiTheme="minorHAnsi" w:cs="Verdana"/>
          <w:sz w:val="20"/>
          <w:szCs w:val="20"/>
          <w:lang w:val="en-US"/>
        </w:rPr>
        <w:t xml:space="preserve"> ‘Facilitating cross-border debt recovery: the European payment order and small claims regulations’ (2008) 57 ICLQ 449.</w:t>
      </w:r>
    </w:p>
  </w:footnote>
  <w:footnote w:id="5">
    <w:p w14:paraId="5C216A05" w14:textId="1133FF83" w:rsidR="007C473F" w:rsidRPr="00701704" w:rsidRDefault="007C473F" w:rsidP="00361439">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hAnsiTheme="minorHAnsi"/>
          <w:sz w:val="20"/>
          <w:szCs w:val="20"/>
          <w:lang w:val="en-US"/>
        </w:rPr>
        <w:t xml:space="preserve">See e.g. R. Turner ‘”Actively”: The Word That Changed the Civil Courts’, and T. </w:t>
      </w:r>
      <w:proofErr w:type="spellStart"/>
      <w:r w:rsidRPr="00701704">
        <w:rPr>
          <w:rFonts w:asciiTheme="minorHAnsi" w:hAnsiTheme="minorHAnsi"/>
          <w:sz w:val="20"/>
          <w:szCs w:val="20"/>
          <w:lang w:val="en-US"/>
        </w:rPr>
        <w:t>Parkes</w:t>
      </w:r>
      <w:proofErr w:type="spellEnd"/>
      <w:r w:rsidRPr="00701704">
        <w:rPr>
          <w:rFonts w:asciiTheme="minorHAnsi" w:hAnsiTheme="minorHAnsi"/>
          <w:sz w:val="20"/>
          <w:szCs w:val="20"/>
          <w:lang w:val="en-US"/>
        </w:rPr>
        <w:t xml:space="preserve"> ‘The Civil Procedure Rules Ten Years On: The Practitioners’ Perspective’, in D. Dwyer (ed.) </w:t>
      </w:r>
      <w:r w:rsidRPr="00701704">
        <w:rPr>
          <w:rFonts w:asciiTheme="minorHAnsi" w:hAnsiTheme="minorHAnsi"/>
          <w:i/>
          <w:sz w:val="20"/>
          <w:szCs w:val="20"/>
          <w:lang w:val="en-US"/>
        </w:rPr>
        <w:t>The Civil Procedure Rules Ten Years On</w:t>
      </w:r>
      <w:r w:rsidRPr="00701704">
        <w:rPr>
          <w:rFonts w:asciiTheme="minorHAnsi" w:hAnsiTheme="minorHAnsi"/>
          <w:sz w:val="20"/>
          <w:szCs w:val="20"/>
          <w:lang w:val="en-US"/>
        </w:rPr>
        <w:t xml:space="preserve"> (OUP 2009).</w:t>
      </w:r>
    </w:p>
  </w:footnote>
  <w:footnote w:id="6">
    <w:p w14:paraId="03BCA384" w14:textId="7571B5E5" w:rsidR="007C473F" w:rsidRPr="00701704" w:rsidRDefault="007C473F" w:rsidP="00361439">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hAnsiTheme="minorHAnsi"/>
          <w:sz w:val="20"/>
          <w:szCs w:val="20"/>
          <w:lang w:val="en-US"/>
        </w:rPr>
        <w:t>Service Regulation (EC) No 1393/2007</w:t>
      </w:r>
      <w:ins w:id="5" w:author="Jonathan" w:date="2014-07-29T20:27:00Z">
        <w:r w:rsidRPr="00701704">
          <w:rPr>
            <w:rFonts w:asciiTheme="minorHAnsi" w:hAnsiTheme="minorHAnsi"/>
            <w:sz w:val="20"/>
            <w:szCs w:val="20"/>
            <w:lang w:val="en-US"/>
          </w:rPr>
          <w:t>.</w:t>
        </w:r>
      </w:ins>
    </w:p>
  </w:footnote>
  <w:footnote w:id="7">
    <w:p w14:paraId="76D9B486" w14:textId="265BF912" w:rsidR="007C473F" w:rsidRPr="00701704" w:rsidRDefault="007C473F" w:rsidP="00361439">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proofErr w:type="gramStart"/>
      <w:r w:rsidRPr="00701704">
        <w:rPr>
          <w:rFonts w:asciiTheme="minorHAnsi" w:hAnsiTheme="minorHAnsi"/>
          <w:sz w:val="20"/>
          <w:szCs w:val="20"/>
        </w:rPr>
        <w:t>Council Regulation (EC) No 1206/2001</w:t>
      </w:r>
      <w:ins w:id="6" w:author="Jonathan" w:date="2014-07-29T20:27:00Z">
        <w:r w:rsidRPr="00701704">
          <w:rPr>
            <w:rFonts w:asciiTheme="minorHAnsi" w:hAnsiTheme="minorHAnsi"/>
            <w:sz w:val="20"/>
            <w:szCs w:val="20"/>
          </w:rPr>
          <w:t>.</w:t>
        </w:r>
      </w:ins>
      <w:proofErr w:type="gramEnd"/>
    </w:p>
  </w:footnote>
  <w:footnote w:id="8">
    <w:p w14:paraId="18EF7404" w14:textId="316EEA27" w:rsidR="007C473F" w:rsidRPr="00701704" w:rsidRDefault="007C473F" w:rsidP="00361439">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hAnsiTheme="minorHAnsi"/>
          <w:sz w:val="20"/>
          <w:szCs w:val="20"/>
          <w:lang w:val="en-US"/>
        </w:rPr>
        <w:t>Directive 2008/52/EC</w:t>
      </w:r>
      <w:ins w:id="7" w:author="Jonathan" w:date="2014-07-29T20:27:00Z">
        <w:r w:rsidRPr="00701704">
          <w:rPr>
            <w:rFonts w:asciiTheme="minorHAnsi" w:hAnsiTheme="minorHAnsi"/>
            <w:sz w:val="20"/>
            <w:szCs w:val="20"/>
            <w:lang w:val="en-US"/>
          </w:rPr>
          <w:t>.</w:t>
        </w:r>
      </w:ins>
    </w:p>
  </w:footnote>
  <w:footnote w:id="9">
    <w:p w14:paraId="35427055" w14:textId="0719A001" w:rsidR="007C473F" w:rsidRPr="00701704" w:rsidRDefault="007C473F" w:rsidP="00361439">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hAnsiTheme="minorHAnsi"/>
          <w:sz w:val="20"/>
          <w:szCs w:val="20"/>
          <w:lang w:val="en-US"/>
        </w:rPr>
        <w:t>Directive 2003/8/</w:t>
      </w:r>
      <w:proofErr w:type="gramStart"/>
      <w:r w:rsidRPr="00701704">
        <w:rPr>
          <w:rFonts w:asciiTheme="minorHAnsi" w:hAnsiTheme="minorHAnsi"/>
          <w:sz w:val="20"/>
          <w:szCs w:val="20"/>
          <w:lang w:val="en-US"/>
        </w:rPr>
        <w:t xml:space="preserve">EC </w:t>
      </w:r>
      <w:ins w:id="8" w:author="Jonathan" w:date="2014-07-29T20:27:00Z">
        <w:r w:rsidRPr="00701704">
          <w:rPr>
            <w:rFonts w:asciiTheme="minorHAnsi" w:hAnsiTheme="minorHAnsi"/>
            <w:sz w:val="20"/>
            <w:szCs w:val="20"/>
            <w:lang w:val="en-US"/>
          </w:rPr>
          <w:t>.</w:t>
        </w:r>
      </w:ins>
      <w:proofErr w:type="gramEnd"/>
    </w:p>
  </w:footnote>
  <w:footnote w:id="10">
    <w:p w14:paraId="50DC2D2B" w14:textId="7D1C04ED" w:rsidR="007C473F" w:rsidRPr="00701704" w:rsidRDefault="007C473F" w:rsidP="00361439">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hAnsiTheme="minorHAnsi"/>
          <w:sz w:val="20"/>
          <w:szCs w:val="20"/>
          <w:lang w:val="en-US"/>
        </w:rPr>
        <w:t>Regulation (EC) 2201/2003; Regulation 4/2009</w:t>
      </w:r>
      <w:ins w:id="9" w:author="Jonathan" w:date="2014-07-29T20:27:00Z">
        <w:r w:rsidRPr="00701704">
          <w:rPr>
            <w:rFonts w:asciiTheme="minorHAnsi" w:hAnsiTheme="minorHAnsi"/>
            <w:sz w:val="20"/>
            <w:szCs w:val="20"/>
            <w:lang w:val="en-US"/>
          </w:rPr>
          <w:t>.</w:t>
        </w:r>
      </w:ins>
    </w:p>
  </w:footnote>
  <w:footnote w:id="11">
    <w:p w14:paraId="29BD9E9E" w14:textId="77777777" w:rsidR="007C473F" w:rsidRPr="00701704" w:rsidRDefault="007C473F" w:rsidP="00361439">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proofErr w:type="gramStart"/>
      <w:r w:rsidRPr="00701704">
        <w:rPr>
          <w:rFonts w:asciiTheme="minorHAnsi" w:hAnsiTheme="minorHAnsi"/>
          <w:sz w:val="20"/>
          <w:szCs w:val="20"/>
          <w:lang w:val="en-US"/>
        </w:rPr>
        <w:t>Regulation (EC) No 1346/2000, also subject to a recent proposal of amendment (</w:t>
      </w:r>
      <w:r w:rsidRPr="00701704">
        <w:rPr>
          <w:rFonts w:asciiTheme="minorHAnsi" w:eastAsiaTheme="minorHAnsi" w:hAnsiTheme="minorHAnsi" w:cs="Lucida Grande"/>
          <w:sz w:val="20"/>
          <w:szCs w:val="20"/>
          <w:lang w:val="en-US"/>
        </w:rPr>
        <w:t>COM/2012/0744 final - 2012/0360 (COD)).</w:t>
      </w:r>
      <w:proofErr w:type="gramEnd"/>
    </w:p>
  </w:footnote>
  <w:footnote w:id="12">
    <w:p w14:paraId="44625FF2" w14:textId="572522EA" w:rsidR="007C473F" w:rsidRPr="00701704" w:rsidRDefault="007C473F" w:rsidP="00361439">
      <w:pPr>
        <w:widowControl w:val="0"/>
        <w:autoSpaceDE w:val="0"/>
        <w:autoSpaceDN w:val="0"/>
        <w:adjustRightInd w:val="0"/>
        <w:spacing w:after="0" w:line="240" w:lineRule="auto"/>
        <w:rPr>
          <w:rFonts w:asciiTheme="minorHAnsi" w:eastAsiaTheme="minorHAnsi" w:hAnsiTheme="minorHAnsi" w:cs="Times"/>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proofErr w:type="gramStart"/>
      <w:r w:rsidRPr="00701704">
        <w:rPr>
          <w:rFonts w:asciiTheme="minorHAnsi" w:eastAsiaTheme="minorHAnsi" w:hAnsiTheme="minorHAnsi" w:cs="Lucida Grande"/>
          <w:sz w:val="20"/>
          <w:szCs w:val="20"/>
          <w:lang w:val="en-US"/>
        </w:rPr>
        <w:t>COM/2013/0794 final - 2013/0403 (COD).</w:t>
      </w:r>
      <w:proofErr w:type="gramEnd"/>
      <w:r w:rsidRPr="00701704">
        <w:rPr>
          <w:rFonts w:asciiTheme="minorHAnsi" w:eastAsiaTheme="minorHAnsi" w:hAnsiTheme="minorHAnsi" w:cs="Lucida Grande"/>
          <w:sz w:val="20"/>
          <w:szCs w:val="20"/>
          <w:lang w:val="en-US"/>
        </w:rPr>
        <w:t xml:space="preserve"> The first official reactions from the UK can be found in the </w:t>
      </w:r>
      <w:r w:rsidRPr="00701704">
        <w:rPr>
          <w:rFonts w:asciiTheme="minorHAnsi" w:eastAsiaTheme="minorHAnsi" w:hAnsiTheme="minorHAnsi" w:cs="Lucida Grande"/>
          <w:i/>
          <w:sz w:val="20"/>
          <w:szCs w:val="20"/>
          <w:lang w:val="en-US"/>
        </w:rPr>
        <w:t>33</w:t>
      </w:r>
      <w:r w:rsidRPr="00701704">
        <w:rPr>
          <w:rFonts w:asciiTheme="minorHAnsi" w:eastAsiaTheme="minorHAnsi" w:hAnsiTheme="minorHAnsi" w:cs="Lucida Grande"/>
          <w:i/>
          <w:sz w:val="20"/>
          <w:szCs w:val="20"/>
          <w:vertAlign w:val="superscript"/>
          <w:lang w:val="en-US"/>
        </w:rPr>
        <w:t>rd</w:t>
      </w:r>
      <w:r w:rsidRPr="00701704">
        <w:rPr>
          <w:rFonts w:asciiTheme="minorHAnsi" w:eastAsiaTheme="minorHAnsi" w:hAnsiTheme="minorHAnsi" w:cs="Lucida Grande"/>
          <w:i/>
          <w:sz w:val="20"/>
          <w:szCs w:val="20"/>
          <w:lang w:val="en-US"/>
        </w:rPr>
        <w:t xml:space="preserve"> Report </w:t>
      </w:r>
      <w:ins w:id="10" w:author="Jonathan" w:date="2014-07-29T21:43:00Z">
        <w:r w:rsidRPr="00701704">
          <w:rPr>
            <w:rFonts w:asciiTheme="minorHAnsi" w:eastAsiaTheme="minorHAnsi" w:hAnsiTheme="minorHAnsi" w:cs="Lucida Grande"/>
            <w:i/>
            <w:sz w:val="20"/>
            <w:szCs w:val="20"/>
            <w:lang w:val="en-US"/>
          </w:rPr>
          <w:t>of  the s</w:t>
        </w:r>
      </w:ins>
      <w:r w:rsidRPr="00701704">
        <w:rPr>
          <w:rFonts w:asciiTheme="minorHAnsi" w:eastAsiaTheme="minorHAnsi" w:hAnsiTheme="minorHAnsi" w:cs="Lucida Grande"/>
          <w:i/>
          <w:sz w:val="20"/>
          <w:szCs w:val="20"/>
          <w:lang w:val="en-US"/>
        </w:rPr>
        <w:t>ession</w:t>
      </w:r>
      <w:ins w:id="11" w:author="Jonathan" w:date="2014-07-29T21:43:00Z">
        <w:r w:rsidRPr="00701704">
          <w:rPr>
            <w:rFonts w:asciiTheme="minorHAnsi" w:eastAsiaTheme="minorHAnsi" w:hAnsiTheme="minorHAnsi" w:cs="Lucida Grande"/>
            <w:i/>
            <w:sz w:val="20"/>
            <w:szCs w:val="20"/>
            <w:lang w:val="en-US"/>
          </w:rPr>
          <w:t xml:space="preserve"> </w:t>
        </w:r>
      </w:ins>
      <w:r w:rsidRPr="00701704">
        <w:rPr>
          <w:rFonts w:asciiTheme="minorHAnsi" w:eastAsiaTheme="minorHAnsi" w:hAnsiTheme="minorHAnsi" w:cs="Lucida Grande"/>
          <w:i/>
          <w:sz w:val="20"/>
          <w:szCs w:val="20"/>
          <w:lang w:val="en-US"/>
        </w:rPr>
        <w:t>2013-14</w:t>
      </w:r>
      <w:r w:rsidRPr="00701704">
        <w:rPr>
          <w:rFonts w:asciiTheme="minorHAnsi" w:eastAsiaTheme="minorHAnsi" w:hAnsiTheme="minorHAnsi" w:cs="Lucida Grande"/>
          <w:sz w:val="20"/>
          <w:szCs w:val="20"/>
          <w:lang w:val="en-US"/>
        </w:rPr>
        <w:t xml:space="preserve"> of the House of Commons European Scrutiny Committee,</w:t>
      </w:r>
      <w:ins w:id="12" w:author="Jonathan" w:date="2014-07-29T21:44:00Z">
        <w:r w:rsidRPr="00701704">
          <w:rPr>
            <w:rFonts w:asciiTheme="minorHAnsi" w:eastAsiaTheme="minorHAnsi" w:hAnsiTheme="minorHAnsi" w:cs="Lucida Grande"/>
            <w:sz w:val="20"/>
            <w:szCs w:val="20"/>
            <w:lang w:val="en-US"/>
          </w:rPr>
          <w:t xml:space="preserve"> published 29/1/2014</w:t>
        </w:r>
      </w:ins>
      <w:ins w:id="13" w:author="Jonathan" w:date="2014-07-29T21:45:00Z">
        <w:r w:rsidRPr="00701704">
          <w:rPr>
            <w:rFonts w:asciiTheme="minorHAnsi" w:eastAsiaTheme="minorHAnsi" w:hAnsiTheme="minorHAnsi" w:cs="Lucida Grande"/>
            <w:sz w:val="20"/>
            <w:szCs w:val="20"/>
            <w:lang w:val="en-US"/>
          </w:rPr>
          <w:t xml:space="preserve"> (HC 83-xxx)</w:t>
        </w:r>
      </w:ins>
      <w:ins w:id="14" w:author="Jonathan" w:date="2014-07-29T21:44:00Z">
        <w:r w:rsidRPr="00701704">
          <w:rPr>
            <w:rFonts w:asciiTheme="minorHAnsi" w:eastAsiaTheme="minorHAnsi" w:hAnsiTheme="minorHAnsi" w:cs="Lucida Grande"/>
            <w:sz w:val="20"/>
            <w:szCs w:val="20"/>
            <w:lang w:val="en-US"/>
          </w:rPr>
          <w:t>,</w:t>
        </w:r>
      </w:ins>
      <w:r w:rsidRPr="00701704">
        <w:rPr>
          <w:rFonts w:asciiTheme="minorHAnsi" w:eastAsiaTheme="minorHAnsi" w:hAnsiTheme="minorHAnsi" w:cs="Lucida Grande"/>
          <w:sz w:val="20"/>
          <w:szCs w:val="20"/>
          <w:lang w:val="en-US"/>
        </w:rPr>
        <w:t xml:space="preserve"> pp.44-48, available at </w:t>
      </w:r>
      <w:r w:rsidRPr="00701704">
        <w:rPr>
          <w:rFonts w:asciiTheme="minorHAnsi" w:hAnsiTheme="minorHAnsi"/>
          <w:sz w:val="20"/>
          <w:szCs w:val="20"/>
          <w:rPrChange w:id="15" w:author="Jonathan" w:date="2014-07-29T22:16:00Z">
            <w:rPr/>
          </w:rPrChange>
        </w:rPr>
        <w:fldChar w:fldCharType="begin"/>
      </w:r>
      <w:r w:rsidRPr="00701704">
        <w:rPr>
          <w:rFonts w:asciiTheme="minorHAnsi" w:hAnsiTheme="minorHAnsi"/>
          <w:sz w:val="20"/>
          <w:szCs w:val="20"/>
          <w:rPrChange w:id="16" w:author="Jonathan" w:date="2014-07-29T22:16:00Z">
            <w:rPr/>
          </w:rPrChange>
        </w:rPr>
        <w:instrText xml:space="preserve"> HYPERLINK "http://www.publications.parliament.uk/pa/cm201314/cmselect/cmeuleg/83-xxx/83xxx.pdf" </w:instrText>
      </w:r>
      <w:r w:rsidRPr="00701704">
        <w:rPr>
          <w:rFonts w:asciiTheme="minorHAnsi" w:hAnsiTheme="minorHAnsi"/>
          <w:sz w:val="20"/>
          <w:szCs w:val="20"/>
          <w:rPrChange w:id="17" w:author="Jonathan" w:date="2014-07-29T22:16:00Z">
            <w:rPr>
              <w:rStyle w:val="Hyperlink"/>
              <w:rFonts w:asciiTheme="minorHAnsi" w:eastAsiaTheme="minorHAnsi" w:hAnsiTheme="minorHAnsi" w:cs="Lucida Grande"/>
              <w:color w:val="auto"/>
              <w:sz w:val="20"/>
              <w:szCs w:val="20"/>
              <w:lang w:val="en-US"/>
            </w:rPr>
          </w:rPrChange>
        </w:rPr>
        <w:fldChar w:fldCharType="separate"/>
      </w:r>
      <w:r w:rsidRPr="00701704">
        <w:rPr>
          <w:rStyle w:val="Hyperlink"/>
          <w:rFonts w:asciiTheme="minorHAnsi" w:eastAsiaTheme="minorHAnsi" w:hAnsiTheme="minorHAnsi" w:cs="Lucida Grande"/>
          <w:color w:val="auto"/>
          <w:sz w:val="20"/>
          <w:szCs w:val="20"/>
          <w:lang w:val="en-US"/>
        </w:rPr>
        <w:t>http://www.publications.parliament.uk/pa/cm201314/cmselect/cmeuleg/83-xxx/83xxx.pdf</w:t>
      </w:r>
      <w:r w:rsidRPr="00701704">
        <w:rPr>
          <w:rStyle w:val="Hyperlink"/>
          <w:rFonts w:asciiTheme="minorHAnsi" w:eastAsiaTheme="minorHAnsi" w:hAnsiTheme="minorHAnsi" w:cs="Lucida Grande"/>
          <w:color w:val="auto"/>
          <w:sz w:val="20"/>
          <w:szCs w:val="20"/>
          <w:lang w:val="en-US"/>
          <w:rPrChange w:id="18" w:author="Jonathan" w:date="2014-07-29T22:16:00Z">
            <w:rPr>
              <w:rStyle w:val="Hyperlink"/>
              <w:rFonts w:asciiTheme="minorHAnsi" w:eastAsiaTheme="minorHAnsi" w:hAnsiTheme="minorHAnsi" w:cs="Lucida Grande"/>
              <w:color w:val="auto"/>
              <w:sz w:val="20"/>
              <w:szCs w:val="20"/>
              <w:lang w:val="en-US"/>
            </w:rPr>
          </w:rPrChange>
        </w:rPr>
        <w:fldChar w:fldCharType="end"/>
      </w:r>
      <w:r w:rsidRPr="00701704">
        <w:rPr>
          <w:rFonts w:asciiTheme="minorHAnsi" w:eastAsiaTheme="minorHAnsi" w:hAnsiTheme="minorHAnsi" w:cs="Lucida Grande"/>
          <w:sz w:val="20"/>
          <w:szCs w:val="20"/>
          <w:lang w:val="en-US"/>
        </w:rPr>
        <w:t xml:space="preserve">  &lt;accessed 17/7/2014&gt;.</w:t>
      </w:r>
    </w:p>
  </w:footnote>
  <w:footnote w:id="13">
    <w:p w14:paraId="6A7ADEA0" w14:textId="46B95003" w:rsidR="007C473F" w:rsidRPr="00701704" w:rsidRDefault="007C473F" w:rsidP="00361439">
      <w:pPr>
        <w:pStyle w:val="FootnoteText"/>
        <w:rPr>
          <w:rFonts w:asciiTheme="minorHAnsi" w:hAnsiTheme="minorHAnsi"/>
          <w:sz w:val="20"/>
          <w:szCs w:val="20"/>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According to a May 2014 press release, publication was expected in the Official Journal in June 2014: </w:t>
      </w:r>
      <w:r w:rsidRPr="00701704">
        <w:rPr>
          <w:rFonts w:asciiTheme="minorHAnsi" w:hAnsiTheme="minorHAnsi"/>
          <w:sz w:val="20"/>
          <w:szCs w:val="20"/>
          <w:rPrChange w:id="19" w:author="Jonathan" w:date="2014-07-29T22:16:00Z">
            <w:rPr/>
          </w:rPrChange>
        </w:rPr>
        <w:fldChar w:fldCharType="begin"/>
      </w:r>
      <w:r w:rsidRPr="00701704">
        <w:rPr>
          <w:rFonts w:asciiTheme="minorHAnsi" w:hAnsiTheme="minorHAnsi"/>
          <w:sz w:val="20"/>
          <w:szCs w:val="20"/>
          <w:rPrChange w:id="20" w:author="Jonathan" w:date="2014-07-29T22:16:00Z">
            <w:rPr/>
          </w:rPrChange>
        </w:rPr>
        <w:instrText xml:space="preserve"> HYPERLINK "http://europa.eu/rapid/press-release_MEMO-14-348_en.htm" </w:instrText>
      </w:r>
      <w:r w:rsidRPr="00701704">
        <w:rPr>
          <w:rFonts w:asciiTheme="minorHAnsi" w:hAnsiTheme="minorHAnsi"/>
          <w:sz w:val="20"/>
          <w:szCs w:val="20"/>
          <w:rPrChange w:id="21" w:author="Jonathan" w:date="2014-07-29T22:16:00Z">
            <w:rPr>
              <w:rStyle w:val="Hyperlink"/>
              <w:rFonts w:asciiTheme="minorHAnsi" w:hAnsiTheme="minorHAnsi"/>
              <w:color w:val="auto"/>
              <w:sz w:val="20"/>
              <w:szCs w:val="20"/>
            </w:rPr>
          </w:rPrChange>
        </w:rPr>
        <w:fldChar w:fldCharType="separate"/>
      </w:r>
      <w:r w:rsidRPr="00701704">
        <w:rPr>
          <w:rStyle w:val="Hyperlink"/>
          <w:rFonts w:asciiTheme="minorHAnsi" w:hAnsiTheme="minorHAnsi"/>
          <w:color w:val="auto"/>
          <w:sz w:val="20"/>
          <w:szCs w:val="20"/>
        </w:rPr>
        <w:t>http://europa.eu/rapid/press-release_MEMO-14-348_en.htm</w:t>
      </w:r>
      <w:r w:rsidRPr="00701704">
        <w:rPr>
          <w:rStyle w:val="Hyperlink"/>
          <w:rFonts w:asciiTheme="minorHAnsi" w:hAnsiTheme="minorHAnsi"/>
          <w:color w:val="auto"/>
          <w:sz w:val="20"/>
          <w:szCs w:val="20"/>
          <w:rPrChange w:id="22" w:author="Jonathan" w:date="2014-07-29T22:16:00Z">
            <w:rPr>
              <w:rStyle w:val="Hyperlink"/>
              <w:rFonts w:asciiTheme="minorHAnsi" w:hAnsiTheme="minorHAnsi"/>
              <w:color w:val="auto"/>
              <w:sz w:val="20"/>
              <w:szCs w:val="20"/>
            </w:rPr>
          </w:rPrChange>
        </w:rPr>
        <w:fldChar w:fldCharType="end"/>
      </w:r>
      <w:r w:rsidRPr="00701704">
        <w:rPr>
          <w:rFonts w:asciiTheme="minorHAnsi" w:hAnsiTheme="minorHAnsi"/>
          <w:sz w:val="20"/>
          <w:szCs w:val="20"/>
        </w:rPr>
        <w:t xml:space="preserve"> </w:t>
      </w:r>
      <w:ins w:id="23" w:author="Jonathan" w:date="2014-07-29T21:46:00Z">
        <w:r w:rsidRPr="00701704">
          <w:rPr>
            <w:rFonts w:asciiTheme="minorHAnsi" w:hAnsiTheme="minorHAnsi"/>
            <w:sz w:val="20"/>
            <w:szCs w:val="20"/>
          </w:rPr>
          <w:t>&lt;accessed 27/7/2014&gt;</w:t>
        </w:r>
      </w:ins>
      <w:r w:rsidRPr="00701704">
        <w:rPr>
          <w:rFonts w:asciiTheme="minorHAnsi" w:hAnsiTheme="minorHAnsi"/>
          <w:sz w:val="20"/>
          <w:szCs w:val="20"/>
        </w:rPr>
        <w:t>, but at time of writing it was still outstanding.</w:t>
      </w:r>
    </w:p>
  </w:footnote>
  <w:footnote w:id="14">
    <w:p w14:paraId="5DA68843" w14:textId="49CCC3AB" w:rsidR="007C473F" w:rsidRPr="00701704" w:rsidRDefault="007C473F" w:rsidP="00361439">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hAnsiTheme="minorHAnsi"/>
          <w:sz w:val="20"/>
          <w:szCs w:val="20"/>
          <w:lang w:val="en-US"/>
        </w:rPr>
        <w:t>Information obtained by the Author in telephone conversation with a member of the Ministry of Justice’s European legislation negotiating team.</w:t>
      </w:r>
    </w:p>
  </w:footnote>
  <w:footnote w:id="15">
    <w:p w14:paraId="06BB880E" w14:textId="228850F8" w:rsidR="007C473F" w:rsidRPr="00701704" w:rsidRDefault="007C473F" w:rsidP="00361439">
      <w:pPr>
        <w:spacing w:after="0" w:line="240" w:lineRule="auto"/>
        <w:rPr>
          <w:rFonts w:asciiTheme="minorHAnsi" w:eastAsiaTheme="minorHAnsi" w:hAnsiTheme="minorHAnsi" w:cs="Arial"/>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eastAsiaTheme="minorHAnsi" w:hAnsiTheme="minorHAnsi" w:cs="Arial"/>
          <w:sz w:val="20"/>
          <w:szCs w:val="20"/>
          <w:lang w:val="en-US"/>
        </w:rPr>
        <w:t xml:space="preserve">On 31 October 2011 a Written Ministerial Statement was made to Parliament confirming that ‘the UK would not be opting in to these proposals. Although the Government has decided that the UK should not opt in to the proposal now, it intends to participate fully in the negotiations with the hope that sufficient changes will be made to enable a post-adoption opt in.’ </w:t>
      </w:r>
    </w:p>
  </w:footnote>
  <w:footnote w:id="16">
    <w:p w14:paraId="635F3216" w14:textId="19B0F2E4" w:rsidR="007C473F" w:rsidRPr="00701704" w:rsidRDefault="007C473F" w:rsidP="00361439">
      <w:pPr>
        <w:pStyle w:val="FootnoteText"/>
        <w:rPr>
          <w:rFonts w:asciiTheme="minorHAnsi" w:hAnsiTheme="minorHAnsi"/>
          <w:sz w:val="20"/>
          <w:szCs w:val="20"/>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The report on competence stemming from article 81 TFEU is available online at </w:t>
      </w:r>
      <w:r w:rsidRPr="00701704">
        <w:rPr>
          <w:rFonts w:asciiTheme="minorHAnsi" w:hAnsiTheme="minorHAnsi"/>
          <w:sz w:val="20"/>
          <w:szCs w:val="20"/>
          <w:rPrChange w:id="28" w:author="Jonathan" w:date="2014-07-29T22:16:00Z">
            <w:rPr/>
          </w:rPrChange>
        </w:rPr>
        <w:fldChar w:fldCharType="begin"/>
      </w:r>
      <w:r w:rsidRPr="00701704">
        <w:rPr>
          <w:rFonts w:asciiTheme="minorHAnsi" w:hAnsiTheme="minorHAnsi"/>
          <w:sz w:val="20"/>
          <w:szCs w:val="20"/>
          <w:rPrChange w:id="29" w:author="Jonathan" w:date="2014-07-29T22:16:00Z">
            <w:rPr/>
          </w:rPrChange>
        </w:rPr>
        <w:instrText xml:space="preserve"> HYPERLINK "https://consult.justice.gov.uk/digital-communications/balance-of-competences" </w:instrText>
      </w:r>
      <w:r w:rsidRPr="00701704">
        <w:rPr>
          <w:rFonts w:asciiTheme="minorHAnsi" w:hAnsiTheme="minorHAnsi"/>
          <w:sz w:val="20"/>
          <w:szCs w:val="20"/>
          <w:rPrChange w:id="30" w:author="Jonathan" w:date="2014-07-29T22:16:00Z">
            <w:rPr>
              <w:rStyle w:val="Hyperlink"/>
              <w:rFonts w:asciiTheme="minorHAnsi" w:hAnsiTheme="minorHAnsi"/>
              <w:color w:val="auto"/>
              <w:sz w:val="20"/>
              <w:szCs w:val="20"/>
            </w:rPr>
          </w:rPrChange>
        </w:rPr>
        <w:fldChar w:fldCharType="separate"/>
      </w:r>
      <w:r w:rsidRPr="00701704">
        <w:rPr>
          <w:rStyle w:val="Hyperlink"/>
          <w:rFonts w:asciiTheme="minorHAnsi" w:hAnsiTheme="minorHAnsi"/>
          <w:color w:val="auto"/>
          <w:sz w:val="20"/>
          <w:szCs w:val="20"/>
        </w:rPr>
        <w:t>https://consult.justice.gov.uk/digital-communications/balance-of-competences</w:t>
      </w:r>
      <w:r w:rsidRPr="00701704">
        <w:rPr>
          <w:rStyle w:val="Hyperlink"/>
          <w:rFonts w:asciiTheme="minorHAnsi" w:hAnsiTheme="minorHAnsi"/>
          <w:color w:val="auto"/>
          <w:sz w:val="20"/>
          <w:szCs w:val="20"/>
          <w:rPrChange w:id="31" w:author="Jonathan" w:date="2014-07-29T22:16:00Z">
            <w:rPr>
              <w:rStyle w:val="Hyperlink"/>
              <w:rFonts w:asciiTheme="minorHAnsi" w:hAnsiTheme="minorHAnsi"/>
              <w:color w:val="auto"/>
              <w:sz w:val="20"/>
              <w:szCs w:val="20"/>
            </w:rPr>
          </w:rPrChange>
        </w:rPr>
        <w:fldChar w:fldCharType="end"/>
      </w:r>
      <w:r w:rsidRPr="00701704">
        <w:rPr>
          <w:rFonts w:asciiTheme="minorHAnsi" w:hAnsiTheme="minorHAnsi"/>
          <w:sz w:val="20"/>
          <w:szCs w:val="20"/>
        </w:rPr>
        <w:t xml:space="preserve"> &lt;accessed 31/3/2014&gt;</w:t>
      </w:r>
      <w:ins w:id="32" w:author="Jonathan" w:date="2014-07-29T21:09:00Z">
        <w:r w:rsidRPr="00701704">
          <w:rPr>
            <w:rFonts w:asciiTheme="minorHAnsi" w:hAnsiTheme="minorHAnsi"/>
            <w:sz w:val="20"/>
            <w:szCs w:val="20"/>
          </w:rPr>
          <w:t>, as are the submissions to the Call for Evidence.</w:t>
        </w:r>
      </w:ins>
    </w:p>
  </w:footnote>
  <w:footnote w:id="17">
    <w:p w14:paraId="56116E40" w14:textId="7CF43186" w:rsidR="007C473F" w:rsidRPr="00701704" w:rsidRDefault="007C473F" w:rsidP="00361439">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hAnsiTheme="minorHAnsi"/>
          <w:sz w:val="20"/>
          <w:szCs w:val="20"/>
          <w:lang w:val="en-US"/>
        </w:rPr>
        <w:t xml:space="preserve">Constantly updated and widely available through the subscription-only online database </w:t>
      </w:r>
      <w:proofErr w:type="spellStart"/>
      <w:r w:rsidRPr="00701704">
        <w:rPr>
          <w:rFonts w:asciiTheme="minorHAnsi" w:hAnsiTheme="minorHAnsi"/>
          <w:sz w:val="20"/>
          <w:szCs w:val="20"/>
          <w:lang w:val="en-US"/>
        </w:rPr>
        <w:t>WestlawUK</w:t>
      </w:r>
      <w:proofErr w:type="spellEnd"/>
      <w:r w:rsidRPr="00701704">
        <w:rPr>
          <w:rFonts w:asciiTheme="minorHAnsi" w:hAnsiTheme="minorHAnsi"/>
          <w:sz w:val="20"/>
          <w:szCs w:val="20"/>
          <w:lang w:val="en-US"/>
        </w:rPr>
        <w:t xml:space="preserve">, it is published by </w:t>
      </w:r>
      <w:proofErr w:type="spellStart"/>
      <w:r w:rsidRPr="00701704">
        <w:rPr>
          <w:rFonts w:asciiTheme="minorHAnsi" w:hAnsiTheme="minorHAnsi"/>
          <w:sz w:val="20"/>
          <w:szCs w:val="20"/>
          <w:lang w:val="en-US"/>
        </w:rPr>
        <w:t>Sweet&amp;Maxwell</w:t>
      </w:r>
      <w:proofErr w:type="spellEnd"/>
      <w:r w:rsidRPr="00701704">
        <w:rPr>
          <w:rFonts w:asciiTheme="minorHAnsi" w:hAnsiTheme="minorHAnsi"/>
          <w:sz w:val="20"/>
          <w:szCs w:val="20"/>
          <w:lang w:val="en-US"/>
        </w:rPr>
        <w:t xml:space="preserve"> with commentary on ‘more than 10,000 cases’: </w:t>
      </w:r>
      <w:r w:rsidRPr="00701704">
        <w:rPr>
          <w:rFonts w:asciiTheme="minorHAnsi" w:hAnsiTheme="minorHAnsi"/>
          <w:sz w:val="20"/>
          <w:szCs w:val="20"/>
          <w:rPrChange w:id="34" w:author="Jonathan" w:date="2014-07-29T22:16:00Z">
            <w:rPr/>
          </w:rPrChange>
        </w:rPr>
        <w:fldChar w:fldCharType="begin"/>
      </w:r>
      <w:r w:rsidRPr="00701704">
        <w:rPr>
          <w:rFonts w:asciiTheme="minorHAnsi" w:hAnsiTheme="minorHAnsi"/>
          <w:sz w:val="20"/>
          <w:szCs w:val="20"/>
          <w:rPrChange w:id="35" w:author="Jonathan" w:date="2014-07-29T22:16:00Z">
            <w:rPr/>
          </w:rPrChange>
        </w:rPr>
        <w:instrText xml:space="preserve"> HYPERLINK "http://www.sweetandmaxwell.co.uk/whitebook/contents.aspx" </w:instrText>
      </w:r>
      <w:r w:rsidRPr="00701704">
        <w:rPr>
          <w:rFonts w:asciiTheme="minorHAnsi" w:hAnsiTheme="minorHAnsi"/>
          <w:sz w:val="20"/>
          <w:szCs w:val="20"/>
          <w:rPrChange w:id="36" w:author="Jonathan" w:date="2014-07-29T22:16:00Z">
            <w:rPr>
              <w:rStyle w:val="Hyperlink"/>
              <w:rFonts w:asciiTheme="minorHAnsi" w:hAnsiTheme="minorHAnsi"/>
              <w:color w:val="auto"/>
              <w:sz w:val="20"/>
              <w:szCs w:val="20"/>
              <w:lang w:val="en-US"/>
            </w:rPr>
          </w:rPrChange>
        </w:rPr>
        <w:fldChar w:fldCharType="separate"/>
      </w:r>
      <w:r w:rsidRPr="00701704">
        <w:rPr>
          <w:rStyle w:val="Hyperlink"/>
          <w:rFonts w:asciiTheme="minorHAnsi" w:hAnsiTheme="minorHAnsi"/>
          <w:color w:val="auto"/>
          <w:sz w:val="20"/>
          <w:szCs w:val="20"/>
          <w:lang w:val="en-US"/>
        </w:rPr>
        <w:t>http://www.sweetandmaxwell.co.uk/whitebook/contents.aspx</w:t>
      </w:r>
      <w:r w:rsidRPr="00701704">
        <w:rPr>
          <w:rStyle w:val="Hyperlink"/>
          <w:rFonts w:asciiTheme="minorHAnsi" w:hAnsiTheme="minorHAnsi"/>
          <w:color w:val="auto"/>
          <w:sz w:val="20"/>
          <w:szCs w:val="20"/>
          <w:lang w:val="en-US"/>
          <w:rPrChange w:id="37" w:author="Jonathan" w:date="2014-07-29T22:16:00Z">
            <w:rPr>
              <w:rStyle w:val="Hyperlink"/>
              <w:rFonts w:asciiTheme="minorHAnsi" w:hAnsiTheme="minorHAnsi"/>
              <w:color w:val="auto"/>
              <w:sz w:val="20"/>
              <w:szCs w:val="20"/>
              <w:lang w:val="en-US"/>
            </w:rPr>
          </w:rPrChange>
        </w:rPr>
        <w:fldChar w:fldCharType="end"/>
      </w:r>
      <w:r w:rsidRPr="00701704">
        <w:rPr>
          <w:rFonts w:asciiTheme="minorHAnsi" w:hAnsiTheme="minorHAnsi"/>
          <w:sz w:val="20"/>
          <w:szCs w:val="20"/>
          <w:lang w:val="en-US"/>
        </w:rPr>
        <w:t xml:space="preserve"> accessed 17/7/2014.</w:t>
      </w:r>
    </w:p>
  </w:footnote>
  <w:footnote w:id="18">
    <w:p w14:paraId="75BF7B8B" w14:textId="4DE98EAF" w:rsidR="007C473F" w:rsidRPr="00701704" w:rsidRDefault="007C473F" w:rsidP="00361439">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hAnsiTheme="minorHAnsi"/>
          <w:sz w:val="20"/>
          <w:szCs w:val="20"/>
          <w:lang w:val="en-US"/>
        </w:rPr>
        <w:t xml:space="preserve">On which see J </w:t>
      </w:r>
      <w:proofErr w:type="spellStart"/>
      <w:r w:rsidRPr="00701704">
        <w:rPr>
          <w:rFonts w:asciiTheme="minorHAnsi" w:hAnsiTheme="minorHAnsi"/>
          <w:sz w:val="20"/>
          <w:szCs w:val="20"/>
          <w:lang w:val="en-US"/>
        </w:rPr>
        <w:t>Sorabji</w:t>
      </w:r>
      <w:proofErr w:type="spellEnd"/>
      <w:r w:rsidRPr="00701704">
        <w:rPr>
          <w:rFonts w:asciiTheme="minorHAnsi" w:hAnsiTheme="minorHAnsi"/>
          <w:sz w:val="20"/>
          <w:szCs w:val="20"/>
          <w:lang w:val="en-US"/>
        </w:rPr>
        <w:t xml:space="preserve"> </w:t>
      </w:r>
      <w:r w:rsidRPr="00701704">
        <w:rPr>
          <w:rFonts w:asciiTheme="minorHAnsi" w:hAnsiTheme="minorHAnsi"/>
          <w:i/>
          <w:sz w:val="20"/>
          <w:szCs w:val="20"/>
          <w:lang w:val="en-US"/>
        </w:rPr>
        <w:t>English Civil Justice after the Woolf and Jackson Reforms: A Critical Analysis</w:t>
      </w:r>
      <w:r w:rsidRPr="00701704">
        <w:rPr>
          <w:rFonts w:asciiTheme="minorHAnsi" w:hAnsiTheme="minorHAnsi"/>
          <w:sz w:val="20"/>
          <w:szCs w:val="20"/>
          <w:lang w:val="en-US"/>
        </w:rPr>
        <w:t xml:space="preserve"> (CUP 2014).</w:t>
      </w:r>
    </w:p>
  </w:footnote>
  <w:footnote w:id="19">
    <w:p w14:paraId="4995087B" w14:textId="77299492" w:rsidR="007C473F" w:rsidRPr="00701704" w:rsidRDefault="007C473F" w:rsidP="00361439">
      <w:pPr>
        <w:spacing w:after="0" w:line="240" w:lineRule="auto"/>
        <w:rPr>
          <w:rFonts w:asciiTheme="minorHAnsi" w:eastAsiaTheme="minorHAnsi" w:hAnsiTheme="minorHAnsi" w:cs="Georgia"/>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proofErr w:type="gramStart"/>
      <w:r w:rsidRPr="00701704">
        <w:rPr>
          <w:rFonts w:asciiTheme="minorHAnsi" w:eastAsiaTheme="minorHAnsi" w:hAnsiTheme="minorHAnsi" w:cs="Georgia"/>
          <w:sz w:val="20"/>
          <w:szCs w:val="20"/>
          <w:lang w:val="en-US"/>
        </w:rPr>
        <w:t>a</w:t>
      </w:r>
      <w:proofErr w:type="gramEnd"/>
      <w:r w:rsidRPr="00701704">
        <w:rPr>
          <w:rFonts w:asciiTheme="minorHAnsi" w:eastAsiaTheme="minorHAnsi" w:hAnsiTheme="minorHAnsi" w:cs="Georgia"/>
          <w:sz w:val="20"/>
          <w:szCs w:val="20"/>
          <w:lang w:val="en-US"/>
        </w:rPr>
        <w:t xml:space="preserve"> problem because there are several points in the life of one of these applications where there is a passage to ‘national’ law – and this is not detailed, except insofar as to say “Part 7” will apply.</w:t>
      </w:r>
    </w:p>
  </w:footnote>
  <w:footnote w:id="20">
    <w:p w14:paraId="6EABA1B1" w14:textId="3B7A02E1" w:rsidR="007C473F" w:rsidRPr="00701704" w:rsidRDefault="007C473F" w:rsidP="00E320C0">
      <w:pPr>
        <w:spacing w:after="0" w:line="240" w:lineRule="auto"/>
        <w:jc w:val="both"/>
        <w:rPr>
          <w:rFonts w:asciiTheme="minorHAnsi" w:eastAsiaTheme="minorHAnsi" w:hAnsiTheme="minorHAnsi" w:cs="Arial"/>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ins w:id="44" w:author="Jonathan Garton" w:date="2014-07-29T19:18:00Z">
        <w:r w:rsidRPr="00701704">
          <w:rPr>
            <w:rFonts w:asciiTheme="minorHAnsi" w:eastAsiaTheme="minorHAnsi" w:hAnsiTheme="minorHAnsi" w:cs="Arial"/>
            <w:color w:val="000000"/>
            <w:sz w:val="20"/>
            <w:szCs w:val="20"/>
            <w:lang w:val="en-US"/>
            <w:rPrChange w:id="45" w:author="Jonathan" w:date="2014-07-29T22:16:00Z">
              <w:rPr>
                <w:rFonts w:asciiTheme="minorHAnsi" w:eastAsiaTheme="minorHAnsi" w:hAnsiTheme="minorHAnsi" w:cs="Arial"/>
                <w:color w:val="000000"/>
                <w:sz w:val="24"/>
                <w:szCs w:val="24"/>
                <w:lang w:val="en-US"/>
              </w:rPr>
            </w:rPrChange>
          </w:rPr>
          <w:t xml:space="preserve">n. ex725, ‘Making a Cross-Border Claim in the EU’, </w:t>
        </w:r>
      </w:ins>
      <w:r w:rsidRPr="00701704">
        <w:rPr>
          <w:rFonts w:asciiTheme="minorHAnsi" w:eastAsiaTheme="minorHAnsi" w:hAnsiTheme="minorHAnsi" w:cs="Arial"/>
          <w:sz w:val="20"/>
          <w:szCs w:val="20"/>
          <w:lang w:val="en-US"/>
        </w:rPr>
        <w:t>available online at</w:t>
      </w:r>
    </w:p>
    <w:p w14:paraId="2D1D614D" w14:textId="4C82AF32" w:rsidR="007C473F" w:rsidRPr="00701704" w:rsidRDefault="007C473F" w:rsidP="00E320C0">
      <w:pPr>
        <w:spacing w:after="0" w:line="240" w:lineRule="auto"/>
        <w:jc w:val="both"/>
        <w:rPr>
          <w:rFonts w:asciiTheme="minorHAnsi" w:eastAsiaTheme="minorHAnsi" w:hAnsiTheme="minorHAnsi" w:cs="Georgia"/>
          <w:sz w:val="20"/>
          <w:szCs w:val="20"/>
          <w:lang w:val="en-US"/>
        </w:rPr>
      </w:pPr>
      <w:r w:rsidRPr="00701704">
        <w:rPr>
          <w:rFonts w:asciiTheme="minorHAnsi" w:eastAsiaTheme="minorHAnsi" w:hAnsiTheme="minorHAnsi" w:cs="Arial"/>
          <w:sz w:val="20"/>
          <w:szCs w:val="20"/>
          <w:lang w:val="en-US"/>
        </w:rPr>
        <w:t xml:space="preserve"> </w:t>
      </w:r>
      <w:r w:rsidRPr="00701704">
        <w:rPr>
          <w:rFonts w:asciiTheme="minorHAnsi" w:hAnsiTheme="minorHAnsi"/>
          <w:sz w:val="20"/>
          <w:szCs w:val="20"/>
          <w:rPrChange w:id="46" w:author="Jonathan" w:date="2014-07-29T22:16:00Z">
            <w:rPr/>
          </w:rPrChange>
        </w:rPr>
        <w:fldChar w:fldCharType="begin"/>
      </w:r>
      <w:r w:rsidRPr="00701704">
        <w:rPr>
          <w:rFonts w:asciiTheme="minorHAnsi" w:hAnsiTheme="minorHAnsi"/>
          <w:sz w:val="20"/>
          <w:szCs w:val="20"/>
          <w:rPrChange w:id="47" w:author="Jonathan" w:date="2014-07-29T22:16:00Z">
            <w:rPr/>
          </w:rPrChange>
        </w:rPr>
        <w:instrText xml:space="preserve"> HYPERLINK "https://hmctsformfinder.justice.gov.uk/courtfinder/forms/ex725-eng.pdf" </w:instrText>
      </w:r>
      <w:r w:rsidRPr="00701704">
        <w:rPr>
          <w:rFonts w:asciiTheme="minorHAnsi" w:hAnsiTheme="minorHAnsi"/>
          <w:sz w:val="20"/>
          <w:szCs w:val="20"/>
          <w:rPrChange w:id="48" w:author="Jonathan" w:date="2014-07-29T22:16:00Z">
            <w:rPr>
              <w:rStyle w:val="Hyperlink"/>
              <w:rFonts w:asciiTheme="minorHAnsi" w:eastAsiaTheme="minorHAnsi" w:hAnsiTheme="minorHAnsi" w:cs="Georgia"/>
              <w:color w:val="auto"/>
              <w:sz w:val="20"/>
              <w:szCs w:val="20"/>
              <w:lang w:val="en-US"/>
            </w:rPr>
          </w:rPrChange>
        </w:rPr>
        <w:fldChar w:fldCharType="separate"/>
      </w:r>
      <w:r w:rsidRPr="00701704">
        <w:rPr>
          <w:rStyle w:val="Hyperlink"/>
          <w:rFonts w:asciiTheme="minorHAnsi" w:eastAsiaTheme="minorHAnsi" w:hAnsiTheme="minorHAnsi" w:cs="Georgia"/>
          <w:color w:val="auto"/>
          <w:sz w:val="20"/>
          <w:szCs w:val="20"/>
          <w:lang w:val="en-US"/>
        </w:rPr>
        <w:t>https://hmctsformfinder.justice.gov.uk/courtfinder/forms/ex725-eng.pdf</w:t>
      </w:r>
      <w:r w:rsidRPr="00701704">
        <w:rPr>
          <w:rStyle w:val="Hyperlink"/>
          <w:rFonts w:asciiTheme="minorHAnsi" w:eastAsiaTheme="minorHAnsi" w:hAnsiTheme="minorHAnsi" w:cs="Georgia"/>
          <w:color w:val="auto"/>
          <w:sz w:val="20"/>
          <w:szCs w:val="20"/>
          <w:lang w:val="en-US"/>
          <w:rPrChange w:id="49" w:author="Jonathan" w:date="2014-07-29T22:16:00Z">
            <w:rPr>
              <w:rStyle w:val="Hyperlink"/>
              <w:rFonts w:asciiTheme="minorHAnsi" w:eastAsiaTheme="minorHAnsi" w:hAnsiTheme="minorHAnsi" w:cs="Georgia"/>
              <w:color w:val="auto"/>
              <w:sz w:val="20"/>
              <w:szCs w:val="20"/>
              <w:lang w:val="en-US"/>
            </w:rPr>
          </w:rPrChange>
        </w:rPr>
        <w:fldChar w:fldCharType="end"/>
      </w:r>
      <w:r w:rsidRPr="00701704">
        <w:rPr>
          <w:rStyle w:val="Hyperlink"/>
          <w:rFonts w:asciiTheme="minorHAnsi" w:eastAsiaTheme="minorHAnsi" w:hAnsiTheme="minorHAnsi" w:cs="Georgia"/>
          <w:color w:val="auto"/>
          <w:sz w:val="20"/>
          <w:szCs w:val="20"/>
          <w:lang w:val="en-US"/>
        </w:rPr>
        <w:t xml:space="preserve"> </w:t>
      </w:r>
      <w:ins w:id="50" w:author="Jonathan" w:date="2014-07-29T21:16:00Z">
        <w:r w:rsidRPr="00701704">
          <w:rPr>
            <w:rStyle w:val="Hyperlink"/>
            <w:rFonts w:asciiTheme="minorHAnsi" w:eastAsiaTheme="minorHAnsi" w:hAnsiTheme="minorHAnsi" w:cs="Georgia"/>
            <w:color w:val="auto"/>
            <w:sz w:val="20"/>
            <w:szCs w:val="20"/>
            <w:lang w:val="en-US"/>
          </w:rPr>
          <w:t>&lt;</w:t>
        </w:r>
      </w:ins>
      <w:ins w:id="51" w:author="Jonathan Garton" w:date="2014-07-29T19:18:00Z">
        <w:r w:rsidRPr="00701704">
          <w:rPr>
            <w:rStyle w:val="Hyperlink"/>
            <w:rFonts w:asciiTheme="minorHAnsi" w:eastAsiaTheme="minorHAnsi" w:hAnsiTheme="minorHAnsi" w:cs="Georgia"/>
            <w:color w:val="auto"/>
            <w:sz w:val="20"/>
            <w:szCs w:val="20"/>
            <w:lang w:val="en-US"/>
          </w:rPr>
          <w:t>accessed</w:t>
        </w:r>
      </w:ins>
      <w:ins w:id="52" w:author="Jonathan" w:date="2014-07-29T21:16:00Z">
        <w:r w:rsidRPr="00701704">
          <w:rPr>
            <w:rStyle w:val="Hyperlink"/>
            <w:rFonts w:asciiTheme="minorHAnsi" w:eastAsiaTheme="minorHAnsi" w:hAnsiTheme="minorHAnsi" w:cs="Georgia"/>
            <w:color w:val="auto"/>
            <w:sz w:val="20"/>
            <w:szCs w:val="20"/>
            <w:lang w:val="en-US"/>
          </w:rPr>
          <w:t xml:space="preserve"> 27/7/2014&gt;.</w:t>
        </w:r>
      </w:ins>
    </w:p>
  </w:footnote>
  <w:footnote w:id="21">
    <w:p w14:paraId="4DF36BB9" w14:textId="77777777" w:rsidR="007C473F" w:rsidRPr="00701704" w:rsidRDefault="007C473F" w:rsidP="00361439">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hAnsiTheme="minorHAnsi"/>
          <w:sz w:val="20"/>
          <w:szCs w:val="20"/>
          <w:lang w:val="en-US"/>
        </w:rPr>
        <w:t>Information acquired by the author during telephone conversation with a member of the unit.</w:t>
      </w:r>
    </w:p>
  </w:footnote>
  <w:footnote w:id="22">
    <w:p w14:paraId="7259561A" w14:textId="4C87F917" w:rsidR="007C473F" w:rsidRPr="00701704" w:rsidRDefault="007C473F">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ins w:id="55" w:author="Jonathan" w:date="2014-07-29T21:17:00Z">
        <w:r w:rsidRPr="00701704">
          <w:rPr>
            <w:rFonts w:asciiTheme="minorHAnsi" w:hAnsiTheme="minorHAnsi"/>
            <w:sz w:val="20"/>
            <w:szCs w:val="20"/>
          </w:rPr>
          <w:t xml:space="preserve"> </w:t>
        </w:r>
      </w:ins>
      <w:r w:rsidRPr="00701704">
        <w:rPr>
          <w:rFonts w:asciiTheme="minorHAnsi" w:hAnsiTheme="minorHAnsi"/>
          <w:sz w:val="20"/>
          <w:szCs w:val="20"/>
        </w:rPr>
        <w:t xml:space="preserve">E.g., at p. 10,  </w:t>
      </w:r>
      <w:r w:rsidRPr="00701704">
        <w:rPr>
          <w:rFonts w:asciiTheme="minorHAnsi" w:hAnsiTheme="minorHAnsi"/>
          <w:sz w:val="20"/>
          <w:szCs w:val="20"/>
          <w:lang w:val="en-US"/>
        </w:rPr>
        <w:t>‘</w:t>
      </w:r>
      <w:r w:rsidRPr="00701704">
        <w:rPr>
          <w:rFonts w:asciiTheme="minorHAnsi" w:hAnsiTheme="minorHAnsi" w:cs="Bliss 2 Light"/>
          <w:sz w:val="20"/>
          <w:szCs w:val="20"/>
        </w:rPr>
        <w:t>All forms for the ESCP are available on the European Commission’s Judicial Atlas website - http://ec.europa.eu/justice_home/judicialatlascivil/html/index_en.htm. In England and Wales a claim must be commenced in the county court. The procedure introduces standard forms and Form A must be used to start proceedings. The form itself contains detailed guidance notes to assist you in completing it. It is important that you read them carefully. You will be asked to provide enough information about the evidence you have available to prove your claim, and to enable the defendant to be able to choose whether to defend the claim. This may include any relevant supporting documents where appropriate.’</w:t>
      </w:r>
    </w:p>
  </w:footnote>
  <w:footnote w:id="23">
    <w:p w14:paraId="0E786529" w14:textId="7D7ADE26" w:rsidR="007C473F" w:rsidRPr="00701704" w:rsidRDefault="007C473F" w:rsidP="00361439">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proofErr w:type="gramStart"/>
      <w:r w:rsidRPr="00701704">
        <w:rPr>
          <w:rFonts w:asciiTheme="minorHAnsi" w:hAnsiTheme="minorHAnsi"/>
          <w:sz w:val="20"/>
          <w:szCs w:val="20"/>
          <w:lang w:val="en-US"/>
        </w:rPr>
        <w:t>A non-technical use of the word.</w:t>
      </w:r>
      <w:proofErr w:type="gramEnd"/>
    </w:p>
  </w:footnote>
  <w:footnote w:id="24">
    <w:p w14:paraId="743DFED5" w14:textId="2E4B80BE" w:rsidR="007C473F" w:rsidRPr="00701704" w:rsidRDefault="007C473F" w:rsidP="00361439">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hAnsiTheme="minorHAnsi"/>
          <w:sz w:val="20"/>
          <w:szCs w:val="20"/>
          <w:lang w:val="en-US"/>
        </w:rPr>
        <w:t xml:space="preserve">This is the gist of the </w:t>
      </w:r>
      <w:proofErr w:type="spellStart"/>
      <w:r w:rsidRPr="00701704">
        <w:rPr>
          <w:rFonts w:asciiTheme="minorHAnsi" w:hAnsiTheme="minorHAnsi"/>
          <w:sz w:val="20"/>
          <w:szCs w:val="20"/>
          <w:lang w:val="en-US"/>
        </w:rPr>
        <w:t>Benthamian</w:t>
      </w:r>
      <w:proofErr w:type="spellEnd"/>
      <w:r w:rsidRPr="00701704">
        <w:rPr>
          <w:rFonts w:asciiTheme="minorHAnsi" w:hAnsiTheme="minorHAnsi"/>
          <w:sz w:val="20"/>
          <w:szCs w:val="20"/>
          <w:lang w:val="en-US"/>
        </w:rPr>
        <w:t xml:space="preserve"> ‘philosophy of justice’ that is now prevalent within English civil procedure: see</w:t>
      </w:r>
      <w:r w:rsidRPr="00701704">
        <w:rPr>
          <w:rFonts w:asciiTheme="minorHAnsi" w:hAnsiTheme="minorHAnsi"/>
          <w:sz w:val="20"/>
          <w:szCs w:val="20"/>
        </w:rPr>
        <w:t xml:space="preserve"> AAS Zuckerman ‘</w:t>
      </w:r>
      <w:r w:rsidRPr="00701704">
        <w:rPr>
          <w:rFonts w:asciiTheme="minorHAnsi" w:eastAsiaTheme="minorHAnsi" w:hAnsiTheme="minorHAnsi" w:cs="Arial"/>
          <w:bCs/>
          <w:sz w:val="20"/>
          <w:szCs w:val="20"/>
          <w:lang w:val="en-US"/>
        </w:rPr>
        <w:t>The Second Great English Reform of Civil Justice: A Triumph of Hope over Experience’</w:t>
      </w:r>
      <w:r w:rsidRPr="00701704">
        <w:rPr>
          <w:rFonts w:asciiTheme="minorHAnsi" w:hAnsiTheme="minorHAnsi"/>
          <w:sz w:val="20"/>
          <w:szCs w:val="20"/>
        </w:rPr>
        <w:t xml:space="preserve"> </w:t>
      </w:r>
      <w:r w:rsidRPr="00701704">
        <w:rPr>
          <w:rFonts w:asciiTheme="minorHAnsi" w:eastAsiaTheme="minorHAnsi" w:hAnsiTheme="minorHAnsi" w:cs="Arial"/>
          <w:sz w:val="20"/>
          <w:szCs w:val="20"/>
          <w:lang w:val="en-US"/>
        </w:rPr>
        <w:t>(2000) Hibernian Law Journal 178.</w:t>
      </w:r>
    </w:p>
  </w:footnote>
  <w:footnote w:id="25">
    <w:p w14:paraId="2B6DADED" w14:textId="331B965F" w:rsidR="007C473F" w:rsidRPr="00701704" w:rsidRDefault="007C473F">
      <w:pPr>
        <w:pStyle w:val="FootnoteText"/>
        <w:rPr>
          <w:rFonts w:asciiTheme="minorHAnsi" w:hAnsiTheme="minorHAnsi"/>
          <w: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hAnsiTheme="minorHAnsi"/>
          <w:sz w:val="20"/>
          <w:szCs w:val="20"/>
          <w:lang w:val="en-US"/>
        </w:rPr>
        <w:t>N Madge ‘Small claims in the county court’ (2004) 23 CJQ 201.</w:t>
      </w:r>
      <w:r w:rsidRPr="00701704">
        <w:rPr>
          <w:rFonts w:asciiTheme="minorHAnsi" w:eastAsiaTheme="minorHAnsi" w:hAnsiTheme="minorHAnsi"/>
          <w:sz w:val="20"/>
          <w:szCs w:val="20"/>
          <w:lang w:val="en-US"/>
        </w:rPr>
        <w:t xml:space="preserve"> But see for a ‘reality check’ as to their actual workings, P Lewis ‘</w:t>
      </w:r>
      <w:r w:rsidRPr="00701704">
        <w:rPr>
          <w:rFonts w:asciiTheme="minorHAnsi" w:eastAsiaTheme="minorHAnsi" w:hAnsiTheme="minorHAnsi" w:cs="Verdana"/>
          <w:bCs/>
          <w:sz w:val="20"/>
          <w:szCs w:val="20"/>
          <w:lang w:val="en-US"/>
        </w:rPr>
        <w:t>The consumer's court? Revisiting the theory of the small claims procedure</w:t>
      </w:r>
      <w:r w:rsidRPr="00701704">
        <w:rPr>
          <w:rFonts w:asciiTheme="minorHAnsi" w:hAnsiTheme="minorHAnsi"/>
          <w:sz w:val="20"/>
          <w:szCs w:val="20"/>
          <w:lang w:val="en-US"/>
        </w:rPr>
        <w:t>’ (2006) 25 CJQ 52</w:t>
      </w:r>
      <w:r w:rsidRPr="00701704">
        <w:rPr>
          <w:rFonts w:asciiTheme="minorHAnsi" w:eastAsiaTheme="minorHAnsi" w:hAnsiTheme="minorHAnsi"/>
          <w:sz w:val="20"/>
          <w:szCs w:val="20"/>
          <w:lang w:val="en-US"/>
        </w:rPr>
        <w:t xml:space="preserve"> and P Lewis ‘</w:t>
      </w:r>
      <w:r w:rsidRPr="00701704">
        <w:rPr>
          <w:rFonts w:asciiTheme="minorHAnsi" w:eastAsiaTheme="minorHAnsi" w:hAnsiTheme="minorHAnsi" w:cs="Verdana"/>
          <w:bCs/>
          <w:sz w:val="20"/>
          <w:szCs w:val="20"/>
          <w:lang w:val="en-US"/>
        </w:rPr>
        <w:t xml:space="preserve">Litigants in person and their difficulties in adducing evidence: a study of small claims in an English county court’ (2007) 11 </w:t>
      </w:r>
      <w:r w:rsidRPr="00701704">
        <w:rPr>
          <w:rFonts w:asciiTheme="minorHAnsi" w:eastAsiaTheme="minorHAnsi" w:hAnsiTheme="minorHAnsi" w:cs="Verdana"/>
          <w:bCs/>
          <w:i/>
          <w:sz w:val="20"/>
          <w:szCs w:val="20"/>
          <w:lang w:val="en-US"/>
        </w:rPr>
        <w:t xml:space="preserve">International Journal of Evidence and Proof </w:t>
      </w:r>
      <w:r w:rsidRPr="00701704">
        <w:rPr>
          <w:rFonts w:asciiTheme="minorHAnsi" w:eastAsiaTheme="minorHAnsi" w:hAnsiTheme="minorHAnsi" w:cs="Verdana"/>
          <w:bCs/>
          <w:sz w:val="20"/>
          <w:szCs w:val="20"/>
          <w:lang w:val="en-US"/>
        </w:rPr>
        <w:t>24.</w:t>
      </w:r>
      <w:r w:rsidRPr="00701704">
        <w:rPr>
          <w:rFonts w:asciiTheme="minorHAnsi" w:hAnsiTheme="minorHAnsi"/>
          <w:i/>
          <w:sz w:val="20"/>
          <w:szCs w:val="20"/>
          <w:lang w:val="en-US"/>
        </w:rPr>
        <w:t xml:space="preserve"> </w:t>
      </w:r>
    </w:p>
  </w:footnote>
  <w:footnote w:id="26">
    <w:p w14:paraId="3BCD9E47" w14:textId="74602A0B" w:rsidR="007C473F" w:rsidRPr="00701704" w:rsidRDefault="007C473F" w:rsidP="00361439">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hAnsiTheme="minorHAnsi"/>
          <w:sz w:val="20"/>
          <w:szCs w:val="20"/>
          <w:lang w:val="en-US"/>
        </w:rPr>
        <w:t xml:space="preserve">See R </w:t>
      </w:r>
      <w:proofErr w:type="spellStart"/>
      <w:r w:rsidRPr="00701704">
        <w:rPr>
          <w:rFonts w:asciiTheme="minorHAnsi" w:hAnsiTheme="minorHAnsi"/>
          <w:sz w:val="20"/>
          <w:szCs w:val="20"/>
          <w:lang w:val="en-US"/>
        </w:rPr>
        <w:t>Assy</w:t>
      </w:r>
      <w:proofErr w:type="spellEnd"/>
      <w:r w:rsidRPr="00701704">
        <w:rPr>
          <w:rFonts w:asciiTheme="minorHAnsi" w:hAnsiTheme="minorHAnsi"/>
          <w:sz w:val="20"/>
          <w:szCs w:val="20"/>
          <w:lang w:val="en-US"/>
        </w:rPr>
        <w:t xml:space="preserve"> ‘</w:t>
      </w:r>
      <w:r w:rsidRPr="00701704">
        <w:rPr>
          <w:rFonts w:asciiTheme="minorHAnsi" w:eastAsiaTheme="minorHAnsi" w:hAnsiTheme="minorHAnsi" w:cs="Trebuchet MS"/>
          <w:bCs/>
          <w:sz w:val="20"/>
          <w:szCs w:val="20"/>
          <w:lang w:val="en-US"/>
        </w:rPr>
        <w:t xml:space="preserve">Revisiting the right to self-representation in civil proceedings’ </w:t>
      </w:r>
      <w:ins w:id="75" w:author="Jonathan Garton" w:date="2014-07-29T19:28:00Z">
        <w:r w:rsidRPr="00701704">
          <w:rPr>
            <w:rFonts w:asciiTheme="minorHAnsi" w:eastAsiaTheme="minorHAnsi" w:hAnsiTheme="minorHAnsi" w:cs="Trebuchet MS"/>
            <w:bCs/>
            <w:sz w:val="20"/>
            <w:szCs w:val="20"/>
            <w:lang w:val="en-US"/>
          </w:rPr>
          <w:t xml:space="preserve">(2011) 30 </w:t>
        </w:r>
      </w:ins>
      <w:r w:rsidRPr="00701704">
        <w:rPr>
          <w:rFonts w:asciiTheme="minorHAnsi" w:eastAsiaTheme="minorHAnsi" w:hAnsiTheme="minorHAnsi" w:cs="Verdana"/>
          <w:sz w:val="20"/>
          <w:szCs w:val="20"/>
          <w:lang w:val="en-US"/>
        </w:rPr>
        <w:t>CJQ 267-282, and A Zuckerman</w:t>
      </w:r>
      <w:ins w:id="76" w:author="Jonathan Garton" w:date="2014-07-29T19:28:00Z">
        <w:r w:rsidRPr="00701704">
          <w:rPr>
            <w:rFonts w:asciiTheme="minorHAnsi" w:eastAsiaTheme="minorHAnsi" w:hAnsiTheme="minorHAnsi" w:cs="Verdana"/>
            <w:sz w:val="20"/>
            <w:szCs w:val="20"/>
            <w:lang w:val="en-US"/>
          </w:rPr>
          <w:t>,</w:t>
        </w:r>
      </w:ins>
      <w:r w:rsidRPr="00701704">
        <w:rPr>
          <w:rFonts w:asciiTheme="minorHAnsi" w:eastAsiaTheme="minorHAnsi" w:hAnsiTheme="minorHAnsi" w:cs="Verdana"/>
          <w:sz w:val="20"/>
          <w:szCs w:val="20"/>
          <w:lang w:val="en-US"/>
        </w:rPr>
        <w:t xml:space="preserve"> </w:t>
      </w:r>
      <w:r w:rsidRPr="00701704">
        <w:rPr>
          <w:rFonts w:asciiTheme="minorHAnsi" w:eastAsiaTheme="minorHAnsi" w:hAnsiTheme="minorHAnsi" w:cs="Verdana"/>
          <w:i/>
          <w:sz w:val="20"/>
          <w:szCs w:val="20"/>
          <w:lang w:val="en-US"/>
        </w:rPr>
        <w:t>Zuckerman on Civil Procedure</w:t>
      </w:r>
      <w:r w:rsidRPr="00701704">
        <w:rPr>
          <w:rFonts w:asciiTheme="minorHAnsi" w:eastAsiaTheme="minorHAnsi" w:hAnsiTheme="minorHAnsi" w:cs="Verdana"/>
          <w:sz w:val="20"/>
          <w:szCs w:val="20"/>
          <w:lang w:val="en-US"/>
        </w:rPr>
        <w:t xml:space="preserve"> (3</w:t>
      </w:r>
      <w:r w:rsidRPr="00701704">
        <w:rPr>
          <w:rFonts w:asciiTheme="minorHAnsi" w:eastAsiaTheme="minorHAnsi" w:hAnsiTheme="minorHAnsi" w:cs="Verdana"/>
          <w:sz w:val="20"/>
          <w:szCs w:val="20"/>
          <w:vertAlign w:val="superscript"/>
          <w:lang w:val="en-US"/>
        </w:rPr>
        <w:t>rd</w:t>
      </w:r>
      <w:r w:rsidRPr="00701704">
        <w:rPr>
          <w:rFonts w:asciiTheme="minorHAnsi" w:eastAsiaTheme="minorHAnsi" w:hAnsiTheme="minorHAnsi" w:cs="Verdana"/>
          <w:sz w:val="20"/>
          <w:szCs w:val="20"/>
          <w:lang w:val="en-US"/>
        </w:rPr>
        <w:t xml:space="preserve"> </w:t>
      </w:r>
      <w:proofErr w:type="spellStart"/>
      <w:r w:rsidRPr="00701704">
        <w:rPr>
          <w:rFonts w:asciiTheme="minorHAnsi" w:eastAsiaTheme="minorHAnsi" w:hAnsiTheme="minorHAnsi" w:cs="Verdana"/>
          <w:sz w:val="20"/>
          <w:szCs w:val="20"/>
          <w:lang w:val="en-US"/>
        </w:rPr>
        <w:t>edn</w:t>
      </w:r>
      <w:proofErr w:type="spellEnd"/>
      <w:ins w:id="77" w:author="Jonathan Garton" w:date="2014-07-29T19:28:00Z">
        <w:r w:rsidRPr="00701704">
          <w:rPr>
            <w:rFonts w:asciiTheme="minorHAnsi" w:eastAsiaTheme="minorHAnsi" w:hAnsiTheme="minorHAnsi" w:cs="Verdana"/>
            <w:sz w:val="20"/>
            <w:szCs w:val="20"/>
            <w:lang w:val="en-US"/>
          </w:rPr>
          <w:t>,</w:t>
        </w:r>
      </w:ins>
      <w:r w:rsidRPr="00701704">
        <w:rPr>
          <w:rFonts w:asciiTheme="minorHAnsi" w:eastAsiaTheme="minorHAnsi" w:hAnsiTheme="minorHAnsi" w:cs="Verdana"/>
          <w:sz w:val="20"/>
          <w:szCs w:val="20"/>
          <w:lang w:val="en-US"/>
        </w:rPr>
        <w:t xml:space="preserve"> Sweet</w:t>
      </w:r>
      <w:ins w:id="78" w:author="Jonathan Garton" w:date="2014-07-29T19:28:00Z">
        <w:r w:rsidRPr="00701704">
          <w:rPr>
            <w:rFonts w:asciiTheme="minorHAnsi" w:eastAsiaTheme="minorHAnsi" w:hAnsiTheme="minorHAnsi" w:cs="Verdana"/>
            <w:sz w:val="20"/>
            <w:szCs w:val="20"/>
            <w:lang w:val="en-US"/>
          </w:rPr>
          <w:t xml:space="preserve"> </w:t>
        </w:r>
      </w:ins>
      <w:r w:rsidRPr="00701704">
        <w:rPr>
          <w:rFonts w:asciiTheme="minorHAnsi" w:eastAsiaTheme="minorHAnsi" w:hAnsiTheme="minorHAnsi" w:cs="Verdana"/>
          <w:sz w:val="20"/>
          <w:szCs w:val="20"/>
          <w:lang w:val="en-US"/>
        </w:rPr>
        <w:t>&amp;</w:t>
      </w:r>
      <w:ins w:id="79" w:author="Jonathan Garton" w:date="2014-07-29T19:28:00Z">
        <w:r w:rsidRPr="00701704">
          <w:rPr>
            <w:rFonts w:asciiTheme="minorHAnsi" w:eastAsiaTheme="minorHAnsi" w:hAnsiTheme="minorHAnsi" w:cs="Verdana"/>
            <w:sz w:val="20"/>
            <w:szCs w:val="20"/>
            <w:lang w:val="en-US"/>
          </w:rPr>
          <w:t xml:space="preserve"> </w:t>
        </w:r>
      </w:ins>
      <w:r w:rsidRPr="00701704">
        <w:rPr>
          <w:rFonts w:asciiTheme="minorHAnsi" w:eastAsiaTheme="minorHAnsi" w:hAnsiTheme="minorHAnsi" w:cs="Verdana"/>
          <w:sz w:val="20"/>
          <w:szCs w:val="20"/>
          <w:lang w:val="en-US"/>
        </w:rPr>
        <w:t>Maxwell 2013) 143.</w:t>
      </w:r>
    </w:p>
  </w:footnote>
  <w:footnote w:id="27">
    <w:p w14:paraId="5A3DCF1A" w14:textId="400E8ADC" w:rsidR="007C473F" w:rsidRPr="00701704" w:rsidRDefault="007C473F" w:rsidP="00361439">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hAnsiTheme="minorHAnsi"/>
          <w:sz w:val="20"/>
          <w:szCs w:val="20"/>
          <w:rPrChange w:id="80" w:author="Jonathan" w:date="2014-07-29T22:16:00Z">
            <w:rPr/>
          </w:rPrChange>
        </w:rPr>
        <w:fldChar w:fldCharType="begin"/>
      </w:r>
      <w:r w:rsidRPr="00701704">
        <w:rPr>
          <w:rFonts w:asciiTheme="minorHAnsi" w:hAnsiTheme="minorHAnsi"/>
          <w:sz w:val="20"/>
          <w:szCs w:val="20"/>
          <w:rPrChange w:id="81" w:author="Jonathan" w:date="2014-07-29T22:16:00Z">
            <w:rPr/>
          </w:rPrChange>
        </w:rPr>
        <w:instrText xml:space="preserve"> HYPERLINK "https://www.gov.uk/make-court-claim-for-money" </w:instrText>
      </w:r>
      <w:r w:rsidRPr="00701704">
        <w:rPr>
          <w:rFonts w:asciiTheme="minorHAnsi" w:hAnsiTheme="minorHAnsi"/>
          <w:sz w:val="20"/>
          <w:szCs w:val="20"/>
          <w:rPrChange w:id="82" w:author="Jonathan" w:date="2014-07-29T22:16:00Z">
            <w:rPr>
              <w:rStyle w:val="Hyperlink"/>
              <w:rFonts w:asciiTheme="minorHAnsi" w:hAnsiTheme="minorHAnsi"/>
              <w:color w:val="auto"/>
              <w:sz w:val="20"/>
              <w:szCs w:val="20"/>
              <w:lang w:val="en-US"/>
            </w:rPr>
          </w:rPrChange>
        </w:rPr>
        <w:fldChar w:fldCharType="separate"/>
      </w:r>
      <w:r w:rsidRPr="00701704">
        <w:rPr>
          <w:rStyle w:val="Hyperlink"/>
          <w:rFonts w:asciiTheme="minorHAnsi" w:hAnsiTheme="minorHAnsi"/>
          <w:color w:val="auto"/>
          <w:sz w:val="20"/>
          <w:szCs w:val="20"/>
          <w:lang w:val="en-US"/>
        </w:rPr>
        <w:t>https://www.gov.uk/make-court-claim-for-money</w:t>
      </w:r>
      <w:r w:rsidRPr="00701704">
        <w:rPr>
          <w:rStyle w:val="Hyperlink"/>
          <w:rFonts w:asciiTheme="minorHAnsi" w:hAnsiTheme="minorHAnsi"/>
          <w:color w:val="auto"/>
          <w:sz w:val="20"/>
          <w:szCs w:val="20"/>
          <w:lang w:val="en-US"/>
          <w:rPrChange w:id="83" w:author="Jonathan" w:date="2014-07-29T22:16:00Z">
            <w:rPr>
              <w:rStyle w:val="Hyperlink"/>
              <w:rFonts w:asciiTheme="minorHAnsi" w:hAnsiTheme="minorHAnsi"/>
              <w:color w:val="auto"/>
              <w:sz w:val="20"/>
              <w:szCs w:val="20"/>
              <w:lang w:val="en-US"/>
            </w:rPr>
          </w:rPrChange>
        </w:rPr>
        <w:fldChar w:fldCharType="end"/>
      </w:r>
      <w:ins w:id="84" w:author="Jonathan" w:date="2014-07-29T21:20:00Z">
        <w:r w:rsidRPr="00701704">
          <w:rPr>
            <w:rFonts w:asciiTheme="minorHAnsi" w:hAnsiTheme="minorHAnsi"/>
            <w:sz w:val="20"/>
            <w:szCs w:val="20"/>
            <w:lang w:val="en-US"/>
          </w:rPr>
          <w:t xml:space="preserve"> &lt;accessed 27/7/2014&gt;;</w:t>
        </w:r>
      </w:ins>
      <w:r w:rsidRPr="00701704">
        <w:rPr>
          <w:rFonts w:asciiTheme="minorHAnsi" w:hAnsiTheme="minorHAnsi"/>
          <w:sz w:val="20"/>
          <w:szCs w:val="20"/>
          <w:lang w:val="en-US"/>
        </w:rPr>
        <w:t xml:space="preserve"> and see the leaflets available in relation to Form N1 (Claim form), such as ‘</w:t>
      </w:r>
      <w:r w:rsidRPr="00701704">
        <w:rPr>
          <w:rFonts w:asciiTheme="minorHAnsi" w:eastAsiaTheme="minorHAnsi" w:hAnsiTheme="minorHAnsi" w:cs="Arial"/>
          <w:bCs/>
          <w:sz w:val="20"/>
          <w:szCs w:val="20"/>
          <w:lang w:val="en-US"/>
        </w:rPr>
        <w:t xml:space="preserve">I'm in a Dispute - What Can I Do? - For People Who Are in a Dispute’ (Leaflet ex301); ‘How Do I Make a Court Claim? - For People Who Want to Take a Dispute to Court’ (Leaflet ex302); ‘I've Started a Claim in Court - What Happens Next?’ </w:t>
      </w:r>
      <w:proofErr w:type="gramStart"/>
      <w:r w:rsidRPr="00701704">
        <w:rPr>
          <w:rFonts w:asciiTheme="minorHAnsi" w:eastAsiaTheme="minorHAnsi" w:hAnsiTheme="minorHAnsi" w:cs="Arial"/>
          <w:bCs/>
          <w:sz w:val="20"/>
          <w:szCs w:val="20"/>
          <w:lang w:val="en-US"/>
        </w:rPr>
        <w:t xml:space="preserve">(Leaflet ex304), all available at </w:t>
      </w:r>
      <w:r w:rsidRPr="00701704">
        <w:rPr>
          <w:rFonts w:asciiTheme="minorHAnsi" w:hAnsiTheme="minorHAnsi"/>
          <w:sz w:val="20"/>
          <w:szCs w:val="20"/>
          <w:rPrChange w:id="85" w:author="Jonathan" w:date="2014-07-29T22:16:00Z">
            <w:rPr/>
          </w:rPrChange>
        </w:rPr>
        <w:fldChar w:fldCharType="begin"/>
      </w:r>
      <w:r w:rsidRPr="00701704">
        <w:rPr>
          <w:rFonts w:asciiTheme="minorHAnsi" w:hAnsiTheme="minorHAnsi"/>
          <w:sz w:val="20"/>
          <w:szCs w:val="20"/>
          <w:rPrChange w:id="86" w:author="Jonathan" w:date="2014-07-29T22:16:00Z">
            <w:rPr/>
          </w:rPrChange>
        </w:rPr>
        <w:instrText xml:space="preserve"> HYPERLINK "http://hmctsformfinder.justice.gov.uk/HMCTS/FormFinder.do" </w:instrText>
      </w:r>
      <w:r w:rsidRPr="00701704">
        <w:rPr>
          <w:rFonts w:asciiTheme="minorHAnsi" w:hAnsiTheme="minorHAnsi"/>
          <w:sz w:val="20"/>
          <w:szCs w:val="20"/>
          <w:rPrChange w:id="87" w:author="Jonathan" w:date="2014-07-29T22:16:00Z">
            <w:rPr>
              <w:rStyle w:val="Hyperlink"/>
              <w:rFonts w:asciiTheme="minorHAnsi" w:eastAsiaTheme="minorHAnsi" w:hAnsiTheme="minorHAnsi" w:cs="Arial"/>
              <w:bCs/>
              <w:color w:val="auto"/>
              <w:sz w:val="20"/>
              <w:szCs w:val="20"/>
              <w:lang w:val="en-US"/>
            </w:rPr>
          </w:rPrChange>
        </w:rPr>
        <w:fldChar w:fldCharType="separate"/>
      </w:r>
      <w:r w:rsidRPr="00701704">
        <w:rPr>
          <w:rStyle w:val="Hyperlink"/>
          <w:rFonts w:asciiTheme="minorHAnsi" w:eastAsiaTheme="minorHAnsi" w:hAnsiTheme="minorHAnsi" w:cs="Arial"/>
          <w:bCs/>
          <w:color w:val="auto"/>
          <w:sz w:val="20"/>
          <w:szCs w:val="20"/>
          <w:lang w:val="en-US"/>
        </w:rPr>
        <w:t>http://hmctsformfinder.justice.gov.uk/HMCTS/FormFinder.do</w:t>
      </w:r>
      <w:r w:rsidRPr="00701704">
        <w:rPr>
          <w:rStyle w:val="Hyperlink"/>
          <w:rFonts w:asciiTheme="minorHAnsi" w:eastAsiaTheme="minorHAnsi" w:hAnsiTheme="minorHAnsi" w:cs="Arial"/>
          <w:bCs/>
          <w:color w:val="auto"/>
          <w:sz w:val="20"/>
          <w:szCs w:val="20"/>
          <w:lang w:val="en-US"/>
          <w:rPrChange w:id="88" w:author="Jonathan" w:date="2014-07-29T22:16:00Z">
            <w:rPr>
              <w:rStyle w:val="Hyperlink"/>
              <w:rFonts w:asciiTheme="minorHAnsi" w:eastAsiaTheme="minorHAnsi" w:hAnsiTheme="minorHAnsi" w:cs="Arial"/>
              <w:bCs/>
              <w:color w:val="auto"/>
              <w:sz w:val="20"/>
              <w:szCs w:val="20"/>
              <w:lang w:val="en-US"/>
            </w:rPr>
          </w:rPrChange>
        </w:rPr>
        <w:fldChar w:fldCharType="end"/>
      </w:r>
      <w:r w:rsidRPr="00701704">
        <w:rPr>
          <w:rFonts w:asciiTheme="minorHAnsi" w:eastAsiaTheme="minorHAnsi" w:hAnsiTheme="minorHAnsi" w:cs="Arial"/>
          <w:bCs/>
          <w:sz w:val="20"/>
          <w:szCs w:val="20"/>
          <w:lang w:val="en-US"/>
        </w:rPr>
        <w:t xml:space="preserve"> </w:t>
      </w:r>
      <w:ins w:id="89" w:author="Jonathan" w:date="2014-07-29T21:21:00Z">
        <w:r w:rsidRPr="00701704">
          <w:rPr>
            <w:rFonts w:asciiTheme="minorHAnsi" w:eastAsiaTheme="minorHAnsi" w:hAnsiTheme="minorHAnsi" w:cs="Arial"/>
            <w:bCs/>
            <w:sz w:val="20"/>
            <w:szCs w:val="20"/>
            <w:lang w:val="en-US"/>
          </w:rPr>
          <w:t>&lt;accessed 27/7/2014&gt;</w:t>
        </w:r>
      </w:ins>
      <w:r w:rsidRPr="00701704">
        <w:rPr>
          <w:rFonts w:asciiTheme="minorHAnsi" w:hAnsiTheme="minorHAnsi"/>
          <w:sz w:val="20"/>
          <w:szCs w:val="20"/>
          <w:lang w:val="en-US"/>
        </w:rPr>
        <w:t>.</w:t>
      </w:r>
      <w:proofErr w:type="gramEnd"/>
    </w:p>
  </w:footnote>
  <w:footnote w:id="28">
    <w:p w14:paraId="103EF2F6" w14:textId="4295CEFB" w:rsidR="007C473F" w:rsidRPr="00701704" w:rsidRDefault="007C473F" w:rsidP="00361439">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proofErr w:type="gramStart"/>
      <w:r w:rsidRPr="00701704">
        <w:rPr>
          <w:rFonts w:asciiTheme="minorHAnsi" w:hAnsiTheme="minorHAnsi"/>
          <w:sz w:val="20"/>
          <w:szCs w:val="20"/>
        </w:rPr>
        <w:t>Zuckerman, cited above n. 24.</w:t>
      </w:r>
      <w:proofErr w:type="gramEnd"/>
    </w:p>
  </w:footnote>
  <w:footnote w:id="29">
    <w:p w14:paraId="59FB8B07" w14:textId="37C387A5" w:rsidR="007C473F" w:rsidRPr="00701704" w:rsidRDefault="007C473F" w:rsidP="00361439">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H </w:t>
      </w:r>
      <w:proofErr w:type="spellStart"/>
      <w:r w:rsidRPr="00701704">
        <w:rPr>
          <w:rFonts w:asciiTheme="minorHAnsi" w:hAnsiTheme="minorHAnsi"/>
          <w:sz w:val="20"/>
          <w:szCs w:val="20"/>
        </w:rPr>
        <w:t>Genn</w:t>
      </w:r>
      <w:proofErr w:type="spellEnd"/>
      <w:r w:rsidRPr="00701704">
        <w:rPr>
          <w:rFonts w:asciiTheme="minorHAnsi" w:hAnsiTheme="minorHAnsi"/>
          <w:sz w:val="20"/>
          <w:szCs w:val="20"/>
        </w:rPr>
        <w:t xml:space="preserve"> ‘</w:t>
      </w:r>
      <w:r w:rsidRPr="00701704">
        <w:rPr>
          <w:rFonts w:asciiTheme="minorHAnsi" w:eastAsiaTheme="minorHAnsi" w:hAnsiTheme="minorHAnsi" w:cs="Trebuchet MS"/>
          <w:bCs/>
          <w:sz w:val="20"/>
          <w:szCs w:val="20"/>
          <w:lang w:val="en-US"/>
        </w:rPr>
        <w:t xml:space="preserve">Do-it-yourself law: access to justice and the challenge of self-representation’ (2013) 32 </w:t>
      </w:r>
      <w:r w:rsidRPr="00701704">
        <w:rPr>
          <w:rFonts w:asciiTheme="minorHAnsi" w:eastAsiaTheme="minorHAnsi" w:hAnsiTheme="minorHAnsi" w:cs="Verdana"/>
          <w:sz w:val="20"/>
          <w:szCs w:val="20"/>
          <w:lang w:val="en-US"/>
        </w:rPr>
        <w:t>CJQ 411; C McIvor ‘</w:t>
      </w:r>
      <w:r w:rsidRPr="00701704">
        <w:rPr>
          <w:rFonts w:asciiTheme="minorHAnsi" w:eastAsiaTheme="minorHAnsi" w:hAnsiTheme="minorHAnsi" w:cs="Verdana"/>
          <w:bCs/>
          <w:sz w:val="20"/>
          <w:szCs w:val="20"/>
          <w:lang w:val="en-US"/>
        </w:rPr>
        <w:t>The impact of the Jackson reforms on access to justice in personal injury litigation’ (2011) 30 CJQ 411.</w:t>
      </w:r>
      <w:r w:rsidRPr="00701704">
        <w:rPr>
          <w:rFonts w:asciiTheme="minorHAnsi" w:hAnsiTheme="minorHAnsi"/>
          <w:sz w:val="20"/>
          <w:szCs w:val="20"/>
          <w:lang w:val="en-US"/>
        </w:rPr>
        <w:t xml:space="preserve"> </w:t>
      </w:r>
    </w:p>
  </w:footnote>
  <w:footnote w:id="30">
    <w:p w14:paraId="22116635" w14:textId="243C823D" w:rsidR="007C473F" w:rsidRPr="00701704" w:rsidRDefault="007C473F" w:rsidP="00361439">
      <w:pPr>
        <w:pStyle w:val="FootnoteText"/>
        <w:rPr>
          <w:rFonts w:asciiTheme="minorHAnsi" w:hAnsiTheme="minorHAnsi"/>
          <w:sz w:val="20"/>
          <w:szCs w:val="20"/>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These figures were obtained from the Ministry of Justice, with the proviso that they had been collated manually and therefore could not be vouched for officially as free from error, in March 2013, for the period up to the end of 2012.</w:t>
      </w:r>
    </w:p>
  </w:footnote>
  <w:footnote w:id="31">
    <w:p w14:paraId="7DCE28BC" w14:textId="5BB9DBC9" w:rsidR="007C473F" w:rsidRPr="00701704" w:rsidRDefault="007C473F" w:rsidP="00AA07F5">
      <w:pPr>
        <w:pStyle w:val="Default"/>
        <w:rPr>
          <w:rFonts w:asciiTheme="minorHAnsi" w:hAnsiTheme="minorHAnsi"/>
          <w:color w:val="auto"/>
          <w:sz w:val="20"/>
          <w:szCs w:val="20"/>
        </w:rPr>
      </w:pPr>
      <w:r w:rsidRPr="00701704">
        <w:rPr>
          <w:rStyle w:val="FootnoteReference"/>
          <w:rFonts w:asciiTheme="minorHAnsi" w:hAnsiTheme="minorHAnsi"/>
          <w:color w:val="auto"/>
          <w:sz w:val="20"/>
          <w:szCs w:val="20"/>
        </w:rPr>
        <w:footnoteRef/>
      </w:r>
      <w:r w:rsidRPr="00701704">
        <w:rPr>
          <w:rFonts w:asciiTheme="minorHAnsi" w:hAnsiTheme="minorHAnsi"/>
          <w:color w:val="auto"/>
          <w:sz w:val="20"/>
          <w:szCs w:val="20"/>
        </w:rPr>
        <w:t xml:space="preserve"> For the period 2004-2008, a useful report is that prepared for Consumer Focus by IFF Research, </w:t>
      </w:r>
      <w:r w:rsidRPr="00701704">
        <w:rPr>
          <w:rFonts w:asciiTheme="minorHAnsi" w:hAnsiTheme="minorHAnsi"/>
          <w:i/>
          <w:color w:val="auto"/>
          <w:sz w:val="20"/>
          <w:szCs w:val="20"/>
        </w:rPr>
        <w:t>Consumer Experience of the Small Claims Court</w:t>
      </w:r>
      <w:r w:rsidRPr="00701704">
        <w:rPr>
          <w:rFonts w:asciiTheme="minorHAnsi" w:hAnsiTheme="minorHAnsi"/>
          <w:color w:val="auto"/>
          <w:sz w:val="20"/>
          <w:szCs w:val="20"/>
        </w:rPr>
        <w:t xml:space="preserve"> (2010), available at </w:t>
      </w:r>
      <w:r w:rsidRPr="00701704">
        <w:rPr>
          <w:rFonts w:asciiTheme="minorHAnsi" w:hAnsiTheme="minorHAnsi"/>
          <w:sz w:val="20"/>
          <w:szCs w:val="20"/>
          <w:rPrChange w:id="96" w:author="Jonathan" w:date="2014-07-29T22:16:00Z">
            <w:rPr/>
          </w:rPrChange>
        </w:rPr>
        <w:fldChar w:fldCharType="begin"/>
      </w:r>
      <w:r w:rsidRPr="00701704">
        <w:rPr>
          <w:rFonts w:asciiTheme="minorHAnsi" w:hAnsiTheme="minorHAnsi"/>
          <w:sz w:val="20"/>
          <w:szCs w:val="20"/>
          <w:rPrChange w:id="97" w:author="Jonathan" w:date="2014-07-29T22:16:00Z">
            <w:rPr/>
          </w:rPrChange>
        </w:rPr>
        <w:instrText xml:space="preserve"> HYPERLINK "http://www.consumerfocus.org.uk/files/2010/10/Research-Report.pdf" </w:instrText>
      </w:r>
      <w:r w:rsidRPr="00701704">
        <w:rPr>
          <w:rFonts w:asciiTheme="minorHAnsi" w:hAnsiTheme="minorHAnsi"/>
          <w:sz w:val="20"/>
          <w:szCs w:val="20"/>
          <w:rPrChange w:id="98" w:author="Jonathan" w:date="2014-07-29T22:16:00Z">
            <w:rPr>
              <w:rStyle w:val="Hyperlink"/>
              <w:rFonts w:asciiTheme="minorHAnsi" w:hAnsiTheme="minorHAnsi"/>
              <w:color w:val="auto"/>
              <w:sz w:val="20"/>
              <w:szCs w:val="20"/>
            </w:rPr>
          </w:rPrChange>
        </w:rPr>
        <w:fldChar w:fldCharType="separate"/>
      </w:r>
      <w:r w:rsidRPr="00701704">
        <w:rPr>
          <w:rStyle w:val="Hyperlink"/>
          <w:rFonts w:asciiTheme="minorHAnsi" w:hAnsiTheme="minorHAnsi"/>
          <w:color w:val="auto"/>
          <w:sz w:val="20"/>
          <w:szCs w:val="20"/>
        </w:rPr>
        <w:t>http://www.consumerfocus.org.uk/files/2010/10/Research-Report.pdf</w:t>
      </w:r>
      <w:r w:rsidRPr="00701704">
        <w:rPr>
          <w:rStyle w:val="Hyperlink"/>
          <w:rFonts w:asciiTheme="minorHAnsi" w:hAnsiTheme="minorHAnsi"/>
          <w:color w:val="auto"/>
          <w:sz w:val="20"/>
          <w:szCs w:val="20"/>
          <w:rPrChange w:id="99" w:author="Jonathan" w:date="2014-07-29T22:16:00Z">
            <w:rPr>
              <w:rStyle w:val="Hyperlink"/>
              <w:rFonts w:asciiTheme="minorHAnsi" w:hAnsiTheme="minorHAnsi"/>
              <w:color w:val="auto"/>
              <w:sz w:val="20"/>
              <w:szCs w:val="20"/>
            </w:rPr>
          </w:rPrChange>
        </w:rPr>
        <w:fldChar w:fldCharType="end"/>
      </w:r>
      <w:r w:rsidRPr="00701704">
        <w:rPr>
          <w:rFonts w:asciiTheme="minorHAnsi" w:hAnsiTheme="minorHAnsi"/>
          <w:color w:val="auto"/>
          <w:sz w:val="20"/>
          <w:szCs w:val="20"/>
        </w:rPr>
        <w:t xml:space="preserve"> &lt;accessed 28/7/2014&gt;.</w:t>
      </w:r>
    </w:p>
  </w:footnote>
  <w:footnote w:id="32">
    <w:p w14:paraId="108AD0DB" w14:textId="6AA6A9DF" w:rsidR="007C473F" w:rsidRPr="00701704" w:rsidRDefault="007C473F" w:rsidP="00361439">
      <w:pPr>
        <w:pStyle w:val="FootnoteText"/>
        <w:rPr>
          <w:rFonts w:asciiTheme="minorHAnsi" w:hAnsiTheme="minorHAnsi"/>
          <w:sz w:val="20"/>
          <w:szCs w:val="20"/>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CPR 26.6. The rules underwent a substantial amendment on 1</w:t>
      </w:r>
      <w:r w:rsidRPr="00701704">
        <w:rPr>
          <w:rFonts w:asciiTheme="minorHAnsi" w:hAnsiTheme="minorHAnsi"/>
          <w:sz w:val="20"/>
          <w:szCs w:val="20"/>
          <w:vertAlign w:val="superscript"/>
        </w:rPr>
        <w:t>st</w:t>
      </w:r>
      <w:r w:rsidRPr="00701704">
        <w:rPr>
          <w:rFonts w:asciiTheme="minorHAnsi" w:hAnsiTheme="minorHAnsi"/>
          <w:sz w:val="20"/>
          <w:szCs w:val="20"/>
        </w:rPr>
        <w:t xml:space="preserve"> April 2013 to coincide with the enactment of most of Sir Rupert Jackson’s reform proposals for tackling the spiralling costs of justice: the increase in the financial scope of the small claims track enables the automatic extension of the fixed costs rule, that is, that party costs beyond a fixed amount are not recoverable as of course from the losing party. </w:t>
      </w:r>
    </w:p>
  </w:footnote>
  <w:footnote w:id="33">
    <w:p w14:paraId="6C44CFEA" w14:textId="68AE7C63" w:rsidR="007C473F" w:rsidRPr="00701704" w:rsidRDefault="007C473F" w:rsidP="00361439">
      <w:pPr>
        <w:pStyle w:val="FootnoteText"/>
        <w:rPr>
          <w:rFonts w:asciiTheme="minorHAnsi" w:hAnsiTheme="minorHAnsi"/>
          <w:sz w:val="20"/>
          <w:szCs w:val="20"/>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See e.g. </w:t>
      </w:r>
      <w:r w:rsidRPr="00701704">
        <w:rPr>
          <w:rFonts w:asciiTheme="minorHAnsi" w:hAnsiTheme="minorHAnsi"/>
          <w:i/>
          <w:sz w:val="20"/>
          <w:szCs w:val="20"/>
        </w:rPr>
        <w:t>Evaluation of the E</w:t>
      </w:r>
      <w:ins w:id="103" w:author="Jonathan" w:date="2014-07-29T21:29:00Z">
        <w:r w:rsidRPr="00701704">
          <w:rPr>
            <w:rFonts w:asciiTheme="minorHAnsi" w:hAnsiTheme="minorHAnsi"/>
            <w:i/>
            <w:sz w:val="20"/>
            <w:szCs w:val="20"/>
          </w:rPr>
          <w:t xml:space="preserve">uropean </w:t>
        </w:r>
      </w:ins>
      <w:r w:rsidRPr="00701704">
        <w:rPr>
          <w:rFonts w:asciiTheme="minorHAnsi" w:hAnsiTheme="minorHAnsi"/>
          <w:i/>
          <w:sz w:val="20"/>
          <w:szCs w:val="20"/>
        </w:rPr>
        <w:t>E</w:t>
      </w:r>
      <w:ins w:id="104" w:author="Jonathan" w:date="2014-07-29T21:29:00Z">
        <w:r w:rsidRPr="00701704">
          <w:rPr>
            <w:rFonts w:asciiTheme="minorHAnsi" w:hAnsiTheme="minorHAnsi"/>
            <w:i/>
            <w:sz w:val="20"/>
            <w:szCs w:val="20"/>
          </w:rPr>
          <w:t xml:space="preserve">nforcement </w:t>
        </w:r>
      </w:ins>
      <w:r w:rsidRPr="00701704">
        <w:rPr>
          <w:rFonts w:asciiTheme="minorHAnsi" w:hAnsiTheme="minorHAnsi"/>
          <w:i/>
          <w:sz w:val="20"/>
          <w:szCs w:val="20"/>
        </w:rPr>
        <w:t>O</w:t>
      </w:r>
      <w:ins w:id="105" w:author="Jonathan" w:date="2014-07-29T21:29:00Z">
        <w:r w:rsidRPr="00701704">
          <w:rPr>
            <w:rFonts w:asciiTheme="minorHAnsi" w:hAnsiTheme="minorHAnsi"/>
            <w:i/>
            <w:sz w:val="20"/>
            <w:szCs w:val="20"/>
          </w:rPr>
          <w:t>rder</w:t>
        </w:r>
      </w:ins>
      <w:r w:rsidRPr="00701704">
        <w:rPr>
          <w:rFonts w:asciiTheme="minorHAnsi" w:hAnsiTheme="minorHAnsi"/>
          <w:sz w:val="20"/>
          <w:szCs w:val="20"/>
        </w:rPr>
        <w:t xml:space="preserve"> (</w:t>
      </w:r>
      <w:ins w:id="106" w:author="Jonathan" w:date="2014-07-29T21:29:00Z">
        <w:r w:rsidRPr="00701704">
          <w:rPr>
            <w:rFonts w:asciiTheme="minorHAnsi" w:hAnsiTheme="minorHAnsi"/>
            <w:sz w:val="20"/>
            <w:szCs w:val="20"/>
          </w:rPr>
          <w:t>RAND Europe</w:t>
        </w:r>
      </w:ins>
      <w:ins w:id="107" w:author="Jonathan" w:date="2014-07-29T21:30:00Z">
        <w:r w:rsidRPr="00701704">
          <w:rPr>
            <w:rFonts w:asciiTheme="minorHAnsi" w:hAnsiTheme="minorHAnsi"/>
            <w:sz w:val="20"/>
            <w:szCs w:val="20"/>
          </w:rPr>
          <w:t>,</w:t>
        </w:r>
      </w:ins>
      <w:ins w:id="108" w:author="Jonathan" w:date="2014-07-29T21:29:00Z">
        <w:r w:rsidRPr="00701704">
          <w:rPr>
            <w:rFonts w:asciiTheme="minorHAnsi" w:hAnsiTheme="minorHAnsi"/>
            <w:sz w:val="20"/>
            <w:szCs w:val="20"/>
          </w:rPr>
          <w:t xml:space="preserve"> </w:t>
        </w:r>
      </w:ins>
      <w:r w:rsidRPr="00701704">
        <w:rPr>
          <w:rFonts w:asciiTheme="minorHAnsi" w:hAnsiTheme="minorHAnsi"/>
          <w:sz w:val="20"/>
          <w:szCs w:val="20"/>
        </w:rPr>
        <w:t>2012)</w:t>
      </w:r>
      <w:ins w:id="109" w:author="Jonathan" w:date="2014-07-29T21:29:00Z">
        <w:r w:rsidRPr="00701704">
          <w:rPr>
            <w:rFonts w:asciiTheme="minorHAnsi" w:hAnsiTheme="minorHAnsi"/>
            <w:sz w:val="20"/>
            <w:szCs w:val="20"/>
          </w:rPr>
          <w:t>, the report written pursuant to the duty to evaluate the application of Regulation 805</w:t>
        </w:r>
      </w:ins>
      <w:ins w:id="110" w:author="Jonathan" w:date="2014-07-29T21:30:00Z">
        <w:r w:rsidRPr="00701704">
          <w:rPr>
            <w:rFonts w:asciiTheme="minorHAnsi" w:hAnsiTheme="minorHAnsi"/>
            <w:sz w:val="20"/>
            <w:szCs w:val="20"/>
          </w:rPr>
          <w:t>/2004</w:t>
        </w:r>
      </w:ins>
      <w:r w:rsidRPr="00701704">
        <w:rPr>
          <w:rFonts w:asciiTheme="minorHAnsi" w:hAnsiTheme="minorHAnsi"/>
          <w:sz w:val="20"/>
          <w:szCs w:val="20"/>
        </w:rPr>
        <w:t>.</w:t>
      </w:r>
      <w:ins w:id="111" w:author="Jonathan" w:date="2014-07-29T21:31:00Z">
        <w:r w:rsidRPr="00701704">
          <w:rPr>
            <w:rFonts w:asciiTheme="minorHAnsi" w:hAnsiTheme="minorHAnsi"/>
            <w:sz w:val="20"/>
            <w:szCs w:val="20"/>
          </w:rPr>
          <w:t xml:space="preserve"> The report does not appear to be publicly available at the time of writing.</w:t>
        </w:r>
      </w:ins>
    </w:p>
  </w:footnote>
  <w:footnote w:id="34">
    <w:p w14:paraId="38587239" w14:textId="24F79588" w:rsidR="007C473F" w:rsidRPr="00701704" w:rsidRDefault="007C473F" w:rsidP="00361439">
      <w:pPr>
        <w:widowControl w:val="0"/>
        <w:autoSpaceDE w:val="0"/>
        <w:autoSpaceDN w:val="0"/>
        <w:adjustRightInd w:val="0"/>
        <w:spacing w:after="0" w:line="240" w:lineRule="auto"/>
        <w:rPr>
          <w:rFonts w:asciiTheme="minorHAnsi" w:eastAsia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eastAsiaTheme="minorHAnsi" w:hAnsiTheme="minorHAnsi"/>
          <w:sz w:val="20"/>
          <w:szCs w:val="20"/>
          <w:lang w:val="en-US"/>
        </w:rPr>
        <w:t xml:space="preserve"> </w:t>
      </w:r>
      <w:proofErr w:type="gramStart"/>
      <w:ins w:id="112" w:author="Jonathan" w:date="2014-07-29T21:32:00Z">
        <w:r w:rsidRPr="00701704">
          <w:rPr>
            <w:rFonts w:asciiTheme="minorHAnsi" w:eastAsiaTheme="minorHAnsi" w:hAnsiTheme="minorHAnsi"/>
            <w:sz w:val="20"/>
            <w:szCs w:val="20"/>
            <w:lang w:val="en-US"/>
          </w:rPr>
          <w:t>At para 3.47.</w:t>
        </w:r>
        <w:proofErr w:type="gramEnd"/>
        <w:r w:rsidRPr="00701704">
          <w:rPr>
            <w:rFonts w:asciiTheme="minorHAnsi" w:eastAsiaTheme="minorHAnsi" w:hAnsiTheme="minorHAnsi"/>
            <w:sz w:val="20"/>
            <w:szCs w:val="20"/>
            <w:lang w:val="en-US"/>
          </w:rPr>
          <w:t xml:space="preserve"> </w:t>
        </w:r>
      </w:ins>
      <w:r w:rsidRPr="00701704">
        <w:rPr>
          <w:rFonts w:asciiTheme="minorHAnsi" w:eastAsiaTheme="minorHAnsi" w:hAnsiTheme="minorHAnsi"/>
          <w:sz w:val="20"/>
          <w:szCs w:val="20"/>
          <w:lang w:val="en-US"/>
        </w:rPr>
        <w:t xml:space="preserve">European Commission, </w:t>
      </w:r>
      <w:r w:rsidRPr="00701704">
        <w:rPr>
          <w:rFonts w:asciiTheme="minorHAnsi" w:eastAsiaTheme="minorHAnsi" w:hAnsiTheme="minorHAnsi"/>
          <w:i/>
          <w:sz w:val="20"/>
          <w:szCs w:val="20"/>
          <w:lang w:val="en-US"/>
        </w:rPr>
        <w:t xml:space="preserve">Special Eurobarometer 351: EU Civil Justice  </w:t>
      </w:r>
      <w:r w:rsidRPr="00701704">
        <w:rPr>
          <w:rFonts w:asciiTheme="minorHAnsi" w:eastAsiaTheme="minorHAnsi" w:hAnsiTheme="minorHAnsi"/>
          <w:sz w:val="20"/>
          <w:szCs w:val="20"/>
          <w:lang w:val="en-US"/>
        </w:rPr>
        <w:t>(2010), available at:</w:t>
      </w:r>
    </w:p>
    <w:p w14:paraId="42C5FD26" w14:textId="357DB39E" w:rsidR="007C473F" w:rsidRPr="00701704" w:rsidRDefault="007C473F" w:rsidP="00361439">
      <w:pPr>
        <w:widowControl w:val="0"/>
        <w:autoSpaceDE w:val="0"/>
        <w:autoSpaceDN w:val="0"/>
        <w:adjustRightInd w:val="0"/>
        <w:spacing w:after="0" w:line="240" w:lineRule="auto"/>
        <w:rPr>
          <w:rFonts w:asciiTheme="minorHAnsi" w:eastAsiaTheme="minorHAnsi" w:hAnsiTheme="minorHAnsi"/>
          <w:sz w:val="20"/>
          <w:szCs w:val="20"/>
          <w:lang w:val="en-US"/>
        </w:rPr>
      </w:pPr>
      <w:r w:rsidRPr="00701704">
        <w:rPr>
          <w:rFonts w:asciiTheme="minorHAnsi" w:eastAsiaTheme="minorHAnsi" w:hAnsiTheme="minorHAnsi"/>
          <w:sz w:val="20"/>
          <w:szCs w:val="20"/>
          <w:lang w:val="en-US"/>
        </w:rPr>
        <w:t xml:space="preserve">http://ec.europa.eu/public_opinion/archives/ebs/ebs_351_sum_en.pdf  &lt;accessed 4 February 2014&gt;.  European Commission, </w:t>
      </w:r>
      <w:r w:rsidRPr="00701704">
        <w:rPr>
          <w:rFonts w:asciiTheme="minorHAnsi" w:eastAsiaTheme="minorHAnsi" w:hAnsiTheme="minorHAnsi"/>
          <w:i/>
          <w:sz w:val="20"/>
          <w:szCs w:val="20"/>
          <w:lang w:val="en-US"/>
        </w:rPr>
        <w:t xml:space="preserve">Special Eurobarometer 395: European Small Claims </w:t>
      </w:r>
      <w:proofErr w:type="gramStart"/>
      <w:r w:rsidRPr="00701704">
        <w:rPr>
          <w:rFonts w:asciiTheme="minorHAnsi" w:eastAsiaTheme="minorHAnsi" w:hAnsiTheme="minorHAnsi"/>
          <w:i/>
          <w:sz w:val="20"/>
          <w:szCs w:val="20"/>
          <w:lang w:val="en-US"/>
        </w:rPr>
        <w:t xml:space="preserve">Procedure  </w:t>
      </w:r>
      <w:r w:rsidRPr="00701704">
        <w:rPr>
          <w:rFonts w:asciiTheme="minorHAnsi" w:eastAsiaTheme="minorHAnsi" w:hAnsiTheme="minorHAnsi"/>
          <w:sz w:val="20"/>
          <w:szCs w:val="20"/>
          <w:lang w:val="en-US"/>
        </w:rPr>
        <w:t>(</w:t>
      </w:r>
      <w:proofErr w:type="gramEnd"/>
      <w:r w:rsidRPr="00701704">
        <w:rPr>
          <w:rFonts w:asciiTheme="minorHAnsi" w:eastAsiaTheme="minorHAnsi" w:hAnsiTheme="minorHAnsi"/>
          <w:sz w:val="20"/>
          <w:szCs w:val="20"/>
          <w:lang w:val="en-US"/>
        </w:rPr>
        <w:t>2013), available at: http://ec.europa.eu/public_opinion/archives/ebs/ebs_395_en.pdf  &lt;accessed 4</w:t>
      </w:r>
      <w:ins w:id="113" w:author="Jonathan" w:date="2014-07-29T21:33:00Z">
        <w:r w:rsidRPr="00701704">
          <w:rPr>
            <w:rFonts w:asciiTheme="minorHAnsi" w:eastAsiaTheme="minorHAnsi" w:hAnsiTheme="minorHAnsi"/>
            <w:sz w:val="20"/>
            <w:szCs w:val="20"/>
            <w:lang w:val="en-US"/>
          </w:rPr>
          <w:t>/2/</w:t>
        </w:r>
      </w:ins>
      <w:r w:rsidRPr="00701704">
        <w:rPr>
          <w:rFonts w:asciiTheme="minorHAnsi" w:eastAsiaTheme="minorHAnsi" w:hAnsiTheme="minorHAnsi"/>
          <w:sz w:val="20"/>
          <w:szCs w:val="20"/>
          <w:lang w:val="en-US"/>
        </w:rPr>
        <w:t>2014&gt;: ‘A survey of 26,691 EU citizens on experiences with cross border civil and commercial disputes found … [that for the European Small Claims Procedure] [o]</w:t>
      </w:r>
      <w:proofErr w:type="spellStart"/>
      <w:r w:rsidRPr="00701704">
        <w:rPr>
          <w:rFonts w:asciiTheme="minorHAnsi" w:eastAsiaTheme="minorHAnsi" w:hAnsiTheme="minorHAnsi"/>
          <w:sz w:val="20"/>
          <w:szCs w:val="20"/>
          <w:lang w:val="en-US"/>
        </w:rPr>
        <w:t>nly</w:t>
      </w:r>
      <w:proofErr w:type="spellEnd"/>
      <w:r w:rsidRPr="00701704">
        <w:rPr>
          <w:rFonts w:asciiTheme="minorHAnsi" w:eastAsiaTheme="minorHAnsi" w:hAnsiTheme="minorHAnsi"/>
          <w:sz w:val="20"/>
          <w:szCs w:val="20"/>
          <w:lang w:val="en-US"/>
        </w:rPr>
        <w:t xml:space="preserve"> 1% had heard of the procedure and used it and only 7% had heard of it but not used it. Among UK citizens, only 5% had heard of it.’</w:t>
      </w:r>
    </w:p>
  </w:footnote>
  <w:footnote w:id="35">
    <w:p w14:paraId="29CB5E17" w14:textId="3A0235D9" w:rsidR="007C473F" w:rsidRPr="00701704" w:rsidRDefault="007C473F" w:rsidP="00361439">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hAnsiTheme="minorHAnsi"/>
          <w:sz w:val="20"/>
          <w:szCs w:val="20"/>
          <w:lang w:val="en-US"/>
        </w:rPr>
        <w:t>Para 3.44, report</w:t>
      </w:r>
      <w:ins w:id="114" w:author="Jonathan" w:date="2014-07-29T21:34:00Z">
        <w:r w:rsidRPr="00701704">
          <w:rPr>
            <w:rFonts w:asciiTheme="minorHAnsi" w:hAnsiTheme="minorHAnsi"/>
            <w:sz w:val="20"/>
            <w:szCs w:val="20"/>
            <w:lang w:val="en-US"/>
          </w:rPr>
          <w:t>ing on</w:t>
        </w:r>
      </w:ins>
      <w:r w:rsidRPr="00701704">
        <w:rPr>
          <w:rFonts w:asciiTheme="minorHAnsi" w:hAnsiTheme="minorHAnsi"/>
          <w:sz w:val="20"/>
          <w:szCs w:val="20"/>
          <w:lang w:val="en-US"/>
        </w:rPr>
        <w:t xml:space="preserve"> the evidence gathered by the Brussels Workshop.</w:t>
      </w:r>
    </w:p>
  </w:footnote>
  <w:footnote w:id="36">
    <w:p w14:paraId="4A7BBAF9" w14:textId="07271B33" w:rsidR="007C473F" w:rsidRPr="00701704" w:rsidRDefault="007C473F">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proofErr w:type="gramStart"/>
      <w:r w:rsidRPr="00701704">
        <w:rPr>
          <w:rFonts w:asciiTheme="minorHAnsi" w:hAnsiTheme="minorHAnsi"/>
          <w:sz w:val="20"/>
          <w:szCs w:val="20"/>
          <w:lang w:val="en-US"/>
        </w:rPr>
        <w:t>COM (2013) 794.</w:t>
      </w:r>
      <w:proofErr w:type="gramEnd"/>
    </w:p>
  </w:footnote>
  <w:footnote w:id="37">
    <w:p w14:paraId="1761A137" w14:textId="0EFBCCC3" w:rsidR="007C473F" w:rsidRPr="00701704" w:rsidRDefault="007C473F" w:rsidP="00C07261">
      <w:pPr>
        <w:widowControl w:val="0"/>
        <w:autoSpaceDE w:val="0"/>
        <w:autoSpaceDN w:val="0"/>
        <w:adjustRightInd w:val="0"/>
        <w:spacing w:after="0" w:line="240" w:lineRule="auto"/>
        <w:rPr>
          <w:rFonts w:asciiTheme="minorHAnsi" w:eastAsia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hAnsiTheme="minorHAnsi"/>
          <w:sz w:val="20"/>
          <w:szCs w:val="20"/>
          <w:lang w:val="en-US"/>
        </w:rPr>
        <w:t xml:space="preserve">Citing </w:t>
      </w:r>
      <w:r w:rsidRPr="00701704">
        <w:rPr>
          <w:rFonts w:asciiTheme="minorHAnsi" w:eastAsiaTheme="minorHAnsi" w:hAnsiTheme="minorHAnsi"/>
          <w:sz w:val="20"/>
          <w:szCs w:val="20"/>
          <w:lang w:val="en-US"/>
        </w:rPr>
        <w:t xml:space="preserve">Ministry of Justice, </w:t>
      </w:r>
      <w:r w:rsidRPr="00701704">
        <w:rPr>
          <w:rFonts w:asciiTheme="minorHAnsi" w:eastAsiaTheme="minorHAnsi" w:hAnsiTheme="minorHAnsi"/>
          <w:i/>
          <w:sz w:val="20"/>
          <w:szCs w:val="20"/>
          <w:lang w:val="en-US"/>
        </w:rPr>
        <w:t xml:space="preserve">Call for Evidence: Civil Judicial Cooperation </w:t>
      </w:r>
      <w:r w:rsidRPr="00701704">
        <w:rPr>
          <w:rFonts w:asciiTheme="minorHAnsi" w:eastAsiaTheme="minorHAnsi" w:hAnsiTheme="minorHAnsi"/>
          <w:sz w:val="20"/>
          <w:szCs w:val="20"/>
          <w:lang w:val="en-US"/>
        </w:rPr>
        <w:t xml:space="preserve">(2013), and HM Revenue and Customs, Department for Business, Innovation and Skills, </w:t>
      </w:r>
      <w:r w:rsidRPr="00701704">
        <w:rPr>
          <w:rFonts w:asciiTheme="minorHAnsi" w:eastAsiaTheme="minorHAnsi" w:hAnsiTheme="minorHAnsi"/>
          <w:i/>
          <w:sz w:val="20"/>
          <w:szCs w:val="20"/>
          <w:lang w:val="en-US"/>
        </w:rPr>
        <w:t xml:space="preserve">Call for Evidence: Review of the Single Market: Free Movement of Goods </w:t>
      </w:r>
      <w:r w:rsidRPr="00701704">
        <w:rPr>
          <w:rFonts w:asciiTheme="minorHAnsi" w:eastAsiaTheme="minorHAnsi" w:hAnsiTheme="minorHAnsi"/>
          <w:sz w:val="20"/>
          <w:szCs w:val="20"/>
          <w:lang w:val="en-US"/>
        </w:rPr>
        <w:t>(2013).</w:t>
      </w:r>
    </w:p>
    <w:p w14:paraId="134DF410" w14:textId="4B9D1016" w:rsidR="007C473F" w:rsidRPr="00701704" w:rsidRDefault="007C473F">
      <w:pPr>
        <w:pStyle w:val="FootnoteText"/>
        <w:rPr>
          <w:rFonts w:asciiTheme="minorHAnsi" w:hAnsiTheme="minorHAnsi"/>
          <w:sz w:val="20"/>
          <w:szCs w:val="20"/>
          <w:lang w:val="en-US"/>
        </w:rPr>
      </w:pPr>
    </w:p>
  </w:footnote>
  <w:footnote w:id="38">
    <w:p w14:paraId="65123DC5" w14:textId="6729E867" w:rsidR="007C473F" w:rsidRPr="00701704" w:rsidRDefault="007C473F">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hAnsiTheme="minorHAnsi"/>
          <w:sz w:val="20"/>
          <w:szCs w:val="20"/>
          <w:lang w:val="en-US"/>
        </w:rPr>
        <w:t>The necessary balancing exercise is referred to, briefly, in the ESCP Regulation Preamble, at its paragraph 9.</w:t>
      </w:r>
    </w:p>
  </w:footnote>
  <w:footnote w:id="39">
    <w:p w14:paraId="1FA38F90" w14:textId="23862CEA" w:rsidR="007C473F" w:rsidRPr="00701704" w:rsidRDefault="007C473F" w:rsidP="00361439">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As to more specific and technical points, see C </w:t>
      </w:r>
      <w:proofErr w:type="spellStart"/>
      <w:r w:rsidRPr="00701704">
        <w:rPr>
          <w:rFonts w:asciiTheme="minorHAnsi" w:hAnsiTheme="minorHAnsi"/>
          <w:sz w:val="20"/>
          <w:szCs w:val="20"/>
        </w:rPr>
        <w:t>Crifò</w:t>
      </w:r>
      <w:proofErr w:type="spellEnd"/>
      <w:r w:rsidRPr="00701704">
        <w:rPr>
          <w:rFonts w:asciiTheme="minorHAnsi" w:hAnsiTheme="minorHAnsi"/>
          <w:sz w:val="20"/>
          <w:szCs w:val="20"/>
        </w:rPr>
        <w:t xml:space="preserve"> </w:t>
      </w:r>
      <w:r w:rsidRPr="00701704">
        <w:rPr>
          <w:rFonts w:asciiTheme="minorHAnsi" w:hAnsiTheme="minorHAnsi" w:cs="Tahoma"/>
          <w:sz w:val="20"/>
          <w:szCs w:val="20"/>
        </w:rPr>
        <w:t>‘Europeanisation, Harmonisation and Unspoken Premises: the Case of Service Rules in the Regulation on a European Small Claims Procedure (Reg. No 861/2007)’ (2011) 30 CJQ 283.</w:t>
      </w:r>
    </w:p>
  </w:footnote>
  <w:footnote w:id="40">
    <w:p w14:paraId="298BEB3B" w14:textId="4CED202B" w:rsidR="007C473F" w:rsidRPr="00701704" w:rsidRDefault="007C473F">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hAnsiTheme="minorHAnsi"/>
          <w:sz w:val="20"/>
          <w:szCs w:val="20"/>
          <w:lang w:val="en-US"/>
        </w:rPr>
        <w:t>Ibid.</w:t>
      </w:r>
    </w:p>
  </w:footnote>
  <w:footnote w:id="41">
    <w:p w14:paraId="78542AC4" w14:textId="11BD242B" w:rsidR="007C473F" w:rsidRPr="00701704" w:rsidRDefault="007C473F" w:rsidP="00361439">
      <w:pPr>
        <w:widowControl w:val="0"/>
        <w:autoSpaceDE w:val="0"/>
        <w:autoSpaceDN w:val="0"/>
        <w:adjustRightInd w:val="0"/>
        <w:spacing w:after="0" w:line="240" w:lineRule="auto"/>
        <w:rPr>
          <w:rFonts w:asciiTheme="minorHAnsi" w:eastAsiaTheme="minorHAnsi" w:hAnsiTheme="minorHAnsi" w:cs="Arial"/>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hAnsiTheme="minorHAnsi"/>
          <w:sz w:val="20"/>
          <w:szCs w:val="20"/>
          <w:lang w:val="en-US"/>
        </w:rPr>
        <w:t>CPR 26 PD para 8.1</w:t>
      </w:r>
      <w:r w:rsidRPr="00701704">
        <w:rPr>
          <w:rFonts w:asciiTheme="minorHAnsi" w:eastAsiaTheme="minorHAnsi" w:hAnsiTheme="minorHAnsi" w:cs="Arial"/>
          <w:sz w:val="20"/>
          <w:szCs w:val="20"/>
          <w:lang w:val="en-US"/>
        </w:rPr>
        <w:t>(a): ‘The small claims track is intended to provide a proportionate procedure by which most straightforward claims with a financial value of not more than £10,000 can be decided, without the need for substantial pre-hearing preparation and the formalities of a traditional trial, and without incurring large legal costs. (Rule 26.6 provides for a lower financial value in certain types of case.)’</w:t>
      </w:r>
    </w:p>
  </w:footnote>
  <w:footnote w:id="42">
    <w:p w14:paraId="70C3AE95" w14:textId="294C4CE8" w:rsidR="007C473F" w:rsidRPr="00701704" w:rsidRDefault="007C473F">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hAnsiTheme="minorHAnsi"/>
          <w:sz w:val="20"/>
          <w:szCs w:val="20"/>
          <w:lang w:val="en-US"/>
        </w:rPr>
        <w:t>CPR Part 27.</w:t>
      </w:r>
    </w:p>
  </w:footnote>
  <w:footnote w:id="43">
    <w:p w14:paraId="09DC7A49" w14:textId="086F98D1" w:rsidR="007C473F" w:rsidRPr="00701704" w:rsidRDefault="007C473F" w:rsidP="00361439">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proofErr w:type="gramStart"/>
      <w:r w:rsidRPr="00701704">
        <w:rPr>
          <w:rFonts w:asciiTheme="minorHAnsi" w:hAnsiTheme="minorHAnsi"/>
          <w:sz w:val="20"/>
          <w:szCs w:val="20"/>
          <w:lang w:val="en-US"/>
        </w:rPr>
        <w:t>COM (2013) 794, para 3.1.1.</w:t>
      </w:r>
      <w:proofErr w:type="gramEnd"/>
    </w:p>
  </w:footnote>
  <w:footnote w:id="44">
    <w:p w14:paraId="4A5D64F6" w14:textId="6779FC24" w:rsidR="007C473F" w:rsidRPr="00701704" w:rsidRDefault="007C473F">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See </w:t>
      </w:r>
      <w:r w:rsidRPr="00701704">
        <w:rPr>
          <w:rFonts w:asciiTheme="minorHAnsi" w:eastAsiaTheme="minorHAnsi" w:hAnsiTheme="minorHAnsi" w:cs="Verdana"/>
          <w:bCs/>
          <w:sz w:val="20"/>
          <w:szCs w:val="20"/>
          <w:lang w:val="en-US"/>
        </w:rPr>
        <w:t xml:space="preserve">C Hodges, S </w:t>
      </w:r>
      <w:proofErr w:type="spellStart"/>
      <w:r w:rsidRPr="00701704">
        <w:rPr>
          <w:rFonts w:asciiTheme="minorHAnsi" w:eastAsiaTheme="minorHAnsi" w:hAnsiTheme="minorHAnsi" w:cs="Verdana"/>
          <w:bCs/>
          <w:sz w:val="20"/>
          <w:szCs w:val="20"/>
          <w:lang w:val="en-US"/>
        </w:rPr>
        <w:t>Vogenauer</w:t>
      </w:r>
      <w:proofErr w:type="spellEnd"/>
      <w:r w:rsidRPr="00701704">
        <w:rPr>
          <w:rFonts w:asciiTheme="minorHAnsi" w:eastAsiaTheme="minorHAnsi" w:hAnsiTheme="minorHAnsi" w:cs="Verdana"/>
          <w:bCs/>
          <w:sz w:val="20"/>
          <w:szCs w:val="20"/>
          <w:lang w:val="en-US"/>
        </w:rPr>
        <w:t xml:space="preserve"> and M </w:t>
      </w:r>
      <w:proofErr w:type="spellStart"/>
      <w:r w:rsidRPr="00701704">
        <w:rPr>
          <w:rFonts w:asciiTheme="minorHAnsi" w:eastAsiaTheme="minorHAnsi" w:hAnsiTheme="minorHAnsi" w:cs="Verdana"/>
          <w:bCs/>
          <w:sz w:val="20"/>
          <w:szCs w:val="20"/>
          <w:lang w:val="en-US"/>
        </w:rPr>
        <w:t>Tulibacka</w:t>
      </w:r>
      <w:proofErr w:type="spellEnd"/>
      <w:r w:rsidRPr="00701704">
        <w:rPr>
          <w:rFonts w:asciiTheme="minorHAnsi" w:eastAsiaTheme="minorHAnsi" w:hAnsiTheme="minorHAnsi" w:cs="Verdana"/>
          <w:bCs/>
          <w:sz w:val="20"/>
          <w:szCs w:val="20"/>
          <w:lang w:val="en-US"/>
        </w:rPr>
        <w:t xml:space="preserve"> (</w:t>
      </w:r>
      <w:proofErr w:type="spellStart"/>
      <w:r w:rsidRPr="00701704">
        <w:rPr>
          <w:rFonts w:asciiTheme="minorHAnsi" w:eastAsiaTheme="minorHAnsi" w:hAnsiTheme="minorHAnsi" w:cs="Verdana"/>
          <w:bCs/>
          <w:sz w:val="20"/>
          <w:szCs w:val="20"/>
          <w:lang w:val="en-US"/>
        </w:rPr>
        <w:t>eds</w:t>
      </w:r>
      <w:proofErr w:type="spellEnd"/>
      <w:r w:rsidRPr="00701704">
        <w:rPr>
          <w:rFonts w:asciiTheme="minorHAnsi" w:eastAsiaTheme="minorHAnsi" w:hAnsiTheme="minorHAnsi" w:cs="Verdana"/>
          <w:bCs/>
          <w:sz w:val="20"/>
          <w:szCs w:val="20"/>
          <w:lang w:val="en-US"/>
        </w:rPr>
        <w:t xml:space="preserve">) </w:t>
      </w:r>
      <w:r w:rsidRPr="00701704">
        <w:rPr>
          <w:rFonts w:asciiTheme="minorHAnsi" w:hAnsiTheme="minorHAnsi"/>
          <w:i/>
          <w:sz w:val="20"/>
          <w:szCs w:val="20"/>
        </w:rPr>
        <w:t>T</w:t>
      </w:r>
      <w:r w:rsidRPr="00701704">
        <w:rPr>
          <w:rFonts w:asciiTheme="minorHAnsi" w:eastAsiaTheme="minorHAnsi" w:hAnsiTheme="minorHAnsi" w:cs="Verdana"/>
          <w:bCs/>
          <w:i/>
          <w:sz w:val="20"/>
          <w:szCs w:val="20"/>
          <w:lang w:val="en-US"/>
        </w:rPr>
        <w:t>he Costs and Funding of Civil Litigation</w:t>
      </w:r>
      <w:r w:rsidRPr="00701704">
        <w:rPr>
          <w:rFonts w:asciiTheme="minorHAnsi" w:eastAsiaTheme="minorHAnsi" w:hAnsiTheme="minorHAnsi" w:cs="Verdana"/>
          <w:bCs/>
          <w:sz w:val="20"/>
          <w:szCs w:val="20"/>
          <w:lang w:val="en-US"/>
        </w:rPr>
        <w:t xml:space="preserve"> (</w:t>
      </w:r>
      <w:r w:rsidRPr="00701704">
        <w:rPr>
          <w:rFonts w:asciiTheme="minorHAnsi" w:eastAsiaTheme="minorHAnsi" w:hAnsiTheme="minorHAnsi" w:cs="Verdana"/>
          <w:sz w:val="20"/>
          <w:szCs w:val="20"/>
          <w:lang w:val="en-US"/>
        </w:rPr>
        <w:t>Hart/Beck 2010).</w:t>
      </w:r>
    </w:p>
  </w:footnote>
  <w:footnote w:id="45">
    <w:p w14:paraId="7B7147E3" w14:textId="6D75DED4" w:rsidR="007C473F" w:rsidRPr="00701704" w:rsidRDefault="007C473F">
      <w:pPr>
        <w:pStyle w:val="FootnoteText"/>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JH Langbein ‘</w:t>
      </w:r>
      <w:r w:rsidRPr="00701704">
        <w:rPr>
          <w:rFonts w:asciiTheme="minorHAnsi" w:eastAsiaTheme="minorHAnsi" w:hAnsiTheme="minorHAnsi" w:cs="Arial"/>
          <w:sz w:val="20"/>
          <w:szCs w:val="20"/>
          <w:lang w:val="en-US"/>
        </w:rPr>
        <w:t xml:space="preserve">The German Advantage in Civil Procedure’ (1985) 52 U Chi L Rev 823. </w:t>
      </w:r>
    </w:p>
  </w:footnote>
  <w:footnote w:id="46">
    <w:p w14:paraId="1A113638" w14:textId="5606A8A0" w:rsidR="007C473F" w:rsidRPr="00701704" w:rsidRDefault="007C473F" w:rsidP="00361439">
      <w:pPr>
        <w:pStyle w:val="FootnoteText"/>
        <w:rPr>
          <w:rFonts w:asciiTheme="minorHAnsi" w:hAnsiTheme="minorHAnsi"/>
          <w:sz w:val="20"/>
          <w:szCs w:val="20"/>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Indeed, in </w:t>
      </w:r>
      <w:r w:rsidRPr="00701704">
        <w:rPr>
          <w:rFonts w:asciiTheme="minorHAnsi" w:eastAsiaTheme="minorHAnsi" w:hAnsiTheme="minorHAnsi"/>
          <w:i/>
          <w:sz w:val="20"/>
          <w:szCs w:val="20"/>
          <w:lang w:val="en-US"/>
        </w:rPr>
        <w:t xml:space="preserve">G v De </w:t>
      </w:r>
      <w:proofErr w:type="spellStart"/>
      <w:r w:rsidRPr="00701704">
        <w:rPr>
          <w:rFonts w:asciiTheme="minorHAnsi" w:eastAsiaTheme="minorHAnsi" w:hAnsiTheme="minorHAnsi"/>
          <w:i/>
          <w:sz w:val="20"/>
          <w:szCs w:val="20"/>
          <w:lang w:val="en-US"/>
        </w:rPr>
        <w:t>Visser</w:t>
      </w:r>
      <w:proofErr w:type="spellEnd"/>
      <w:r w:rsidRPr="00701704">
        <w:rPr>
          <w:rFonts w:asciiTheme="minorHAnsi" w:eastAsiaTheme="minorHAnsi" w:hAnsiTheme="minorHAnsi"/>
          <w:sz w:val="20"/>
          <w:szCs w:val="20"/>
          <w:lang w:val="en-US"/>
        </w:rPr>
        <w:t>, case </w:t>
      </w:r>
      <w:r w:rsidRPr="00701704">
        <w:rPr>
          <w:rFonts w:asciiTheme="minorHAnsi" w:eastAsiaTheme="minorHAnsi" w:hAnsiTheme="minorHAnsi" w:cs="Verdana"/>
          <w:sz w:val="20"/>
          <w:szCs w:val="20"/>
          <w:lang w:val="en-US"/>
        </w:rPr>
        <w:t>C</w:t>
      </w:r>
      <w:r w:rsidRPr="00701704">
        <w:rPr>
          <w:rFonts w:ascii="Monaco" w:eastAsiaTheme="minorHAnsi" w:hAnsi="Monaco" w:cs="Monaco"/>
          <w:sz w:val="20"/>
          <w:szCs w:val="20"/>
          <w:lang w:val="en-US"/>
        </w:rPr>
        <w:t>‑</w:t>
      </w:r>
      <w:r w:rsidRPr="00701704">
        <w:rPr>
          <w:rFonts w:asciiTheme="minorHAnsi" w:eastAsiaTheme="minorHAnsi" w:hAnsiTheme="minorHAnsi" w:cs="Verdana"/>
          <w:sz w:val="20"/>
          <w:szCs w:val="20"/>
          <w:lang w:val="en-US"/>
        </w:rPr>
        <w:t>292/10, 15/3/2012)</w:t>
      </w:r>
      <w:r w:rsidRPr="00701704">
        <w:rPr>
          <w:rFonts w:asciiTheme="minorHAnsi" w:eastAsia="Times New Roman" w:hAnsiTheme="minorHAnsi" w:cs="Tahoma"/>
          <w:sz w:val="20"/>
          <w:szCs w:val="20"/>
          <w:lang w:eastAsia="en-GB"/>
        </w:rPr>
        <w:t xml:space="preserve"> the ECJ confirmed, with regard to the EEO Regulation </w:t>
      </w:r>
      <w:r w:rsidRPr="00701704">
        <w:rPr>
          <w:rFonts w:asciiTheme="minorHAnsi" w:eastAsiaTheme="minorHAnsi" w:hAnsiTheme="minorHAnsi" w:cs="Verdana"/>
          <w:sz w:val="20"/>
          <w:szCs w:val="20"/>
          <w:lang w:val="en-US"/>
        </w:rPr>
        <w:t>that certification under the EEO is an exception to domestic rules of procedure that requires a higher standard of notification of service.</w:t>
      </w:r>
    </w:p>
  </w:footnote>
  <w:footnote w:id="47">
    <w:p w14:paraId="587FEED8" w14:textId="11DDA6FC" w:rsidR="007C473F" w:rsidRPr="00701704" w:rsidRDefault="007C473F" w:rsidP="00361439">
      <w:pPr>
        <w:widowControl w:val="0"/>
        <w:autoSpaceDE w:val="0"/>
        <w:autoSpaceDN w:val="0"/>
        <w:adjustRightInd w:val="0"/>
        <w:spacing w:after="0" w:line="240" w:lineRule="auto"/>
        <w:rPr>
          <w:rFonts w:asciiTheme="minorHAnsi" w:hAnsiTheme="minorHAnsi"/>
          <w:sz w:val="20"/>
          <w:szCs w:val="20"/>
          <w:lang w:val="en-US"/>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w:t>
      </w:r>
      <w:r w:rsidRPr="00701704">
        <w:rPr>
          <w:rFonts w:asciiTheme="minorHAnsi" w:hAnsiTheme="minorHAnsi"/>
          <w:sz w:val="20"/>
          <w:szCs w:val="20"/>
          <w:lang w:val="en-US"/>
        </w:rPr>
        <w:t>See the Report of the HC</w:t>
      </w:r>
      <w:ins w:id="125" w:author="Jonathan" w:date="2014-07-29T21:52:00Z">
        <w:r w:rsidRPr="00701704">
          <w:rPr>
            <w:rFonts w:asciiTheme="minorHAnsi" w:hAnsiTheme="minorHAnsi"/>
            <w:sz w:val="20"/>
            <w:szCs w:val="20"/>
            <w:lang w:val="en-US"/>
          </w:rPr>
          <w:t xml:space="preserve"> </w:t>
        </w:r>
      </w:ins>
      <w:r w:rsidRPr="00701704">
        <w:rPr>
          <w:rFonts w:asciiTheme="minorHAnsi" w:hAnsiTheme="minorHAnsi"/>
          <w:sz w:val="20"/>
          <w:szCs w:val="20"/>
          <w:lang w:val="en-US"/>
        </w:rPr>
        <w:t>European Scrutiny Committee</w:t>
      </w:r>
      <w:ins w:id="126" w:author="Jonathan" w:date="2014-07-29T21:52:00Z">
        <w:r w:rsidRPr="00701704">
          <w:rPr>
            <w:rFonts w:asciiTheme="minorHAnsi" w:hAnsiTheme="minorHAnsi"/>
            <w:sz w:val="20"/>
            <w:szCs w:val="20"/>
            <w:lang w:val="en-US"/>
          </w:rPr>
          <w:t xml:space="preserve"> (above n</w:t>
        </w:r>
      </w:ins>
      <w:ins w:id="127" w:author="Jonathan" w:date="2014-07-29T21:53:00Z">
        <w:r w:rsidRPr="00701704">
          <w:rPr>
            <w:rFonts w:asciiTheme="minorHAnsi" w:hAnsiTheme="minorHAnsi"/>
            <w:sz w:val="20"/>
            <w:szCs w:val="20"/>
            <w:lang w:val="en-US"/>
          </w:rPr>
          <w:t>.12)</w:t>
        </w:r>
      </w:ins>
      <w:ins w:id="128" w:author="Jonathan" w:date="2014-07-29T21:52:00Z">
        <w:r w:rsidRPr="00701704">
          <w:rPr>
            <w:rFonts w:asciiTheme="minorHAnsi" w:hAnsiTheme="minorHAnsi"/>
            <w:sz w:val="20"/>
            <w:szCs w:val="20"/>
            <w:lang w:val="en-US"/>
          </w:rPr>
          <w:t xml:space="preserve"> </w:t>
        </w:r>
      </w:ins>
      <w:r w:rsidRPr="00701704">
        <w:rPr>
          <w:rFonts w:asciiTheme="minorHAnsi" w:hAnsiTheme="minorHAnsi"/>
          <w:sz w:val="20"/>
          <w:szCs w:val="20"/>
          <w:lang w:val="en-US"/>
        </w:rPr>
        <w:t xml:space="preserve">, paras 11.15 and 11.16:  </w:t>
      </w:r>
    </w:p>
    <w:p w14:paraId="7A629722" w14:textId="4359E568" w:rsidR="007C473F" w:rsidRPr="00701704" w:rsidRDefault="007C473F" w:rsidP="00361439">
      <w:pPr>
        <w:widowControl w:val="0"/>
        <w:autoSpaceDE w:val="0"/>
        <w:autoSpaceDN w:val="0"/>
        <w:adjustRightInd w:val="0"/>
        <w:spacing w:after="0" w:line="240" w:lineRule="auto"/>
        <w:rPr>
          <w:rFonts w:asciiTheme="minorHAnsi" w:eastAsiaTheme="minorHAnsi" w:hAnsiTheme="minorHAnsi"/>
          <w:sz w:val="20"/>
          <w:szCs w:val="20"/>
          <w:lang w:val="en-US"/>
        </w:rPr>
      </w:pPr>
      <w:r w:rsidRPr="00701704">
        <w:rPr>
          <w:rFonts w:asciiTheme="minorHAnsi" w:eastAsiaTheme="minorHAnsi" w:hAnsiTheme="minorHAnsi"/>
          <w:sz w:val="20"/>
          <w:szCs w:val="20"/>
          <w:lang w:val="en-US"/>
        </w:rPr>
        <w:t>‘Article 81(1) TFEU requires that measures adopted under that provision must have cross-border implications. The Government believes that this restriction must be reflected properly in this proposed Regulation. While it will give further consideration to the Commission’s changes to Article 2, it currently remains concerned that those changes will not properly respect the Treaty’s cross-border restriction and would unduly extend the instrument’s scope of application to cover cases which should remain subject to national law only.</w:t>
      </w:r>
    </w:p>
    <w:p w14:paraId="22262CDF" w14:textId="0894EA28" w:rsidR="007C473F" w:rsidRPr="00701704" w:rsidRDefault="007C473F" w:rsidP="00361439">
      <w:pPr>
        <w:widowControl w:val="0"/>
        <w:autoSpaceDE w:val="0"/>
        <w:autoSpaceDN w:val="0"/>
        <w:adjustRightInd w:val="0"/>
        <w:spacing w:after="0" w:line="240" w:lineRule="auto"/>
        <w:rPr>
          <w:rFonts w:asciiTheme="minorHAnsi" w:eastAsiaTheme="minorHAnsi" w:hAnsiTheme="minorHAnsi"/>
          <w:sz w:val="20"/>
          <w:szCs w:val="20"/>
          <w:lang w:val="en-US"/>
        </w:rPr>
      </w:pPr>
      <w:r w:rsidRPr="00701704">
        <w:rPr>
          <w:rFonts w:asciiTheme="minorHAnsi" w:eastAsiaTheme="minorHAnsi" w:hAnsiTheme="minorHAnsi"/>
          <w:sz w:val="20"/>
          <w:szCs w:val="20"/>
          <w:lang w:val="en-US"/>
        </w:rPr>
        <w:t xml:space="preserve">11.16 As this proposal has been brought under Article 81 TFEU the UK’s Title V </w:t>
      </w:r>
      <w:proofErr w:type="gramStart"/>
      <w:r w:rsidRPr="00701704">
        <w:rPr>
          <w:rFonts w:asciiTheme="minorHAnsi" w:eastAsiaTheme="minorHAnsi" w:hAnsiTheme="minorHAnsi"/>
          <w:sz w:val="20"/>
          <w:szCs w:val="20"/>
          <w:lang w:val="en-US"/>
        </w:rPr>
        <w:t>opt</w:t>
      </w:r>
      <w:proofErr w:type="gramEnd"/>
      <w:r w:rsidRPr="00701704">
        <w:rPr>
          <w:rFonts w:asciiTheme="minorHAnsi" w:eastAsiaTheme="minorHAnsi" w:hAnsiTheme="minorHAnsi"/>
          <w:sz w:val="20"/>
          <w:szCs w:val="20"/>
          <w:lang w:val="en-US"/>
        </w:rPr>
        <w:t xml:space="preserve"> in applies. The text was presented to the Council in English on 25 November. Therefore the eight week period before which the Government will not make a decision on </w:t>
      </w:r>
      <w:proofErr w:type="gramStart"/>
      <w:r w:rsidRPr="00701704">
        <w:rPr>
          <w:rFonts w:asciiTheme="minorHAnsi" w:eastAsiaTheme="minorHAnsi" w:hAnsiTheme="minorHAnsi"/>
          <w:sz w:val="20"/>
          <w:szCs w:val="20"/>
          <w:lang w:val="en-US"/>
        </w:rPr>
        <w:t>the opt</w:t>
      </w:r>
      <w:proofErr w:type="gramEnd"/>
      <w:r w:rsidRPr="00701704">
        <w:rPr>
          <w:rFonts w:asciiTheme="minorHAnsi" w:eastAsiaTheme="minorHAnsi" w:hAnsiTheme="minorHAnsi"/>
          <w:sz w:val="20"/>
          <w:szCs w:val="20"/>
          <w:lang w:val="en-US"/>
        </w:rPr>
        <w:t xml:space="preserve"> in expires on 20 January. When deciding whether to opt in, the Government will consider the effect on UK citizens and businesses if the UK no longer participates in the Regulation; how effective the Commission’s suggested changes will be in improving the quality and use of the procedure; and the negotiability of resisting the proposed changes to the </w:t>
      </w:r>
      <w:proofErr w:type="spellStart"/>
      <w:r w:rsidRPr="00701704">
        <w:rPr>
          <w:rFonts w:asciiTheme="minorHAnsi" w:eastAsiaTheme="minorHAnsi" w:hAnsiTheme="minorHAnsi"/>
          <w:sz w:val="20"/>
          <w:szCs w:val="20"/>
          <w:lang w:val="en-US"/>
        </w:rPr>
        <w:t>crossborder</w:t>
      </w:r>
      <w:proofErr w:type="spellEnd"/>
      <w:r w:rsidRPr="00701704">
        <w:rPr>
          <w:rFonts w:asciiTheme="minorHAnsi" w:eastAsiaTheme="minorHAnsi" w:hAnsiTheme="minorHAnsi"/>
          <w:sz w:val="20"/>
          <w:szCs w:val="20"/>
          <w:lang w:val="en-US"/>
        </w:rPr>
        <w:t xml:space="preserve"> restriction.’</w:t>
      </w:r>
    </w:p>
  </w:footnote>
  <w:footnote w:id="48">
    <w:p w14:paraId="4D45D4FC" w14:textId="454B3A83" w:rsidR="007C473F" w:rsidRPr="00701704" w:rsidRDefault="007C473F" w:rsidP="00361439">
      <w:pPr>
        <w:pStyle w:val="FootnoteText"/>
        <w:rPr>
          <w:rFonts w:asciiTheme="minorHAnsi" w:hAnsiTheme="minorHAnsi"/>
          <w:sz w:val="20"/>
          <w:szCs w:val="20"/>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‘[The UK government] </w:t>
      </w:r>
      <w:r w:rsidRPr="00701704">
        <w:rPr>
          <w:rFonts w:asciiTheme="minorHAnsi" w:eastAsiaTheme="minorHAnsi" w:hAnsiTheme="minorHAnsi"/>
          <w:sz w:val="20"/>
          <w:szCs w:val="20"/>
          <w:lang w:val="en-US"/>
        </w:rPr>
        <w:t>announced by way of a written Ministerial Statement to the House of Commons its decision not to opt in to the proposed Regulation because the Government’s recent consultation revealed significant problems, including a concern that there was a lack of adequate safeguards for defendants. However, it stated that it will participate in the forthcoming negotiations with a view to opting in in the future (PARL. DEB. H.C. (31 October 2011) col 28WS (U.K.)). In February 2013 the European Scrutiny Committee of the UK Parliament examined a letter by the Ministry of Justice regarding the EAPO and stated that “several developments have gone the UK's way”, but there are still “significant concerns” about various issues of the proposal.’</w:t>
      </w:r>
      <w:r w:rsidRPr="00701704">
        <w:rPr>
          <w:rFonts w:asciiTheme="minorHAnsi" w:eastAsiaTheme="minorHAnsi" w:hAnsiTheme="minorHAnsi" w:cs="Verdana"/>
          <w:sz w:val="20"/>
          <w:szCs w:val="20"/>
          <w:lang w:val="en-US"/>
        </w:rPr>
        <w:t xml:space="preserve"> N </w:t>
      </w:r>
      <w:r w:rsidRPr="00701704">
        <w:rPr>
          <w:rFonts w:asciiTheme="minorHAnsi" w:eastAsiaTheme="minorHAnsi" w:hAnsiTheme="minorHAnsi" w:cs="Verdana"/>
          <w:bCs/>
          <w:sz w:val="20"/>
          <w:szCs w:val="20"/>
          <w:lang w:val="en-US"/>
        </w:rPr>
        <w:t>Kyriakides</w:t>
      </w:r>
      <w:r w:rsidRPr="00701704">
        <w:rPr>
          <w:rFonts w:asciiTheme="minorHAnsi" w:eastAsiaTheme="minorHAnsi" w:hAnsiTheme="minorHAnsi"/>
          <w:sz w:val="20"/>
          <w:szCs w:val="20"/>
          <w:lang w:val="en-US"/>
        </w:rPr>
        <w:t xml:space="preserve"> ‘</w:t>
      </w:r>
      <w:r w:rsidRPr="00701704">
        <w:rPr>
          <w:rFonts w:asciiTheme="minorHAnsi" w:eastAsiaTheme="minorHAnsi" w:hAnsiTheme="minorHAnsi" w:cs="Trebuchet MS"/>
          <w:bCs/>
          <w:sz w:val="20"/>
          <w:szCs w:val="20"/>
          <w:lang w:val="en-US"/>
        </w:rPr>
        <w:t xml:space="preserve">A European-wide preservation order: how the common law practice can contribute’ (2014) 33 </w:t>
      </w:r>
      <w:r w:rsidRPr="00701704">
        <w:rPr>
          <w:rFonts w:asciiTheme="minorHAnsi" w:eastAsiaTheme="minorHAnsi" w:hAnsiTheme="minorHAnsi" w:cs="Verdana"/>
          <w:sz w:val="20"/>
          <w:szCs w:val="20"/>
          <w:lang w:val="en-US"/>
        </w:rPr>
        <w:t xml:space="preserve">CJQ 93, </w:t>
      </w:r>
      <w:proofErr w:type="spellStart"/>
      <w:proofErr w:type="gramStart"/>
      <w:r w:rsidRPr="00701704">
        <w:rPr>
          <w:rFonts w:asciiTheme="minorHAnsi" w:eastAsiaTheme="minorHAnsi" w:hAnsiTheme="minorHAnsi" w:cs="Verdana"/>
          <w:sz w:val="20"/>
          <w:szCs w:val="20"/>
          <w:lang w:val="en-US"/>
        </w:rPr>
        <w:t>fn</w:t>
      </w:r>
      <w:proofErr w:type="spellEnd"/>
      <w:proofErr w:type="gramEnd"/>
      <w:r w:rsidRPr="00701704">
        <w:rPr>
          <w:rFonts w:asciiTheme="minorHAnsi" w:eastAsiaTheme="minorHAnsi" w:hAnsiTheme="minorHAnsi" w:cs="Verdana"/>
          <w:sz w:val="20"/>
          <w:szCs w:val="20"/>
          <w:lang w:val="en-US"/>
        </w:rPr>
        <w:t xml:space="preserve"> 36.</w:t>
      </w:r>
    </w:p>
  </w:footnote>
  <w:footnote w:id="49">
    <w:p w14:paraId="0B089E05" w14:textId="4C4827AE" w:rsidR="007C473F" w:rsidRPr="00701704" w:rsidRDefault="007C473F" w:rsidP="00361439">
      <w:pPr>
        <w:pStyle w:val="FootnoteText"/>
        <w:rPr>
          <w:rFonts w:asciiTheme="minorHAnsi" w:hAnsiTheme="minorHAnsi"/>
          <w:sz w:val="20"/>
          <w:szCs w:val="20"/>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On which see </w:t>
      </w:r>
      <w:proofErr w:type="spellStart"/>
      <w:r w:rsidRPr="00701704">
        <w:rPr>
          <w:rFonts w:asciiTheme="minorHAnsi" w:hAnsiTheme="minorHAnsi"/>
          <w:sz w:val="20"/>
          <w:szCs w:val="20"/>
        </w:rPr>
        <w:t>Crifò</w:t>
      </w:r>
      <w:proofErr w:type="spellEnd"/>
      <w:r w:rsidRPr="00701704">
        <w:rPr>
          <w:rFonts w:asciiTheme="minorHAnsi" w:hAnsiTheme="minorHAnsi"/>
          <w:sz w:val="20"/>
          <w:szCs w:val="20"/>
        </w:rPr>
        <w:t xml:space="preserve">, </w:t>
      </w:r>
      <w:r w:rsidRPr="00701704">
        <w:rPr>
          <w:rFonts w:asciiTheme="minorHAnsi" w:hAnsiTheme="minorHAnsi" w:cs="Tahoma"/>
          <w:sz w:val="20"/>
          <w:szCs w:val="20"/>
        </w:rPr>
        <w:t>cited above n. 39.</w:t>
      </w:r>
    </w:p>
  </w:footnote>
  <w:footnote w:id="50">
    <w:p w14:paraId="64A2CA74" w14:textId="58BC6A89" w:rsidR="007C473F" w:rsidRPr="00701704" w:rsidRDefault="007C473F" w:rsidP="00361439">
      <w:pPr>
        <w:pStyle w:val="FootnoteText"/>
        <w:rPr>
          <w:rFonts w:asciiTheme="minorHAnsi" w:hAnsiTheme="minorHAnsi"/>
          <w:sz w:val="20"/>
          <w:szCs w:val="20"/>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Not yet published: </w:t>
      </w:r>
      <w:r w:rsidRPr="00701704">
        <w:rPr>
          <w:rFonts w:asciiTheme="minorHAnsi" w:hAnsiTheme="minorHAnsi"/>
          <w:sz w:val="20"/>
          <w:szCs w:val="20"/>
          <w:rPrChange w:id="131" w:author="Jonathan" w:date="2014-07-29T22:16:00Z">
            <w:rPr/>
          </w:rPrChange>
        </w:rPr>
        <w:fldChar w:fldCharType="begin"/>
      </w:r>
      <w:r w:rsidRPr="00701704">
        <w:rPr>
          <w:rFonts w:asciiTheme="minorHAnsi" w:hAnsiTheme="minorHAnsi"/>
          <w:sz w:val="20"/>
          <w:szCs w:val="20"/>
          <w:rPrChange w:id="132" w:author="Jonathan" w:date="2014-07-29T22:16:00Z">
            <w:rPr/>
          </w:rPrChange>
        </w:rPr>
        <w:instrText xml:space="preserve"> HYPERLINK "http://curia.europa.eu/juris/liste.jsf?language=en&amp;num=C-144/12" </w:instrText>
      </w:r>
      <w:r w:rsidRPr="00701704">
        <w:rPr>
          <w:rFonts w:asciiTheme="minorHAnsi" w:hAnsiTheme="minorHAnsi"/>
          <w:sz w:val="20"/>
          <w:szCs w:val="20"/>
          <w:rPrChange w:id="133" w:author="Jonathan" w:date="2014-07-29T22:16:00Z">
            <w:rPr>
              <w:rStyle w:val="Hyperlink"/>
              <w:rFonts w:asciiTheme="minorHAnsi" w:hAnsiTheme="minorHAnsi"/>
              <w:color w:val="auto"/>
              <w:sz w:val="20"/>
              <w:szCs w:val="20"/>
            </w:rPr>
          </w:rPrChange>
        </w:rPr>
        <w:fldChar w:fldCharType="separate"/>
      </w:r>
      <w:r w:rsidRPr="00701704">
        <w:rPr>
          <w:rStyle w:val="Hyperlink"/>
          <w:rFonts w:asciiTheme="minorHAnsi" w:hAnsiTheme="minorHAnsi"/>
          <w:color w:val="auto"/>
          <w:sz w:val="20"/>
          <w:szCs w:val="20"/>
        </w:rPr>
        <w:t>http://curia.europa.eu/juris/liste.jsf?language=en&amp;num=C-144/12</w:t>
      </w:r>
      <w:r w:rsidRPr="00701704">
        <w:rPr>
          <w:rStyle w:val="Hyperlink"/>
          <w:rFonts w:asciiTheme="minorHAnsi" w:hAnsiTheme="minorHAnsi"/>
          <w:color w:val="auto"/>
          <w:sz w:val="20"/>
          <w:szCs w:val="20"/>
          <w:rPrChange w:id="134" w:author="Jonathan" w:date="2014-07-29T22:16:00Z">
            <w:rPr>
              <w:rStyle w:val="Hyperlink"/>
              <w:rFonts w:asciiTheme="minorHAnsi" w:hAnsiTheme="minorHAnsi"/>
              <w:color w:val="auto"/>
              <w:sz w:val="20"/>
              <w:szCs w:val="20"/>
            </w:rPr>
          </w:rPrChange>
        </w:rPr>
        <w:fldChar w:fldCharType="end"/>
      </w:r>
      <w:r w:rsidRPr="00701704">
        <w:rPr>
          <w:rFonts w:asciiTheme="minorHAnsi" w:hAnsiTheme="minorHAnsi"/>
          <w:sz w:val="20"/>
          <w:szCs w:val="20"/>
        </w:rPr>
        <w:t xml:space="preserve"> &lt;accessed 25/7/2014&gt;.</w:t>
      </w:r>
    </w:p>
  </w:footnote>
  <w:footnote w:id="51">
    <w:p w14:paraId="543DBD86" w14:textId="3057C2AA" w:rsidR="007C473F" w:rsidRPr="00701704" w:rsidRDefault="007C473F" w:rsidP="00361439">
      <w:pPr>
        <w:pStyle w:val="FootnoteText"/>
        <w:rPr>
          <w:rFonts w:asciiTheme="minorHAnsi" w:hAnsiTheme="minorHAnsi"/>
          <w:sz w:val="20"/>
          <w:szCs w:val="20"/>
        </w:rPr>
      </w:pPr>
      <w:r w:rsidRPr="00701704">
        <w:rPr>
          <w:rStyle w:val="FootnoteReference"/>
          <w:rFonts w:asciiTheme="minorHAnsi" w:hAnsiTheme="minorHAnsi"/>
          <w:sz w:val="20"/>
          <w:szCs w:val="20"/>
        </w:rPr>
        <w:footnoteRef/>
      </w:r>
      <w:r w:rsidRPr="00701704">
        <w:rPr>
          <w:rFonts w:asciiTheme="minorHAnsi" w:hAnsiTheme="minorHAnsi"/>
          <w:sz w:val="20"/>
          <w:szCs w:val="20"/>
        </w:rPr>
        <w:t xml:space="preserve"> According to the Court, </w:t>
      </w:r>
      <w:r w:rsidRPr="00701704">
        <w:rPr>
          <w:rFonts w:asciiTheme="minorHAnsi" w:hAnsiTheme="minorHAnsi" w:cs="Cochin"/>
          <w:sz w:val="20"/>
          <w:szCs w:val="20"/>
        </w:rPr>
        <w:t xml:space="preserve">opposition to EOP just finishes the EOP process, it is not ‘entering an appearance’ for the purposes of 24 BR, and therefore does not need to include challenges to jurisdiction. This point was clear to the Rules Committee when it enacted CPR 78.6, which clearly indicates how and when a challenge to the jurisdiction ought to be done, and if he does so </w:t>
      </w:r>
      <w:r w:rsidRPr="00701704">
        <w:rPr>
          <w:rFonts w:asciiTheme="minorHAnsi" w:hAnsiTheme="minorHAnsi" w:cs="Times"/>
          <w:sz w:val="20"/>
          <w:szCs w:val="20"/>
        </w:rPr>
        <w:t xml:space="preserve">a) rule 10.1(3) [reasons for filing an acknowledgement of service]; (b) rule 10.3 [time limits for filing an </w:t>
      </w:r>
      <w:proofErr w:type="spellStart"/>
      <w:r w:rsidRPr="00701704">
        <w:rPr>
          <w:rFonts w:asciiTheme="minorHAnsi" w:hAnsiTheme="minorHAnsi" w:cs="Times"/>
          <w:sz w:val="20"/>
          <w:szCs w:val="20"/>
        </w:rPr>
        <w:t>aos</w:t>
      </w:r>
      <w:proofErr w:type="spellEnd"/>
      <w:proofErr w:type="gramStart"/>
      <w:r w:rsidRPr="00701704">
        <w:rPr>
          <w:rFonts w:asciiTheme="minorHAnsi" w:hAnsiTheme="minorHAnsi" w:cs="Times"/>
          <w:sz w:val="20"/>
          <w:szCs w:val="20"/>
        </w:rPr>
        <w:t>] ;</w:t>
      </w:r>
      <w:proofErr w:type="gramEnd"/>
      <w:r w:rsidRPr="00701704">
        <w:rPr>
          <w:rFonts w:asciiTheme="minorHAnsi" w:hAnsiTheme="minorHAnsi" w:cs="Times"/>
          <w:sz w:val="20"/>
          <w:szCs w:val="20"/>
        </w:rPr>
        <w:t xml:space="preserve"> and (c) rule 15.4(1) [period for filing a defence] do not apply.</w:t>
      </w:r>
    </w:p>
  </w:footnote>
  <w:footnote w:id="52">
    <w:p w14:paraId="6421B47B" w14:textId="77777777" w:rsidR="00B45ED5" w:rsidRPr="00701704" w:rsidRDefault="00B45ED5" w:rsidP="00B45ED5">
      <w:pPr>
        <w:pStyle w:val="FootnoteText"/>
        <w:rPr>
          <w:ins w:id="161" w:author="Jonathan" w:date="2014-07-29T22:14:00Z"/>
          <w:rFonts w:asciiTheme="minorHAnsi" w:hAnsiTheme="minorHAnsi"/>
          <w:sz w:val="20"/>
          <w:szCs w:val="20"/>
          <w:lang w:val="en-US"/>
          <w:rPrChange w:id="162" w:author="Jonathan" w:date="2014-07-29T22:16:00Z">
            <w:rPr>
              <w:ins w:id="163" w:author="Jonathan" w:date="2014-07-29T22:14:00Z"/>
              <w:lang w:val="en-US"/>
            </w:rPr>
          </w:rPrChange>
        </w:rPr>
      </w:pPr>
      <w:ins w:id="164" w:author="Jonathan" w:date="2014-07-29T22:14:00Z">
        <w:r w:rsidRPr="00701704">
          <w:rPr>
            <w:rStyle w:val="FootnoteReference"/>
            <w:rFonts w:asciiTheme="minorHAnsi" w:hAnsiTheme="minorHAnsi"/>
            <w:sz w:val="20"/>
            <w:szCs w:val="20"/>
            <w:rPrChange w:id="165" w:author="Jonathan" w:date="2014-07-29T22:16:00Z">
              <w:rPr>
                <w:rStyle w:val="FootnoteReference"/>
              </w:rPr>
            </w:rPrChange>
          </w:rPr>
          <w:footnoteRef/>
        </w:r>
        <w:r w:rsidRPr="00701704">
          <w:rPr>
            <w:rFonts w:asciiTheme="minorHAnsi" w:hAnsiTheme="minorHAnsi"/>
            <w:sz w:val="20"/>
            <w:szCs w:val="20"/>
            <w:rPrChange w:id="166" w:author="Jonathan" w:date="2014-07-29T22:16:00Z">
              <w:rPr/>
            </w:rPrChange>
          </w:rPr>
          <w:t xml:space="preserve"> </w:t>
        </w:r>
        <w:proofErr w:type="gramStart"/>
        <w:r w:rsidRPr="00701704">
          <w:rPr>
            <w:rFonts w:asciiTheme="minorHAnsi" w:hAnsiTheme="minorHAnsi"/>
            <w:sz w:val="20"/>
            <w:szCs w:val="20"/>
            <w:lang w:val="en-US"/>
            <w:rPrChange w:id="167" w:author="Jonathan" w:date="2014-07-29T22:16:00Z">
              <w:rPr>
                <w:lang w:val="en-US"/>
              </w:rPr>
            </w:rPrChange>
          </w:rPr>
          <w:t>Above n. 47.</w:t>
        </w:r>
        <w:proofErr w:type="gramEnd"/>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360" w:hanging="360"/>
      </w:pPr>
    </w:lvl>
    <w:lvl w:ilvl="1" w:tplc="00000002">
      <w:start w:val="1"/>
      <w:numFmt w:val="decimal"/>
      <w:lvlText w:val="%2."/>
      <w:lvlJc w:val="left"/>
      <w:pPr>
        <w:ind w:left="1080" w:hanging="360"/>
      </w:pPr>
    </w:lvl>
    <w:lvl w:ilvl="2" w:tplc="00000003">
      <w:start w:val="1"/>
      <w:numFmt w:val="bullet"/>
      <w:lvlText w:val="▪"/>
      <w:lvlJc w:val="left"/>
      <w:pPr>
        <w:ind w:left="180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6935E21"/>
    <w:multiLevelType w:val="hybridMultilevel"/>
    <w:tmpl w:val="C154655A"/>
    <w:lvl w:ilvl="0" w:tplc="F6F26B02">
      <w:start w:val="3"/>
      <w:numFmt w:val="bullet"/>
      <w:lvlText w:val=""/>
      <w:lvlJc w:val="left"/>
      <w:pPr>
        <w:ind w:left="720" w:hanging="360"/>
      </w:pPr>
      <w:rPr>
        <w:rFonts w:ascii="Wingdings" w:eastAsiaTheme="minorHAnsi" w:hAnsi="Wingdings" w:cs="Georg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embedSystemFonts/>
  <w:proofState w:spelling="clean" w:grammar="clean"/>
  <w:revisionView w:markup="0"/>
  <w:trackRevision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8D3"/>
    <w:rsid w:val="00015998"/>
    <w:rsid w:val="00031E87"/>
    <w:rsid w:val="00052DE1"/>
    <w:rsid w:val="00062C04"/>
    <w:rsid w:val="00091863"/>
    <w:rsid w:val="000B7821"/>
    <w:rsid w:val="00156165"/>
    <w:rsid w:val="00164ACB"/>
    <w:rsid w:val="001662C4"/>
    <w:rsid w:val="001922A7"/>
    <w:rsid w:val="001A41E3"/>
    <w:rsid w:val="001B49F7"/>
    <w:rsid w:val="001D3C47"/>
    <w:rsid w:val="001D3C89"/>
    <w:rsid w:val="002001DD"/>
    <w:rsid w:val="002304EB"/>
    <w:rsid w:val="002435AB"/>
    <w:rsid w:val="002606F8"/>
    <w:rsid w:val="00261966"/>
    <w:rsid w:val="00334BC5"/>
    <w:rsid w:val="00361439"/>
    <w:rsid w:val="003838D3"/>
    <w:rsid w:val="00391985"/>
    <w:rsid w:val="003A1EDD"/>
    <w:rsid w:val="003B018D"/>
    <w:rsid w:val="003D65E5"/>
    <w:rsid w:val="00400D6C"/>
    <w:rsid w:val="00413941"/>
    <w:rsid w:val="0042433B"/>
    <w:rsid w:val="00437C5D"/>
    <w:rsid w:val="00461B0D"/>
    <w:rsid w:val="00490DE6"/>
    <w:rsid w:val="004D6125"/>
    <w:rsid w:val="004D6B28"/>
    <w:rsid w:val="004E4A11"/>
    <w:rsid w:val="005107DA"/>
    <w:rsid w:val="0053091F"/>
    <w:rsid w:val="005420A0"/>
    <w:rsid w:val="00577D38"/>
    <w:rsid w:val="005966A9"/>
    <w:rsid w:val="005B22C2"/>
    <w:rsid w:val="005B6EC0"/>
    <w:rsid w:val="005D5290"/>
    <w:rsid w:val="005E3B34"/>
    <w:rsid w:val="005E64AC"/>
    <w:rsid w:val="0060359D"/>
    <w:rsid w:val="00603D80"/>
    <w:rsid w:val="006201F9"/>
    <w:rsid w:val="006455BD"/>
    <w:rsid w:val="00666F3D"/>
    <w:rsid w:val="00671837"/>
    <w:rsid w:val="00675C17"/>
    <w:rsid w:val="006A0A10"/>
    <w:rsid w:val="006A0FCB"/>
    <w:rsid w:val="006A38E0"/>
    <w:rsid w:val="00701704"/>
    <w:rsid w:val="00702406"/>
    <w:rsid w:val="00705CF8"/>
    <w:rsid w:val="00747FAF"/>
    <w:rsid w:val="007742B2"/>
    <w:rsid w:val="007753BF"/>
    <w:rsid w:val="00780A27"/>
    <w:rsid w:val="00783585"/>
    <w:rsid w:val="007A36B8"/>
    <w:rsid w:val="007C473F"/>
    <w:rsid w:val="007D2585"/>
    <w:rsid w:val="007D2FCC"/>
    <w:rsid w:val="007D54D2"/>
    <w:rsid w:val="007E0767"/>
    <w:rsid w:val="007F77AA"/>
    <w:rsid w:val="00812733"/>
    <w:rsid w:val="00815D54"/>
    <w:rsid w:val="0084584A"/>
    <w:rsid w:val="00861B19"/>
    <w:rsid w:val="0086389C"/>
    <w:rsid w:val="00901970"/>
    <w:rsid w:val="009511EA"/>
    <w:rsid w:val="00951EFF"/>
    <w:rsid w:val="00965331"/>
    <w:rsid w:val="00977C4F"/>
    <w:rsid w:val="00993EA9"/>
    <w:rsid w:val="009B0136"/>
    <w:rsid w:val="009C70DD"/>
    <w:rsid w:val="009D1256"/>
    <w:rsid w:val="009D254D"/>
    <w:rsid w:val="009D48AF"/>
    <w:rsid w:val="009E69C1"/>
    <w:rsid w:val="00A20FCF"/>
    <w:rsid w:val="00A94DF6"/>
    <w:rsid w:val="00AA07F5"/>
    <w:rsid w:val="00AA0CA3"/>
    <w:rsid w:val="00AA60DE"/>
    <w:rsid w:val="00AD0CCD"/>
    <w:rsid w:val="00AE5072"/>
    <w:rsid w:val="00B0644B"/>
    <w:rsid w:val="00B33180"/>
    <w:rsid w:val="00B35CAE"/>
    <w:rsid w:val="00B410BB"/>
    <w:rsid w:val="00B45ED5"/>
    <w:rsid w:val="00B60E01"/>
    <w:rsid w:val="00B96D01"/>
    <w:rsid w:val="00BC5710"/>
    <w:rsid w:val="00BD4790"/>
    <w:rsid w:val="00BE7331"/>
    <w:rsid w:val="00C07261"/>
    <w:rsid w:val="00C2285C"/>
    <w:rsid w:val="00C3541B"/>
    <w:rsid w:val="00C374F0"/>
    <w:rsid w:val="00C4128D"/>
    <w:rsid w:val="00C61858"/>
    <w:rsid w:val="00C70362"/>
    <w:rsid w:val="00C7481D"/>
    <w:rsid w:val="00C81744"/>
    <w:rsid w:val="00CA5786"/>
    <w:rsid w:val="00CB0FFF"/>
    <w:rsid w:val="00CB63E4"/>
    <w:rsid w:val="00CD09D3"/>
    <w:rsid w:val="00CD448D"/>
    <w:rsid w:val="00CE3F32"/>
    <w:rsid w:val="00D467D1"/>
    <w:rsid w:val="00D74C42"/>
    <w:rsid w:val="00D76048"/>
    <w:rsid w:val="00D850DE"/>
    <w:rsid w:val="00DC0114"/>
    <w:rsid w:val="00DD6B22"/>
    <w:rsid w:val="00DF4913"/>
    <w:rsid w:val="00E06D09"/>
    <w:rsid w:val="00E17C48"/>
    <w:rsid w:val="00E320C0"/>
    <w:rsid w:val="00E555FA"/>
    <w:rsid w:val="00E744EE"/>
    <w:rsid w:val="00E77B5A"/>
    <w:rsid w:val="00EE1E63"/>
    <w:rsid w:val="00EE2011"/>
    <w:rsid w:val="00EE2E12"/>
    <w:rsid w:val="00F038C3"/>
    <w:rsid w:val="00F1344D"/>
    <w:rsid w:val="00F23D5A"/>
    <w:rsid w:val="00F26705"/>
    <w:rsid w:val="00F2778A"/>
    <w:rsid w:val="00F27DAB"/>
    <w:rsid w:val="00F35048"/>
    <w:rsid w:val="00F63EBB"/>
    <w:rsid w:val="00F6600D"/>
    <w:rsid w:val="00FC3B78"/>
    <w:rsid w:val="00FE0962"/>
    <w:rsid w:val="00FE0E8E"/>
    <w:rsid w:val="00FE12EF"/>
    <w:rsid w:val="00FF1D4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4866B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8D3"/>
    <w:pPr>
      <w:spacing w:after="200" w:line="276" w:lineRule="auto"/>
    </w:pPr>
    <w:rPr>
      <w:rFonts w:ascii="Calibri" w:eastAsia="Calibri" w:hAnsi="Calibri" w:cs="Times New Roman"/>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unhideWhenUsed/>
    <w:rsid w:val="003838D3"/>
    <w:rPr>
      <w:vertAlign w:val="superscript"/>
    </w:rPr>
  </w:style>
  <w:style w:type="character" w:styleId="Hyperlink">
    <w:name w:val="Hyperlink"/>
    <w:basedOn w:val="DefaultParagraphFont"/>
    <w:uiPriority w:val="99"/>
    <w:unhideWhenUsed/>
    <w:rsid w:val="00965331"/>
    <w:rPr>
      <w:color w:val="0000FF" w:themeColor="hyperlink"/>
      <w:u w:val="single"/>
    </w:rPr>
  </w:style>
  <w:style w:type="paragraph" w:styleId="ListParagraph">
    <w:name w:val="List Paragraph"/>
    <w:basedOn w:val="Normal"/>
    <w:uiPriority w:val="34"/>
    <w:qFormat/>
    <w:rsid w:val="00965331"/>
    <w:pPr>
      <w:ind w:left="720"/>
      <w:contextualSpacing/>
    </w:pPr>
  </w:style>
  <w:style w:type="character" w:styleId="FollowedHyperlink">
    <w:name w:val="FollowedHyperlink"/>
    <w:basedOn w:val="DefaultParagraphFont"/>
    <w:uiPriority w:val="99"/>
    <w:semiHidden/>
    <w:unhideWhenUsed/>
    <w:rsid w:val="00B60E01"/>
    <w:rPr>
      <w:color w:val="800080" w:themeColor="followedHyperlink"/>
      <w:u w:val="single"/>
    </w:rPr>
  </w:style>
  <w:style w:type="paragraph" w:styleId="FootnoteText">
    <w:name w:val="footnote text"/>
    <w:basedOn w:val="Normal"/>
    <w:link w:val="FootnoteTextChar"/>
    <w:uiPriority w:val="99"/>
    <w:unhideWhenUsed/>
    <w:rsid w:val="00B60E01"/>
    <w:pPr>
      <w:spacing w:after="0" w:line="240" w:lineRule="auto"/>
    </w:pPr>
    <w:rPr>
      <w:sz w:val="24"/>
      <w:szCs w:val="24"/>
    </w:rPr>
  </w:style>
  <w:style w:type="character" w:customStyle="1" w:styleId="FootnoteTextChar">
    <w:name w:val="Footnote Text Char"/>
    <w:basedOn w:val="DefaultParagraphFont"/>
    <w:link w:val="FootnoteText"/>
    <w:uiPriority w:val="99"/>
    <w:rsid w:val="00B60E01"/>
    <w:rPr>
      <w:rFonts w:ascii="Calibri" w:eastAsia="Calibri" w:hAnsi="Calibri" w:cs="Times New Roman"/>
      <w:sz w:val="24"/>
      <w:szCs w:val="24"/>
      <w:lang w:val="en-GB"/>
    </w:rPr>
  </w:style>
  <w:style w:type="paragraph" w:styleId="BalloonText">
    <w:name w:val="Balloon Text"/>
    <w:basedOn w:val="Normal"/>
    <w:link w:val="BalloonTextChar"/>
    <w:uiPriority w:val="99"/>
    <w:semiHidden/>
    <w:unhideWhenUsed/>
    <w:rsid w:val="00C374F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374F0"/>
    <w:rPr>
      <w:rFonts w:ascii="Lucida Grande" w:eastAsia="Calibri" w:hAnsi="Lucida Grande" w:cs="Lucida Grande"/>
      <w:sz w:val="18"/>
      <w:szCs w:val="18"/>
      <w:lang w:val="en-GB"/>
    </w:rPr>
  </w:style>
  <w:style w:type="paragraph" w:customStyle="1" w:styleId="Default">
    <w:name w:val="Default"/>
    <w:rsid w:val="00AA07F5"/>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1A41E3"/>
    <w:rPr>
      <w:sz w:val="18"/>
      <w:szCs w:val="18"/>
    </w:rPr>
  </w:style>
  <w:style w:type="paragraph" w:styleId="CommentText">
    <w:name w:val="annotation text"/>
    <w:basedOn w:val="Normal"/>
    <w:link w:val="CommentTextChar"/>
    <w:uiPriority w:val="99"/>
    <w:semiHidden/>
    <w:unhideWhenUsed/>
    <w:rsid w:val="001A41E3"/>
    <w:pPr>
      <w:spacing w:line="240" w:lineRule="auto"/>
    </w:pPr>
    <w:rPr>
      <w:sz w:val="24"/>
      <w:szCs w:val="24"/>
    </w:rPr>
  </w:style>
  <w:style w:type="character" w:customStyle="1" w:styleId="CommentTextChar">
    <w:name w:val="Comment Text Char"/>
    <w:basedOn w:val="DefaultParagraphFont"/>
    <w:link w:val="CommentText"/>
    <w:uiPriority w:val="99"/>
    <w:semiHidden/>
    <w:rsid w:val="001A41E3"/>
    <w:rPr>
      <w:rFonts w:ascii="Calibri" w:eastAsia="Calibri" w:hAnsi="Calibri" w:cs="Times New Roman"/>
      <w:sz w:val="24"/>
      <w:szCs w:val="24"/>
      <w:lang w:val="en-GB"/>
    </w:rPr>
  </w:style>
  <w:style w:type="paragraph" w:styleId="CommentSubject">
    <w:name w:val="annotation subject"/>
    <w:basedOn w:val="CommentText"/>
    <w:next w:val="CommentText"/>
    <w:link w:val="CommentSubjectChar"/>
    <w:uiPriority w:val="99"/>
    <w:semiHidden/>
    <w:unhideWhenUsed/>
    <w:rsid w:val="001A41E3"/>
    <w:rPr>
      <w:b/>
      <w:bCs/>
      <w:sz w:val="20"/>
      <w:szCs w:val="20"/>
    </w:rPr>
  </w:style>
  <w:style w:type="character" w:customStyle="1" w:styleId="CommentSubjectChar">
    <w:name w:val="Comment Subject Char"/>
    <w:basedOn w:val="CommentTextChar"/>
    <w:link w:val="CommentSubject"/>
    <w:uiPriority w:val="99"/>
    <w:semiHidden/>
    <w:rsid w:val="001A41E3"/>
    <w:rPr>
      <w:rFonts w:ascii="Calibri" w:eastAsia="Calibri" w:hAnsi="Calibri" w:cs="Times New Roman"/>
      <w:b/>
      <w:bCs/>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8D3"/>
    <w:pPr>
      <w:spacing w:after="200" w:line="276" w:lineRule="auto"/>
    </w:pPr>
    <w:rPr>
      <w:rFonts w:ascii="Calibri" w:eastAsia="Calibri" w:hAnsi="Calibri" w:cs="Times New Roman"/>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unhideWhenUsed/>
    <w:rsid w:val="003838D3"/>
    <w:rPr>
      <w:vertAlign w:val="superscript"/>
    </w:rPr>
  </w:style>
  <w:style w:type="character" w:styleId="Hyperlink">
    <w:name w:val="Hyperlink"/>
    <w:basedOn w:val="DefaultParagraphFont"/>
    <w:uiPriority w:val="99"/>
    <w:unhideWhenUsed/>
    <w:rsid w:val="00965331"/>
    <w:rPr>
      <w:color w:val="0000FF" w:themeColor="hyperlink"/>
      <w:u w:val="single"/>
    </w:rPr>
  </w:style>
  <w:style w:type="paragraph" w:styleId="ListParagraph">
    <w:name w:val="List Paragraph"/>
    <w:basedOn w:val="Normal"/>
    <w:uiPriority w:val="34"/>
    <w:qFormat/>
    <w:rsid w:val="00965331"/>
    <w:pPr>
      <w:ind w:left="720"/>
      <w:contextualSpacing/>
    </w:pPr>
  </w:style>
  <w:style w:type="character" w:styleId="FollowedHyperlink">
    <w:name w:val="FollowedHyperlink"/>
    <w:basedOn w:val="DefaultParagraphFont"/>
    <w:uiPriority w:val="99"/>
    <w:semiHidden/>
    <w:unhideWhenUsed/>
    <w:rsid w:val="00B60E01"/>
    <w:rPr>
      <w:color w:val="800080" w:themeColor="followedHyperlink"/>
      <w:u w:val="single"/>
    </w:rPr>
  </w:style>
  <w:style w:type="paragraph" w:styleId="FootnoteText">
    <w:name w:val="footnote text"/>
    <w:basedOn w:val="Normal"/>
    <w:link w:val="FootnoteTextChar"/>
    <w:uiPriority w:val="99"/>
    <w:unhideWhenUsed/>
    <w:rsid w:val="00B60E01"/>
    <w:pPr>
      <w:spacing w:after="0" w:line="240" w:lineRule="auto"/>
    </w:pPr>
    <w:rPr>
      <w:sz w:val="24"/>
      <w:szCs w:val="24"/>
    </w:rPr>
  </w:style>
  <w:style w:type="character" w:customStyle="1" w:styleId="FootnoteTextChar">
    <w:name w:val="Footnote Text Char"/>
    <w:basedOn w:val="DefaultParagraphFont"/>
    <w:link w:val="FootnoteText"/>
    <w:uiPriority w:val="99"/>
    <w:rsid w:val="00B60E01"/>
    <w:rPr>
      <w:rFonts w:ascii="Calibri" w:eastAsia="Calibri" w:hAnsi="Calibri" w:cs="Times New Roman"/>
      <w:sz w:val="24"/>
      <w:szCs w:val="24"/>
      <w:lang w:val="en-GB"/>
    </w:rPr>
  </w:style>
  <w:style w:type="paragraph" w:styleId="BalloonText">
    <w:name w:val="Balloon Text"/>
    <w:basedOn w:val="Normal"/>
    <w:link w:val="BalloonTextChar"/>
    <w:uiPriority w:val="99"/>
    <w:semiHidden/>
    <w:unhideWhenUsed/>
    <w:rsid w:val="00C374F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374F0"/>
    <w:rPr>
      <w:rFonts w:ascii="Lucida Grande" w:eastAsia="Calibri" w:hAnsi="Lucida Grande" w:cs="Lucida Grande"/>
      <w:sz w:val="18"/>
      <w:szCs w:val="18"/>
      <w:lang w:val="en-GB"/>
    </w:rPr>
  </w:style>
  <w:style w:type="paragraph" w:customStyle="1" w:styleId="Default">
    <w:name w:val="Default"/>
    <w:rsid w:val="00AA07F5"/>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1A41E3"/>
    <w:rPr>
      <w:sz w:val="18"/>
      <w:szCs w:val="18"/>
    </w:rPr>
  </w:style>
  <w:style w:type="paragraph" w:styleId="CommentText">
    <w:name w:val="annotation text"/>
    <w:basedOn w:val="Normal"/>
    <w:link w:val="CommentTextChar"/>
    <w:uiPriority w:val="99"/>
    <w:semiHidden/>
    <w:unhideWhenUsed/>
    <w:rsid w:val="001A41E3"/>
    <w:pPr>
      <w:spacing w:line="240" w:lineRule="auto"/>
    </w:pPr>
    <w:rPr>
      <w:sz w:val="24"/>
      <w:szCs w:val="24"/>
    </w:rPr>
  </w:style>
  <w:style w:type="character" w:customStyle="1" w:styleId="CommentTextChar">
    <w:name w:val="Comment Text Char"/>
    <w:basedOn w:val="DefaultParagraphFont"/>
    <w:link w:val="CommentText"/>
    <w:uiPriority w:val="99"/>
    <w:semiHidden/>
    <w:rsid w:val="001A41E3"/>
    <w:rPr>
      <w:rFonts w:ascii="Calibri" w:eastAsia="Calibri" w:hAnsi="Calibri" w:cs="Times New Roman"/>
      <w:sz w:val="24"/>
      <w:szCs w:val="24"/>
      <w:lang w:val="en-GB"/>
    </w:rPr>
  </w:style>
  <w:style w:type="paragraph" w:styleId="CommentSubject">
    <w:name w:val="annotation subject"/>
    <w:basedOn w:val="CommentText"/>
    <w:next w:val="CommentText"/>
    <w:link w:val="CommentSubjectChar"/>
    <w:uiPriority w:val="99"/>
    <w:semiHidden/>
    <w:unhideWhenUsed/>
    <w:rsid w:val="001A41E3"/>
    <w:rPr>
      <w:b/>
      <w:bCs/>
      <w:sz w:val="20"/>
      <w:szCs w:val="20"/>
    </w:rPr>
  </w:style>
  <w:style w:type="character" w:customStyle="1" w:styleId="CommentSubjectChar">
    <w:name w:val="Comment Subject Char"/>
    <w:basedOn w:val="CommentTextChar"/>
    <w:link w:val="CommentSubject"/>
    <w:uiPriority w:val="99"/>
    <w:semiHidden/>
    <w:rsid w:val="001A41E3"/>
    <w:rPr>
      <w:rFonts w:ascii="Calibri" w:eastAsia="Calibri" w:hAnsi="Calibri" w:cs="Times New Roman"/>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5882670">
      <w:bodyDiv w:val="1"/>
      <w:marLeft w:val="0"/>
      <w:marRight w:val="0"/>
      <w:marTop w:val="0"/>
      <w:marBottom w:val="0"/>
      <w:divBdr>
        <w:top w:val="none" w:sz="0" w:space="0" w:color="auto"/>
        <w:left w:val="none" w:sz="0" w:space="0" w:color="auto"/>
        <w:bottom w:val="none" w:sz="0" w:space="0" w:color="auto"/>
        <w:right w:val="none" w:sz="0" w:space="0" w:color="auto"/>
      </w:divBdr>
    </w:div>
    <w:div w:id="1088847818">
      <w:bodyDiv w:val="1"/>
      <w:marLeft w:val="0"/>
      <w:marRight w:val="0"/>
      <w:marTop w:val="0"/>
      <w:marBottom w:val="0"/>
      <w:divBdr>
        <w:top w:val="none" w:sz="0" w:space="0" w:color="auto"/>
        <w:left w:val="none" w:sz="0" w:space="0" w:color="auto"/>
        <w:bottom w:val="none" w:sz="0" w:space="0" w:color="auto"/>
        <w:right w:val="none" w:sz="0" w:space="0" w:color="auto"/>
      </w:divBdr>
    </w:div>
    <w:div w:id="15378899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20711-E100-483A-B812-40EEA6A93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42604D57.dotm</Template>
  <TotalTime>0</TotalTime>
  <Pages>14</Pages>
  <Words>5046</Words>
  <Characters>28768</Characters>
  <Application>Microsoft Office Word</Application>
  <DocSecurity>4</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33747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cc116</cp:lastModifiedBy>
  <cp:revision>2</cp:revision>
  <cp:lastPrinted>2014-07-28T13:36:00Z</cp:lastPrinted>
  <dcterms:created xsi:type="dcterms:W3CDTF">2015-09-23T15:34:00Z</dcterms:created>
  <dcterms:modified xsi:type="dcterms:W3CDTF">2015-09-23T15:34:00Z</dcterms:modified>
</cp:coreProperties>
</file>