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03917" w14:textId="77777777" w:rsidR="00C7618F" w:rsidRPr="00DC438A" w:rsidRDefault="00C7618F" w:rsidP="00AC6E1D">
      <w:pPr>
        <w:pStyle w:val="Body"/>
        <w:rPr>
          <w:b/>
          <w:bCs/>
          <w:lang w:val="en-GB"/>
        </w:rPr>
      </w:pPr>
      <w:bookmarkStart w:id="0" w:name="_GoBack"/>
      <w:bookmarkEnd w:id="0"/>
    </w:p>
    <w:p w14:paraId="3DDB1B6B" w14:textId="77777777" w:rsidR="00C7618F" w:rsidRPr="00DC438A" w:rsidRDefault="00C7618F" w:rsidP="00AC6E1D">
      <w:pPr>
        <w:pStyle w:val="Body"/>
        <w:rPr>
          <w:b/>
          <w:bCs/>
          <w:lang w:val="en-GB"/>
        </w:rPr>
      </w:pPr>
    </w:p>
    <w:p w14:paraId="19B7BF93" w14:textId="77777777" w:rsidR="00C7618F" w:rsidRPr="00DC438A" w:rsidRDefault="00C7618F" w:rsidP="00AC6E1D">
      <w:pPr>
        <w:pStyle w:val="Body"/>
        <w:rPr>
          <w:b/>
          <w:bCs/>
          <w:lang w:val="en-GB"/>
        </w:rPr>
      </w:pPr>
    </w:p>
    <w:p w14:paraId="393D2CDD" w14:textId="77777777" w:rsidR="00C7618F" w:rsidRPr="00DC438A" w:rsidRDefault="00C7618F" w:rsidP="00AC6E1D">
      <w:pPr>
        <w:pStyle w:val="Body"/>
        <w:rPr>
          <w:b/>
          <w:bCs/>
          <w:lang w:val="en-GB"/>
        </w:rPr>
      </w:pPr>
    </w:p>
    <w:p w14:paraId="3CC1D9AB" w14:textId="615F6BC6" w:rsidR="00C66C9F" w:rsidRDefault="00C66C9F" w:rsidP="00444629">
      <w:pPr>
        <w:pStyle w:val="Body"/>
        <w:rPr>
          <w:b/>
          <w:bCs/>
          <w:lang w:val="en-GB"/>
        </w:rPr>
      </w:pPr>
      <w:r w:rsidRPr="00DC438A">
        <w:rPr>
          <w:b/>
          <w:bCs/>
          <w:lang w:val="en-GB"/>
        </w:rPr>
        <w:t xml:space="preserve">Uprooting Class? Culture, </w:t>
      </w:r>
      <w:proofErr w:type="gramStart"/>
      <w:r w:rsidR="007E00C4">
        <w:rPr>
          <w:b/>
          <w:bCs/>
          <w:lang w:val="en-GB"/>
        </w:rPr>
        <w:t>world-making</w:t>
      </w:r>
      <w:proofErr w:type="gramEnd"/>
      <w:r w:rsidR="007E00C4" w:rsidRPr="00DC438A">
        <w:rPr>
          <w:b/>
          <w:bCs/>
          <w:lang w:val="en-GB"/>
        </w:rPr>
        <w:t xml:space="preserve"> </w:t>
      </w:r>
      <w:r w:rsidRPr="00DC438A">
        <w:rPr>
          <w:b/>
          <w:bCs/>
          <w:lang w:val="en-GB"/>
        </w:rPr>
        <w:t>and reform</w:t>
      </w:r>
    </w:p>
    <w:p w14:paraId="24B6776E" w14:textId="77777777" w:rsidR="00444629" w:rsidRDefault="00444629" w:rsidP="00444629">
      <w:pPr>
        <w:pStyle w:val="Body"/>
        <w:rPr>
          <w:b/>
          <w:bCs/>
          <w:lang w:val="en-GB"/>
        </w:rPr>
      </w:pPr>
    </w:p>
    <w:p w14:paraId="0710820B" w14:textId="7332D353" w:rsidR="00444629" w:rsidRDefault="00444629" w:rsidP="00444629">
      <w:pPr>
        <w:pStyle w:val="Body"/>
        <w:rPr>
          <w:ins w:id="1" w:author="Author"/>
          <w:b/>
          <w:bCs/>
          <w:lang w:val="en-GB"/>
        </w:rPr>
      </w:pPr>
      <w:r>
        <w:rPr>
          <w:b/>
          <w:bCs/>
          <w:lang w:val="en-GB"/>
        </w:rPr>
        <w:t>Joanna Latimer</w:t>
      </w:r>
      <w:ins w:id="2" w:author="Author">
        <w:r w:rsidR="0034182E">
          <w:rPr>
            <w:rStyle w:val="FootnoteReference"/>
            <w:b/>
            <w:bCs/>
            <w:lang w:val="en-GB"/>
          </w:rPr>
          <w:footnoteReference w:id="2"/>
        </w:r>
      </w:ins>
      <w:r>
        <w:rPr>
          <w:b/>
          <w:bCs/>
          <w:lang w:val="en-GB"/>
        </w:rPr>
        <w:t xml:space="preserve"> and Rolland Munro</w:t>
      </w:r>
      <w:ins w:id="4" w:author="Author">
        <w:r w:rsidR="0034182E">
          <w:rPr>
            <w:rStyle w:val="FootnoteReference"/>
            <w:b/>
            <w:bCs/>
            <w:lang w:val="en-GB"/>
          </w:rPr>
          <w:footnoteReference w:id="3"/>
        </w:r>
      </w:ins>
    </w:p>
    <w:p w14:paraId="73C8419F" w14:textId="77777777" w:rsidR="00C7618F" w:rsidRPr="00DC438A" w:rsidRDefault="00C7618F">
      <w:pPr>
        <w:tabs>
          <w:tab w:val="left" w:pos="3660"/>
        </w:tabs>
        <w:rPr>
          <w:b/>
          <w:bCs/>
          <w:lang w:val="en-GB"/>
        </w:rPr>
      </w:pPr>
    </w:p>
    <w:p w14:paraId="648A5C0F" w14:textId="77777777" w:rsidR="00C7618F" w:rsidRPr="00AC6E1D" w:rsidRDefault="00C7618F">
      <w:pPr>
        <w:rPr>
          <w:b/>
          <w:lang w:val="en-GB"/>
        </w:rPr>
      </w:pPr>
      <w:r w:rsidRPr="00AC6E1D">
        <w:rPr>
          <w:b/>
          <w:lang w:val="en-GB"/>
        </w:rPr>
        <w:t>Abstract</w:t>
      </w:r>
    </w:p>
    <w:p w14:paraId="2AFA897C" w14:textId="77777777" w:rsidR="00C7618F" w:rsidRPr="00AC6E1D" w:rsidRDefault="00C7618F">
      <w:pPr>
        <w:rPr>
          <w:lang w:val="en-GB"/>
        </w:rPr>
      </w:pPr>
    </w:p>
    <w:p w14:paraId="6879324F" w14:textId="28D97D92" w:rsidR="00C7618F" w:rsidRPr="00AC6E1D" w:rsidRDefault="0016042A">
      <w:pPr>
        <w:rPr>
          <w:lang w:val="en-GB"/>
        </w:rPr>
      </w:pPr>
      <w:r w:rsidRPr="00AC6E1D">
        <w:rPr>
          <w:lang w:val="en-GB"/>
        </w:rPr>
        <w:t>The paper opens up the issue of how to relate culture to class</w:t>
      </w:r>
      <w:r w:rsidR="007C69B8" w:rsidRPr="007C69B8">
        <w:rPr>
          <w:lang w:val="en-GB"/>
        </w:rPr>
        <w:t xml:space="preserve"> </w:t>
      </w:r>
      <w:r w:rsidR="007C69B8" w:rsidRPr="003F25FD">
        <w:rPr>
          <w:lang w:val="en-GB"/>
        </w:rPr>
        <w:t>in the UK</w:t>
      </w:r>
      <w:r w:rsidR="00CA0D85">
        <w:rPr>
          <w:lang w:val="en-GB"/>
        </w:rPr>
        <w:t>. F</w:t>
      </w:r>
      <w:r w:rsidRPr="00AC6E1D">
        <w:rPr>
          <w:lang w:val="en-GB"/>
        </w:rPr>
        <w:t>irst</w:t>
      </w:r>
      <w:r w:rsidR="00CA0D85">
        <w:rPr>
          <w:lang w:val="en-GB"/>
        </w:rPr>
        <w:t>,</w:t>
      </w:r>
      <w:r w:rsidRPr="00AC6E1D">
        <w:rPr>
          <w:lang w:val="en-GB"/>
        </w:rPr>
        <w:t xml:space="preserve"> </w:t>
      </w:r>
      <w:r w:rsidR="005E2303">
        <w:rPr>
          <w:lang w:val="en-GB"/>
        </w:rPr>
        <w:t>problematizing</w:t>
      </w:r>
      <w:r w:rsidRPr="00AC6E1D">
        <w:rPr>
          <w:lang w:val="en-GB"/>
        </w:rPr>
        <w:t xml:space="preserve"> the conflation of class with status </w:t>
      </w:r>
      <w:r w:rsidR="00995F2D">
        <w:rPr>
          <w:lang w:val="en-GB"/>
        </w:rPr>
        <w:t xml:space="preserve">– </w:t>
      </w:r>
      <w:r w:rsidRPr="00AC6E1D">
        <w:rPr>
          <w:lang w:val="en-GB"/>
        </w:rPr>
        <w:t>inherent to stratification models like the GBCS</w:t>
      </w:r>
      <w:r w:rsidR="00995F2D">
        <w:rPr>
          <w:lang w:val="en-GB"/>
        </w:rPr>
        <w:t xml:space="preserve"> –</w:t>
      </w:r>
      <w:r w:rsidR="00763CEB">
        <w:rPr>
          <w:lang w:val="en-GB"/>
        </w:rPr>
        <w:t xml:space="preserve"> we theorise culture as ‘world-making’</w:t>
      </w:r>
      <w:r w:rsidR="005E2303">
        <w:rPr>
          <w:lang w:val="en-GB"/>
        </w:rPr>
        <w:t xml:space="preserve"> rather than</w:t>
      </w:r>
      <w:r w:rsidR="007C69B8">
        <w:rPr>
          <w:lang w:val="en-GB"/>
        </w:rPr>
        <w:t xml:space="preserve"> artistic or</w:t>
      </w:r>
      <w:r w:rsidR="005E2303">
        <w:rPr>
          <w:lang w:val="en-GB"/>
        </w:rPr>
        <w:t xml:space="preserve"> individual possession</w:t>
      </w:r>
      <w:r w:rsidR="00CA0D85">
        <w:rPr>
          <w:lang w:val="en-GB"/>
        </w:rPr>
        <w:t xml:space="preserve">. </w:t>
      </w:r>
      <w:r w:rsidR="005E2303">
        <w:rPr>
          <w:lang w:val="en-GB"/>
        </w:rPr>
        <w:t>S</w:t>
      </w:r>
      <w:r w:rsidRPr="00AC6E1D">
        <w:rPr>
          <w:lang w:val="en-GB"/>
        </w:rPr>
        <w:t>econd, exploring culture</w:t>
      </w:r>
      <w:r w:rsidR="00A83265">
        <w:rPr>
          <w:lang w:val="en-GB"/>
        </w:rPr>
        <w:t xml:space="preserve"> in the wake of </w:t>
      </w:r>
      <w:r w:rsidRPr="00AC6E1D">
        <w:rPr>
          <w:lang w:val="en-GB"/>
        </w:rPr>
        <w:t>reforms aimed at</w:t>
      </w:r>
      <w:r w:rsidR="00A83265">
        <w:rPr>
          <w:lang w:val="en-GB"/>
        </w:rPr>
        <w:t xml:space="preserve"> </w:t>
      </w:r>
      <w:r w:rsidR="00837D9A" w:rsidRPr="00AC6E1D">
        <w:rPr>
          <w:lang w:val="en-GB"/>
        </w:rPr>
        <w:t xml:space="preserve">local and institutional </w:t>
      </w:r>
      <w:r w:rsidRPr="00AC6E1D">
        <w:rPr>
          <w:lang w:val="en-GB"/>
        </w:rPr>
        <w:t>‘cultures’</w:t>
      </w:r>
      <w:r w:rsidR="007C69B8">
        <w:rPr>
          <w:lang w:val="en-GB"/>
        </w:rPr>
        <w:t xml:space="preserve"> – </w:t>
      </w:r>
      <w:r w:rsidRPr="00AC6E1D">
        <w:rPr>
          <w:lang w:val="en-GB"/>
        </w:rPr>
        <w:t>said to hold back economic growth</w:t>
      </w:r>
      <w:r w:rsidR="007C69B8">
        <w:rPr>
          <w:lang w:val="en-GB"/>
        </w:rPr>
        <w:t xml:space="preserve"> –</w:t>
      </w:r>
      <w:r w:rsidR="005E2303">
        <w:rPr>
          <w:lang w:val="en-GB"/>
        </w:rPr>
        <w:t xml:space="preserve"> we explore </w:t>
      </w:r>
      <w:r w:rsidR="00763CEB">
        <w:rPr>
          <w:lang w:val="en-GB"/>
        </w:rPr>
        <w:t xml:space="preserve">power </w:t>
      </w:r>
      <w:r w:rsidR="005E2303">
        <w:rPr>
          <w:lang w:val="en-GB"/>
        </w:rPr>
        <w:t>relations between class and culture</w:t>
      </w:r>
      <w:r w:rsidRPr="00AC6E1D">
        <w:rPr>
          <w:lang w:val="en-GB"/>
        </w:rPr>
        <w:t xml:space="preserve">. After clarifying </w:t>
      </w:r>
      <w:r w:rsidR="007C69B8">
        <w:rPr>
          <w:lang w:val="en-GB"/>
        </w:rPr>
        <w:t>how</w:t>
      </w:r>
      <w:r w:rsidRPr="00AC6E1D">
        <w:rPr>
          <w:lang w:val="en-GB"/>
        </w:rPr>
        <w:t xml:space="preserve"> Weber’s analysis </w:t>
      </w:r>
      <w:r w:rsidR="00F1167D">
        <w:rPr>
          <w:lang w:val="en-GB"/>
        </w:rPr>
        <w:t xml:space="preserve">of stratification </w:t>
      </w:r>
      <w:r w:rsidRPr="00AC6E1D">
        <w:rPr>
          <w:lang w:val="en-GB"/>
        </w:rPr>
        <w:t xml:space="preserve">keeps economic relations underpinning class </w:t>
      </w:r>
      <w:r w:rsidR="0030373A">
        <w:rPr>
          <w:lang w:val="en-GB"/>
        </w:rPr>
        <w:t>distinct</w:t>
      </w:r>
      <w:r w:rsidR="005E2303" w:rsidRPr="00845E8F">
        <w:rPr>
          <w:lang w:val="en-GB"/>
        </w:rPr>
        <w:t xml:space="preserve"> </w:t>
      </w:r>
      <w:r w:rsidRPr="00AC6E1D">
        <w:rPr>
          <w:lang w:val="en-GB"/>
        </w:rPr>
        <w:t xml:space="preserve">from the cultural mores of status groups, we point to his emphasis on </w:t>
      </w:r>
      <w:r w:rsidRPr="00AC6E1D">
        <w:rPr>
          <w:i/>
          <w:lang w:val="en-GB"/>
        </w:rPr>
        <w:t>parties</w:t>
      </w:r>
      <w:r w:rsidRPr="00AC6E1D">
        <w:rPr>
          <w:lang w:val="en-GB"/>
        </w:rPr>
        <w:t xml:space="preserve"> – across all modes of life – </w:t>
      </w:r>
      <w:r w:rsidR="00085AC0">
        <w:rPr>
          <w:lang w:val="en-GB"/>
        </w:rPr>
        <w:t>as</w:t>
      </w:r>
      <w:r w:rsidR="00085AC0" w:rsidRPr="00CA0D85">
        <w:rPr>
          <w:lang w:val="en-GB"/>
        </w:rPr>
        <w:t xml:space="preserve"> </w:t>
      </w:r>
      <w:r w:rsidRPr="00AC6E1D">
        <w:rPr>
          <w:lang w:val="en-GB"/>
        </w:rPr>
        <w:t xml:space="preserve">the ‘house of power’. Contrary to </w:t>
      </w:r>
      <w:r w:rsidR="0030373A">
        <w:rPr>
          <w:lang w:val="en-GB"/>
        </w:rPr>
        <w:t>his</w:t>
      </w:r>
      <w:r w:rsidR="0030373A" w:rsidRPr="00AC6E1D">
        <w:rPr>
          <w:lang w:val="en-GB"/>
        </w:rPr>
        <w:t xml:space="preserve"> </w:t>
      </w:r>
      <w:r w:rsidRPr="00AC6E1D">
        <w:rPr>
          <w:lang w:val="en-GB"/>
        </w:rPr>
        <w:t>supposition of homogeneit</w:t>
      </w:r>
      <w:r w:rsidR="0030373A">
        <w:rPr>
          <w:lang w:val="en-GB"/>
        </w:rPr>
        <w:t>y</w:t>
      </w:r>
      <w:r w:rsidRPr="00AC6E1D">
        <w:rPr>
          <w:lang w:val="en-GB"/>
        </w:rPr>
        <w:t xml:space="preserve">, however, we suggest legitimation </w:t>
      </w:r>
      <w:r w:rsidR="008B1EF0">
        <w:rPr>
          <w:lang w:val="en-GB"/>
        </w:rPr>
        <w:t xml:space="preserve">today </w:t>
      </w:r>
      <w:r w:rsidRPr="00AC6E1D">
        <w:rPr>
          <w:lang w:val="en-GB"/>
        </w:rPr>
        <w:t xml:space="preserve">requires contesting parties to recruit from across class and status groups. Arguing recruitment </w:t>
      </w:r>
      <w:r w:rsidR="0030373A">
        <w:rPr>
          <w:lang w:val="en-GB"/>
        </w:rPr>
        <w:t xml:space="preserve">here </w:t>
      </w:r>
      <w:r w:rsidRPr="00AC6E1D">
        <w:rPr>
          <w:lang w:val="en-GB"/>
        </w:rPr>
        <w:t xml:space="preserve">is enhanced by a mood of </w:t>
      </w:r>
      <w:r w:rsidR="001813DC">
        <w:rPr>
          <w:lang w:val="en-GB"/>
        </w:rPr>
        <w:t>endless reform</w:t>
      </w:r>
      <w:r w:rsidRPr="00AC6E1D">
        <w:rPr>
          <w:lang w:val="en-GB"/>
        </w:rPr>
        <w:t xml:space="preserve"> – in which modernity appears bent on tearing up its own foundations – we indicate how </w:t>
      </w:r>
      <w:r w:rsidR="008B1EF0">
        <w:rPr>
          <w:lang w:val="en-GB"/>
        </w:rPr>
        <w:t>the resulting</w:t>
      </w:r>
      <w:r w:rsidRPr="00AC6E1D">
        <w:rPr>
          <w:lang w:val="en-GB"/>
        </w:rPr>
        <w:t xml:space="preserve"> sense of precariousness is augmented by the stratifying technologies of grading and ranking. The pertinent question is: Who benefits from endless reform? And if the answer is no more than to recognise how benefits are skewed to an ‘elite’ working on behalf of owners of capital, then it is time to put aside stratification </w:t>
      </w:r>
      <w:r w:rsidR="0030373A">
        <w:rPr>
          <w:lang w:val="en-GB"/>
        </w:rPr>
        <w:t xml:space="preserve">for </w:t>
      </w:r>
      <w:r w:rsidRPr="00AC6E1D">
        <w:rPr>
          <w:lang w:val="en-GB"/>
        </w:rPr>
        <w:t xml:space="preserve">an analysis of class relations that pointedly attends to </w:t>
      </w:r>
      <w:r w:rsidR="00837D9A" w:rsidRPr="00AC6E1D">
        <w:rPr>
          <w:lang w:val="en-GB"/>
        </w:rPr>
        <w:t xml:space="preserve">wider notions of </w:t>
      </w:r>
      <w:r w:rsidRPr="00AC6E1D">
        <w:rPr>
          <w:lang w:val="en-GB"/>
        </w:rPr>
        <w:t>cul</w:t>
      </w:r>
      <w:r w:rsidR="00837D9A" w:rsidRPr="00AC6E1D">
        <w:rPr>
          <w:lang w:val="en-GB"/>
        </w:rPr>
        <w:t xml:space="preserve">ture </w:t>
      </w:r>
      <w:r w:rsidR="00A83265">
        <w:rPr>
          <w:lang w:val="en-GB"/>
        </w:rPr>
        <w:t>by</w:t>
      </w:r>
      <w:r w:rsidR="0030373A">
        <w:rPr>
          <w:lang w:val="en-GB"/>
        </w:rPr>
        <w:t xml:space="preserve"> </w:t>
      </w:r>
      <w:r w:rsidR="00613C62">
        <w:rPr>
          <w:lang w:val="en-GB"/>
        </w:rPr>
        <w:t>ask</w:t>
      </w:r>
      <w:r w:rsidR="00A83265">
        <w:rPr>
          <w:lang w:val="en-GB"/>
        </w:rPr>
        <w:t>ing</w:t>
      </w:r>
      <w:r w:rsidR="007C69B8">
        <w:rPr>
          <w:lang w:val="en-GB"/>
        </w:rPr>
        <w:t>:</w:t>
      </w:r>
      <w:r w:rsidR="001813DC">
        <w:rPr>
          <w:lang w:val="en-GB"/>
        </w:rPr>
        <w:t xml:space="preserve"> </w:t>
      </w:r>
      <w:r w:rsidR="007C69B8">
        <w:rPr>
          <w:lang w:val="en-GB"/>
        </w:rPr>
        <w:t>W</w:t>
      </w:r>
      <w:r w:rsidR="00613C62">
        <w:rPr>
          <w:lang w:val="en-GB"/>
        </w:rPr>
        <w:t>ho gets the say in world-making</w:t>
      </w:r>
      <w:r w:rsidR="00CD6601">
        <w:rPr>
          <w:lang w:val="en-GB"/>
        </w:rPr>
        <w:t>?</w:t>
      </w:r>
    </w:p>
    <w:p w14:paraId="28CD075F" w14:textId="77777777" w:rsidR="002361A8" w:rsidRPr="00AC6E1D" w:rsidRDefault="002361A8">
      <w:pPr>
        <w:rPr>
          <w:lang w:val="en-GB"/>
        </w:rPr>
      </w:pPr>
    </w:p>
    <w:p w14:paraId="71E33166" w14:textId="022CE62D" w:rsidR="00C7618F" w:rsidRPr="00AC6E1D" w:rsidRDefault="00C7618F">
      <w:pPr>
        <w:ind w:right="-347"/>
        <w:rPr>
          <w:lang w:val="en-GB"/>
        </w:rPr>
      </w:pPr>
      <w:r w:rsidRPr="00AC6E1D">
        <w:rPr>
          <w:b/>
          <w:lang w:val="en-GB"/>
        </w:rPr>
        <w:t xml:space="preserve">Key words: </w:t>
      </w:r>
      <w:r w:rsidRPr="00AC6E1D">
        <w:rPr>
          <w:lang w:val="en-GB"/>
        </w:rPr>
        <w:t xml:space="preserve">class, culture, </w:t>
      </w:r>
      <w:r w:rsidR="00085AC0">
        <w:rPr>
          <w:lang w:val="en-GB"/>
        </w:rPr>
        <w:t xml:space="preserve">modernity, parties, power, </w:t>
      </w:r>
      <w:r w:rsidRPr="00AC6E1D">
        <w:rPr>
          <w:lang w:val="en-GB"/>
        </w:rPr>
        <w:t xml:space="preserve">precariousness, </w:t>
      </w:r>
      <w:r w:rsidR="00085AC0">
        <w:rPr>
          <w:lang w:val="en-GB"/>
        </w:rPr>
        <w:t xml:space="preserve">reform, </w:t>
      </w:r>
      <w:r w:rsidRPr="00AC6E1D">
        <w:rPr>
          <w:lang w:val="en-GB"/>
        </w:rPr>
        <w:t>stratification</w:t>
      </w:r>
      <w:r w:rsidR="00085AC0">
        <w:rPr>
          <w:lang w:val="en-GB"/>
        </w:rPr>
        <w:t xml:space="preserve">, </w:t>
      </w:r>
      <w:proofErr w:type="gramStart"/>
      <w:r w:rsidR="00085AC0">
        <w:rPr>
          <w:lang w:val="en-GB"/>
        </w:rPr>
        <w:t>world</w:t>
      </w:r>
      <w:proofErr w:type="gramEnd"/>
      <w:r w:rsidR="00085AC0">
        <w:rPr>
          <w:lang w:val="en-GB"/>
        </w:rPr>
        <w:t>-making</w:t>
      </w:r>
    </w:p>
    <w:p w14:paraId="33EB02C7" w14:textId="77777777" w:rsidR="00BE17E1" w:rsidRDefault="00BE17E1">
      <w:pPr>
        <w:tabs>
          <w:tab w:val="left" w:pos="3660"/>
        </w:tabs>
        <w:rPr>
          <w:b/>
          <w:bCs/>
          <w:lang w:val="en-GB"/>
        </w:rPr>
      </w:pPr>
    </w:p>
    <w:p w14:paraId="712F8CEA" w14:textId="51DB1536" w:rsidR="0053264F" w:rsidRPr="00CA0D85" w:rsidRDefault="0053264F" w:rsidP="0053264F">
      <w:pPr>
        <w:tabs>
          <w:tab w:val="left" w:pos="3660"/>
        </w:tabs>
        <w:rPr>
          <w:rFonts w:ascii="Cambria" w:eastAsia="Cambria" w:hAnsi="Cambria" w:cs="Cambria"/>
          <w:bCs/>
          <w:color w:val="000000"/>
          <w:u w:color="000000"/>
          <w:lang w:val="en-GB"/>
        </w:rPr>
      </w:pPr>
      <w:r w:rsidRPr="00CA0D85">
        <w:rPr>
          <w:bCs/>
          <w:lang w:val="en-GB"/>
        </w:rPr>
        <w:tab/>
      </w:r>
    </w:p>
    <w:p w14:paraId="7A060ACC" w14:textId="77777777" w:rsidR="00EB4013" w:rsidRDefault="00EB4013">
      <w:pPr>
        <w:rPr>
          <w:rFonts w:ascii="Cambria" w:eastAsia="Cambria" w:hAnsi="Cambria" w:cs="Cambria"/>
          <w:b/>
          <w:bCs/>
          <w:color w:val="000000"/>
          <w:u w:color="000000"/>
          <w:lang w:val="en-GB"/>
        </w:rPr>
      </w:pPr>
      <w:r>
        <w:rPr>
          <w:b/>
          <w:bCs/>
          <w:lang w:val="en-GB"/>
        </w:rPr>
        <w:br w:type="page"/>
      </w:r>
    </w:p>
    <w:p w14:paraId="483DD635" w14:textId="3E69C060" w:rsidR="0053264F" w:rsidRPr="00C17D7F" w:rsidRDefault="0053264F" w:rsidP="0053264F">
      <w:pPr>
        <w:pStyle w:val="Body"/>
        <w:rPr>
          <w:b/>
          <w:bCs/>
          <w:lang w:val="en-GB"/>
        </w:rPr>
      </w:pPr>
      <w:r w:rsidRPr="00C17D7F">
        <w:rPr>
          <w:b/>
          <w:bCs/>
          <w:lang w:val="en-GB"/>
        </w:rPr>
        <w:lastRenderedPageBreak/>
        <w:t xml:space="preserve">Uprooting Class? Culture, </w:t>
      </w:r>
      <w:proofErr w:type="gramStart"/>
      <w:r>
        <w:rPr>
          <w:b/>
          <w:bCs/>
          <w:lang w:val="en-GB"/>
        </w:rPr>
        <w:t>world-making</w:t>
      </w:r>
      <w:proofErr w:type="gramEnd"/>
      <w:r w:rsidRPr="00C17D7F">
        <w:rPr>
          <w:b/>
          <w:bCs/>
          <w:lang w:val="en-GB"/>
        </w:rPr>
        <w:t xml:space="preserve"> and reform</w:t>
      </w:r>
    </w:p>
    <w:p w14:paraId="074F89FF" w14:textId="77777777" w:rsidR="0053264F" w:rsidRPr="00C17D7F" w:rsidRDefault="0053264F" w:rsidP="0053264F">
      <w:pPr>
        <w:pStyle w:val="Body"/>
        <w:rPr>
          <w:color w:val="1C1C1C"/>
          <w:u w:color="1C1C1C"/>
          <w:lang w:val="en-GB"/>
        </w:rPr>
      </w:pPr>
    </w:p>
    <w:p w14:paraId="116DADD8" w14:textId="77777777" w:rsidR="0053264F" w:rsidRPr="00CA0D85" w:rsidRDefault="0053264F" w:rsidP="0053264F">
      <w:pPr>
        <w:pStyle w:val="Body"/>
        <w:rPr>
          <w:sz w:val="20"/>
          <w:szCs w:val="20"/>
          <w:lang w:val="en-GB"/>
        </w:rPr>
      </w:pPr>
    </w:p>
    <w:p w14:paraId="37B2DF68" w14:textId="77777777" w:rsidR="0053264F" w:rsidRPr="00C17D7F" w:rsidRDefault="0053264F" w:rsidP="0053264F">
      <w:pPr>
        <w:pStyle w:val="Body"/>
        <w:rPr>
          <w:b/>
          <w:bCs/>
          <w:lang w:val="en-GB"/>
        </w:rPr>
      </w:pPr>
      <w:r w:rsidRPr="00C17D7F">
        <w:rPr>
          <w:b/>
          <w:bCs/>
          <w:lang w:val="en-GB"/>
        </w:rPr>
        <w:t>Introduction</w:t>
      </w:r>
    </w:p>
    <w:p w14:paraId="64316B80" w14:textId="77777777" w:rsidR="0053264F" w:rsidRDefault="0053264F" w:rsidP="0053264F">
      <w:pPr>
        <w:pStyle w:val="Body"/>
        <w:rPr>
          <w:lang w:val="en-GB"/>
        </w:rPr>
      </w:pPr>
    </w:p>
    <w:p w14:paraId="56F5FBB8" w14:textId="5870E400" w:rsidR="0053264F" w:rsidRDefault="0053264F" w:rsidP="0053264F">
      <w:pPr>
        <w:pStyle w:val="Body"/>
        <w:rPr>
          <w:rFonts w:cs="Times New Roman"/>
          <w:color w:val="auto"/>
          <w:lang w:val="en-GB"/>
        </w:rPr>
      </w:pPr>
      <w:r w:rsidRPr="00AC36E1">
        <w:rPr>
          <w:lang w:val="en-GB"/>
        </w:rPr>
        <w:t xml:space="preserve">In theorising </w:t>
      </w:r>
      <w:r>
        <w:rPr>
          <w:lang w:val="en-GB"/>
        </w:rPr>
        <w:t xml:space="preserve">the welter of </w:t>
      </w:r>
      <w:r w:rsidRPr="00AC36E1">
        <w:rPr>
          <w:lang w:val="en-GB"/>
        </w:rPr>
        <w:t xml:space="preserve">contemporary reforms </w:t>
      </w:r>
      <w:r>
        <w:rPr>
          <w:lang w:val="en-GB"/>
        </w:rPr>
        <w:t xml:space="preserve">aimed at UK institutions </w:t>
      </w:r>
      <w:r w:rsidRPr="00AC36E1">
        <w:rPr>
          <w:lang w:val="en-GB"/>
        </w:rPr>
        <w:t>as bringing about</w:t>
      </w:r>
      <w:r>
        <w:rPr>
          <w:lang w:val="en-GB"/>
        </w:rPr>
        <w:t xml:space="preserve"> a general sense of precariousness</w:t>
      </w:r>
      <w:r w:rsidRPr="00AC36E1">
        <w:rPr>
          <w:lang w:val="en-GB"/>
        </w:rPr>
        <w:t xml:space="preserve">, </w:t>
      </w:r>
      <w:r>
        <w:rPr>
          <w:lang w:val="en-GB"/>
        </w:rPr>
        <w:t>our</w:t>
      </w:r>
      <w:r w:rsidRPr="00AC36E1">
        <w:rPr>
          <w:lang w:val="en-GB"/>
        </w:rPr>
        <w:t xml:space="preserve"> aim</w:t>
      </w:r>
      <w:r>
        <w:rPr>
          <w:lang w:val="en-GB"/>
        </w:rPr>
        <w:t xml:space="preserve"> </w:t>
      </w:r>
      <w:r w:rsidRPr="00AC36E1">
        <w:rPr>
          <w:lang w:val="en-GB"/>
        </w:rPr>
        <w:t xml:space="preserve">is to explore culture as </w:t>
      </w:r>
      <w:r w:rsidRPr="00AC36E1">
        <w:rPr>
          <w:i/>
          <w:iCs/>
          <w:lang w:val="en-GB"/>
        </w:rPr>
        <w:t>world-making</w:t>
      </w:r>
      <w:r w:rsidRPr="00AC36E1">
        <w:rPr>
          <w:lang w:val="en-GB"/>
        </w:rPr>
        <w:t xml:space="preserve"> (Bourdieu</w:t>
      </w:r>
      <w:r>
        <w:rPr>
          <w:lang w:val="en-GB"/>
        </w:rPr>
        <w:t>,</w:t>
      </w:r>
      <w:r w:rsidRPr="00AC36E1">
        <w:rPr>
          <w:lang w:val="en-GB"/>
        </w:rPr>
        <w:t xml:space="preserve"> 1989) and so </w:t>
      </w:r>
      <w:r>
        <w:rPr>
          <w:lang w:val="en-GB"/>
        </w:rPr>
        <w:t>avoid</w:t>
      </w:r>
      <w:r w:rsidRPr="00AC36E1">
        <w:rPr>
          <w:lang w:val="en-GB"/>
        </w:rPr>
        <w:t xml:space="preserve"> treating consumption </w:t>
      </w:r>
      <w:r>
        <w:rPr>
          <w:lang w:val="en-GB"/>
        </w:rPr>
        <w:t xml:space="preserve">as </w:t>
      </w:r>
      <w:r w:rsidR="0030373A">
        <w:rPr>
          <w:lang w:val="en-GB"/>
        </w:rPr>
        <w:t>limited</w:t>
      </w:r>
      <w:r>
        <w:rPr>
          <w:lang w:val="en-GB"/>
        </w:rPr>
        <w:t xml:space="preserve"> to</w:t>
      </w:r>
      <w:r w:rsidRPr="00AC36E1">
        <w:rPr>
          <w:lang w:val="en-GB"/>
        </w:rPr>
        <w:t xml:space="preserve"> ‘placing’ others in terms of class. </w:t>
      </w:r>
      <w:r>
        <w:rPr>
          <w:lang w:val="en-GB"/>
        </w:rPr>
        <w:t>Certainly</w:t>
      </w:r>
      <w:r w:rsidRPr="00AC36E1">
        <w:rPr>
          <w:lang w:val="en-GB"/>
        </w:rPr>
        <w:t xml:space="preserve"> </w:t>
      </w:r>
      <w:r>
        <w:rPr>
          <w:lang w:val="en-GB"/>
        </w:rPr>
        <w:t>any</w:t>
      </w:r>
      <w:r w:rsidRPr="00AC36E1">
        <w:rPr>
          <w:lang w:val="en-GB"/>
        </w:rPr>
        <w:t xml:space="preserve"> </w:t>
      </w:r>
      <w:r w:rsidRPr="00B45BF3">
        <w:rPr>
          <w:iCs/>
          <w:lang w:val="en-GB"/>
        </w:rPr>
        <w:t>reading</w:t>
      </w:r>
      <w:r w:rsidRPr="00AC36E1">
        <w:rPr>
          <w:lang w:val="en-GB"/>
        </w:rPr>
        <w:t xml:space="preserve"> of each other in terms of class – pervasive as it is often imperceptible</w:t>
      </w:r>
      <w:r w:rsidR="0030373A">
        <w:rPr>
          <w:lang w:val="en-GB"/>
        </w:rPr>
        <w:t xml:space="preserve"> (Pascale, 2008)</w:t>
      </w:r>
      <w:r w:rsidRPr="00AC36E1">
        <w:rPr>
          <w:lang w:val="en-GB"/>
        </w:rPr>
        <w:t xml:space="preserve"> – is critical to an enactment of culture that grounds itself in terms of such matters as </w:t>
      </w:r>
      <w:r>
        <w:rPr>
          <w:lang w:val="en-GB"/>
        </w:rPr>
        <w:t>‘</w:t>
      </w:r>
      <w:r w:rsidRPr="00AC36E1">
        <w:rPr>
          <w:lang w:val="en-GB"/>
        </w:rPr>
        <w:t>who is she to me?</w:t>
      </w:r>
      <w:r>
        <w:rPr>
          <w:lang w:val="en-GB"/>
        </w:rPr>
        <w:t xml:space="preserve">’ But what matters to </w:t>
      </w:r>
      <w:r w:rsidRPr="00CA0D85">
        <w:rPr>
          <w:rFonts w:cs="Times New Roman"/>
          <w:color w:val="auto"/>
          <w:lang w:val="en-GB"/>
        </w:rPr>
        <w:t>Bourdieu</w:t>
      </w:r>
      <w:r>
        <w:rPr>
          <w:rFonts w:cs="Times New Roman"/>
          <w:color w:val="auto"/>
          <w:lang w:val="en-GB"/>
        </w:rPr>
        <w:t>, as it did to Weber,</w:t>
      </w:r>
      <w:r w:rsidRPr="00CA0D85">
        <w:rPr>
          <w:rFonts w:cs="Times New Roman"/>
          <w:color w:val="auto"/>
          <w:lang w:val="en-GB"/>
        </w:rPr>
        <w:t xml:space="preserve"> is </w:t>
      </w:r>
      <w:r>
        <w:rPr>
          <w:rFonts w:cs="Times New Roman"/>
          <w:color w:val="auto"/>
          <w:lang w:val="en-GB"/>
        </w:rPr>
        <w:t xml:space="preserve">to ask </w:t>
      </w:r>
      <w:r w:rsidRPr="00CA0D85">
        <w:rPr>
          <w:rFonts w:cs="Times New Roman"/>
          <w:color w:val="auto"/>
          <w:lang w:val="en-GB"/>
        </w:rPr>
        <w:t xml:space="preserve">who gets the say </w:t>
      </w:r>
      <w:r>
        <w:rPr>
          <w:rFonts w:cs="Times New Roman"/>
          <w:color w:val="auto"/>
          <w:lang w:val="en-GB"/>
        </w:rPr>
        <w:t>over which ‘</w:t>
      </w:r>
      <w:r w:rsidRPr="00CA0D85">
        <w:rPr>
          <w:rFonts w:cs="Times New Roman"/>
          <w:color w:val="auto"/>
          <w:lang w:val="en-GB"/>
        </w:rPr>
        <w:t>world</w:t>
      </w:r>
      <w:r>
        <w:rPr>
          <w:rFonts w:cs="Times New Roman"/>
          <w:color w:val="auto"/>
          <w:lang w:val="en-GB"/>
        </w:rPr>
        <w:t>s’ get created and reproduced? And who, in consequence, gets marginalised, disadvantaged and even abandoned?</w:t>
      </w:r>
    </w:p>
    <w:p w14:paraId="35C6A31A" w14:textId="77777777" w:rsidR="0053264F" w:rsidRPr="00B45BF3" w:rsidRDefault="0053264F" w:rsidP="0053264F">
      <w:pPr>
        <w:pStyle w:val="Body"/>
        <w:rPr>
          <w:lang w:val="en-GB"/>
        </w:rPr>
      </w:pPr>
      <w:r w:rsidRPr="00B45BF3">
        <w:rPr>
          <w:rFonts w:cs="Times New Roman"/>
          <w:color w:val="auto"/>
          <w:lang w:val="en-GB"/>
        </w:rPr>
        <w:t xml:space="preserve"> </w:t>
      </w:r>
    </w:p>
    <w:p w14:paraId="206BED72" w14:textId="1AB84DB2" w:rsidR="0053264F" w:rsidRPr="00B45BF3" w:rsidRDefault="0053264F" w:rsidP="0053264F">
      <w:pPr>
        <w:pStyle w:val="Body"/>
        <w:widowControl w:val="0"/>
        <w:spacing w:after="240"/>
        <w:rPr>
          <w:rFonts w:cs="Times New Roman"/>
          <w:color w:val="auto"/>
          <w:lang w:val="en-GB"/>
        </w:rPr>
      </w:pPr>
      <w:r w:rsidRPr="00B45BF3">
        <w:rPr>
          <w:rFonts w:cs="Times New Roman"/>
          <w:color w:val="auto"/>
          <w:lang w:val="en-GB"/>
        </w:rPr>
        <w:t xml:space="preserve">In beginning with Bourdieu’s insights </w:t>
      </w:r>
      <w:r>
        <w:rPr>
          <w:rFonts w:cs="Times New Roman"/>
          <w:color w:val="auto"/>
          <w:lang w:val="en-GB"/>
        </w:rPr>
        <w:t>on world-making</w:t>
      </w:r>
      <w:r w:rsidRPr="00B45BF3">
        <w:rPr>
          <w:rFonts w:cs="Times New Roman"/>
          <w:color w:val="auto"/>
          <w:lang w:val="en-GB"/>
        </w:rPr>
        <w:t xml:space="preserve"> – rather than his notes on </w:t>
      </w:r>
      <w:r w:rsidRPr="00CA0D85">
        <w:rPr>
          <w:rFonts w:cs="Times New Roman"/>
          <w:color w:val="auto"/>
          <w:lang w:val="en-GB"/>
        </w:rPr>
        <w:t xml:space="preserve">different forms of capital </w:t>
      </w:r>
      <w:r>
        <w:rPr>
          <w:rFonts w:cs="Times New Roman"/>
          <w:color w:val="auto"/>
          <w:lang w:val="en-GB"/>
        </w:rPr>
        <w:t>–</w:t>
      </w:r>
      <w:r w:rsidRPr="00CA0D85">
        <w:rPr>
          <w:rFonts w:cs="Times New Roman"/>
          <w:color w:val="auto"/>
          <w:lang w:val="en-GB"/>
        </w:rPr>
        <w:t xml:space="preserve"> </w:t>
      </w:r>
      <w:r w:rsidRPr="00B45BF3">
        <w:rPr>
          <w:rFonts w:cs="Times New Roman"/>
          <w:color w:val="auto"/>
          <w:lang w:val="en-GB"/>
        </w:rPr>
        <w:t xml:space="preserve">we </w:t>
      </w:r>
      <w:r w:rsidR="0030373A">
        <w:rPr>
          <w:rFonts w:cs="Times New Roman"/>
          <w:color w:val="auto"/>
          <w:lang w:val="en-GB"/>
        </w:rPr>
        <w:t>stress</w:t>
      </w:r>
      <w:r w:rsidRPr="00B45BF3">
        <w:rPr>
          <w:rFonts w:cs="Times New Roman"/>
          <w:color w:val="auto"/>
          <w:lang w:val="en-GB"/>
        </w:rPr>
        <w:t xml:space="preserve"> the issue is not differentials in the consumption pattern</w:t>
      </w:r>
      <w:r>
        <w:rPr>
          <w:rFonts w:cs="Times New Roman"/>
          <w:color w:val="auto"/>
          <w:lang w:val="en-GB"/>
        </w:rPr>
        <w:t>s</w:t>
      </w:r>
      <w:r w:rsidRPr="00B45BF3">
        <w:rPr>
          <w:rFonts w:cs="Times New Roman"/>
          <w:color w:val="auto"/>
          <w:lang w:val="en-GB"/>
        </w:rPr>
        <w:t xml:space="preserve"> t</w:t>
      </w:r>
      <w:r w:rsidRPr="00CA0D85">
        <w:rPr>
          <w:rFonts w:cs="Times New Roman"/>
          <w:color w:val="auto"/>
          <w:lang w:val="en-GB"/>
        </w:rPr>
        <w:t>hat stem from class divisions</w:t>
      </w:r>
      <w:r>
        <w:rPr>
          <w:rFonts w:cs="Times New Roman"/>
          <w:color w:val="auto"/>
          <w:lang w:val="en-GB"/>
        </w:rPr>
        <w:t xml:space="preserve"> but </w:t>
      </w:r>
      <w:r w:rsidR="0030373A">
        <w:rPr>
          <w:rFonts w:cs="Times New Roman"/>
          <w:color w:val="auto"/>
          <w:lang w:val="en-GB"/>
        </w:rPr>
        <w:t xml:space="preserve">rather </w:t>
      </w:r>
      <w:r w:rsidRPr="00B45BF3">
        <w:rPr>
          <w:rFonts w:cs="Times New Roman"/>
          <w:color w:val="auto"/>
          <w:lang w:val="en-GB"/>
        </w:rPr>
        <w:t xml:space="preserve">the </w:t>
      </w:r>
      <w:r w:rsidRPr="00B45BF3">
        <w:rPr>
          <w:rFonts w:cs="Times New Roman"/>
          <w:i/>
          <w:color w:val="auto"/>
          <w:lang w:val="en-GB"/>
        </w:rPr>
        <w:t>agency</w:t>
      </w:r>
      <w:r w:rsidRPr="00B45BF3">
        <w:rPr>
          <w:rFonts w:cs="Times New Roman"/>
          <w:color w:val="auto"/>
          <w:lang w:val="en-GB"/>
        </w:rPr>
        <w:t xml:space="preserve"> whi</w:t>
      </w:r>
      <w:r w:rsidRPr="00CA0D85">
        <w:rPr>
          <w:rFonts w:cs="Times New Roman"/>
          <w:color w:val="auto"/>
          <w:lang w:val="en-GB"/>
        </w:rPr>
        <w:t xml:space="preserve">ch </w:t>
      </w:r>
      <w:r w:rsidRPr="0077450C">
        <w:rPr>
          <w:rFonts w:cs="Times New Roman"/>
          <w:color w:val="auto"/>
          <w:lang w:val="en-GB"/>
        </w:rPr>
        <w:t xml:space="preserve">structures </w:t>
      </w:r>
      <w:r w:rsidRPr="001E33B3">
        <w:rPr>
          <w:rFonts w:cs="Times New Roman"/>
          <w:color w:val="auto"/>
          <w:lang w:val="en-GB"/>
        </w:rPr>
        <w:t xml:space="preserve">such </w:t>
      </w:r>
      <w:r w:rsidRPr="00CA0D85">
        <w:rPr>
          <w:rFonts w:cs="Times New Roman"/>
          <w:color w:val="auto"/>
          <w:lang w:val="en-GB"/>
        </w:rPr>
        <w:t>as class grant</w:t>
      </w:r>
      <w:r w:rsidRPr="00B45BF3">
        <w:rPr>
          <w:rFonts w:cs="Times New Roman"/>
          <w:color w:val="auto"/>
          <w:lang w:val="en-GB"/>
        </w:rPr>
        <w:t xml:space="preserve"> </w:t>
      </w:r>
      <w:r>
        <w:rPr>
          <w:rFonts w:cs="Times New Roman"/>
          <w:color w:val="auto"/>
          <w:lang w:val="en-GB"/>
        </w:rPr>
        <w:t>over</w:t>
      </w:r>
      <w:r w:rsidRPr="00B45BF3">
        <w:rPr>
          <w:rFonts w:cs="Times New Roman"/>
          <w:color w:val="auto"/>
          <w:lang w:val="en-GB"/>
        </w:rPr>
        <w:t xml:space="preserve"> what he calls ‘world-making’</w:t>
      </w:r>
      <w:r>
        <w:rPr>
          <w:rFonts w:cs="Times New Roman"/>
          <w:color w:val="auto"/>
          <w:lang w:val="en-GB"/>
        </w:rPr>
        <w:t xml:space="preserve"> (Bourdieu, 1989)</w:t>
      </w:r>
      <w:r w:rsidRPr="00B45BF3">
        <w:rPr>
          <w:rFonts w:cs="Times New Roman"/>
          <w:color w:val="auto"/>
          <w:lang w:val="en-GB"/>
        </w:rPr>
        <w:t xml:space="preserve">. This is </w:t>
      </w:r>
      <w:r>
        <w:rPr>
          <w:rFonts w:cs="Times New Roman"/>
          <w:color w:val="auto"/>
          <w:lang w:val="en-GB"/>
        </w:rPr>
        <w:t>relevant</w:t>
      </w:r>
      <w:r w:rsidRPr="00B45BF3">
        <w:rPr>
          <w:rFonts w:cs="Times New Roman"/>
          <w:color w:val="auto"/>
          <w:lang w:val="en-GB"/>
        </w:rPr>
        <w:t xml:space="preserve"> when </w:t>
      </w:r>
      <w:r>
        <w:rPr>
          <w:rFonts w:cs="Times New Roman"/>
          <w:color w:val="auto"/>
          <w:lang w:val="en-GB"/>
        </w:rPr>
        <w:t>the relations underpinning class appear</w:t>
      </w:r>
      <w:r w:rsidRPr="00B45BF3">
        <w:rPr>
          <w:rFonts w:cs="Times New Roman"/>
          <w:color w:val="auto"/>
          <w:lang w:val="en-GB"/>
        </w:rPr>
        <w:t xml:space="preserve"> up for grabs – when</w:t>
      </w:r>
      <w:r>
        <w:rPr>
          <w:rFonts w:cs="Times New Roman"/>
          <w:color w:val="auto"/>
          <w:lang w:val="en-GB"/>
        </w:rPr>
        <w:t xml:space="preserve"> class-making itself is in </w:t>
      </w:r>
      <w:r w:rsidRPr="00B45BF3">
        <w:rPr>
          <w:rFonts w:cs="Times New Roman"/>
          <w:color w:val="auto"/>
          <w:lang w:val="en-GB"/>
        </w:rPr>
        <w:t xml:space="preserve">flux. In </w:t>
      </w:r>
      <w:r>
        <w:rPr>
          <w:rFonts w:cs="Times New Roman"/>
          <w:color w:val="auto"/>
          <w:lang w:val="en-GB"/>
        </w:rPr>
        <w:t>the minutiae of</w:t>
      </w:r>
      <w:r w:rsidRPr="00B45BF3">
        <w:rPr>
          <w:rFonts w:cs="Times New Roman"/>
          <w:color w:val="auto"/>
          <w:lang w:val="en-GB"/>
        </w:rPr>
        <w:t xml:space="preserve"> battles over</w:t>
      </w:r>
      <w:r>
        <w:rPr>
          <w:rFonts w:cs="Times New Roman"/>
          <w:color w:val="auto"/>
          <w:lang w:val="en-GB"/>
        </w:rPr>
        <w:t xml:space="preserve"> which is the next bridge and how best to cross it</w:t>
      </w:r>
      <w:r w:rsidRPr="00B45BF3">
        <w:rPr>
          <w:rFonts w:cs="Times New Roman"/>
          <w:color w:val="auto"/>
          <w:lang w:val="en-GB"/>
        </w:rPr>
        <w:t xml:space="preserve">, it </w:t>
      </w:r>
      <w:r>
        <w:rPr>
          <w:rFonts w:cs="Times New Roman"/>
          <w:color w:val="auto"/>
          <w:lang w:val="en-GB"/>
        </w:rPr>
        <w:t xml:space="preserve">is </w:t>
      </w:r>
      <w:r w:rsidRPr="00B45BF3">
        <w:rPr>
          <w:rFonts w:cs="Times New Roman"/>
          <w:color w:val="auto"/>
          <w:lang w:val="en-GB"/>
        </w:rPr>
        <w:t>no</w:t>
      </w:r>
      <w:r>
        <w:rPr>
          <w:rFonts w:cs="Times New Roman"/>
          <w:color w:val="auto"/>
          <w:lang w:val="en-GB"/>
        </w:rPr>
        <w:t xml:space="preserve">t </w:t>
      </w:r>
      <w:r w:rsidRPr="00CA0D85">
        <w:rPr>
          <w:rFonts w:cs="Times New Roman"/>
          <w:color w:val="auto"/>
          <w:lang w:val="en-GB"/>
        </w:rPr>
        <w:t xml:space="preserve">class </w:t>
      </w:r>
      <w:r>
        <w:rPr>
          <w:rFonts w:cs="Times New Roman"/>
          <w:color w:val="auto"/>
          <w:lang w:val="en-GB"/>
        </w:rPr>
        <w:t xml:space="preserve">alone </w:t>
      </w:r>
      <w:r w:rsidRPr="00CA0D85">
        <w:rPr>
          <w:rFonts w:cs="Times New Roman"/>
          <w:color w:val="auto"/>
          <w:lang w:val="en-GB"/>
        </w:rPr>
        <w:t>that</w:t>
      </w:r>
      <w:r>
        <w:rPr>
          <w:rFonts w:cs="Times New Roman"/>
          <w:color w:val="auto"/>
          <w:lang w:val="en-GB"/>
        </w:rPr>
        <w:t xml:space="preserve"> help</w:t>
      </w:r>
      <w:r w:rsidR="00746C10">
        <w:rPr>
          <w:rFonts w:cs="Times New Roman"/>
          <w:color w:val="auto"/>
          <w:lang w:val="en-GB"/>
        </w:rPr>
        <w:t>s</w:t>
      </w:r>
      <w:r>
        <w:rPr>
          <w:rFonts w:cs="Times New Roman"/>
          <w:color w:val="auto"/>
          <w:lang w:val="en-GB"/>
        </w:rPr>
        <w:t xml:space="preserve"> </w:t>
      </w:r>
      <w:r w:rsidRPr="0077450C">
        <w:rPr>
          <w:rFonts w:cs="Times New Roman"/>
          <w:color w:val="auto"/>
          <w:lang w:val="en-GB"/>
        </w:rPr>
        <w:t>grant agency. What matter</w:t>
      </w:r>
      <w:r>
        <w:rPr>
          <w:rFonts w:cs="Times New Roman"/>
          <w:color w:val="auto"/>
          <w:lang w:val="en-GB"/>
        </w:rPr>
        <w:t>s</w:t>
      </w:r>
      <w:r w:rsidRPr="00CA0D85">
        <w:rPr>
          <w:rFonts w:cs="Times New Roman"/>
          <w:color w:val="auto"/>
          <w:lang w:val="en-GB"/>
        </w:rPr>
        <w:t xml:space="preserve"> </w:t>
      </w:r>
      <w:r w:rsidRPr="00B45BF3">
        <w:rPr>
          <w:rFonts w:cs="Times New Roman"/>
          <w:color w:val="auto"/>
          <w:lang w:val="en-GB"/>
        </w:rPr>
        <w:t xml:space="preserve">in the struggle for power </w:t>
      </w:r>
      <w:r w:rsidRPr="0077450C">
        <w:rPr>
          <w:rFonts w:cs="Times New Roman"/>
          <w:color w:val="auto"/>
          <w:lang w:val="en-GB"/>
        </w:rPr>
        <w:t xml:space="preserve">is </w:t>
      </w:r>
      <w:r w:rsidRPr="00B45BF3">
        <w:rPr>
          <w:rFonts w:cs="Times New Roman"/>
          <w:color w:val="auto"/>
          <w:lang w:val="en-GB"/>
        </w:rPr>
        <w:t xml:space="preserve">how </w:t>
      </w:r>
      <w:r w:rsidRPr="0034182E">
        <w:rPr>
          <w:rFonts w:cs="Times New Roman"/>
          <w:i/>
          <w:color w:val="auto"/>
          <w:lang w:val="en-GB"/>
          <w:rPrChange w:id="6" w:author="Author">
            <w:rPr>
              <w:rFonts w:cs="Times New Roman"/>
              <w:color w:val="auto"/>
              <w:lang w:val="en-GB"/>
            </w:rPr>
          </w:rPrChange>
        </w:rPr>
        <w:t>parties</w:t>
      </w:r>
      <w:del w:id="7" w:author="Author">
        <w:r w:rsidRPr="0034182E" w:rsidDel="0034182E">
          <w:rPr>
            <w:rFonts w:cs="Times New Roman"/>
            <w:i/>
            <w:color w:val="auto"/>
            <w:lang w:val="en-GB"/>
            <w:rPrChange w:id="8" w:author="Author">
              <w:rPr>
                <w:rFonts w:cs="Times New Roman"/>
                <w:color w:val="auto"/>
                <w:lang w:val="en-GB"/>
              </w:rPr>
            </w:rPrChange>
          </w:rPr>
          <w:delText xml:space="preserve"> </w:delText>
        </w:r>
      </w:del>
      <w:ins w:id="9" w:author="Author">
        <w:r w:rsidR="0034182E">
          <w:rPr>
            <w:rFonts w:cs="Times New Roman"/>
            <w:color w:val="auto"/>
            <w:lang w:val="en-GB"/>
          </w:rPr>
          <w:t xml:space="preserve"> </w:t>
        </w:r>
        <w:del w:id="10" w:author="Author">
          <w:r w:rsidR="00444629" w:rsidDel="0034182E">
            <w:rPr>
              <w:rFonts w:cs="Times New Roman"/>
              <w:color w:val="auto"/>
              <w:lang w:val="en-GB"/>
            </w:rPr>
            <w:delText xml:space="preserve">(can you give a brief def here?) </w:delText>
          </w:r>
        </w:del>
        <w:r w:rsidR="0034182E">
          <w:rPr>
            <w:rFonts w:cs="Times New Roman"/>
            <w:color w:val="auto"/>
            <w:lang w:val="en-GB"/>
          </w:rPr>
          <w:t>(</w:t>
        </w:r>
      </w:ins>
      <w:del w:id="11" w:author="Author">
        <w:r w:rsidDel="0034182E">
          <w:rPr>
            <w:rFonts w:cs="Times New Roman"/>
            <w:color w:val="auto"/>
            <w:lang w:val="en-GB"/>
          </w:rPr>
          <w:delText xml:space="preserve">– </w:delText>
        </w:r>
      </w:del>
      <w:ins w:id="12" w:author="Author">
        <w:r w:rsidR="0034182E">
          <w:rPr>
            <w:rFonts w:cs="Times New Roman"/>
            <w:color w:val="auto"/>
            <w:lang w:val="en-GB"/>
          </w:rPr>
          <w:t xml:space="preserve">those factions and interest groups contesting each other </w:t>
        </w:r>
      </w:ins>
      <w:r>
        <w:rPr>
          <w:rFonts w:cs="Times New Roman"/>
          <w:color w:val="auto"/>
          <w:lang w:val="en-GB"/>
        </w:rPr>
        <w:t>across all modes of life</w:t>
      </w:r>
      <w:ins w:id="13" w:author="Author">
        <w:r w:rsidR="0034182E">
          <w:rPr>
            <w:rFonts w:cs="Times New Roman"/>
            <w:color w:val="auto"/>
            <w:lang w:val="en-GB"/>
          </w:rPr>
          <w:t>)</w:t>
        </w:r>
      </w:ins>
      <w:del w:id="14" w:author="Author">
        <w:r w:rsidDel="0034182E">
          <w:rPr>
            <w:rFonts w:cs="Times New Roman"/>
            <w:color w:val="auto"/>
            <w:lang w:val="en-GB"/>
          </w:rPr>
          <w:delText xml:space="preserve"> –</w:delText>
        </w:r>
      </w:del>
      <w:r>
        <w:rPr>
          <w:rFonts w:cs="Times New Roman"/>
          <w:color w:val="auto"/>
          <w:lang w:val="en-GB"/>
        </w:rPr>
        <w:t xml:space="preserve"> </w:t>
      </w:r>
      <w:r w:rsidR="0030373A">
        <w:rPr>
          <w:rFonts w:cs="Times New Roman"/>
          <w:color w:val="auto"/>
          <w:lang w:val="en-GB"/>
        </w:rPr>
        <w:t>disseminate</w:t>
      </w:r>
      <w:r w:rsidR="0030373A" w:rsidRPr="0077450C">
        <w:rPr>
          <w:rFonts w:cs="Times New Roman"/>
          <w:color w:val="auto"/>
          <w:lang w:val="en-GB"/>
        </w:rPr>
        <w:t xml:space="preserve"> </w:t>
      </w:r>
      <w:r w:rsidR="0030373A">
        <w:rPr>
          <w:rFonts w:cs="Times New Roman"/>
          <w:color w:val="auto"/>
          <w:lang w:val="en-GB"/>
        </w:rPr>
        <w:t>agency as they reorder themselves and</w:t>
      </w:r>
      <w:r w:rsidRPr="00B45BF3">
        <w:rPr>
          <w:rFonts w:cs="Times New Roman"/>
          <w:color w:val="auto"/>
          <w:lang w:val="en-GB"/>
        </w:rPr>
        <w:t xml:space="preserve"> </w:t>
      </w:r>
      <w:r>
        <w:rPr>
          <w:rFonts w:cs="Times New Roman"/>
          <w:color w:val="auto"/>
          <w:lang w:val="en-GB"/>
        </w:rPr>
        <w:t>their agendas</w:t>
      </w:r>
      <w:r w:rsidR="0030373A">
        <w:rPr>
          <w:rFonts w:cs="Times New Roman"/>
          <w:color w:val="auto"/>
          <w:lang w:val="en-GB"/>
        </w:rPr>
        <w:t xml:space="preserve"> </w:t>
      </w:r>
      <w:r w:rsidRPr="00CA0D85">
        <w:rPr>
          <w:rFonts w:cs="Times New Roman"/>
          <w:color w:val="auto"/>
          <w:lang w:val="en-GB"/>
        </w:rPr>
        <w:t>around the issue</w:t>
      </w:r>
      <w:r w:rsidRPr="00B45BF3">
        <w:rPr>
          <w:rFonts w:cs="Times New Roman"/>
          <w:color w:val="auto"/>
          <w:lang w:val="en-GB"/>
        </w:rPr>
        <w:t xml:space="preserve"> of </w:t>
      </w:r>
      <w:r>
        <w:rPr>
          <w:rFonts w:cs="Times New Roman"/>
          <w:color w:val="auto"/>
          <w:lang w:val="en-GB"/>
        </w:rPr>
        <w:t xml:space="preserve">‘reforming’ institutions and </w:t>
      </w:r>
      <w:r w:rsidR="0030373A">
        <w:rPr>
          <w:rFonts w:cs="Times New Roman"/>
          <w:color w:val="auto"/>
          <w:lang w:val="en-GB"/>
        </w:rPr>
        <w:t>‘</w:t>
      </w:r>
      <w:r>
        <w:rPr>
          <w:rFonts w:cs="Times New Roman"/>
          <w:color w:val="auto"/>
          <w:lang w:val="en-GB"/>
        </w:rPr>
        <w:t>modernising</w:t>
      </w:r>
      <w:r w:rsidR="0030373A">
        <w:rPr>
          <w:rFonts w:cs="Times New Roman"/>
          <w:color w:val="auto"/>
          <w:lang w:val="en-GB"/>
        </w:rPr>
        <w:t xml:space="preserve">’ </w:t>
      </w:r>
      <w:r w:rsidRPr="00CA0D85">
        <w:rPr>
          <w:rFonts w:cs="Times New Roman"/>
          <w:color w:val="auto"/>
          <w:lang w:val="en-GB"/>
        </w:rPr>
        <w:t>cultural mores</w:t>
      </w:r>
      <w:r w:rsidRPr="00B45BF3">
        <w:rPr>
          <w:rFonts w:cs="Times New Roman"/>
          <w:color w:val="auto"/>
          <w:lang w:val="en-GB"/>
        </w:rPr>
        <w:t>.</w:t>
      </w:r>
      <w:ins w:id="15" w:author="Author">
        <w:r w:rsidR="0034182E">
          <w:rPr>
            <w:rFonts w:cs="Times New Roman"/>
            <w:color w:val="auto"/>
            <w:lang w:val="en-GB"/>
          </w:rPr>
          <w:t xml:space="preserve"> </w:t>
        </w:r>
      </w:ins>
    </w:p>
    <w:p w14:paraId="727BE277" w14:textId="1021C9D9" w:rsidR="007E00C4" w:rsidRPr="00845E8F" w:rsidRDefault="00746C10">
      <w:pPr>
        <w:pStyle w:val="Body"/>
        <w:rPr>
          <w:lang w:val="en-GB"/>
        </w:rPr>
      </w:pPr>
      <w:r w:rsidRPr="00AC6E1D">
        <w:rPr>
          <w:bCs/>
          <w:lang w:val="en-GB"/>
        </w:rPr>
        <w:t>Critically</w:t>
      </w:r>
      <w:r w:rsidR="007E00C4" w:rsidRPr="00845E8F">
        <w:rPr>
          <w:lang w:val="en-GB"/>
        </w:rPr>
        <w:t xml:space="preserve">, neo-liberal inspired reforms </w:t>
      </w:r>
      <w:r w:rsidR="009717DE">
        <w:rPr>
          <w:lang w:val="en-GB"/>
        </w:rPr>
        <w:t xml:space="preserve">in the UK </w:t>
      </w:r>
      <w:r w:rsidR="007E00C4" w:rsidRPr="00845E8F">
        <w:rPr>
          <w:lang w:val="en-GB"/>
        </w:rPr>
        <w:t>have been reversing any virtuous flows in the circle of wealth</w:t>
      </w:r>
      <w:r w:rsidR="0030373A" w:rsidRPr="0030373A">
        <w:rPr>
          <w:lang w:val="en-GB"/>
        </w:rPr>
        <w:t xml:space="preserve"> </w:t>
      </w:r>
      <w:r w:rsidR="0030373A" w:rsidRPr="00845E8F">
        <w:rPr>
          <w:lang w:val="en-GB"/>
        </w:rPr>
        <w:t>since the 1980s</w:t>
      </w:r>
      <w:r w:rsidR="007E00C4" w:rsidRPr="00845E8F">
        <w:rPr>
          <w:lang w:val="en-GB"/>
        </w:rPr>
        <w:t>. The outsourcing of production (relegat</w:t>
      </w:r>
      <w:r w:rsidR="0014442B">
        <w:rPr>
          <w:lang w:val="en-GB"/>
        </w:rPr>
        <w:t>ing</w:t>
      </w:r>
      <w:r w:rsidR="007E00C4" w:rsidRPr="00845E8F">
        <w:rPr>
          <w:lang w:val="en-GB"/>
        </w:rPr>
        <w:t xml:space="preserve"> manufacturing to the global economy), the policy of importing cheap labour</w:t>
      </w:r>
      <w:r w:rsidR="0030373A">
        <w:rPr>
          <w:lang w:val="en-GB"/>
        </w:rPr>
        <w:t xml:space="preserve"> (</w:t>
      </w:r>
      <w:r w:rsidR="0014442B">
        <w:rPr>
          <w:lang w:val="en-GB"/>
        </w:rPr>
        <w:t>holding</w:t>
      </w:r>
      <w:r w:rsidR="0030373A">
        <w:rPr>
          <w:lang w:val="en-GB"/>
        </w:rPr>
        <w:t xml:space="preserve"> down wage demands)</w:t>
      </w:r>
      <w:r w:rsidR="007E00C4" w:rsidRPr="00845E8F">
        <w:rPr>
          <w:lang w:val="en-GB"/>
        </w:rPr>
        <w:t>, changes in the law such as the Landlord’s Act of 1988 (transferr</w:t>
      </w:r>
      <w:r w:rsidR="0014442B">
        <w:rPr>
          <w:lang w:val="en-GB"/>
        </w:rPr>
        <w:t>ing</w:t>
      </w:r>
      <w:r w:rsidR="007E00C4" w:rsidRPr="00845E8F">
        <w:rPr>
          <w:lang w:val="en-GB"/>
        </w:rPr>
        <w:t xml:space="preserve"> occupancy advantages from tenants to landlords), and curbing</w:t>
      </w:r>
      <w:r w:rsidR="0030373A">
        <w:rPr>
          <w:lang w:val="en-GB"/>
        </w:rPr>
        <w:t xml:space="preserve"> </w:t>
      </w:r>
      <w:r w:rsidR="007E00C4" w:rsidRPr="00845E8F">
        <w:rPr>
          <w:lang w:val="en-GB"/>
        </w:rPr>
        <w:t>sanctions available to the Unions (outlawing for instance ‘sympathy’ strikes), have all radically altered the balance of power between capital and labour. Also significant is the huge switch in taxation policy away from ‘redistribution’ towards ‘incentives’, where the latter slants rewards to those deemed to help econom</w:t>
      </w:r>
      <w:r>
        <w:rPr>
          <w:lang w:val="en-GB"/>
        </w:rPr>
        <w:t xml:space="preserve">ic </w:t>
      </w:r>
      <w:r w:rsidR="007E00C4" w:rsidRPr="00845E8F">
        <w:rPr>
          <w:lang w:val="en-GB"/>
        </w:rPr>
        <w:t>grow</w:t>
      </w:r>
      <w:r>
        <w:rPr>
          <w:lang w:val="en-GB"/>
        </w:rPr>
        <w:t>th</w:t>
      </w:r>
      <w:r w:rsidR="007E00C4" w:rsidRPr="00845E8F">
        <w:rPr>
          <w:lang w:val="en-GB"/>
        </w:rPr>
        <w:t xml:space="preserve">. Far from asymmetries in wealth being </w:t>
      </w:r>
      <w:r w:rsidR="0030373A">
        <w:rPr>
          <w:lang w:val="en-GB"/>
        </w:rPr>
        <w:t xml:space="preserve">culturally </w:t>
      </w:r>
      <w:r w:rsidR="007E00C4" w:rsidRPr="00845E8F">
        <w:rPr>
          <w:lang w:val="en-GB"/>
        </w:rPr>
        <w:t xml:space="preserve">unacceptable, inequalities are now maximised through a bewildering range of bonus payments, investment incentives and tax breaks – all consolidated through historically low rates of income tax for top earners. </w:t>
      </w:r>
    </w:p>
    <w:p w14:paraId="15ABE2D9" w14:textId="77777777" w:rsidR="007E00C4" w:rsidRDefault="007E00C4">
      <w:pPr>
        <w:pStyle w:val="Body"/>
        <w:rPr>
          <w:lang w:val="en-GB"/>
        </w:rPr>
      </w:pPr>
    </w:p>
    <w:p w14:paraId="5CEFDD54" w14:textId="4CAE21D6" w:rsidR="004059E7" w:rsidRDefault="00830A21">
      <w:pPr>
        <w:pStyle w:val="Body"/>
        <w:rPr>
          <w:lang w:val="en-GB"/>
        </w:rPr>
      </w:pPr>
      <w:r>
        <w:rPr>
          <w:lang w:val="en-GB"/>
        </w:rPr>
        <w:t xml:space="preserve">Our concern is therefore to extend understandings of culture </w:t>
      </w:r>
      <w:r w:rsidR="00746C10">
        <w:rPr>
          <w:lang w:val="en-GB"/>
        </w:rPr>
        <w:t xml:space="preserve">by </w:t>
      </w:r>
      <w:r w:rsidR="008B1EF0">
        <w:rPr>
          <w:lang w:val="en-GB"/>
        </w:rPr>
        <w:t>tak</w:t>
      </w:r>
      <w:r w:rsidR="00746C10">
        <w:rPr>
          <w:lang w:val="en-GB"/>
        </w:rPr>
        <w:t>ing</w:t>
      </w:r>
      <w:r w:rsidR="008B1EF0">
        <w:rPr>
          <w:lang w:val="en-GB"/>
        </w:rPr>
        <w:t xml:space="preserve"> account of these changes and so move </w:t>
      </w:r>
      <w:r>
        <w:rPr>
          <w:lang w:val="en-GB"/>
        </w:rPr>
        <w:t xml:space="preserve">beyond theories </w:t>
      </w:r>
      <w:r w:rsidR="00746C10">
        <w:rPr>
          <w:lang w:val="en-GB"/>
        </w:rPr>
        <w:t>reliant</w:t>
      </w:r>
      <w:r w:rsidR="009717DE">
        <w:rPr>
          <w:lang w:val="en-GB"/>
        </w:rPr>
        <w:t xml:space="preserve"> </w:t>
      </w:r>
      <w:r>
        <w:rPr>
          <w:lang w:val="en-GB"/>
        </w:rPr>
        <w:t xml:space="preserve">on patterns of consumption as </w:t>
      </w:r>
      <w:r w:rsidR="00746C10">
        <w:rPr>
          <w:lang w:val="en-GB"/>
        </w:rPr>
        <w:t>defining</w:t>
      </w:r>
      <w:r>
        <w:rPr>
          <w:lang w:val="en-GB"/>
        </w:rPr>
        <w:t xml:space="preserve"> class differentials. </w:t>
      </w:r>
      <w:r w:rsidR="00842796">
        <w:rPr>
          <w:lang w:val="en-GB"/>
        </w:rPr>
        <w:t>Pi</w:t>
      </w:r>
      <w:r w:rsidR="00842796" w:rsidRPr="00733048">
        <w:rPr>
          <w:lang w:val="en-GB"/>
        </w:rPr>
        <w:t>cking up on the turn to consumption</w:t>
      </w:r>
      <w:ins w:id="16" w:author="Author">
        <w:r w:rsidR="00444629">
          <w:rPr>
            <w:lang w:val="en-GB"/>
          </w:rPr>
          <w:t xml:space="preserve"> </w:t>
        </w:r>
        <w:del w:id="17" w:author="Author">
          <w:r w:rsidR="00444629" w:rsidDel="0034182E">
            <w:rPr>
              <w:lang w:val="en-GB"/>
            </w:rPr>
            <w:delText>(where when how?</w:delText>
          </w:r>
        </w:del>
        <w:r w:rsidR="0034182E">
          <w:rPr>
            <w:lang w:val="en-GB"/>
          </w:rPr>
          <w:t>in sociology since the 1980s</w:t>
        </w:r>
      </w:ins>
      <w:r w:rsidR="00842796" w:rsidRPr="00733048">
        <w:rPr>
          <w:lang w:val="en-GB"/>
        </w:rPr>
        <w:t xml:space="preserve">, it </w:t>
      </w:r>
      <w:r w:rsidR="00842796">
        <w:rPr>
          <w:lang w:val="en-GB"/>
        </w:rPr>
        <w:t xml:space="preserve">is </w:t>
      </w:r>
      <w:r w:rsidR="00842796" w:rsidRPr="00733048">
        <w:rPr>
          <w:lang w:val="en-GB"/>
        </w:rPr>
        <w:t>argu</w:t>
      </w:r>
      <w:r w:rsidR="00842796">
        <w:rPr>
          <w:lang w:val="en-GB"/>
        </w:rPr>
        <w:t xml:space="preserve">able </w:t>
      </w:r>
      <w:r w:rsidR="00842796" w:rsidRPr="00733048">
        <w:rPr>
          <w:lang w:val="en-GB"/>
        </w:rPr>
        <w:t>that capitalism has been re-appropriating identity away from the mid-20</w:t>
      </w:r>
      <w:r w:rsidR="00842796" w:rsidRPr="00733048">
        <w:rPr>
          <w:vertAlign w:val="superscript"/>
          <w:lang w:val="en-GB"/>
        </w:rPr>
        <w:t>th</w:t>
      </w:r>
      <w:r w:rsidR="00842796" w:rsidRPr="00733048">
        <w:rPr>
          <w:lang w:val="en-GB"/>
        </w:rPr>
        <w:t xml:space="preserve"> century class relations explored by Bourdieu (see also Skeggs</w:t>
      </w:r>
      <w:r w:rsidR="0014442B">
        <w:rPr>
          <w:lang w:val="en-GB"/>
        </w:rPr>
        <w:t>,</w:t>
      </w:r>
      <w:r w:rsidR="00842796" w:rsidRPr="00733048">
        <w:rPr>
          <w:lang w:val="en-GB"/>
        </w:rPr>
        <w:t xml:space="preserve"> 2011)</w:t>
      </w:r>
      <w:r w:rsidR="00842796">
        <w:rPr>
          <w:lang w:val="en-GB"/>
        </w:rPr>
        <w:t>. Similarly it is possible</w:t>
      </w:r>
      <w:r w:rsidR="00842796" w:rsidRPr="00733048">
        <w:rPr>
          <w:lang w:val="en-GB"/>
        </w:rPr>
        <w:t xml:space="preserve"> </w:t>
      </w:r>
      <w:r w:rsidR="00842796">
        <w:rPr>
          <w:lang w:val="en-GB"/>
        </w:rPr>
        <w:t xml:space="preserve">that what Thrift (2012) calls the ‘new industrialisation’ </w:t>
      </w:r>
      <w:r w:rsidR="0030373A">
        <w:rPr>
          <w:lang w:val="en-GB"/>
        </w:rPr>
        <w:t>is</w:t>
      </w:r>
      <w:r w:rsidR="00842796" w:rsidRPr="00733048">
        <w:rPr>
          <w:lang w:val="en-GB"/>
        </w:rPr>
        <w:t xml:space="preserve"> re-forging belongings into a more nuanced and targeted production. </w:t>
      </w:r>
      <w:r w:rsidR="0030373A">
        <w:rPr>
          <w:lang w:val="en-GB"/>
        </w:rPr>
        <w:t>Recognising that</w:t>
      </w:r>
      <w:r w:rsidR="006F69D3">
        <w:rPr>
          <w:lang w:val="en-GB"/>
        </w:rPr>
        <w:t xml:space="preserve"> social groupings do use </w:t>
      </w:r>
      <w:r w:rsidR="006F69D3">
        <w:rPr>
          <w:lang w:val="en-GB"/>
        </w:rPr>
        <w:lastRenderedPageBreak/>
        <w:t xml:space="preserve">goods as materials to evidence identity </w:t>
      </w:r>
      <w:r w:rsidR="009717DE">
        <w:rPr>
          <w:lang w:val="en-GB"/>
        </w:rPr>
        <w:t xml:space="preserve">and belonging (Douglas and Isherwood </w:t>
      </w:r>
      <w:r w:rsidR="00690959">
        <w:rPr>
          <w:lang w:val="en-GB"/>
        </w:rPr>
        <w:t>1980</w:t>
      </w:r>
      <w:r w:rsidR="009717DE">
        <w:rPr>
          <w:lang w:val="en-GB"/>
        </w:rPr>
        <w:t>)</w:t>
      </w:r>
      <w:r w:rsidR="0030373A">
        <w:rPr>
          <w:lang w:val="en-GB"/>
        </w:rPr>
        <w:t>,</w:t>
      </w:r>
      <w:r w:rsidR="009717DE">
        <w:rPr>
          <w:lang w:val="en-GB"/>
        </w:rPr>
        <w:t xml:space="preserve"> </w:t>
      </w:r>
      <w:r w:rsidR="0030373A">
        <w:rPr>
          <w:lang w:val="en-GB"/>
        </w:rPr>
        <w:t>w</w:t>
      </w:r>
      <w:r w:rsidR="00746C10">
        <w:rPr>
          <w:lang w:val="en-GB"/>
        </w:rPr>
        <w:t>e</w:t>
      </w:r>
      <w:r w:rsidR="001A4C20">
        <w:rPr>
          <w:lang w:val="en-GB"/>
        </w:rPr>
        <w:t xml:space="preserve"> </w:t>
      </w:r>
      <w:r w:rsidR="008B1EF0">
        <w:rPr>
          <w:lang w:val="en-GB"/>
        </w:rPr>
        <w:t xml:space="preserve">focus </w:t>
      </w:r>
      <w:r w:rsidR="0030373A">
        <w:rPr>
          <w:lang w:val="en-GB"/>
        </w:rPr>
        <w:t xml:space="preserve">more </w:t>
      </w:r>
      <w:r w:rsidR="008B1EF0">
        <w:rPr>
          <w:lang w:val="en-GB"/>
        </w:rPr>
        <w:t>on</w:t>
      </w:r>
      <w:r w:rsidR="001A4C20">
        <w:rPr>
          <w:lang w:val="en-GB"/>
        </w:rPr>
        <w:t xml:space="preserve"> the pressing question </w:t>
      </w:r>
      <w:r w:rsidR="006F69D3">
        <w:rPr>
          <w:lang w:val="en-GB"/>
        </w:rPr>
        <w:t xml:space="preserve">of what </w:t>
      </w:r>
      <w:r>
        <w:rPr>
          <w:lang w:val="en-GB"/>
        </w:rPr>
        <w:t xml:space="preserve">conduct and </w:t>
      </w:r>
      <w:r w:rsidR="001A4C20">
        <w:rPr>
          <w:lang w:val="en-GB"/>
        </w:rPr>
        <w:t>belonging</w:t>
      </w:r>
      <w:r w:rsidR="007F0C67">
        <w:rPr>
          <w:lang w:val="en-GB"/>
        </w:rPr>
        <w:t xml:space="preserve"> get</w:t>
      </w:r>
      <w:r w:rsidR="001A4C20">
        <w:rPr>
          <w:lang w:val="en-GB"/>
        </w:rPr>
        <w:t>s</w:t>
      </w:r>
      <w:r w:rsidR="006F69D3">
        <w:rPr>
          <w:lang w:val="en-GB"/>
        </w:rPr>
        <w:t xml:space="preserve"> made acceptable by the few </w:t>
      </w:r>
      <w:r w:rsidR="007F0C67">
        <w:rPr>
          <w:lang w:val="en-GB"/>
        </w:rPr>
        <w:t xml:space="preserve">– in their chase for power </w:t>
      </w:r>
      <w:r w:rsidR="00746C10">
        <w:rPr>
          <w:lang w:val="en-GB"/>
        </w:rPr>
        <w:t>or</w:t>
      </w:r>
      <w:r w:rsidR="007F0C67">
        <w:rPr>
          <w:lang w:val="en-GB"/>
        </w:rPr>
        <w:t xml:space="preserve"> </w:t>
      </w:r>
      <w:r w:rsidR="006F69D3">
        <w:rPr>
          <w:lang w:val="en-GB"/>
        </w:rPr>
        <w:t xml:space="preserve">wealth </w:t>
      </w:r>
      <w:r w:rsidR="007F0C67">
        <w:rPr>
          <w:lang w:val="en-GB"/>
        </w:rPr>
        <w:t xml:space="preserve">– </w:t>
      </w:r>
      <w:r w:rsidR="006F69D3">
        <w:rPr>
          <w:lang w:val="en-GB"/>
        </w:rPr>
        <w:t xml:space="preserve">and how </w:t>
      </w:r>
      <w:r w:rsidR="008B1EF0">
        <w:rPr>
          <w:lang w:val="en-GB"/>
        </w:rPr>
        <w:t xml:space="preserve">is </w:t>
      </w:r>
      <w:r w:rsidR="006F69D3">
        <w:rPr>
          <w:lang w:val="en-GB"/>
        </w:rPr>
        <w:t>advancement mobilised and made possible for some and not for others</w:t>
      </w:r>
      <w:r w:rsidR="004059E7">
        <w:rPr>
          <w:lang w:val="en-GB"/>
        </w:rPr>
        <w:t>?</w:t>
      </w:r>
      <w:r w:rsidR="006F69D3">
        <w:rPr>
          <w:lang w:val="en-GB"/>
        </w:rPr>
        <w:t xml:space="preserve"> </w:t>
      </w:r>
    </w:p>
    <w:p w14:paraId="4BE8B2C7" w14:textId="77777777" w:rsidR="00690928" w:rsidRPr="00C17D7F" w:rsidRDefault="00690928">
      <w:pPr>
        <w:pStyle w:val="Body"/>
        <w:rPr>
          <w:lang w:val="en-GB"/>
        </w:rPr>
      </w:pPr>
    </w:p>
    <w:p w14:paraId="461586FD" w14:textId="5EFC3D1C" w:rsidR="00690928" w:rsidRPr="00144F7A" w:rsidRDefault="0030373A">
      <w:pPr>
        <w:pStyle w:val="Body"/>
        <w:rPr>
          <w:lang w:val="en-GB"/>
        </w:rPr>
      </w:pPr>
      <w:r>
        <w:rPr>
          <w:lang w:val="en-GB"/>
        </w:rPr>
        <w:t>I</w:t>
      </w:r>
      <w:r w:rsidRPr="002C5384">
        <w:rPr>
          <w:lang w:val="en-GB"/>
        </w:rPr>
        <w:t xml:space="preserve">n </w:t>
      </w:r>
      <w:r>
        <w:rPr>
          <w:lang w:val="en-GB"/>
        </w:rPr>
        <w:t>thinking through the relations between class and</w:t>
      </w:r>
      <w:r w:rsidRPr="002C5384">
        <w:rPr>
          <w:lang w:val="en-GB"/>
        </w:rPr>
        <w:t xml:space="preserve"> culture as </w:t>
      </w:r>
      <w:proofErr w:type="gramStart"/>
      <w:r w:rsidRPr="002C5384">
        <w:rPr>
          <w:lang w:val="en-GB"/>
        </w:rPr>
        <w:t>world-making</w:t>
      </w:r>
      <w:proofErr w:type="gramEnd"/>
      <w:r>
        <w:rPr>
          <w:lang w:val="en-GB"/>
        </w:rPr>
        <w:t xml:space="preserve">, we draw on our studies of </w:t>
      </w:r>
      <w:r w:rsidRPr="00450E97">
        <w:rPr>
          <w:lang w:val="en-GB"/>
        </w:rPr>
        <w:t>on-going reform</w:t>
      </w:r>
      <w:r>
        <w:rPr>
          <w:lang w:val="en-GB"/>
        </w:rPr>
        <w:t>s</w:t>
      </w:r>
      <w:r w:rsidRPr="00450E97">
        <w:rPr>
          <w:lang w:val="en-GB"/>
        </w:rPr>
        <w:t xml:space="preserve"> of institutions within the UK</w:t>
      </w:r>
      <w:r w:rsidRPr="002C5384">
        <w:rPr>
          <w:lang w:val="en-GB"/>
        </w:rPr>
        <w:t xml:space="preserve"> over the last thirty year</w:t>
      </w:r>
      <w:r>
        <w:rPr>
          <w:lang w:val="en-GB"/>
        </w:rPr>
        <w:t xml:space="preserve">s. </w:t>
      </w:r>
      <w:r w:rsidR="00690928" w:rsidRPr="00144F7A">
        <w:rPr>
          <w:lang w:val="en-GB"/>
        </w:rPr>
        <w:t xml:space="preserve">As we explain, the process of a modernity bent on tearing up its roots – and so making </w:t>
      </w:r>
      <w:r w:rsidR="00690928">
        <w:rPr>
          <w:lang w:val="en-GB"/>
        </w:rPr>
        <w:t xml:space="preserve">almost </w:t>
      </w:r>
      <w:r w:rsidR="00690928" w:rsidRPr="00144F7A">
        <w:rPr>
          <w:lang w:val="en-GB"/>
        </w:rPr>
        <w:t xml:space="preserve">everyone precarious – alters </w:t>
      </w:r>
      <w:r w:rsidR="00746C10">
        <w:rPr>
          <w:lang w:val="en-GB"/>
        </w:rPr>
        <w:t>how</w:t>
      </w:r>
      <w:r w:rsidR="00690928" w:rsidRPr="00144F7A">
        <w:rPr>
          <w:lang w:val="en-GB"/>
        </w:rPr>
        <w:t xml:space="preserve"> advantage is commodified or acquired. For example, </w:t>
      </w:r>
      <w:r w:rsidR="00690928">
        <w:rPr>
          <w:lang w:val="en-GB"/>
        </w:rPr>
        <w:t>a key</w:t>
      </w:r>
      <w:r w:rsidR="00690928" w:rsidRPr="00144F7A">
        <w:rPr>
          <w:lang w:val="en-GB"/>
        </w:rPr>
        <w:t xml:space="preserve"> </w:t>
      </w:r>
      <w:proofErr w:type="gramStart"/>
      <w:r w:rsidR="00690928" w:rsidRPr="00144F7A">
        <w:rPr>
          <w:lang w:val="en-GB"/>
        </w:rPr>
        <w:t>building</w:t>
      </w:r>
      <w:r>
        <w:rPr>
          <w:lang w:val="en-GB"/>
        </w:rPr>
        <w:t>-</w:t>
      </w:r>
      <w:r w:rsidR="00690928" w:rsidRPr="00144F7A">
        <w:rPr>
          <w:lang w:val="en-GB"/>
        </w:rPr>
        <w:t>block</w:t>
      </w:r>
      <w:proofErr w:type="gramEnd"/>
      <w:r w:rsidR="00690928" w:rsidRPr="00144F7A">
        <w:rPr>
          <w:lang w:val="en-GB"/>
        </w:rPr>
        <w:t xml:space="preserve"> of modernity </w:t>
      </w:r>
      <w:r w:rsidR="00690928">
        <w:rPr>
          <w:lang w:val="en-GB"/>
        </w:rPr>
        <w:t>– central to much 19</w:t>
      </w:r>
      <w:r w:rsidR="00690928" w:rsidRPr="00AC6E1D">
        <w:rPr>
          <w:vertAlign w:val="superscript"/>
          <w:lang w:val="en-GB"/>
        </w:rPr>
        <w:t>th</w:t>
      </w:r>
      <w:r w:rsidR="00690928">
        <w:rPr>
          <w:lang w:val="en-GB"/>
        </w:rPr>
        <w:t xml:space="preserve"> and 20</w:t>
      </w:r>
      <w:r w:rsidR="00690928" w:rsidRPr="00AC6E1D">
        <w:rPr>
          <w:vertAlign w:val="superscript"/>
          <w:lang w:val="en-GB"/>
        </w:rPr>
        <w:t>th</w:t>
      </w:r>
      <w:r w:rsidR="00690928">
        <w:rPr>
          <w:lang w:val="en-GB"/>
        </w:rPr>
        <w:t xml:space="preserve"> century political philosophy in the US –</w:t>
      </w:r>
      <w:r w:rsidR="00690928" w:rsidRPr="00144F7A">
        <w:rPr>
          <w:lang w:val="en-GB"/>
        </w:rPr>
        <w:t xml:space="preserve"> is no</w:t>
      </w:r>
      <w:r w:rsidR="00690928">
        <w:rPr>
          <w:lang w:val="en-GB"/>
        </w:rPr>
        <w:t xml:space="preserve">t </w:t>
      </w:r>
      <w:r w:rsidR="00690928" w:rsidRPr="00144F7A">
        <w:rPr>
          <w:lang w:val="en-GB"/>
        </w:rPr>
        <w:t>merit</w:t>
      </w:r>
      <w:r w:rsidR="00690928">
        <w:rPr>
          <w:lang w:val="en-GB"/>
        </w:rPr>
        <w:t xml:space="preserve">; </w:t>
      </w:r>
      <w:r w:rsidR="00690928" w:rsidRPr="00144F7A">
        <w:rPr>
          <w:lang w:val="en-GB"/>
        </w:rPr>
        <w:t>assessment of which is likely</w:t>
      </w:r>
      <w:r w:rsidR="00690928">
        <w:rPr>
          <w:lang w:val="en-GB"/>
        </w:rPr>
        <w:t xml:space="preserve"> skewed</w:t>
      </w:r>
      <w:r w:rsidR="00690928" w:rsidRPr="00144F7A">
        <w:rPr>
          <w:lang w:val="en-GB"/>
        </w:rPr>
        <w:t xml:space="preserve"> by </w:t>
      </w:r>
      <w:r w:rsidR="00690928">
        <w:rPr>
          <w:lang w:val="en-GB"/>
        </w:rPr>
        <w:t>educational privilege</w:t>
      </w:r>
      <w:r w:rsidR="00690928" w:rsidRPr="00144F7A">
        <w:rPr>
          <w:lang w:val="en-GB"/>
        </w:rPr>
        <w:t xml:space="preserve"> </w:t>
      </w:r>
      <w:r w:rsidR="00690928">
        <w:rPr>
          <w:lang w:val="en-GB"/>
        </w:rPr>
        <w:t>(Young, 1958)</w:t>
      </w:r>
      <w:r w:rsidR="00690928" w:rsidRPr="00144F7A">
        <w:rPr>
          <w:lang w:val="en-GB"/>
        </w:rPr>
        <w:t xml:space="preserve">. Instead, the demanding relation </w:t>
      </w:r>
      <w:r>
        <w:rPr>
          <w:lang w:val="en-GB"/>
        </w:rPr>
        <w:t>is</w:t>
      </w:r>
      <w:r w:rsidR="00690928" w:rsidRPr="00144F7A">
        <w:rPr>
          <w:lang w:val="en-GB"/>
        </w:rPr>
        <w:t xml:space="preserve"> ‘response-ability’ (</w:t>
      </w:r>
      <w:ins w:id="18" w:author="Author">
        <w:r w:rsidR="00CA1449">
          <w:rPr>
            <w:lang w:val="en-GB"/>
          </w:rPr>
          <w:t>Latimer</w:t>
        </w:r>
      </w:ins>
      <w:r w:rsidR="00690928">
        <w:rPr>
          <w:lang w:val="en-GB"/>
        </w:rPr>
        <w:t>,</w:t>
      </w:r>
      <w:r w:rsidR="00690928" w:rsidRPr="00144F7A">
        <w:rPr>
          <w:lang w:val="en-GB"/>
        </w:rPr>
        <w:t xml:space="preserve"> 1999)</w:t>
      </w:r>
      <w:r>
        <w:rPr>
          <w:lang w:val="en-GB"/>
        </w:rPr>
        <w:t>, a readiness to answer</w:t>
      </w:r>
      <w:r w:rsidR="00690928" w:rsidRPr="00144F7A">
        <w:rPr>
          <w:lang w:val="en-GB"/>
        </w:rPr>
        <w:t xml:space="preserve"> calls by </w:t>
      </w:r>
      <w:r w:rsidR="00690928">
        <w:rPr>
          <w:lang w:val="en-GB"/>
        </w:rPr>
        <w:t>contesting</w:t>
      </w:r>
      <w:r w:rsidR="00690928" w:rsidRPr="00144F7A">
        <w:rPr>
          <w:lang w:val="en-GB"/>
        </w:rPr>
        <w:t xml:space="preserve"> parties to work </w:t>
      </w:r>
      <w:r w:rsidR="00690928" w:rsidRPr="00144F7A">
        <w:rPr>
          <w:i/>
          <w:iCs/>
          <w:lang w:val="en-GB"/>
        </w:rPr>
        <w:t>on</w:t>
      </w:r>
      <w:r w:rsidR="00690928" w:rsidRPr="00144F7A">
        <w:rPr>
          <w:lang w:val="en-GB"/>
        </w:rPr>
        <w:t xml:space="preserve"> modernity</w:t>
      </w:r>
      <w:r w:rsidR="00690928">
        <w:rPr>
          <w:lang w:val="en-GB"/>
        </w:rPr>
        <w:t>’s formations</w:t>
      </w:r>
      <w:r w:rsidR="00690928" w:rsidRPr="00144F7A">
        <w:rPr>
          <w:lang w:val="en-GB"/>
        </w:rPr>
        <w:t xml:space="preserve">, rather than simply </w:t>
      </w:r>
      <w:r w:rsidR="00690928">
        <w:rPr>
          <w:lang w:val="en-GB"/>
        </w:rPr>
        <w:t>benefit from them</w:t>
      </w:r>
      <w:r w:rsidR="00690928" w:rsidRPr="00144F7A">
        <w:rPr>
          <w:lang w:val="en-GB"/>
        </w:rPr>
        <w:t xml:space="preserve">. </w:t>
      </w:r>
      <w:r w:rsidR="00746C10">
        <w:rPr>
          <w:lang w:val="en-GB"/>
        </w:rPr>
        <w:t>F</w:t>
      </w:r>
      <w:r w:rsidR="00690928" w:rsidRPr="00144F7A">
        <w:rPr>
          <w:lang w:val="en-GB"/>
        </w:rPr>
        <w:t>ar from a free lunch</w:t>
      </w:r>
      <w:r w:rsidR="00746C10">
        <w:rPr>
          <w:lang w:val="en-GB"/>
        </w:rPr>
        <w:t>,</w:t>
      </w:r>
      <w:r w:rsidR="00690928" w:rsidRPr="00144F7A">
        <w:rPr>
          <w:lang w:val="en-GB"/>
        </w:rPr>
        <w:t xml:space="preserve"> opportunities for world-making involve would-be members attach</w:t>
      </w:r>
      <w:r w:rsidR="00746C10">
        <w:rPr>
          <w:lang w:val="en-GB"/>
        </w:rPr>
        <w:t>ing</w:t>
      </w:r>
      <w:r w:rsidR="00690928" w:rsidRPr="00144F7A">
        <w:rPr>
          <w:lang w:val="en-GB"/>
        </w:rPr>
        <w:t xml:space="preserve"> themselves to one </w:t>
      </w:r>
      <w:r w:rsidR="00690928">
        <w:rPr>
          <w:lang w:val="en-GB"/>
        </w:rPr>
        <w:t>agenda or</w:t>
      </w:r>
      <w:r w:rsidR="00690928" w:rsidRPr="00144F7A">
        <w:rPr>
          <w:lang w:val="en-GB"/>
        </w:rPr>
        <w:t xml:space="preserve"> another whenever a call for this or that reform is issued</w:t>
      </w:r>
      <w:ins w:id="19" w:author="Author">
        <w:r w:rsidR="0034182E">
          <w:rPr>
            <w:lang w:val="en-GB"/>
          </w:rPr>
          <w:t>.</w:t>
        </w:r>
      </w:ins>
    </w:p>
    <w:p w14:paraId="0DE91242" w14:textId="77777777" w:rsidR="00690928" w:rsidRDefault="00690928">
      <w:pPr>
        <w:pStyle w:val="Body"/>
        <w:rPr>
          <w:lang w:val="en-GB"/>
        </w:rPr>
      </w:pPr>
    </w:p>
    <w:p w14:paraId="2B24D55D" w14:textId="6204670F" w:rsidR="00690928" w:rsidRPr="00C17D7F" w:rsidRDefault="00EB4013">
      <w:pPr>
        <w:pStyle w:val="Body"/>
        <w:rPr>
          <w:lang w:val="en-GB"/>
        </w:rPr>
      </w:pPr>
      <w:r>
        <w:rPr>
          <w:lang w:val="en-GB"/>
        </w:rPr>
        <w:t>Here we</w:t>
      </w:r>
      <w:r w:rsidRPr="00CA0D85">
        <w:rPr>
          <w:lang w:val="en-GB"/>
        </w:rPr>
        <w:t xml:space="preserve"> outline </w:t>
      </w:r>
      <w:r w:rsidRPr="00C17D7F">
        <w:rPr>
          <w:lang w:val="en-GB"/>
        </w:rPr>
        <w:t xml:space="preserve">how technologies of grading and ranking </w:t>
      </w:r>
      <w:r>
        <w:rPr>
          <w:lang w:val="en-GB"/>
        </w:rPr>
        <w:t>help dominant parties</w:t>
      </w:r>
      <w:ins w:id="20" w:author="Author">
        <w:r w:rsidR="0034182E">
          <w:rPr>
            <w:lang w:val="en-GB"/>
          </w:rPr>
          <w:t>, including all kinds of factions and interest groups,</w:t>
        </w:r>
      </w:ins>
      <w:r>
        <w:rPr>
          <w:lang w:val="en-GB"/>
        </w:rPr>
        <w:t xml:space="preserve"> to recruit </w:t>
      </w:r>
      <w:ins w:id="21" w:author="Author">
        <w:r w:rsidR="0034182E">
          <w:rPr>
            <w:lang w:val="en-GB"/>
          </w:rPr>
          <w:t xml:space="preserve">new members </w:t>
        </w:r>
      </w:ins>
      <w:r>
        <w:rPr>
          <w:lang w:val="en-GB"/>
        </w:rPr>
        <w:t xml:space="preserve">by first </w:t>
      </w:r>
      <w:r w:rsidRPr="00CA0D85">
        <w:rPr>
          <w:lang w:val="en-GB"/>
        </w:rPr>
        <w:t>sensitis</w:t>
      </w:r>
      <w:r>
        <w:rPr>
          <w:lang w:val="en-GB"/>
        </w:rPr>
        <w:t xml:space="preserve">ing </w:t>
      </w:r>
      <w:r w:rsidRPr="00C17D7F">
        <w:rPr>
          <w:lang w:val="en-GB"/>
        </w:rPr>
        <w:t>employees to success and failure</w:t>
      </w:r>
      <w:r>
        <w:rPr>
          <w:lang w:val="en-GB"/>
        </w:rPr>
        <w:t xml:space="preserve"> </w:t>
      </w:r>
      <w:ins w:id="22" w:author="Author">
        <w:r w:rsidR="0034182E">
          <w:rPr>
            <w:lang w:val="en-GB"/>
          </w:rPr>
          <w:t xml:space="preserve">and, second, by </w:t>
        </w:r>
      </w:ins>
      <w:r>
        <w:rPr>
          <w:lang w:val="en-GB"/>
        </w:rPr>
        <w:t xml:space="preserve">alerting them to how </w:t>
      </w:r>
      <w:r w:rsidRPr="00CA0D85">
        <w:rPr>
          <w:lang w:val="en-GB"/>
        </w:rPr>
        <w:t>advancement</w:t>
      </w:r>
      <w:r>
        <w:rPr>
          <w:lang w:val="en-GB"/>
        </w:rPr>
        <w:t xml:space="preserve"> is</w:t>
      </w:r>
      <w:r w:rsidRPr="00CA0D85">
        <w:rPr>
          <w:lang w:val="en-GB"/>
        </w:rPr>
        <w:t xml:space="preserve"> </w:t>
      </w:r>
      <w:r w:rsidRPr="00E64499">
        <w:rPr>
          <w:lang w:val="en-GB"/>
        </w:rPr>
        <w:t>tie</w:t>
      </w:r>
      <w:r>
        <w:rPr>
          <w:lang w:val="en-GB"/>
        </w:rPr>
        <w:t>d</w:t>
      </w:r>
      <w:r w:rsidRPr="00E64499">
        <w:rPr>
          <w:lang w:val="en-GB"/>
        </w:rPr>
        <w:t xml:space="preserve"> </w:t>
      </w:r>
      <w:r w:rsidRPr="00CA0D85">
        <w:rPr>
          <w:lang w:val="en-GB"/>
        </w:rPr>
        <w:t xml:space="preserve">to ‘delivery’ of </w:t>
      </w:r>
      <w:r w:rsidRPr="00C17D7F">
        <w:rPr>
          <w:lang w:val="en-GB"/>
        </w:rPr>
        <w:t xml:space="preserve">reform agendas.  </w:t>
      </w:r>
      <w:r>
        <w:rPr>
          <w:lang w:val="en-GB"/>
        </w:rPr>
        <w:t>In such ways do</w:t>
      </w:r>
      <w:r w:rsidR="00690928" w:rsidRPr="00C17D7F">
        <w:rPr>
          <w:lang w:val="en-GB"/>
        </w:rPr>
        <w:t xml:space="preserve"> </w:t>
      </w:r>
      <w:r w:rsidR="00690928" w:rsidRPr="002C5384">
        <w:rPr>
          <w:lang w:val="en-GB"/>
        </w:rPr>
        <w:t>reform and recon</w:t>
      </w:r>
      <w:r w:rsidR="00690928">
        <w:rPr>
          <w:lang w:val="en-GB"/>
        </w:rPr>
        <w:t>figuring</w:t>
      </w:r>
      <w:r w:rsidR="00690928" w:rsidRPr="002C5384">
        <w:rPr>
          <w:lang w:val="en-GB"/>
        </w:rPr>
        <w:t xml:space="preserve"> </w:t>
      </w:r>
      <w:r w:rsidR="00690928" w:rsidRPr="00C17D7F">
        <w:rPr>
          <w:lang w:val="en-GB"/>
        </w:rPr>
        <w:t>intensif</w:t>
      </w:r>
      <w:r w:rsidR="00746C10">
        <w:rPr>
          <w:lang w:val="en-GB"/>
        </w:rPr>
        <w:t>y</w:t>
      </w:r>
      <w:r w:rsidR="00690928" w:rsidRPr="00C17D7F">
        <w:rPr>
          <w:lang w:val="en-GB"/>
        </w:rPr>
        <w:t xml:space="preserve"> a sense of precariousness </w:t>
      </w:r>
      <w:r w:rsidR="00690928">
        <w:rPr>
          <w:lang w:val="en-GB"/>
        </w:rPr>
        <w:t>by</w:t>
      </w:r>
      <w:r w:rsidR="00690928" w:rsidRPr="00C17D7F">
        <w:rPr>
          <w:lang w:val="en-GB"/>
        </w:rPr>
        <w:t xml:space="preserve"> </w:t>
      </w:r>
      <w:ins w:id="23" w:author="Author">
        <w:r w:rsidR="0034182E">
          <w:rPr>
            <w:lang w:val="en-GB"/>
          </w:rPr>
          <w:t xml:space="preserve">inciting and intensifying competitiveness </w:t>
        </w:r>
      </w:ins>
      <w:r w:rsidR="00690928">
        <w:rPr>
          <w:lang w:val="en-GB"/>
        </w:rPr>
        <w:t>over success and achievement</w:t>
      </w:r>
      <w:r w:rsidR="00690928" w:rsidRPr="00CA0D85">
        <w:rPr>
          <w:lang w:val="en-GB"/>
        </w:rPr>
        <w:t>, where</w:t>
      </w:r>
      <w:ins w:id="24" w:author="Author">
        <w:r w:rsidR="0034182E">
          <w:rPr>
            <w:lang w:val="en-GB"/>
          </w:rPr>
          <w:t>by</w:t>
        </w:r>
      </w:ins>
      <w:r w:rsidR="00690928" w:rsidRPr="00CA0D85">
        <w:rPr>
          <w:lang w:val="en-GB"/>
        </w:rPr>
        <w:t xml:space="preserve"> a Premier League rating indexes anything from a footballer to a research</w:t>
      </w:r>
      <w:r w:rsidR="00690928">
        <w:rPr>
          <w:lang w:val="en-GB"/>
        </w:rPr>
        <w:t xml:space="preserve"> paper</w:t>
      </w:r>
      <w:r w:rsidR="00690928" w:rsidRPr="00CA0D85">
        <w:rPr>
          <w:lang w:val="en-GB"/>
        </w:rPr>
        <w:t xml:space="preserve">. </w:t>
      </w:r>
      <w:r w:rsidR="00690928" w:rsidRPr="00C17D7F">
        <w:rPr>
          <w:lang w:val="en-GB"/>
        </w:rPr>
        <w:t xml:space="preserve">Rankings </w:t>
      </w:r>
      <w:r w:rsidR="00746C10">
        <w:rPr>
          <w:lang w:val="en-GB"/>
        </w:rPr>
        <w:t>alone</w:t>
      </w:r>
      <w:r>
        <w:rPr>
          <w:lang w:val="en-GB"/>
        </w:rPr>
        <w:t>, of course,</w:t>
      </w:r>
      <w:r w:rsidR="00746C10">
        <w:rPr>
          <w:lang w:val="en-GB"/>
        </w:rPr>
        <w:t xml:space="preserve"> </w:t>
      </w:r>
      <w:r w:rsidR="00690928" w:rsidRPr="00C17D7F">
        <w:rPr>
          <w:lang w:val="en-GB"/>
        </w:rPr>
        <w:t xml:space="preserve">do not form class. Rather, class thrives on </w:t>
      </w:r>
      <w:r w:rsidR="00690928" w:rsidRPr="00C17D7F">
        <w:rPr>
          <w:i/>
          <w:iCs/>
          <w:lang w:val="en-GB"/>
        </w:rPr>
        <w:t>relations;</w:t>
      </w:r>
      <w:r w:rsidR="00690928" w:rsidRPr="00C17D7F">
        <w:rPr>
          <w:lang w:val="en-GB"/>
        </w:rPr>
        <w:t xml:space="preserve"> and, while smart technologies work alongside audit cultures to excite competi</w:t>
      </w:r>
      <w:r w:rsidR="00690928">
        <w:rPr>
          <w:lang w:val="en-GB"/>
        </w:rPr>
        <w:t>tion</w:t>
      </w:r>
      <w:r w:rsidR="00690928" w:rsidRPr="00C17D7F">
        <w:rPr>
          <w:lang w:val="en-GB"/>
        </w:rPr>
        <w:t xml:space="preserve"> in the quantification and ranking of self and others (Swan</w:t>
      </w:r>
      <w:r w:rsidR="0014442B">
        <w:rPr>
          <w:lang w:val="en-GB"/>
        </w:rPr>
        <w:t>,</w:t>
      </w:r>
      <w:r w:rsidR="00690928" w:rsidRPr="00C17D7F">
        <w:rPr>
          <w:lang w:val="en-GB"/>
        </w:rPr>
        <w:t xml:space="preserve"> 2012), it is only if people engage with forms of grading – as </w:t>
      </w:r>
      <w:r>
        <w:rPr>
          <w:lang w:val="en-GB"/>
        </w:rPr>
        <w:t xml:space="preserve">cultural </w:t>
      </w:r>
      <w:r w:rsidR="00690928" w:rsidRPr="00C17D7F">
        <w:rPr>
          <w:lang w:val="en-GB"/>
        </w:rPr>
        <w:t xml:space="preserve">devices to self-identify and make visible their value to others – that status indicators map into class.  </w:t>
      </w:r>
    </w:p>
    <w:p w14:paraId="381C6E03" w14:textId="64CAAA32" w:rsidR="00690928" w:rsidRPr="00C17D7F" w:rsidRDefault="00690928">
      <w:pPr>
        <w:pStyle w:val="Body"/>
        <w:rPr>
          <w:b/>
          <w:bCs/>
          <w:lang w:val="en-GB"/>
        </w:rPr>
      </w:pPr>
      <w:r w:rsidRPr="00C7093C">
        <w:rPr>
          <w:lang w:val="en-GB"/>
        </w:rPr>
        <w:t xml:space="preserve">Ahead of </w:t>
      </w:r>
      <w:r w:rsidR="00853707">
        <w:rPr>
          <w:lang w:val="en-GB"/>
        </w:rPr>
        <w:t>examining</w:t>
      </w:r>
      <w:r w:rsidR="00853707" w:rsidRPr="00C7093C">
        <w:rPr>
          <w:lang w:val="en-GB"/>
        </w:rPr>
        <w:t xml:space="preserve"> </w:t>
      </w:r>
      <w:r w:rsidRPr="00C7093C">
        <w:rPr>
          <w:lang w:val="en-GB"/>
        </w:rPr>
        <w:t>Savage et al’s (2013) interpretation of the BBC class</w:t>
      </w:r>
      <w:r w:rsidRPr="00C17D7F">
        <w:rPr>
          <w:lang w:val="en-GB"/>
        </w:rPr>
        <w:t xml:space="preserve"> survey, we </w:t>
      </w:r>
      <w:r w:rsidR="00853707">
        <w:rPr>
          <w:lang w:val="en-GB"/>
        </w:rPr>
        <w:t>discuss</w:t>
      </w:r>
      <w:r w:rsidRPr="00C17D7F">
        <w:rPr>
          <w:lang w:val="en-GB"/>
        </w:rPr>
        <w:t xml:space="preserve"> how </w:t>
      </w:r>
      <w:r>
        <w:rPr>
          <w:lang w:val="en-GB"/>
        </w:rPr>
        <w:t xml:space="preserve">key features of contemporary </w:t>
      </w:r>
      <w:r w:rsidRPr="00C17D7F">
        <w:rPr>
          <w:lang w:val="en-GB"/>
        </w:rPr>
        <w:t>culture</w:t>
      </w:r>
      <w:r>
        <w:rPr>
          <w:lang w:val="en-GB"/>
        </w:rPr>
        <w:t xml:space="preserve"> </w:t>
      </w:r>
      <w:r w:rsidRPr="00C17D7F">
        <w:rPr>
          <w:lang w:val="en-GB"/>
        </w:rPr>
        <w:t xml:space="preserve">come to the fore through </w:t>
      </w:r>
      <w:r>
        <w:rPr>
          <w:lang w:val="en-GB"/>
        </w:rPr>
        <w:t xml:space="preserve">endless </w:t>
      </w:r>
      <w:r w:rsidRPr="00CA0D85">
        <w:rPr>
          <w:lang w:val="en-GB"/>
        </w:rPr>
        <w:t>programmes of reform</w:t>
      </w:r>
      <w:r w:rsidRPr="00C17D7F">
        <w:rPr>
          <w:lang w:val="en-GB"/>
        </w:rPr>
        <w:t xml:space="preserve">. After returning to </w:t>
      </w:r>
      <w:r w:rsidR="00853707">
        <w:rPr>
          <w:lang w:val="en-GB"/>
        </w:rPr>
        <w:t xml:space="preserve">how </w:t>
      </w:r>
      <w:r w:rsidRPr="00C17D7F">
        <w:rPr>
          <w:lang w:val="en-GB"/>
        </w:rPr>
        <w:t xml:space="preserve">Weber (1978) distinguishes status from class, and </w:t>
      </w:r>
      <w:r w:rsidR="00EB4013">
        <w:rPr>
          <w:lang w:val="en-GB"/>
        </w:rPr>
        <w:t>establishes</w:t>
      </w:r>
      <w:r w:rsidR="00853707" w:rsidRPr="00C17D7F">
        <w:rPr>
          <w:lang w:val="en-GB"/>
        </w:rPr>
        <w:t xml:space="preserve"> </w:t>
      </w:r>
      <w:r w:rsidRPr="00C17D7F">
        <w:rPr>
          <w:lang w:val="en-GB"/>
        </w:rPr>
        <w:t xml:space="preserve">the link between parties and power, we outline how </w:t>
      </w:r>
      <w:r w:rsidR="00853707">
        <w:rPr>
          <w:lang w:val="en-GB"/>
        </w:rPr>
        <w:t xml:space="preserve">abandoning </w:t>
      </w:r>
      <w:r w:rsidRPr="00C17D7F">
        <w:rPr>
          <w:lang w:val="en-GB"/>
        </w:rPr>
        <w:t xml:space="preserve">‘benign capitalism’ </w:t>
      </w:r>
      <w:r w:rsidR="00853707">
        <w:rPr>
          <w:lang w:val="en-GB"/>
        </w:rPr>
        <w:t>makes</w:t>
      </w:r>
      <w:r w:rsidRPr="00C17D7F">
        <w:rPr>
          <w:lang w:val="en-GB"/>
        </w:rPr>
        <w:t xml:space="preserve"> way for a </w:t>
      </w:r>
      <w:r>
        <w:rPr>
          <w:lang w:val="en-GB"/>
        </w:rPr>
        <w:t xml:space="preserve">cultural </w:t>
      </w:r>
      <w:r w:rsidRPr="00C17D7F">
        <w:rPr>
          <w:lang w:val="en-GB"/>
        </w:rPr>
        <w:t xml:space="preserve">dynamics </w:t>
      </w:r>
      <w:r w:rsidR="00853707">
        <w:rPr>
          <w:lang w:val="en-GB"/>
        </w:rPr>
        <w:t>in which</w:t>
      </w:r>
      <w:r w:rsidRPr="00C17D7F">
        <w:rPr>
          <w:lang w:val="en-GB"/>
        </w:rPr>
        <w:t xml:space="preserve"> </w:t>
      </w:r>
      <w:r w:rsidRPr="00CA0D85">
        <w:rPr>
          <w:lang w:val="en-GB"/>
        </w:rPr>
        <w:t xml:space="preserve">struggles between parties </w:t>
      </w:r>
      <w:r w:rsidR="00853707">
        <w:rPr>
          <w:lang w:val="en-GB"/>
        </w:rPr>
        <w:t>centre on</w:t>
      </w:r>
      <w:r w:rsidRPr="00CA0D85">
        <w:rPr>
          <w:lang w:val="en-GB"/>
        </w:rPr>
        <w:t xml:space="preserve"> vested interests created by </w:t>
      </w:r>
      <w:r>
        <w:rPr>
          <w:lang w:val="en-GB"/>
        </w:rPr>
        <w:t>an</w:t>
      </w:r>
      <w:r w:rsidRPr="00CA0D85">
        <w:rPr>
          <w:lang w:val="en-GB"/>
        </w:rPr>
        <w:t xml:space="preserve"> ‘uprooting’ of modernity’s foundations</w:t>
      </w:r>
      <w:r w:rsidRPr="00C17D7F">
        <w:rPr>
          <w:lang w:val="en-GB"/>
        </w:rPr>
        <w:t xml:space="preserve">. We </w:t>
      </w:r>
      <w:r>
        <w:rPr>
          <w:lang w:val="en-GB"/>
        </w:rPr>
        <w:t xml:space="preserve">then </w:t>
      </w:r>
      <w:r w:rsidRPr="00C17D7F">
        <w:rPr>
          <w:lang w:val="en-GB"/>
        </w:rPr>
        <w:t xml:space="preserve">consider how class </w:t>
      </w:r>
      <w:r>
        <w:rPr>
          <w:lang w:val="en-GB"/>
        </w:rPr>
        <w:t xml:space="preserve">relations get </w:t>
      </w:r>
      <w:r w:rsidR="00853707">
        <w:rPr>
          <w:lang w:val="en-GB"/>
        </w:rPr>
        <w:t xml:space="preserve">altered and </w:t>
      </w:r>
      <w:r>
        <w:rPr>
          <w:lang w:val="en-GB"/>
        </w:rPr>
        <w:t xml:space="preserve">appropriated </w:t>
      </w:r>
      <w:r w:rsidRPr="00C17D7F">
        <w:rPr>
          <w:lang w:val="en-GB"/>
        </w:rPr>
        <w:t>i</w:t>
      </w:r>
      <w:r>
        <w:rPr>
          <w:lang w:val="en-GB"/>
        </w:rPr>
        <w:t>n</w:t>
      </w:r>
      <w:r w:rsidRPr="00C17D7F">
        <w:rPr>
          <w:lang w:val="en-GB"/>
        </w:rPr>
        <w:t xml:space="preserve"> </w:t>
      </w:r>
      <w:r>
        <w:rPr>
          <w:lang w:val="en-GB"/>
        </w:rPr>
        <w:t>ways that enable reform to</w:t>
      </w:r>
      <w:r w:rsidRPr="00845E8F">
        <w:rPr>
          <w:lang w:val="en-GB"/>
        </w:rPr>
        <w:t xml:space="preserve"> act as a key instrument </w:t>
      </w:r>
      <w:r w:rsidR="00853707">
        <w:rPr>
          <w:lang w:val="en-GB"/>
        </w:rPr>
        <w:t>through</w:t>
      </w:r>
      <w:r w:rsidRPr="00845E8F">
        <w:rPr>
          <w:lang w:val="en-GB"/>
        </w:rPr>
        <w:t xml:space="preserve"> which parties muster recruits to deliver </w:t>
      </w:r>
      <w:r w:rsidR="00EB4013">
        <w:rPr>
          <w:lang w:val="en-GB"/>
        </w:rPr>
        <w:t xml:space="preserve">such </w:t>
      </w:r>
      <w:r w:rsidRPr="00845E8F">
        <w:rPr>
          <w:lang w:val="en-GB"/>
        </w:rPr>
        <w:t xml:space="preserve">demands </w:t>
      </w:r>
      <w:r w:rsidR="00EB4013">
        <w:rPr>
          <w:lang w:val="en-GB"/>
        </w:rPr>
        <w:t>as</w:t>
      </w:r>
      <w:r>
        <w:rPr>
          <w:lang w:val="en-GB"/>
        </w:rPr>
        <w:t xml:space="preserve"> transparency and efficiency. </w:t>
      </w:r>
    </w:p>
    <w:p w14:paraId="5E2C22DD" w14:textId="77777777" w:rsidR="00690928" w:rsidRPr="00CA0D85" w:rsidRDefault="00690928">
      <w:pPr>
        <w:pStyle w:val="Body"/>
        <w:rPr>
          <w:b/>
          <w:bCs/>
          <w:lang w:val="en-GB"/>
        </w:rPr>
      </w:pPr>
    </w:p>
    <w:p w14:paraId="0204221C" w14:textId="77777777" w:rsidR="00690928" w:rsidRPr="00CA0D85" w:rsidRDefault="00690928">
      <w:pPr>
        <w:pStyle w:val="Body"/>
        <w:rPr>
          <w:b/>
          <w:bCs/>
          <w:lang w:val="en-GB"/>
        </w:rPr>
      </w:pPr>
    </w:p>
    <w:p w14:paraId="739D2CEA" w14:textId="77777777" w:rsidR="00690928" w:rsidRPr="00C17D7F" w:rsidRDefault="00690928">
      <w:pPr>
        <w:pStyle w:val="Body"/>
        <w:rPr>
          <w:b/>
          <w:bCs/>
          <w:lang w:val="en-GB"/>
        </w:rPr>
      </w:pPr>
      <w:r w:rsidRPr="00C17D7F">
        <w:rPr>
          <w:b/>
          <w:bCs/>
          <w:lang w:val="en-GB"/>
        </w:rPr>
        <w:t>Uprooting and modernity</w:t>
      </w:r>
    </w:p>
    <w:p w14:paraId="18840A27" w14:textId="24D8D015" w:rsidR="00690928" w:rsidRDefault="00690928">
      <w:pPr>
        <w:pStyle w:val="Body"/>
        <w:widowControl w:val="0"/>
        <w:spacing w:after="240"/>
        <w:rPr>
          <w:sz w:val="20"/>
          <w:szCs w:val="20"/>
          <w:lang w:val="en-GB"/>
        </w:rPr>
      </w:pPr>
      <w:r>
        <w:rPr>
          <w:lang w:val="en-GB"/>
        </w:rPr>
        <w:t>M</w:t>
      </w:r>
      <w:r w:rsidRPr="00C17D7F">
        <w:rPr>
          <w:lang w:val="en-GB"/>
        </w:rPr>
        <w:t>odernity</w:t>
      </w:r>
      <w:r>
        <w:rPr>
          <w:lang w:val="en-GB"/>
        </w:rPr>
        <w:t xml:space="preserve"> </w:t>
      </w:r>
      <w:r w:rsidRPr="00C17D7F">
        <w:rPr>
          <w:lang w:val="en-GB"/>
        </w:rPr>
        <w:t xml:space="preserve">has become a suitable case for treatment. </w:t>
      </w:r>
      <w:r>
        <w:rPr>
          <w:lang w:val="en-GB"/>
        </w:rPr>
        <w:t>C</w:t>
      </w:r>
      <w:r w:rsidRPr="0087220B">
        <w:rPr>
          <w:lang w:val="en-GB"/>
        </w:rPr>
        <w:t>alls for</w:t>
      </w:r>
      <w:r>
        <w:rPr>
          <w:lang w:val="en-GB"/>
        </w:rPr>
        <w:t xml:space="preserve"> reform</w:t>
      </w:r>
      <w:r w:rsidRPr="0087220B">
        <w:rPr>
          <w:lang w:val="en-GB"/>
        </w:rPr>
        <w:t xml:space="preserve"> </w:t>
      </w:r>
      <w:r w:rsidR="00803AEF">
        <w:rPr>
          <w:lang w:val="en-GB"/>
        </w:rPr>
        <w:t>that deliver</w:t>
      </w:r>
      <w:r>
        <w:rPr>
          <w:lang w:val="en-GB"/>
        </w:rPr>
        <w:t xml:space="preserve"> economic </w:t>
      </w:r>
      <w:r w:rsidRPr="006963C9">
        <w:rPr>
          <w:lang w:val="en-GB"/>
        </w:rPr>
        <w:t>growth</w:t>
      </w:r>
      <w:r w:rsidRPr="0087220B" w:rsidDel="005B011B">
        <w:rPr>
          <w:lang w:val="en-GB"/>
        </w:rPr>
        <w:t xml:space="preserve"> </w:t>
      </w:r>
      <w:r w:rsidR="00EB4013">
        <w:rPr>
          <w:lang w:val="en-GB"/>
        </w:rPr>
        <w:t>become</w:t>
      </w:r>
      <w:r>
        <w:rPr>
          <w:lang w:val="en-GB"/>
        </w:rPr>
        <w:t xml:space="preserve"> </w:t>
      </w:r>
      <w:r w:rsidRPr="0087220B">
        <w:rPr>
          <w:lang w:val="en-GB"/>
        </w:rPr>
        <w:t>strident</w:t>
      </w:r>
      <w:r>
        <w:rPr>
          <w:lang w:val="en-GB"/>
        </w:rPr>
        <w:t xml:space="preserve"> </w:t>
      </w:r>
      <w:r w:rsidR="00EB4013">
        <w:rPr>
          <w:lang w:val="en-GB"/>
        </w:rPr>
        <w:t>when</w:t>
      </w:r>
      <w:r>
        <w:rPr>
          <w:lang w:val="en-GB"/>
        </w:rPr>
        <w:t xml:space="preserve"> </w:t>
      </w:r>
      <w:r w:rsidRPr="00CA0D85">
        <w:rPr>
          <w:lang w:val="en-GB"/>
        </w:rPr>
        <w:t>technolog</w:t>
      </w:r>
      <w:r>
        <w:rPr>
          <w:lang w:val="en-GB"/>
        </w:rPr>
        <w:t>ical progress</w:t>
      </w:r>
      <w:r w:rsidRPr="00C17D7F">
        <w:rPr>
          <w:lang w:val="en-GB"/>
        </w:rPr>
        <w:t xml:space="preserve"> </w:t>
      </w:r>
      <w:r w:rsidR="00EB4013">
        <w:rPr>
          <w:lang w:val="en-GB"/>
        </w:rPr>
        <w:t>appears</w:t>
      </w:r>
      <w:r w:rsidRPr="00B9241D">
        <w:rPr>
          <w:lang w:val="en-GB"/>
        </w:rPr>
        <w:t xml:space="preserve"> </w:t>
      </w:r>
      <w:r w:rsidRPr="006963C9">
        <w:rPr>
          <w:lang w:val="en-GB"/>
        </w:rPr>
        <w:t>fail</w:t>
      </w:r>
      <w:r>
        <w:rPr>
          <w:lang w:val="en-GB"/>
        </w:rPr>
        <w:t>ing</w:t>
      </w:r>
      <w:r w:rsidRPr="00C17D7F">
        <w:rPr>
          <w:lang w:val="en-GB"/>
        </w:rPr>
        <w:t xml:space="preserve">. Noting how America picked off the ‘low-hanging fruit’, Nigel Thrift </w:t>
      </w:r>
      <w:r>
        <w:rPr>
          <w:lang w:val="en-GB"/>
        </w:rPr>
        <w:t>argues</w:t>
      </w:r>
      <w:r w:rsidRPr="00C17D7F">
        <w:rPr>
          <w:lang w:val="en-GB"/>
        </w:rPr>
        <w:t xml:space="preserve"> </w:t>
      </w:r>
      <w:r>
        <w:rPr>
          <w:lang w:val="en-GB"/>
        </w:rPr>
        <w:t>for</w:t>
      </w:r>
      <w:r w:rsidRPr="00C17D7F">
        <w:rPr>
          <w:lang w:val="en-GB"/>
        </w:rPr>
        <w:t xml:space="preserve"> a new impetus to capitalism</w:t>
      </w:r>
      <w:r>
        <w:rPr>
          <w:lang w:val="en-GB"/>
        </w:rPr>
        <w:t>:</w:t>
      </w:r>
      <w:r w:rsidRPr="00CA0D85">
        <w:rPr>
          <w:sz w:val="20"/>
          <w:szCs w:val="20"/>
          <w:lang w:val="en-GB"/>
        </w:rPr>
        <w:t xml:space="preserve"> </w:t>
      </w:r>
    </w:p>
    <w:p w14:paraId="2126DE82" w14:textId="7BA5AD87" w:rsidR="00690928" w:rsidRPr="00AC6E1D" w:rsidRDefault="00690928">
      <w:pPr>
        <w:pStyle w:val="Body"/>
        <w:widowControl w:val="0"/>
        <w:spacing w:after="240"/>
        <w:ind w:left="567"/>
        <w:rPr>
          <w:sz w:val="20"/>
          <w:szCs w:val="20"/>
          <w:lang w:val="en-GB"/>
        </w:rPr>
      </w:pPr>
      <w:r w:rsidRPr="00AC6E1D">
        <w:rPr>
          <w:sz w:val="20"/>
          <w:szCs w:val="20"/>
          <w:lang w:val="en-GB"/>
        </w:rPr>
        <w:lastRenderedPageBreak/>
        <w:t>T</w:t>
      </w:r>
      <w:r w:rsidRPr="00CA0D85">
        <w:rPr>
          <w:sz w:val="20"/>
          <w:szCs w:val="20"/>
          <w:lang w:val="en-GB"/>
        </w:rPr>
        <w:t>o</w:t>
      </w:r>
      <w:r w:rsidRPr="00AC6E1D">
        <w:rPr>
          <w:sz w:val="20"/>
          <w:szCs w:val="20"/>
          <w:lang w:val="en-GB"/>
        </w:rPr>
        <w:t xml:space="preserve"> escape this technological plateau, and to produce a new round of accelerated productivity and profitability born out of gains from knowledge and innovation, therefore requires a fundamental reorganization of how the world is (Thrift</w:t>
      </w:r>
      <w:r w:rsidRPr="00CA0D85">
        <w:rPr>
          <w:sz w:val="20"/>
          <w:szCs w:val="20"/>
          <w:lang w:val="en-GB"/>
        </w:rPr>
        <w:t>,</w:t>
      </w:r>
      <w:r w:rsidRPr="00AC6E1D">
        <w:rPr>
          <w:sz w:val="20"/>
          <w:szCs w:val="20"/>
          <w:lang w:val="en-GB"/>
        </w:rPr>
        <w:t xml:space="preserve"> 2012: 143)</w:t>
      </w:r>
      <w:r w:rsidRPr="00CA0D85">
        <w:rPr>
          <w:sz w:val="20"/>
          <w:szCs w:val="20"/>
          <w:lang w:val="en-GB"/>
        </w:rPr>
        <w:t>.</w:t>
      </w:r>
    </w:p>
    <w:p w14:paraId="5DB4A66F" w14:textId="09C964AC" w:rsidR="00690928" w:rsidRDefault="00690928" w:rsidP="00AC6E1D">
      <w:pPr>
        <w:pStyle w:val="Body"/>
        <w:rPr>
          <w:lang w:val="en-GB"/>
        </w:rPr>
      </w:pPr>
      <w:r>
        <w:rPr>
          <w:lang w:val="en-GB"/>
        </w:rPr>
        <w:t>This ‘fundamental reorganisation’</w:t>
      </w:r>
      <w:r w:rsidRPr="0077257A">
        <w:rPr>
          <w:lang w:val="en-GB"/>
        </w:rPr>
        <w:t xml:space="preserve"> </w:t>
      </w:r>
      <w:r w:rsidRPr="004C4648">
        <w:rPr>
          <w:lang w:val="en-GB"/>
        </w:rPr>
        <w:t xml:space="preserve">is no longer a case of </w:t>
      </w:r>
      <w:r>
        <w:rPr>
          <w:lang w:val="en-GB"/>
        </w:rPr>
        <w:t xml:space="preserve">rivers </w:t>
      </w:r>
      <w:r w:rsidR="00EB4013">
        <w:rPr>
          <w:lang w:val="en-GB"/>
        </w:rPr>
        <w:t>being</w:t>
      </w:r>
      <w:r>
        <w:rPr>
          <w:lang w:val="en-GB"/>
        </w:rPr>
        <w:t xml:space="preserve"> damned up </w:t>
      </w:r>
      <w:r w:rsidR="00803AEF">
        <w:rPr>
          <w:lang w:val="en-GB"/>
        </w:rPr>
        <w:t>or</w:t>
      </w:r>
      <w:r>
        <w:rPr>
          <w:lang w:val="en-GB"/>
        </w:rPr>
        <w:t xml:space="preserve"> the industrialisation of agriculture that concerned Heidegger (1993). Instead, much </w:t>
      </w:r>
      <w:proofErr w:type="gramStart"/>
      <w:r>
        <w:rPr>
          <w:lang w:val="en-GB"/>
        </w:rPr>
        <w:t>world-making</w:t>
      </w:r>
      <w:proofErr w:type="gramEnd"/>
      <w:r>
        <w:rPr>
          <w:lang w:val="en-GB"/>
        </w:rPr>
        <w:t xml:space="preserve"> is aimed at institutions and cultural mores,</w:t>
      </w:r>
      <w:r w:rsidRPr="00845E8F">
        <w:rPr>
          <w:lang w:val="en-GB"/>
        </w:rPr>
        <w:t xml:space="preserve"> </w:t>
      </w:r>
      <w:r>
        <w:rPr>
          <w:lang w:val="en-GB"/>
        </w:rPr>
        <w:t xml:space="preserve">since it is people who are deemed to be holding up progress. </w:t>
      </w:r>
      <w:r w:rsidRPr="00C17D7F">
        <w:rPr>
          <w:lang w:val="en-GB"/>
        </w:rPr>
        <w:t>As Arendt (1998)</w:t>
      </w:r>
      <w:r w:rsidRPr="00AC6E1D">
        <w:rPr>
          <w:sz w:val="22"/>
          <w:szCs w:val="22"/>
          <w:lang w:val="en-GB"/>
        </w:rPr>
        <w:t xml:space="preserve"> </w:t>
      </w:r>
      <w:r w:rsidRPr="00CA0D85">
        <w:rPr>
          <w:lang w:val="en-GB"/>
        </w:rPr>
        <w:t>anticipates, i</w:t>
      </w:r>
      <w:r w:rsidRPr="00C17D7F">
        <w:rPr>
          <w:lang w:val="en-GB"/>
        </w:rPr>
        <w:t>t is the human condition that is to be uprooted and reformed.</w:t>
      </w:r>
    </w:p>
    <w:p w14:paraId="14749EBB" w14:textId="77777777" w:rsidR="00690928" w:rsidRPr="00CA0D85" w:rsidRDefault="00690928" w:rsidP="00AC6E1D">
      <w:pPr>
        <w:pStyle w:val="Body"/>
        <w:rPr>
          <w:lang w:val="en-GB"/>
        </w:rPr>
      </w:pPr>
    </w:p>
    <w:p w14:paraId="6D26FC71" w14:textId="6C8B4914" w:rsidR="00690928" w:rsidRDefault="00E8702D">
      <w:pPr>
        <w:pStyle w:val="Body"/>
        <w:widowControl w:val="0"/>
        <w:spacing w:after="240"/>
        <w:rPr>
          <w:lang w:val="en-GB"/>
        </w:rPr>
      </w:pPr>
      <w:r>
        <w:rPr>
          <w:lang w:val="en-GB"/>
        </w:rPr>
        <w:t>T</w:t>
      </w:r>
      <w:r w:rsidRPr="00C17D7F">
        <w:rPr>
          <w:lang w:val="en-GB"/>
        </w:rPr>
        <w:t>his tendency towards re</w:t>
      </w:r>
      <w:r>
        <w:rPr>
          <w:lang w:val="en-GB"/>
        </w:rPr>
        <w:t>form</w:t>
      </w:r>
      <w:r w:rsidRPr="00CA0D85">
        <w:rPr>
          <w:lang w:val="en-GB"/>
        </w:rPr>
        <w:t xml:space="preserve"> </w:t>
      </w:r>
      <w:r w:rsidRPr="00C17D7F">
        <w:rPr>
          <w:lang w:val="en-GB"/>
        </w:rPr>
        <w:t>and reorganisation is so preval</w:t>
      </w:r>
      <w:r>
        <w:rPr>
          <w:lang w:val="en-GB"/>
        </w:rPr>
        <w:t>ent</w:t>
      </w:r>
      <w:r w:rsidRPr="00C17D7F">
        <w:rPr>
          <w:lang w:val="en-GB"/>
        </w:rPr>
        <w:t xml:space="preserve"> as to </w:t>
      </w:r>
      <w:r>
        <w:rPr>
          <w:lang w:val="en-GB"/>
        </w:rPr>
        <w:t>have led</w:t>
      </w:r>
      <w:r w:rsidRPr="00CA0D85">
        <w:rPr>
          <w:lang w:val="en-GB"/>
        </w:rPr>
        <w:t xml:space="preserve"> Beck et al (2003) to characterise modernity as </w:t>
      </w:r>
      <w:r w:rsidRPr="00C17D7F">
        <w:rPr>
          <w:lang w:val="en-GB"/>
        </w:rPr>
        <w:t xml:space="preserve">‘reflexive’. </w:t>
      </w:r>
      <w:r w:rsidR="00803AEF">
        <w:rPr>
          <w:lang w:val="en-GB"/>
        </w:rPr>
        <w:t>T</w:t>
      </w:r>
      <w:r w:rsidR="00690928" w:rsidRPr="00C17D7F">
        <w:rPr>
          <w:lang w:val="en-GB"/>
        </w:rPr>
        <w:t xml:space="preserve">heir diagnosis </w:t>
      </w:r>
      <w:r w:rsidR="00803AEF">
        <w:rPr>
          <w:lang w:val="en-GB"/>
        </w:rPr>
        <w:t xml:space="preserve">is </w:t>
      </w:r>
      <w:r w:rsidR="00690928" w:rsidRPr="00C17D7F">
        <w:rPr>
          <w:lang w:val="en-GB"/>
        </w:rPr>
        <w:t xml:space="preserve">that late modernity </w:t>
      </w:r>
      <w:r w:rsidR="00803AEF">
        <w:rPr>
          <w:lang w:val="en-GB"/>
        </w:rPr>
        <w:t>is</w:t>
      </w:r>
      <w:r w:rsidR="00690928" w:rsidRPr="00C17D7F">
        <w:rPr>
          <w:lang w:val="en-GB"/>
        </w:rPr>
        <w:t xml:space="preserve"> directed at itself. </w:t>
      </w:r>
      <w:r w:rsidR="00EB4013">
        <w:rPr>
          <w:lang w:val="en-GB"/>
        </w:rPr>
        <w:t>Rather than</w:t>
      </w:r>
      <w:r w:rsidR="00690928" w:rsidRPr="00C17D7F">
        <w:rPr>
          <w:lang w:val="en-GB"/>
        </w:rPr>
        <w:t xml:space="preserve"> celebrate a multiplication of boundaries (</w:t>
      </w:r>
      <w:r w:rsidR="00690928">
        <w:rPr>
          <w:lang w:val="en-GB"/>
        </w:rPr>
        <w:t xml:space="preserve">such as </w:t>
      </w:r>
      <w:r w:rsidR="00690928" w:rsidRPr="00C17D7F">
        <w:rPr>
          <w:lang w:val="en-GB"/>
        </w:rPr>
        <w:t>stretch</w:t>
      </w:r>
      <w:r w:rsidR="00EB4013">
        <w:rPr>
          <w:lang w:val="en-GB"/>
        </w:rPr>
        <w:t>ing class</w:t>
      </w:r>
      <w:r w:rsidR="00690928">
        <w:rPr>
          <w:lang w:val="en-GB"/>
        </w:rPr>
        <w:t xml:space="preserve"> </w:t>
      </w:r>
      <w:r w:rsidR="00690928" w:rsidRPr="00CA0D85">
        <w:rPr>
          <w:lang w:val="en-GB"/>
        </w:rPr>
        <w:t xml:space="preserve">categories from </w:t>
      </w:r>
      <w:r w:rsidR="00690928">
        <w:rPr>
          <w:lang w:val="en-GB"/>
        </w:rPr>
        <w:t>5</w:t>
      </w:r>
      <w:r w:rsidR="00690928" w:rsidRPr="00C17D7F">
        <w:rPr>
          <w:lang w:val="en-GB"/>
        </w:rPr>
        <w:t xml:space="preserve"> to 7), </w:t>
      </w:r>
      <w:r w:rsidR="00EB4013">
        <w:rPr>
          <w:lang w:val="en-GB"/>
        </w:rPr>
        <w:t>they advocate</w:t>
      </w:r>
      <w:r w:rsidR="00690928" w:rsidRPr="00C17D7F">
        <w:rPr>
          <w:lang w:val="en-GB"/>
        </w:rPr>
        <w:t xml:space="preserve"> </w:t>
      </w:r>
      <w:r w:rsidR="00690928">
        <w:rPr>
          <w:lang w:val="en-GB"/>
        </w:rPr>
        <w:t>grasp</w:t>
      </w:r>
      <w:r w:rsidR="00EB4013">
        <w:rPr>
          <w:lang w:val="en-GB"/>
        </w:rPr>
        <w:t>ing</w:t>
      </w:r>
      <w:r w:rsidR="00690928" w:rsidRPr="00C17D7F">
        <w:rPr>
          <w:lang w:val="en-GB"/>
        </w:rPr>
        <w:t xml:space="preserve"> the conditions </w:t>
      </w:r>
      <w:r w:rsidR="00803AEF">
        <w:rPr>
          <w:lang w:val="en-GB"/>
        </w:rPr>
        <w:t>in</w:t>
      </w:r>
      <w:r w:rsidR="00803AEF" w:rsidRPr="00C17D7F">
        <w:rPr>
          <w:lang w:val="en-GB"/>
        </w:rPr>
        <w:t xml:space="preserve"> </w:t>
      </w:r>
      <w:r w:rsidR="00690928" w:rsidRPr="00C17D7F">
        <w:rPr>
          <w:lang w:val="en-GB"/>
        </w:rPr>
        <w:t xml:space="preserve">which modernity </w:t>
      </w:r>
      <w:r w:rsidR="00803AEF">
        <w:rPr>
          <w:lang w:val="en-GB"/>
        </w:rPr>
        <w:t>is</w:t>
      </w:r>
      <w:r w:rsidR="00690928" w:rsidRPr="00C17D7F">
        <w:rPr>
          <w:lang w:val="en-GB"/>
        </w:rPr>
        <w:t xml:space="preserve"> seek</w:t>
      </w:r>
      <w:r w:rsidR="00690928">
        <w:rPr>
          <w:lang w:val="en-GB"/>
        </w:rPr>
        <w:t>ing</w:t>
      </w:r>
      <w:r w:rsidR="00690928" w:rsidRPr="00C17D7F">
        <w:rPr>
          <w:lang w:val="en-GB"/>
        </w:rPr>
        <w:t xml:space="preserve"> to </w:t>
      </w:r>
      <w:r w:rsidR="00690928">
        <w:rPr>
          <w:lang w:val="en-GB"/>
        </w:rPr>
        <w:t>reform</w:t>
      </w:r>
      <w:r w:rsidR="00690928" w:rsidRPr="00CA0D85">
        <w:rPr>
          <w:lang w:val="en-GB"/>
        </w:rPr>
        <w:t xml:space="preserve"> </w:t>
      </w:r>
      <w:r w:rsidR="00690928" w:rsidRPr="00C17D7F">
        <w:rPr>
          <w:lang w:val="en-GB"/>
        </w:rPr>
        <w:t xml:space="preserve">its own foundations. </w:t>
      </w:r>
      <w:r w:rsidR="00690928">
        <w:rPr>
          <w:lang w:val="en-GB"/>
        </w:rPr>
        <w:t xml:space="preserve">Consider, for instance, </w:t>
      </w:r>
      <w:r w:rsidR="00803AEF">
        <w:rPr>
          <w:lang w:val="en-GB"/>
        </w:rPr>
        <w:t>how</w:t>
      </w:r>
      <w:r w:rsidR="00690928">
        <w:rPr>
          <w:lang w:val="en-GB"/>
        </w:rPr>
        <w:t xml:space="preserve"> </w:t>
      </w:r>
      <w:r w:rsidR="00EB4013">
        <w:rPr>
          <w:lang w:val="en-GB"/>
        </w:rPr>
        <w:t xml:space="preserve">far </w:t>
      </w:r>
      <w:r w:rsidR="00690928">
        <w:rPr>
          <w:lang w:val="en-GB"/>
        </w:rPr>
        <w:t xml:space="preserve">enlightenment values underpinning Western ideals have been eroded. </w:t>
      </w:r>
      <w:r w:rsidR="00EB4013">
        <w:rPr>
          <w:lang w:val="en-GB"/>
        </w:rPr>
        <w:t>Against</w:t>
      </w:r>
      <w:r w:rsidR="00690928">
        <w:rPr>
          <w:lang w:val="en-GB"/>
        </w:rPr>
        <w:t xml:space="preserve"> all men (sic) being equal, the ‘trickle down’ ideology of neo-liberalism extols how the many are </w:t>
      </w:r>
      <w:r w:rsidR="00DE70AE">
        <w:rPr>
          <w:lang w:val="en-GB"/>
        </w:rPr>
        <w:t>beholden to</w:t>
      </w:r>
      <w:r w:rsidR="00690928">
        <w:rPr>
          <w:lang w:val="en-GB"/>
        </w:rPr>
        <w:t xml:space="preserve"> the few. </w:t>
      </w:r>
    </w:p>
    <w:p w14:paraId="1D6C9905" w14:textId="49C98317" w:rsidR="00690928" w:rsidRPr="00C17D7F" w:rsidRDefault="00690928" w:rsidP="00AC6E1D">
      <w:pPr>
        <w:pStyle w:val="Body"/>
        <w:widowControl w:val="0"/>
        <w:spacing w:after="240"/>
        <w:rPr>
          <w:lang w:val="en-GB"/>
        </w:rPr>
      </w:pPr>
      <w:r w:rsidRPr="0031086A">
        <w:rPr>
          <w:lang w:val="en-GB"/>
        </w:rPr>
        <w:t xml:space="preserve">Our point is that </w:t>
      </w:r>
      <w:r>
        <w:rPr>
          <w:lang w:val="en-GB"/>
        </w:rPr>
        <w:t xml:space="preserve">reforms </w:t>
      </w:r>
      <w:r w:rsidR="00EB4013">
        <w:rPr>
          <w:lang w:val="en-GB"/>
        </w:rPr>
        <w:t>aimed at</w:t>
      </w:r>
      <w:r>
        <w:rPr>
          <w:lang w:val="en-GB"/>
        </w:rPr>
        <w:t xml:space="preserve"> bring</w:t>
      </w:r>
      <w:r w:rsidR="00EB4013">
        <w:rPr>
          <w:lang w:val="en-GB"/>
        </w:rPr>
        <w:t>ing</w:t>
      </w:r>
      <w:r>
        <w:rPr>
          <w:lang w:val="en-GB"/>
        </w:rPr>
        <w:t xml:space="preserve"> abou</w:t>
      </w:r>
      <w:r w:rsidR="00EB4013">
        <w:rPr>
          <w:lang w:val="en-GB"/>
        </w:rPr>
        <w:t>t</w:t>
      </w:r>
      <w:r>
        <w:rPr>
          <w:lang w:val="en-GB"/>
        </w:rPr>
        <w:t xml:space="preserve"> new round</w:t>
      </w:r>
      <w:r w:rsidR="00DE70AE">
        <w:rPr>
          <w:lang w:val="en-GB"/>
        </w:rPr>
        <w:t>s</w:t>
      </w:r>
      <w:r>
        <w:rPr>
          <w:lang w:val="en-GB"/>
        </w:rPr>
        <w:t xml:space="preserve"> of ‘accelerated productivity and profitability’ are predicated on righting reforms of the past. </w:t>
      </w:r>
      <w:r w:rsidRPr="00CA0D85">
        <w:rPr>
          <w:lang w:val="en-GB"/>
        </w:rPr>
        <w:t xml:space="preserve">For example, </w:t>
      </w:r>
      <w:r w:rsidRPr="00C17D7F">
        <w:rPr>
          <w:lang w:val="en-GB"/>
        </w:rPr>
        <w:t>the rationale of looking to the future (</w:t>
      </w:r>
      <w:proofErr w:type="spellStart"/>
      <w:r w:rsidRPr="00C17D7F">
        <w:rPr>
          <w:lang w:val="en-GB"/>
        </w:rPr>
        <w:t>cf</w:t>
      </w:r>
      <w:proofErr w:type="spellEnd"/>
      <w:r w:rsidRPr="00C17D7F">
        <w:rPr>
          <w:lang w:val="en-GB"/>
        </w:rPr>
        <w:t xml:space="preserve"> Giddens</w:t>
      </w:r>
      <w:r>
        <w:rPr>
          <w:lang w:val="en-GB"/>
        </w:rPr>
        <w:t>,</w:t>
      </w:r>
      <w:r w:rsidRPr="00CA0D85">
        <w:rPr>
          <w:lang w:val="en-GB"/>
        </w:rPr>
        <w:t xml:space="preserve"> 1998: 94</w:t>
      </w:r>
      <w:r>
        <w:rPr>
          <w:lang w:val="en-GB"/>
        </w:rPr>
        <w:t>0</w:t>
      </w:r>
      <w:r w:rsidR="00DE70AE">
        <w:rPr>
          <w:lang w:val="en-GB"/>
        </w:rPr>
        <w:t xml:space="preserve">) </w:t>
      </w:r>
      <w:r w:rsidRPr="00C17D7F">
        <w:rPr>
          <w:lang w:val="en-GB"/>
        </w:rPr>
        <w:t>end</w:t>
      </w:r>
      <w:r w:rsidR="00DE70AE">
        <w:rPr>
          <w:lang w:val="en-GB"/>
        </w:rPr>
        <w:t>s</w:t>
      </w:r>
      <w:r w:rsidRPr="00C17D7F">
        <w:rPr>
          <w:lang w:val="en-GB"/>
        </w:rPr>
        <w:t xml:space="preserve"> up with modernity, in the spirit of reform, turn</w:t>
      </w:r>
      <w:r>
        <w:rPr>
          <w:lang w:val="en-GB"/>
        </w:rPr>
        <w:t>ing to destroy</w:t>
      </w:r>
      <w:r w:rsidRPr="00C17D7F">
        <w:rPr>
          <w:lang w:val="en-GB"/>
        </w:rPr>
        <w:t xml:space="preserve"> its past. Hence instead of ‘going forward’, as one expect</w:t>
      </w:r>
      <w:r w:rsidR="00EB4013">
        <w:rPr>
          <w:lang w:val="en-GB"/>
        </w:rPr>
        <w:t>s</w:t>
      </w:r>
      <w:r w:rsidRPr="00CA0D85">
        <w:rPr>
          <w:lang w:val="en-GB"/>
        </w:rPr>
        <w:t>, much reform turn</w:t>
      </w:r>
      <w:r w:rsidR="00EB4013">
        <w:rPr>
          <w:lang w:val="en-GB"/>
        </w:rPr>
        <w:t>s</w:t>
      </w:r>
      <w:r w:rsidRPr="00CA0D85">
        <w:rPr>
          <w:lang w:val="en-GB"/>
        </w:rPr>
        <w:t xml:space="preserve"> out, perversely, to be about</w:t>
      </w:r>
      <w:r w:rsidRPr="00C17D7F">
        <w:rPr>
          <w:lang w:val="en-GB"/>
        </w:rPr>
        <w:t xml:space="preserve"> </w:t>
      </w:r>
      <w:r w:rsidR="00DE70AE">
        <w:rPr>
          <w:lang w:val="en-GB"/>
        </w:rPr>
        <w:t>looking</w:t>
      </w:r>
      <w:r w:rsidR="00DE70AE" w:rsidRPr="00C17D7F">
        <w:rPr>
          <w:lang w:val="en-GB"/>
        </w:rPr>
        <w:t xml:space="preserve"> </w:t>
      </w:r>
      <w:r w:rsidRPr="00C17D7F">
        <w:rPr>
          <w:lang w:val="en-GB"/>
        </w:rPr>
        <w:t>backwards. For some this is to deconstruct meta-narratives (</w:t>
      </w:r>
      <w:proofErr w:type="spellStart"/>
      <w:r w:rsidRPr="00C17D7F">
        <w:rPr>
          <w:lang w:val="en-GB"/>
        </w:rPr>
        <w:t>Lyotard</w:t>
      </w:r>
      <w:proofErr w:type="spellEnd"/>
      <w:r w:rsidR="0014442B">
        <w:rPr>
          <w:lang w:val="en-GB"/>
        </w:rPr>
        <w:t>,</w:t>
      </w:r>
      <w:r w:rsidRPr="00C17D7F">
        <w:rPr>
          <w:lang w:val="en-GB"/>
        </w:rPr>
        <w:t xml:space="preserve"> 1984); for others the agenda is to demystify the professions (</w:t>
      </w:r>
      <w:proofErr w:type="spellStart"/>
      <w:r w:rsidRPr="00C17D7F">
        <w:rPr>
          <w:lang w:val="en-GB"/>
        </w:rPr>
        <w:t>Freidson</w:t>
      </w:r>
      <w:proofErr w:type="spellEnd"/>
      <w:r w:rsidR="0014442B">
        <w:rPr>
          <w:lang w:val="en-GB"/>
        </w:rPr>
        <w:t>,</w:t>
      </w:r>
      <w:r w:rsidRPr="00C17D7F">
        <w:rPr>
          <w:lang w:val="en-GB"/>
        </w:rPr>
        <w:t xml:space="preserve"> 1970). As frequently, however, it </w:t>
      </w:r>
      <w:r>
        <w:rPr>
          <w:lang w:val="en-GB"/>
        </w:rPr>
        <w:t>become</w:t>
      </w:r>
      <w:r w:rsidR="00EB4013">
        <w:rPr>
          <w:lang w:val="en-GB"/>
        </w:rPr>
        <w:t>s</w:t>
      </w:r>
      <w:r w:rsidRPr="00C17D7F">
        <w:rPr>
          <w:lang w:val="en-GB"/>
        </w:rPr>
        <w:t xml:space="preserve"> a case of setting about to destroy the ‘culture’ of institutions across commerce, education, healthcare and government (</w:t>
      </w:r>
      <w:ins w:id="25" w:author="Author">
        <w:r w:rsidR="00CA1449">
          <w:rPr>
            <w:lang w:val="en-GB"/>
          </w:rPr>
          <w:t>Latimer</w:t>
        </w:r>
      </w:ins>
      <w:r>
        <w:rPr>
          <w:lang w:val="en-GB"/>
        </w:rPr>
        <w:t>,</w:t>
      </w:r>
      <w:r w:rsidRPr="00CA0D85">
        <w:rPr>
          <w:lang w:val="en-GB"/>
        </w:rPr>
        <w:t xml:space="preserve"> 2000; </w:t>
      </w:r>
      <w:ins w:id="26" w:author="Author">
        <w:r w:rsidR="00CA1449">
          <w:rPr>
            <w:lang w:val="en-GB"/>
          </w:rPr>
          <w:t>Munro</w:t>
        </w:r>
      </w:ins>
      <w:r>
        <w:rPr>
          <w:lang w:val="en-GB"/>
        </w:rPr>
        <w:t>,</w:t>
      </w:r>
      <w:r w:rsidRPr="00CA0D85">
        <w:rPr>
          <w:lang w:val="en-GB"/>
        </w:rPr>
        <w:t xml:space="preserve"> 1998). </w:t>
      </w:r>
    </w:p>
    <w:p w14:paraId="59445038" w14:textId="4FE0082F" w:rsidR="00690928" w:rsidRPr="00CA0D85" w:rsidRDefault="00DE70AE">
      <w:pPr>
        <w:pStyle w:val="Body"/>
        <w:rPr>
          <w:lang w:val="en-GB"/>
        </w:rPr>
      </w:pPr>
      <w:r>
        <w:rPr>
          <w:lang w:val="en-GB"/>
        </w:rPr>
        <w:t>Where</w:t>
      </w:r>
      <w:r w:rsidR="00690928" w:rsidRPr="00C17D7F">
        <w:rPr>
          <w:lang w:val="en-GB"/>
        </w:rPr>
        <w:t xml:space="preserve"> nothing is sacred, </w:t>
      </w:r>
      <w:r w:rsidR="00EB4013">
        <w:rPr>
          <w:lang w:val="en-GB"/>
        </w:rPr>
        <w:t xml:space="preserve">such as </w:t>
      </w:r>
      <w:r w:rsidR="00690928" w:rsidRPr="00C17D7F">
        <w:rPr>
          <w:lang w:val="en-GB"/>
        </w:rPr>
        <w:t xml:space="preserve">earlier </w:t>
      </w:r>
      <w:r w:rsidR="00EB4013">
        <w:rPr>
          <w:lang w:val="en-GB"/>
        </w:rPr>
        <w:t>reforms to</w:t>
      </w:r>
      <w:r w:rsidR="00690928" w:rsidRPr="00C17D7F">
        <w:rPr>
          <w:lang w:val="en-GB"/>
        </w:rPr>
        <w:t xml:space="preserve"> education and public health, it is not </w:t>
      </w:r>
      <w:r w:rsidR="00690928" w:rsidRPr="00CA0D85">
        <w:rPr>
          <w:lang w:val="en-GB"/>
        </w:rPr>
        <w:t>techno</w:t>
      </w:r>
      <w:r>
        <w:rPr>
          <w:lang w:val="en-GB"/>
        </w:rPr>
        <w:t>-scientific</w:t>
      </w:r>
      <w:r w:rsidR="00690928" w:rsidRPr="00CA0D85">
        <w:rPr>
          <w:lang w:val="en-GB"/>
        </w:rPr>
        <w:t xml:space="preserve"> </w:t>
      </w:r>
      <w:r>
        <w:rPr>
          <w:lang w:val="en-GB"/>
        </w:rPr>
        <w:t>innovation</w:t>
      </w:r>
      <w:r w:rsidR="00690928" w:rsidRPr="00C17D7F">
        <w:rPr>
          <w:lang w:val="en-GB"/>
        </w:rPr>
        <w:t xml:space="preserve"> driving this spate of reform</w:t>
      </w:r>
      <w:r>
        <w:rPr>
          <w:lang w:val="en-GB"/>
        </w:rPr>
        <w:t>.</w:t>
      </w:r>
      <w:r w:rsidR="00690928" w:rsidRPr="00C17D7F">
        <w:rPr>
          <w:lang w:val="en-GB"/>
        </w:rPr>
        <w:t xml:space="preserve"> </w:t>
      </w:r>
      <w:r>
        <w:rPr>
          <w:lang w:val="en-GB"/>
        </w:rPr>
        <w:t>R</w:t>
      </w:r>
      <w:r w:rsidR="00690928" w:rsidRPr="00C17D7F">
        <w:rPr>
          <w:lang w:val="en-GB"/>
        </w:rPr>
        <w:t xml:space="preserve">ather devices of grading and ranking </w:t>
      </w:r>
      <w:r>
        <w:rPr>
          <w:lang w:val="en-GB"/>
        </w:rPr>
        <w:t>are</w:t>
      </w:r>
      <w:r w:rsidR="00690928" w:rsidRPr="00C17D7F">
        <w:rPr>
          <w:lang w:val="en-GB"/>
        </w:rPr>
        <w:t xml:space="preserve"> the </w:t>
      </w:r>
      <w:r w:rsidR="00690928" w:rsidRPr="00C17D7F">
        <w:rPr>
          <w:i/>
          <w:iCs/>
          <w:lang w:val="en-GB"/>
        </w:rPr>
        <w:t xml:space="preserve">cri de </w:t>
      </w:r>
      <w:proofErr w:type="spellStart"/>
      <w:r w:rsidR="00690928" w:rsidRPr="00C17D7F">
        <w:rPr>
          <w:i/>
          <w:iCs/>
          <w:lang w:val="en-GB"/>
        </w:rPr>
        <w:t>coeur</w:t>
      </w:r>
      <w:proofErr w:type="spellEnd"/>
      <w:r w:rsidR="00690928" w:rsidRPr="00C17D7F">
        <w:rPr>
          <w:lang w:val="en-GB"/>
        </w:rPr>
        <w:t xml:space="preserve"> of this latest phase of modernity. As illustrated by a rise of audit (Strathern</w:t>
      </w:r>
      <w:r w:rsidR="00690928">
        <w:rPr>
          <w:lang w:val="en-GB"/>
        </w:rPr>
        <w:t>,</w:t>
      </w:r>
      <w:r w:rsidR="00690928" w:rsidRPr="00CA0D85">
        <w:rPr>
          <w:lang w:val="en-GB"/>
        </w:rPr>
        <w:t xml:space="preserve"> 2000</w:t>
      </w:r>
      <w:r w:rsidR="00690928" w:rsidRPr="00C17D7F">
        <w:rPr>
          <w:lang w:val="en-GB"/>
        </w:rPr>
        <w:t>)</w:t>
      </w:r>
      <w:r>
        <w:rPr>
          <w:lang w:val="en-GB"/>
        </w:rPr>
        <w:t xml:space="preserve">, </w:t>
      </w:r>
      <w:r w:rsidR="00690928" w:rsidRPr="00C17D7F">
        <w:rPr>
          <w:lang w:val="en-GB"/>
        </w:rPr>
        <w:t>an ever-deepening engagement with the calculative</w:t>
      </w:r>
      <w:r w:rsidR="00690928">
        <w:rPr>
          <w:lang w:val="en-GB"/>
        </w:rPr>
        <w:t xml:space="preserve"> </w:t>
      </w:r>
      <w:r w:rsidR="00690928" w:rsidRPr="00845E8F">
        <w:rPr>
          <w:lang w:val="en-GB"/>
        </w:rPr>
        <w:t>put</w:t>
      </w:r>
      <w:r>
        <w:rPr>
          <w:lang w:val="en-GB"/>
        </w:rPr>
        <w:t>s</w:t>
      </w:r>
      <w:r w:rsidR="00690928" w:rsidRPr="00845E8F">
        <w:rPr>
          <w:lang w:val="en-GB"/>
        </w:rPr>
        <w:t xml:space="preserve"> in place managerial technologies </w:t>
      </w:r>
      <w:r w:rsidR="00EB4013">
        <w:rPr>
          <w:lang w:val="en-GB"/>
        </w:rPr>
        <w:t>linked to</w:t>
      </w:r>
      <w:r w:rsidR="00690928" w:rsidRPr="00845E8F">
        <w:rPr>
          <w:lang w:val="en-GB"/>
        </w:rPr>
        <w:t xml:space="preserve"> ‘</w:t>
      </w:r>
      <w:proofErr w:type="spellStart"/>
      <w:r w:rsidR="00690928" w:rsidRPr="00845E8F">
        <w:rPr>
          <w:lang w:val="en-GB"/>
        </w:rPr>
        <w:t>responsibilisation</w:t>
      </w:r>
      <w:proofErr w:type="spellEnd"/>
      <w:r w:rsidR="00690928" w:rsidRPr="00845E8F">
        <w:rPr>
          <w:lang w:val="en-GB"/>
        </w:rPr>
        <w:t>’ and ‘accountability’ (</w:t>
      </w:r>
      <w:ins w:id="27" w:author="Author">
        <w:r w:rsidR="00CA1449">
          <w:rPr>
            <w:lang w:val="en-GB"/>
          </w:rPr>
          <w:t>Munro</w:t>
        </w:r>
      </w:ins>
      <w:r w:rsidR="00690928" w:rsidRPr="00845E8F">
        <w:rPr>
          <w:lang w:val="en-GB"/>
        </w:rPr>
        <w:t xml:space="preserve"> and </w:t>
      </w:r>
      <w:proofErr w:type="spellStart"/>
      <w:r w:rsidR="00690928" w:rsidRPr="00845E8F">
        <w:rPr>
          <w:lang w:val="en-GB"/>
        </w:rPr>
        <w:t>Mouritsen</w:t>
      </w:r>
      <w:proofErr w:type="spellEnd"/>
      <w:r w:rsidR="00690928">
        <w:rPr>
          <w:lang w:val="en-GB"/>
        </w:rPr>
        <w:t>,</w:t>
      </w:r>
      <w:r w:rsidR="00690928" w:rsidRPr="00845E8F">
        <w:rPr>
          <w:lang w:val="en-GB"/>
        </w:rPr>
        <w:t xml:space="preserve"> 1996)</w:t>
      </w:r>
      <w:r w:rsidR="00690928">
        <w:rPr>
          <w:lang w:val="en-GB"/>
        </w:rPr>
        <w:t xml:space="preserve">. </w:t>
      </w:r>
      <w:r w:rsidR="00690928" w:rsidRPr="00CA0D85">
        <w:rPr>
          <w:lang w:val="en-GB"/>
        </w:rPr>
        <w:t>Indeed, w</w:t>
      </w:r>
      <w:r w:rsidR="00690928" w:rsidRPr="00C17D7F">
        <w:rPr>
          <w:lang w:val="en-GB"/>
        </w:rPr>
        <w:t xml:space="preserve">hen reform looks beyond its ideological bent of ‘liberalising’ markets and becomes a cataclysmic mode for ‘rectifying’ prior reforms, </w:t>
      </w:r>
      <w:r>
        <w:rPr>
          <w:lang w:val="en-GB"/>
        </w:rPr>
        <w:t xml:space="preserve">there is </w:t>
      </w:r>
      <w:r w:rsidR="00690928" w:rsidRPr="00C17D7F">
        <w:rPr>
          <w:lang w:val="en-GB"/>
        </w:rPr>
        <w:t xml:space="preserve">an impending chaos in which </w:t>
      </w:r>
      <w:r w:rsidRPr="00C17D7F">
        <w:rPr>
          <w:lang w:val="en-GB"/>
        </w:rPr>
        <w:t xml:space="preserve">private and public sector </w:t>
      </w:r>
      <w:r w:rsidR="00690928" w:rsidRPr="00C17D7F">
        <w:rPr>
          <w:lang w:val="en-GB"/>
        </w:rPr>
        <w:t xml:space="preserve">institutions find themselves constantly reconfigured on the basis </w:t>
      </w:r>
      <w:r>
        <w:rPr>
          <w:lang w:val="en-GB"/>
        </w:rPr>
        <w:t>that</w:t>
      </w:r>
      <w:r w:rsidR="00690928" w:rsidRPr="00C17D7F">
        <w:rPr>
          <w:lang w:val="en-GB"/>
        </w:rPr>
        <w:t xml:space="preserve"> they ‘cannot stand still’.</w:t>
      </w:r>
    </w:p>
    <w:p w14:paraId="5EC6FA14" w14:textId="77777777" w:rsidR="00690928" w:rsidRPr="00C17D7F" w:rsidRDefault="00690928">
      <w:pPr>
        <w:pStyle w:val="Body"/>
        <w:rPr>
          <w:lang w:val="en-GB"/>
        </w:rPr>
      </w:pPr>
    </w:p>
    <w:p w14:paraId="2105DA49" w14:textId="7E82FCFB" w:rsidR="00690928" w:rsidRPr="00C17D7F" w:rsidRDefault="00EB4013">
      <w:pPr>
        <w:pStyle w:val="Body"/>
        <w:rPr>
          <w:lang w:val="en-GB"/>
        </w:rPr>
      </w:pPr>
      <w:r>
        <w:rPr>
          <w:lang w:val="en-GB"/>
        </w:rPr>
        <w:t>Alongside</w:t>
      </w:r>
      <w:r w:rsidR="00690928" w:rsidRPr="00C17D7F">
        <w:rPr>
          <w:lang w:val="en-GB"/>
        </w:rPr>
        <w:t xml:space="preserve"> </w:t>
      </w:r>
      <w:r w:rsidR="00690928">
        <w:rPr>
          <w:lang w:val="en-GB"/>
        </w:rPr>
        <w:t>once</w:t>
      </w:r>
      <w:r w:rsidR="00DE70AE">
        <w:rPr>
          <w:lang w:val="en-GB"/>
        </w:rPr>
        <w:t>-</w:t>
      </w:r>
      <w:r w:rsidR="00690928">
        <w:rPr>
          <w:lang w:val="en-GB"/>
        </w:rPr>
        <w:t>vaunted</w:t>
      </w:r>
      <w:r w:rsidR="00690928" w:rsidRPr="00C17D7F">
        <w:rPr>
          <w:lang w:val="en-GB"/>
        </w:rPr>
        <w:t xml:space="preserve"> corporations like Tesco proclaim</w:t>
      </w:r>
      <w:r>
        <w:rPr>
          <w:lang w:val="en-GB"/>
        </w:rPr>
        <w:t>ing</w:t>
      </w:r>
      <w:r w:rsidR="00690928" w:rsidRPr="00C17D7F">
        <w:rPr>
          <w:lang w:val="en-GB"/>
        </w:rPr>
        <w:t xml:space="preserve"> they ‘reinven</w:t>
      </w:r>
      <w:r>
        <w:rPr>
          <w:lang w:val="en-GB"/>
        </w:rPr>
        <w:t>t</w:t>
      </w:r>
      <w:r w:rsidR="00690928" w:rsidRPr="00C17D7F">
        <w:rPr>
          <w:lang w:val="en-GB"/>
        </w:rPr>
        <w:t xml:space="preserve"> themselves’, </w:t>
      </w:r>
      <w:r w:rsidR="00690928">
        <w:rPr>
          <w:lang w:val="en-GB"/>
        </w:rPr>
        <w:t>individuals</w:t>
      </w:r>
      <w:r w:rsidR="00690928" w:rsidRPr="00C17D7F">
        <w:rPr>
          <w:lang w:val="en-GB"/>
        </w:rPr>
        <w:t xml:space="preserve"> are </w:t>
      </w:r>
      <w:r w:rsidR="00690928">
        <w:rPr>
          <w:lang w:val="en-GB"/>
        </w:rPr>
        <w:t xml:space="preserve">incited </w:t>
      </w:r>
      <w:r w:rsidR="00690928" w:rsidRPr="005008F3">
        <w:rPr>
          <w:lang w:val="en-GB"/>
        </w:rPr>
        <w:t>to ‘unlock’ their assets</w:t>
      </w:r>
      <w:r w:rsidR="00690928" w:rsidRPr="00CA0D85">
        <w:rPr>
          <w:lang w:val="en-GB"/>
        </w:rPr>
        <w:t xml:space="preserve"> </w:t>
      </w:r>
      <w:r w:rsidR="00690928">
        <w:rPr>
          <w:lang w:val="en-GB"/>
        </w:rPr>
        <w:t>and</w:t>
      </w:r>
      <w:r w:rsidR="00690928" w:rsidRPr="00C17D7F">
        <w:rPr>
          <w:lang w:val="en-GB"/>
        </w:rPr>
        <w:t xml:space="preserve"> become ‘enterprising’</w:t>
      </w:r>
      <w:r w:rsidR="00690928" w:rsidRPr="005545AF">
        <w:rPr>
          <w:lang w:val="en-GB"/>
        </w:rPr>
        <w:t xml:space="preserve"> </w:t>
      </w:r>
      <w:r w:rsidR="00690928" w:rsidRPr="005008F3">
        <w:rPr>
          <w:lang w:val="en-GB"/>
        </w:rPr>
        <w:t>in the business of continuous makeovers</w:t>
      </w:r>
      <w:r w:rsidR="00690928" w:rsidRPr="00CA0D85">
        <w:rPr>
          <w:lang w:val="en-GB"/>
        </w:rPr>
        <w:t>.</w:t>
      </w:r>
      <w:r w:rsidR="00690928" w:rsidRPr="00C17D7F">
        <w:rPr>
          <w:lang w:val="en-GB"/>
        </w:rPr>
        <w:t xml:space="preserve"> This is not </w:t>
      </w:r>
      <w:r w:rsidR="00690928">
        <w:rPr>
          <w:lang w:val="en-GB"/>
        </w:rPr>
        <w:t>only</w:t>
      </w:r>
      <w:r w:rsidR="00690928" w:rsidRPr="00C17D7F">
        <w:rPr>
          <w:lang w:val="en-GB"/>
        </w:rPr>
        <w:t xml:space="preserve"> to </w:t>
      </w:r>
      <w:r w:rsidR="00690928">
        <w:rPr>
          <w:lang w:val="en-GB"/>
        </w:rPr>
        <w:t>note</w:t>
      </w:r>
      <w:r w:rsidR="00690928" w:rsidRPr="00C17D7F">
        <w:rPr>
          <w:lang w:val="en-GB"/>
        </w:rPr>
        <w:t xml:space="preserve"> </w:t>
      </w:r>
      <w:r w:rsidR="00690928">
        <w:rPr>
          <w:lang w:val="en-GB"/>
        </w:rPr>
        <w:t>how</w:t>
      </w:r>
      <w:r w:rsidR="00690928" w:rsidRPr="00C17D7F">
        <w:rPr>
          <w:lang w:val="en-GB"/>
        </w:rPr>
        <w:t xml:space="preserve"> people </w:t>
      </w:r>
      <w:r w:rsidR="00690928">
        <w:rPr>
          <w:lang w:val="en-GB"/>
        </w:rPr>
        <w:t xml:space="preserve">directly </w:t>
      </w:r>
      <w:r w:rsidR="00690928" w:rsidRPr="00C17D7F">
        <w:rPr>
          <w:lang w:val="en-GB"/>
        </w:rPr>
        <w:t>work</w:t>
      </w:r>
      <w:r w:rsidR="00690928">
        <w:rPr>
          <w:lang w:val="en-GB"/>
        </w:rPr>
        <w:t xml:space="preserve"> </w:t>
      </w:r>
      <w:r w:rsidR="00690928" w:rsidRPr="00C17D7F">
        <w:rPr>
          <w:lang w:val="en-GB"/>
        </w:rPr>
        <w:t xml:space="preserve">for capital by </w:t>
      </w:r>
      <w:r>
        <w:rPr>
          <w:lang w:val="en-GB"/>
        </w:rPr>
        <w:t>becoming</w:t>
      </w:r>
      <w:r w:rsidR="00ED7C66">
        <w:rPr>
          <w:lang w:val="en-GB"/>
        </w:rPr>
        <w:t xml:space="preserve"> </w:t>
      </w:r>
      <w:r w:rsidR="00690928" w:rsidRPr="00C17D7F">
        <w:rPr>
          <w:lang w:val="en-GB"/>
        </w:rPr>
        <w:t>'entrepreneurial selves</w:t>
      </w:r>
      <w:r>
        <w:rPr>
          <w:lang w:val="en-GB"/>
        </w:rPr>
        <w:t>’</w:t>
      </w:r>
      <w:r w:rsidR="00ED7C66">
        <w:rPr>
          <w:lang w:val="en-GB"/>
        </w:rPr>
        <w:t xml:space="preserve"> (Sennett</w:t>
      </w:r>
      <w:r w:rsidR="0014442B">
        <w:rPr>
          <w:lang w:val="en-GB"/>
        </w:rPr>
        <w:t>,</w:t>
      </w:r>
      <w:r w:rsidR="00ED7C66">
        <w:rPr>
          <w:lang w:val="en-GB"/>
        </w:rPr>
        <w:t xml:space="preserve"> </w:t>
      </w:r>
      <w:r w:rsidR="00ED7C66" w:rsidRPr="00C17D7F">
        <w:rPr>
          <w:lang w:val="en-GB"/>
        </w:rPr>
        <w:t>1998)</w:t>
      </w:r>
      <w:r w:rsidR="00690928" w:rsidRPr="00C17D7F">
        <w:rPr>
          <w:lang w:val="en-GB"/>
        </w:rPr>
        <w:t xml:space="preserve"> or 'entre-employees'</w:t>
      </w:r>
      <w:r>
        <w:rPr>
          <w:lang w:val="en-GB"/>
        </w:rPr>
        <w:t>,</w:t>
      </w:r>
      <w:r w:rsidR="00690928" w:rsidRPr="00C17D7F">
        <w:rPr>
          <w:lang w:val="en-GB"/>
        </w:rPr>
        <w:t xml:space="preserve"> with the will to succeed </w:t>
      </w:r>
      <w:r w:rsidR="00690928" w:rsidRPr="00CA0D85">
        <w:rPr>
          <w:lang w:val="en-GB"/>
        </w:rPr>
        <w:t>colonizing every aspect of life (</w:t>
      </w:r>
      <w:proofErr w:type="spellStart"/>
      <w:r w:rsidR="00690928" w:rsidRPr="00CA0D85">
        <w:rPr>
          <w:lang w:val="en-GB"/>
        </w:rPr>
        <w:t>Bührmann</w:t>
      </w:r>
      <w:proofErr w:type="spellEnd"/>
      <w:r w:rsidR="0014442B">
        <w:rPr>
          <w:lang w:val="en-GB"/>
        </w:rPr>
        <w:t>,</w:t>
      </w:r>
      <w:r w:rsidR="00690928" w:rsidRPr="00CA0D85">
        <w:rPr>
          <w:lang w:val="en-GB"/>
        </w:rPr>
        <w:t xml:space="preserve"> 2005).</w:t>
      </w:r>
      <w:r w:rsidR="00690928">
        <w:rPr>
          <w:lang w:val="en-GB"/>
        </w:rPr>
        <w:t xml:space="preserve"> It is to note how e</w:t>
      </w:r>
      <w:r w:rsidR="00690928" w:rsidRPr="00210E95">
        <w:rPr>
          <w:lang w:val="en-GB"/>
        </w:rPr>
        <w:t xml:space="preserve">verything – from leisure time </w:t>
      </w:r>
      <w:r w:rsidR="00ED7C66">
        <w:rPr>
          <w:lang w:val="en-GB"/>
        </w:rPr>
        <w:t>to</w:t>
      </w:r>
      <w:r w:rsidR="00690928" w:rsidRPr="00210E95">
        <w:rPr>
          <w:lang w:val="en-GB"/>
        </w:rPr>
        <w:t xml:space="preserve"> green belt land to genes</w:t>
      </w:r>
      <w:r w:rsidR="00ED7C66">
        <w:rPr>
          <w:lang w:val="en-GB"/>
        </w:rPr>
        <w:t xml:space="preserve"> </w:t>
      </w:r>
      <w:r w:rsidR="00690928" w:rsidRPr="00210E95">
        <w:rPr>
          <w:lang w:val="en-GB"/>
        </w:rPr>
        <w:t xml:space="preserve">– is up for grabs. </w:t>
      </w:r>
      <w:r w:rsidR="00690928" w:rsidRPr="00CA0D85">
        <w:rPr>
          <w:lang w:val="en-GB"/>
        </w:rPr>
        <w:t>Yet</w:t>
      </w:r>
      <w:r w:rsidR="00690928" w:rsidRPr="00C17D7F">
        <w:rPr>
          <w:lang w:val="en-GB"/>
        </w:rPr>
        <w:t xml:space="preserve"> far from reform </w:t>
      </w:r>
      <w:r w:rsidR="00690928">
        <w:rPr>
          <w:lang w:val="en-GB"/>
        </w:rPr>
        <w:t xml:space="preserve">upon reform </w:t>
      </w:r>
      <w:r w:rsidR="00690928" w:rsidRPr="00C17D7F">
        <w:rPr>
          <w:lang w:val="en-GB"/>
        </w:rPr>
        <w:t>resulting in a relativism of ‘anything goes’ – a super</w:t>
      </w:r>
      <w:r w:rsidR="00ED7C66">
        <w:rPr>
          <w:lang w:val="en-GB"/>
        </w:rPr>
        <w:t>-</w:t>
      </w:r>
      <w:r w:rsidR="00690928" w:rsidRPr="00C17D7F">
        <w:rPr>
          <w:lang w:val="en-GB"/>
        </w:rPr>
        <w:t xml:space="preserve">tolerance of lifestyle wherein oppositional class relations become inert </w:t>
      </w:r>
      <w:r w:rsidR="00690928">
        <w:rPr>
          <w:lang w:val="en-GB"/>
        </w:rPr>
        <w:t>–</w:t>
      </w:r>
      <w:r w:rsidR="00690928" w:rsidRPr="00CA0D85">
        <w:rPr>
          <w:lang w:val="en-GB"/>
        </w:rPr>
        <w:t xml:space="preserve"> we think it more correct to </w:t>
      </w:r>
      <w:r w:rsidR="00690928" w:rsidRPr="00CA0D85">
        <w:rPr>
          <w:lang w:val="en-GB"/>
        </w:rPr>
        <w:lastRenderedPageBreak/>
        <w:t xml:space="preserve">identify </w:t>
      </w:r>
      <w:r w:rsidR="00690928" w:rsidRPr="00C17D7F">
        <w:rPr>
          <w:lang w:val="en-GB"/>
        </w:rPr>
        <w:t xml:space="preserve">a social contract in the throes of </w:t>
      </w:r>
      <w:ins w:id="28" w:author="Author">
        <w:r w:rsidR="0034182E">
          <w:rPr>
            <w:lang w:val="en-GB"/>
          </w:rPr>
          <w:t>‘</w:t>
        </w:r>
      </w:ins>
      <w:r w:rsidR="00690928" w:rsidRPr="00C17D7F">
        <w:rPr>
          <w:lang w:val="en-GB"/>
        </w:rPr>
        <w:t>everything</w:t>
      </w:r>
      <w:ins w:id="29" w:author="Author">
        <w:r w:rsidR="0034182E">
          <w:rPr>
            <w:lang w:val="en-GB"/>
          </w:rPr>
          <w:t xml:space="preserve"> goes’, even and especially what was once highly valued</w:t>
        </w:r>
      </w:ins>
      <w:r w:rsidR="00690928" w:rsidRPr="00C17D7F">
        <w:rPr>
          <w:lang w:val="en-GB"/>
        </w:rPr>
        <w:t xml:space="preserve"> (cf. Bauman, 2005). </w:t>
      </w:r>
    </w:p>
    <w:p w14:paraId="2EF2CFBE" w14:textId="77777777" w:rsidR="00015838" w:rsidRDefault="00015838">
      <w:pPr>
        <w:pStyle w:val="Body"/>
        <w:rPr>
          <w:ins w:id="30" w:author="Author"/>
          <w:b/>
          <w:bCs/>
          <w:lang w:val="en-GB"/>
        </w:rPr>
      </w:pPr>
    </w:p>
    <w:p w14:paraId="02302CFD" w14:textId="77777777" w:rsidR="0034182E" w:rsidRDefault="0034182E">
      <w:pPr>
        <w:pStyle w:val="Body"/>
        <w:rPr>
          <w:b/>
          <w:bCs/>
          <w:lang w:val="en-GB"/>
        </w:rPr>
      </w:pPr>
    </w:p>
    <w:p w14:paraId="5B73FE93" w14:textId="77777777" w:rsidR="00690928" w:rsidRPr="00C17D7F" w:rsidRDefault="00690928">
      <w:pPr>
        <w:pStyle w:val="Body"/>
        <w:rPr>
          <w:b/>
          <w:bCs/>
          <w:lang w:val="en-GB"/>
        </w:rPr>
      </w:pPr>
      <w:r w:rsidRPr="00C17D7F">
        <w:rPr>
          <w:b/>
          <w:bCs/>
          <w:lang w:val="en-GB"/>
        </w:rPr>
        <w:t xml:space="preserve">Reform and the BBC class survey </w:t>
      </w:r>
    </w:p>
    <w:p w14:paraId="5A778B1C" w14:textId="77777777" w:rsidR="00690928" w:rsidRDefault="00690928">
      <w:pPr>
        <w:pStyle w:val="Body"/>
        <w:rPr>
          <w:highlight w:val="yellow"/>
          <w:lang w:val="en-GB"/>
        </w:rPr>
      </w:pPr>
    </w:p>
    <w:p w14:paraId="07A703A6" w14:textId="7EB04DBF" w:rsidR="00D52671" w:rsidRPr="00C17D7F" w:rsidRDefault="00690928" w:rsidP="00D52671">
      <w:pPr>
        <w:pStyle w:val="Body"/>
        <w:rPr>
          <w:lang w:val="en-GB"/>
        </w:rPr>
      </w:pPr>
      <w:r w:rsidRPr="00AC6E1D">
        <w:rPr>
          <w:lang w:val="en-GB"/>
        </w:rPr>
        <w:t>Into this picture of endless reform, a</w:t>
      </w:r>
      <w:r w:rsidRPr="00BC1AE2">
        <w:rPr>
          <w:lang w:val="en-GB"/>
        </w:rPr>
        <w:t xml:space="preserve"> new set of ‘classes’</w:t>
      </w:r>
      <w:r w:rsidR="00EB4013">
        <w:rPr>
          <w:lang w:val="en-GB"/>
        </w:rPr>
        <w:t xml:space="preserve"> </w:t>
      </w:r>
      <w:r w:rsidRPr="00BC1AE2">
        <w:rPr>
          <w:lang w:val="en-GB"/>
        </w:rPr>
        <w:t xml:space="preserve">was </w:t>
      </w:r>
      <w:r w:rsidR="00425A83">
        <w:rPr>
          <w:lang w:val="en-GB"/>
        </w:rPr>
        <w:t>marketed</w:t>
      </w:r>
      <w:r w:rsidRPr="00BC1AE2">
        <w:rPr>
          <w:lang w:val="en-GB"/>
        </w:rPr>
        <w:t xml:space="preserve"> </w:t>
      </w:r>
      <w:r w:rsidR="00425A83">
        <w:rPr>
          <w:lang w:val="en-GB"/>
        </w:rPr>
        <w:t>by</w:t>
      </w:r>
      <w:r w:rsidRPr="00BC1AE2">
        <w:rPr>
          <w:lang w:val="en-GB"/>
        </w:rPr>
        <w:t xml:space="preserve"> the BBC</w:t>
      </w:r>
      <w:r w:rsidR="00425A83">
        <w:rPr>
          <w:lang w:val="en-GB"/>
        </w:rPr>
        <w:t xml:space="preserve"> </w:t>
      </w:r>
      <w:r w:rsidR="00EB4013">
        <w:rPr>
          <w:lang w:val="en-GB"/>
        </w:rPr>
        <w:t>from</w:t>
      </w:r>
      <w:r w:rsidRPr="00BC1AE2">
        <w:rPr>
          <w:lang w:val="en-GB"/>
        </w:rPr>
        <w:t xml:space="preserve"> </w:t>
      </w:r>
      <w:r w:rsidR="00A33C88">
        <w:rPr>
          <w:lang w:val="en-GB"/>
        </w:rPr>
        <w:t xml:space="preserve">the </w:t>
      </w:r>
      <w:r w:rsidRPr="00BC1AE2">
        <w:rPr>
          <w:lang w:val="en-GB"/>
        </w:rPr>
        <w:t>Great British Class Survey (</w:t>
      </w:r>
      <w:r>
        <w:rPr>
          <w:lang w:val="en-GB"/>
        </w:rPr>
        <w:t>GBS</w:t>
      </w:r>
      <w:r w:rsidRPr="00BC1AE2">
        <w:rPr>
          <w:lang w:val="en-GB"/>
        </w:rPr>
        <w:t>C)</w:t>
      </w:r>
      <w:r w:rsidR="00B36820">
        <w:rPr>
          <w:lang w:val="en-GB"/>
        </w:rPr>
        <w:t xml:space="preserve"> and</w:t>
      </w:r>
      <w:r w:rsidR="006C1B56">
        <w:rPr>
          <w:lang w:val="en-GB"/>
        </w:rPr>
        <w:t xml:space="preserve"> </w:t>
      </w:r>
      <w:r w:rsidRPr="00BC1AE2">
        <w:rPr>
          <w:lang w:val="en-GB"/>
        </w:rPr>
        <w:t>presented as ‘</w:t>
      </w:r>
      <w:r w:rsidR="00807739">
        <w:rPr>
          <w:lang w:val="en-GB"/>
        </w:rPr>
        <w:t>adding</w:t>
      </w:r>
      <w:r w:rsidR="00015838">
        <w:rPr>
          <w:lang w:val="en-GB"/>
        </w:rPr>
        <w:t>’</w:t>
      </w:r>
      <w:r w:rsidRPr="00BC1AE2">
        <w:rPr>
          <w:lang w:val="en-GB"/>
        </w:rPr>
        <w:t xml:space="preserve"> two new classes to </w:t>
      </w:r>
      <w:r w:rsidR="00807739">
        <w:rPr>
          <w:lang w:val="en-GB"/>
        </w:rPr>
        <w:t xml:space="preserve">the </w:t>
      </w:r>
      <w:r w:rsidR="00807739" w:rsidRPr="00901024">
        <w:rPr>
          <w:lang w:val="en-GB"/>
        </w:rPr>
        <w:t>British National Statistics Socio-Economic c</w:t>
      </w:r>
      <w:r w:rsidR="00807739">
        <w:rPr>
          <w:lang w:val="en-GB"/>
        </w:rPr>
        <w:t>lassification (NS-SEC)</w:t>
      </w:r>
      <w:r w:rsidR="00B36820">
        <w:rPr>
          <w:lang w:val="en-GB"/>
        </w:rPr>
        <w:t>. Th</w:t>
      </w:r>
      <w:r w:rsidR="00B36820" w:rsidRPr="00BC1AE2">
        <w:rPr>
          <w:lang w:val="en-GB"/>
        </w:rPr>
        <w:t>is ‘s</w:t>
      </w:r>
      <w:r w:rsidR="0014442B">
        <w:rPr>
          <w:lang w:val="en-GB"/>
        </w:rPr>
        <w:t>urvey experiment’ (Savage et al,</w:t>
      </w:r>
      <w:r w:rsidR="00B36820" w:rsidRPr="00BC1AE2">
        <w:rPr>
          <w:lang w:val="en-GB"/>
        </w:rPr>
        <w:t xml:space="preserve"> 2013)</w:t>
      </w:r>
      <w:r w:rsidR="00B36820">
        <w:rPr>
          <w:lang w:val="en-GB"/>
        </w:rPr>
        <w:t xml:space="preserve"> </w:t>
      </w:r>
      <w:r w:rsidRPr="00BC1AE2">
        <w:rPr>
          <w:lang w:val="en-GB"/>
        </w:rPr>
        <w:t>has led to</w:t>
      </w:r>
      <w:r w:rsidR="00A33C88">
        <w:rPr>
          <w:lang w:val="en-GB"/>
        </w:rPr>
        <w:t xml:space="preserve"> </w:t>
      </w:r>
      <w:r w:rsidRPr="00BC1AE2">
        <w:rPr>
          <w:lang w:val="en-GB"/>
        </w:rPr>
        <w:t>debate</w:t>
      </w:r>
      <w:r>
        <w:rPr>
          <w:lang w:val="en-GB"/>
        </w:rPr>
        <w:t xml:space="preserve"> </w:t>
      </w:r>
      <w:r w:rsidRPr="00BC1AE2">
        <w:rPr>
          <w:lang w:val="en-GB"/>
        </w:rPr>
        <w:t xml:space="preserve">on the methods validity of </w:t>
      </w:r>
      <w:r w:rsidR="00B36820">
        <w:rPr>
          <w:lang w:val="en-GB"/>
        </w:rPr>
        <w:t>its</w:t>
      </w:r>
      <w:r w:rsidRPr="00BC1AE2">
        <w:rPr>
          <w:lang w:val="en-GB"/>
        </w:rPr>
        <w:t xml:space="preserve"> findings</w:t>
      </w:r>
      <w:r w:rsidR="00A33C88">
        <w:rPr>
          <w:lang w:val="en-GB"/>
        </w:rPr>
        <w:t xml:space="preserve">. </w:t>
      </w:r>
      <w:r w:rsidR="00015838">
        <w:rPr>
          <w:lang w:val="en-GB"/>
        </w:rPr>
        <w:t xml:space="preserve">For us, however, </w:t>
      </w:r>
      <w:r w:rsidR="00B36820">
        <w:rPr>
          <w:lang w:val="en-GB"/>
        </w:rPr>
        <w:t xml:space="preserve">the GBSC </w:t>
      </w:r>
      <w:r w:rsidR="00015838">
        <w:rPr>
          <w:lang w:val="en-GB"/>
        </w:rPr>
        <w:t xml:space="preserve">is </w:t>
      </w:r>
      <w:r w:rsidR="00EB4013">
        <w:rPr>
          <w:lang w:val="en-GB"/>
        </w:rPr>
        <w:t xml:space="preserve">more </w:t>
      </w:r>
      <w:r w:rsidR="00015838">
        <w:rPr>
          <w:lang w:val="en-GB"/>
        </w:rPr>
        <w:t>problematic</w:t>
      </w:r>
      <w:r w:rsidR="008B22F4">
        <w:rPr>
          <w:lang w:val="en-GB"/>
        </w:rPr>
        <w:t>, first</w:t>
      </w:r>
      <w:r w:rsidR="006C1B56">
        <w:rPr>
          <w:lang w:val="en-GB"/>
        </w:rPr>
        <w:t xml:space="preserve"> because of its </w:t>
      </w:r>
      <w:r w:rsidR="008B22F4">
        <w:rPr>
          <w:lang w:val="en-GB"/>
        </w:rPr>
        <w:t xml:space="preserve">reliance on an </w:t>
      </w:r>
      <w:r w:rsidR="006C1B56">
        <w:rPr>
          <w:lang w:val="en-GB"/>
        </w:rPr>
        <w:t>abbreviated version of culture and</w:t>
      </w:r>
      <w:r w:rsidR="00015838">
        <w:rPr>
          <w:lang w:val="en-GB"/>
        </w:rPr>
        <w:t xml:space="preserve"> </w:t>
      </w:r>
      <w:r w:rsidR="008B22F4">
        <w:rPr>
          <w:lang w:val="en-GB"/>
        </w:rPr>
        <w:t xml:space="preserve">second </w:t>
      </w:r>
      <w:r w:rsidR="00015838">
        <w:rPr>
          <w:lang w:val="en-GB"/>
        </w:rPr>
        <w:t>because t</w:t>
      </w:r>
      <w:r w:rsidR="00D52671" w:rsidRPr="00C17D7F">
        <w:rPr>
          <w:lang w:val="en-GB"/>
        </w:rPr>
        <w:t>he</w:t>
      </w:r>
      <w:r w:rsidR="00D52671">
        <w:rPr>
          <w:lang w:val="en-GB"/>
        </w:rPr>
        <w:t xml:space="preserve"> GBCS prolongs the </w:t>
      </w:r>
      <w:r w:rsidR="00D52671" w:rsidRPr="00CA0D85">
        <w:rPr>
          <w:lang w:val="en-GB"/>
        </w:rPr>
        <w:t>search for a modern version of class</w:t>
      </w:r>
      <w:r w:rsidR="00A33C88">
        <w:rPr>
          <w:lang w:val="en-GB"/>
        </w:rPr>
        <w:t xml:space="preserve"> that</w:t>
      </w:r>
      <w:r w:rsidR="00D52671">
        <w:rPr>
          <w:lang w:val="en-GB"/>
        </w:rPr>
        <w:t xml:space="preserve"> depend</w:t>
      </w:r>
      <w:r w:rsidR="00A33C88">
        <w:rPr>
          <w:lang w:val="en-GB"/>
        </w:rPr>
        <w:t>s</w:t>
      </w:r>
      <w:r w:rsidR="00D52671">
        <w:rPr>
          <w:lang w:val="en-GB"/>
        </w:rPr>
        <w:t xml:space="preserve"> on </w:t>
      </w:r>
      <w:r w:rsidR="00D52671" w:rsidRPr="00C17D7F">
        <w:rPr>
          <w:lang w:val="en-GB"/>
        </w:rPr>
        <w:t>models of stratification</w:t>
      </w:r>
      <w:r w:rsidR="00A33C88">
        <w:rPr>
          <w:lang w:val="en-GB"/>
        </w:rPr>
        <w:t xml:space="preserve">. </w:t>
      </w:r>
    </w:p>
    <w:p w14:paraId="496B9621" w14:textId="77777777" w:rsidR="00D52671" w:rsidRPr="00CA0D85" w:rsidRDefault="00D52671">
      <w:pPr>
        <w:pStyle w:val="Body"/>
        <w:rPr>
          <w:b/>
          <w:bCs/>
          <w:lang w:val="en-GB"/>
        </w:rPr>
      </w:pPr>
    </w:p>
    <w:p w14:paraId="414BFB48" w14:textId="6590F99D" w:rsidR="00E0791C" w:rsidRDefault="008B22F4">
      <w:pPr>
        <w:pStyle w:val="Body"/>
        <w:rPr>
          <w:lang w:val="en-GB"/>
        </w:rPr>
      </w:pPr>
      <w:r>
        <w:rPr>
          <w:lang w:val="en-GB"/>
        </w:rPr>
        <w:t>S</w:t>
      </w:r>
      <w:r w:rsidR="00E400E9">
        <w:rPr>
          <w:lang w:val="en-GB"/>
        </w:rPr>
        <w:t>tratification models like the NS-SEC</w:t>
      </w:r>
      <w:r w:rsidR="00576839">
        <w:rPr>
          <w:lang w:val="en-GB"/>
        </w:rPr>
        <w:t xml:space="preserve"> </w:t>
      </w:r>
      <w:r w:rsidR="00576839" w:rsidRPr="00901024">
        <w:rPr>
          <w:lang w:val="en-GB"/>
        </w:rPr>
        <w:t>– as we discuss later –</w:t>
      </w:r>
      <w:r w:rsidR="00576839">
        <w:rPr>
          <w:lang w:val="en-GB"/>
        </w:rPr>
        <w:t xml:space="preserve"> </w:t>
      </w:r>
      <w:r w:rsidR="00576839" w:rsidRPr="00901024">
        <w:rPr>
          <w:lang w:val="en-GB"/>
        </w:rPr>
        <w:t>conflate class with status</w:t>
      </w:r>
      <w:r w:rsidR="00576839">
        <w:rPr>
          <w:lang w:val="en-GB"/>
        </w:rPr>
        <w:t>.</w:t>
      </w:r>
      <w:r w:rsidR="00E400E9">
        <w:rPr>
          <w:lang w:val="en-GB"/>
        </w:rPr>
        <w:t xml:space="preserve"> </w:t>
      </w:r>
      <w:r w:rsidR="00576839">
        <w:rPr>
          <w:lang w:val="en-GB"/>
        </w:rPr>
        <w:t xml:space="preserve">This is not least because the </w:t>
      </w:r>
      <w:r w:rsidR="00576839" w:rsidRPr="00BC1AE2">
        <w:rPr>
          <w:lang w:val="en-GB"/>
        </w:rPr>
        <w:t>efface</w:t>
      </w:r>
      <w:r w:rsidR="00576839">
        <w:rPr>
          <w:lang w:val="en-GB"/>
        </w:rPr>
        <w:t>ment of</w:t>
      </w:r>
      <w:r w:rsidR="00576839" w:rsidRPr="00BC1AE2">
        <w:rPr>
          <w:lang w:val="en-GB"/>
        </w:rPr>
        <w:t xml:space="preserve"> economic struggles between workers and bourgeoisi</w:t>
      </w:r>
      <w:r w:rsidR="00576839">
        <w:rPr>
          <w:lang w:val="en-GB"/>
        </w:rPr>
        <w:t>e</w:t>
      </w:r>
      <w:r w:rsidR="00B36820">
        <w:rPr>
          <w:lang w:val="en-GB"/>
        </w:rPr>
        <w:t>, not to mention its</w:t>
      </w:r>
      <w:r w:rsidR="00576839">
        <w:rPr>
          <w:lang w:val="en-GB"/>
        </w:rPr>
        <w:t xml:space="preserve"> elision of remnants of feudal rankings</w:t>
      </w:r>
      <w:r w:rsidR="00B36820">
        <w:rPr>
          <w:lang w:val="en-GB"/>
        </w:rPr>
        <w:t>,</w:t>
      </w:r>
      <w:r w:rsidR="00576839">
        <w:rPr>
          <w:lang w:val="en-GB"/>
        </w:rPr>
        <w:t xml:space="preserve"> prolongs unresolved</w:t>
      </w:r>
      <w:r w:rsidR="00576839" w:rsidRPr="00901024">
        <w:rPr>
          <w:lang w:val="en-GB"/>
        </w:rPr>
        <w:t xml:space="preserve"> debates about ‘</w:t>
      </w:r>
      <w:proofErr w:type="spellStart"/>
      <w:r w:rsidR="00576839" w:rsidRPr="00901024">
        <w:rPr>
          <w:lang w:val="en-GB"/>
        </w:rPr>
        <w:t>conflictual</w:t>
      </w:r>
      <w:proofErr w:type="spellEnd"/>
      <w:r w:rsidR="00576839" w:rsidRPr="00901024">
        <w:rPr>
          <w:lang w:val="en-GB"/>
        </w:rPr>
        <w:t xml:space="preserve">’ </w:t>
      </w:r>
      <w:proofErr w:type="spellStart"/>
      <w:r w:rsidR="00576839" w:rsidRPr="00901024">
        <w:rPr>
          <w:lang w:val="en-GB"/>
        </w:rPr>
        <w:t>positionings</w:t>
      </w:r>
      <w:proofErr w:type="spellEnd"/>
      <w:r w:rsidR="00576839" w:rsidRPr="00901024">
        <w:rPr>
          <w:lang w:val="en-GB"/>
        </w:rPr>
        <w:t xml:space="preserve"> (</w:t>
      </w:r>
      <w:proofErr w:type="spellStart"/>
      <w:r w:rsidR="00576839" w:rsidRPr="00901024">
        <w:rPr>
          <w:lang w:val="en-GB"/>
        </w:rPr>
        <w:t>Holmwood</w:t>
      </w:r>
      <w:proofErr w:type="spellEnd"/>
      <w:r w:rsidR="00576839" w:rsidRPr="00901024">
        <w:rPr>
          <w:lang w:val="en-GB"/>
        </w:rPr>
        <w:t xml:space="preserve"> and Stewart</w:t>
      </w:r>
      <w:r w:rsidR="0014442B">
        <w:rPr>
          <w:lang w:val="en-GB"/>
        </w:rPr>
        <w:t>,</w:t>
      </w:r>
      <w:r w:rsidR="00576839" w:rsidRPr="00901024">
        <w:rPr>
          <w:lang w:val="en-GB"/>
        </w:rPr>
        <w:t xml:space="preserve"> 1983; Wright</w:t>
      </w:r>
      <w:r w:rsidR="0014442B">
        <w:rPr>
          <w:lang w:val="en-GB"/>
        </w:rPr>
        <w:t>,</w:t>
      </w:r>
      <w:r w:rsidR="00576839" w:rsidRPr="00901024">
        <w:rPr>
          <w:lang w:val="en-GB"/>
        </w:rPr>
        <w:t xml:space="preserve"> 1985</w:t>
      </w:r>
      <w:r w:rsidR="00576839">
        <w:rPr>
          <w:lang w:val="en-GB"/>
        </w:rPr>
        <w:t>). Moreover, in</w:t>
      </w:r>
      <w:r w:rsidR="00E0791C">
        <w:rPr>
          <w:lang w:val="en-GB"/>
        </w:rPr>
        <w:t xml:space="preserve"> </w:t>
      </w:r>
      <w:r w:rsidR="00EB4013">
        <w:rPr>
          <w:lang w:val="en-GB"/>
        </w:rPr>
        <w:t>combin</w:t>
      </w:r>
      <w:r w:rsidR="00576839">
        <w:rPr>
          <w:lang w:val="en-GB"/>
        </w:rPr>
        <w:t>ing</w:t>
      </w:r>
      <w:r w:rsidR="00015838" w:rsidRPr="00901024">
        <w:rPr>
          <w:lang w:val="en-GB"/>
        </w:rPr>
        <w:t xml:space="preserve"> the twin dimensions of </w:t>
      </w:r>
      <w:r w:rsidR="00015838">
        <w:rPr>
          <w:lang w:val="en-GB"/>
        </w:rPr>
        <w:t xml:space="preserve">employment </w:t>
      </w:r>
      <w:r w:rsidR="00015838" w:rsidRPr="00901024">
        <w:rPr>
          <w:lang w:val="en-GB"/>
        </w:rPr>
        <w:t xml:space="preserve">and </w:t>
      </w:r>
      <w:r w:rsidR="00015838">
        <w:rPr>
          <w:lang w:val="en-GB"/>
        </w:rPr>
        <w:t>wealth</w:t>
      </w:r>
      <w:r w:rsidR="00576839">
        <w:rPr>
          <w:lang w:val="en-GB"/>
        </w:rPr>
        <w:t>, the NS-SEC</w:t>
      </w:r>
      <w:r w:rsidR="00015838">
        <w:rPr>
          <w:lang w:val="en-GB"/>
        </w:rPr>
        <w:t xml:space="preserve"> </w:t>
      </w:r>
      <w:r w:rsidR="00A33C88" w:rsidRPr="00C17D7F">
        <w:rPr>
          <w:lang w:val="en-GB"/>
        </w:rPr>
        <w:t>t</w:t>
      </w:r>
      <w:r w:rsidR="00E0791C">
        <w:rPr>
          <w:lang w:val="en-GB"/>
        </w:rPr>
        <w:t>ake</w:t>
      </w:r>
      <w:r w:rsidR="00576839">
        <w:rPr>
          <w:lang w:val="en-GB"/>
        </w:rPr>
        <w:t>s</w:t>
      </w:r>
      <w:r w:rsidR="00A33C88" w:rsidRPr="00C17D7F">
        <w:rPr>
          <w:lang w:val="en-GB"/>
        </w:rPr>
        <w:t xml:space="preserve"> the </w:t>
      </w:r>
      <w:r w:rsidR="00A33C88">
        <w:rPr>
          <w:lang w:val="en-GB"/>
        </w:rPr>
        <w:t xml:space="preserve">post-war </w:t>
      </w:r>
      <w:r w:rsidR="00A33C88" w:rsidRPr="00CA0D85">
        <w:rPr>
          <w:lang w:val="en-GB"/>
        </w:rPr>
        <w:t xml:space="preserve">stability of </w:t>
      </w:r>
      <w:r w:rsidR="00A33C88" w:rsidRPr="00C17D7F">
        <w:rPr>
          <w:lang w:val="en-GB"/>
        </w:rPr>
        <w:t xml:space="preserve">social structures </w:t>
      </w:r>
      <w:r w:rsidR="00A33C88">
        <w:rPr>
          <w:lang w:val="en-GB"/>
        </w:rPr>
        <w:t xml:space="preserve">more or less </w:t>
      </w:r>
      <w:r w:rsidR="00A33C88" w:rsidRPr="00CA0D85">
        <w:rPr>
          <w:lang w:val="en-GB"/>
        </w:rPr>
        <w:t>for granted</w:t>
      </w:r>
      <w:r w:rsidR="00A33C88">
        <w:rPr>
          <w:lang w:val="en-GB"/>
        </w:rPr>
        <w:t>.</w:t>
      </w:r>
      <w:r w:rsidR="00D60DA7">
        <w:rPr>
          <w:lang w:val="en-GB"/>
        </w:rPr>
        <w:t xml:space="preserve"> </w:t>
      </w:r>
      <w:r w:rsidR="00576839">
        <w:rPr>
          <w:lang w:val="en-GB"/>
        </w:rPr>
        <w:t>Its</w:t>
      </w:r>
      <w:r w:rsidR="00EB4013">
        <w:rPr>
          <w:lang w:val="en-GB"/>
        </w:rPr>
        <w:t xml:space="preserve"> s</w:t>
      </w:r>
      <w:r w:rsidR="00690928" w:rsidRPr="00901024">
        <w:rPr>
          <w:lang w:val="en-GB"/>
        </w:rPr>
        <w:t>ocio-economic grading of people is problematic because</w:t>
      </w:r>
      <w:r w:rsidR="00EB4013">
        <w:rPr>
          <w:lang w:val="en-GB"/>
        </w:rPr>
        <w:t>,</w:t>
      </w:r>
      <w:r w:rsidR="00690928" w:rsidRPr="00901024">
        <w:rPr>
          <w:lang w:val="en-GB"/>
        </w:rPr>
        <w:t xml:space="preserve"> </w:t>
      </w:r>
      <w:r w:rsidR="00EB4013">
        <w:rPr>
          <w:lang w:val="en-GB"/>
        </w:rPr>
        <w:t>in</w:t>
      </w:r>
      <w:r w:rsidR="00D60DA7">
        <w:rPr>
          <w:lang w:val="en-GB"/>
        </w:rPr>
        <w:t xml:space="preserve"> combining position and possession</w:t>
      </w:r>
      <w:r w:rsidR="00EB4013">
        <w:rPr>
          <w:lang w:val="en-GB"/>
        </w:rPr>
        <w:t>,</w:t>
      </w:r>
      <w:r w:rsidR="00D60DA7">
        <w:rPr>
          <w:lang w:val="en-GB"/>
        </w:rPr>
        <w:t xml:space="preserve"> </w:t>
      </w:r>
      <w:r w:rsidR="00690928" w:rsidRPr="00901024">
        <w:rPr>
          <w:lang w:val="en-GB"/>
        </w:rPr>
        <w:t xml:space="preserve">it </w:t>
      </w:r>
      <w:r w:rsidR="00E0791C">
        <w:rPr>
          <w:lang w:val="en-GB"/>
        </w:rPr>
        <w:t>incorporates</w:t>
      </w:r>
      <w:r w:rsidR="00690928" w:rsidRPr="00901024">
        <w:rPr>
          <w:lang w:val="en-GB"/>
        </w:rPr>
        <w:t xml:space="preserve"> presumptions of a stable and unchanging culture</w:t>
      </w:r>
      <w:r w:rsidR="00690928" w:rsidRPr="00901024" w:rsidDel="008C436F">
        <w:rPr>
          <w:lang w:val="en-GB"/>
        </w:rPr>
        <w:t xml:space="preserve"> </w:t>
      </w:r>
      <w:r w:rsidR="00690928" w:rsidRPr="00901024">
        <w:rPr>
          <w:lang w:val="en-GB"/>
        </w:rPr>
        <w:t>that put</w:t>
      </w:r>
      <w:r w:rsidR="00D60DA7">
        <w:rPr>
          <w:lang w:val="en-GB"/>
        </w:rPr>
        <w:t>s</w:t>
      </w:r>
      <w:r w:rsidR="00690928" w:rsidRPr="00901024">
        <w:rPr>
          <w:lang w:val="en-GB"/>
        </w:rPr>
        <w:t xml:space="preserve"> professions at the top and unskilled labour at the bottom. </w:t>
      </w:r>
    </w:p>
    <w:p w14:paraId="1811C561" w14:textId="77777777" w:rsidR="00E0791C" w:rsidRDefault="00E0791C">
      <w:pPr>
        <w:pStyle w:val="Body"/>
        <w:rPr>
          <w:lang w:val="en-GB"/>
        </w:rPr>
      </w:pPr>
    </w:p>
    <w:p w14:paraId="4B434538" w14:textId="0D3A8682" w:rsidR="00E0791C" w:rsidRDefault="008B22F4" w:rsidP="00E0791C">
      <w:pPr>
        <w:pStyle w:val="Body"/>
        <w:rPr>
          <w:lang w:val="en-GB"/>
        </w:rPr>
      </w:pPr>
      <w:r>
        <w:rPr>
          <w:lang w:val="en-GB"/>
        </w:rPr>
        <w:t xml:space="preserve">Savage et al’s (2013) </w:t>
      </w:r>
      <w:r w:rsidRPr="00CA0D85">
        <w:rPr>
          <w:lang w:val="en-GB"/>
        </w:rPr>
        <w:t xml:space="preserve">main </w:t>
      </w:r>
      <w:r>
        <w:rPr>
          <w:lang w:val="en-GB"/>
        </w:rPr>
        <w:t>ploy</w:t>
      </w:r>
      <w:r w:rsidRPr="00CA0D85">
        <w:rPr>
          <w:lang w:val="en-GB"/>
        </w:rPr>
        <w:t xml:space="preserve"> </w:t>
      </w:r>
      <w:r>
        <w:rPr>
          <w:lang w:val="en-GB"/>
        </w:rPr>
        <w:t xml:space="preserve">is to augment models that depend on social and economic assets with </w:t>
      </w:r>
      <w:r w:rsidR="00D60DA7">
        <w:rPr>
          <w:lang w:val="en-GB"/>
        </w:rPr>
        <w:t>Bourdieu’s</w:t>
      </w:r>
      <w:r>
        <w:rPr>
          <w:lang w:val="en-GB"/>
        </w:rPr>
        <w:t xml:space="preserve"> notion of cultural capital. Here culture becomes another </w:t>
      </w:r>
      <w:r w:rsidR="00D60DA7">
        <w:rPr>
          <w:lang w:val="en-GB"/>
        </w:rPr>
        <w:t xml:space="preserve">form of </w:t>
      </w:r>
      <w:r>
        <w:rPr>
          <w:lang w:val="en-GB"/>
        </w:rPr>
        <w:t>possession or resource</w:t>
      </w:r>
      <w:r w:rsidR="00D60DA7">
        <w:rPr>
          <w:lang w:val="en-GB"/>
        </w:rPr>
        <w:t xml:space="preserve"> (Savage et al</w:t>
      </w:r>
      <w:r w:rsidR="0014442B">
        <w:rPr>
          <w:lang w:val="en-GB"/>
        </w:rPr>
        <w:t>,</w:t>
      </w:r>
      <w:r w:rsidR="00D60DA7">
        <w:rPr>
          <w:lang w:val="en-GB"/>
        </w:rPr>
        <w:t xml:space="preserve"> 2005)</w:t>
      </w:r>
      <w:r>
        <w:rPr>
          <w:lang w:val="en-GB"/>
        </w:rPr>
        <w:t xml:space="preserve">.  </w:t>
      </w:r>
      <w:r w:rsidR="00103551">
        <w:rPr>
          <w:lang w:val="en-GB"/>
        </w:rPr>
        <w:t>I</w:t>
      </w:r>
      <w:r w:rsidR="00E0791C" w:rsidRPr="002349BB">
        <w:rPr>
          <w:lang w:val="en-GB"/>
        </w:rPr>
        <w:t xml:space="preserve">t is worth recalling </w:t>
      </w:r>
      <w:r w:rsidR="00D60DA7">
        <w:rPr>
          <w:lang w:val="en-GB"/>
        </w:rPr>
        <w:t xml:space="preserve">however </w:t>
      </w:r>
      <w:r w:rsidR="00E0791C" w:rsidRPr="002349BB">
        <w:rPr>
          <w:lang w:val="en-GB"/>
        </w:rPr>
        <w:t xml:space="preserve">that, for Bourdieu, much of what he identified </w:t>
      </w:r>
      <w:r w:rsidR="00B36820" w:rsidRPr="00A85210">
        <w:rPr>
          <w:lang w:val="en-GB"/>
        </w:rPr>
        <w:t>in the 1970s</w:t>
      </w:r>
      <w:r w:rsidR="00E0791C" w:rsidRPr="002349BB">
        <w:rPr>
          <w:lang w:val="en-GB"/>
        </w:rPr>
        <w:t xml:space="preserve"> </w:t>
      </w:r>
      <w:r w:rsidR="00B36820">
        <w:rPr>
          <w:lang w:val="en-GB"/>
        </w:rPr>
        <w:t>as</w:t>
      </w:r>
      <w:r w:rsidR="00E0791C" w:rsidRPr="002349BB">
        <w:rPr>
          <w:lang w:val="en-GB"/>
        </w:rPr>
        <w:t xml:space="preserve"> cultural capital (as distinct from social and economic capital) was associated with education</w:t>
      </w:r>
      <w:ins w:id="31" w:author="Author">
        <w:r w:rsidR="00444629">
          <w:rPr>
            <w:lang w:val="en-GB"/>
          </w:rPr>
          <w:t xml:space="preserve"> (see also </w:t>
        </w:r>
        <w:proofErr w:type="spellStart"/>
        <w:r w:rsidR="00444629">
          <w:rPr>
            <w:lang w:val="en-GB"/>
          </w:rPr>
          <w:t>Serres</w:t>
        </w:r>
        <w:proofErr w:type="spellEnd"/>
        <w:r w:rsidR="00444629">
          <w:rPr>
            <w:lang w:val="en-GB"/>
          </w:rPr>
          <w:t xml:space="preserve"> and Wagner</w:t>
        </w:r>
        <w:r w:rsidR="0034182E">
          <w:rPr>
            <w:lang w:val="en-GB"/>
          </w:rPr>
          <w:t>,</w:t>
        </w:r>
        <w:r w:rsidR="00444629">
          <w:rPr>
            <w:lang w:val="en-GB"/>
          </w:rPr>
          <w:t xml:space="preserve"> this volume)</w:t>
        </w:r>
      </w:ins>
      <w:r w:rsidR="00E0791C" w:rsidRPr="002349BB">
        <w:rPr>
          <w:lang w:val="en-GB"/>
        </w:rPr>
        <w:t xml:space="preserve">. As far as France was concerned, the agency </w:t>
      </w:r>
      <w:r w:rsidR="00D60DA7">
        <w:rPr>
          <w:lang w:val="en-GB"/>
        </w:rPr>
        <w:t>education</w:t>
      </w:r>
      <w:r w:rsidR="00E0791C" w:rsidRPr="002349BB">
        <w:rPr>
          <w:lang w:val="en-GB"/>
        </w:rPr>
        <w:t xml:space="preserve"> gave in terms of ‘world-making’ had to be reckoned with (</w:t>
      </w:r>
      <w:proofErr w:type="spellStart"/>
      <w:r w:rsidR="00E0791C" w:rsidRPr="002349BB">
        <w:rPr>
          <w:lang w:val="en-GB"/>
        </w:rPr>
        <w:t>cf</w:t>
      </w:r>
      <w:proofErr w:type="spellEnd"/>
      <w:r w:rsidR="00E0791C" w:rsidRPr="002349BB">
        <w:rPr>
          <w:lang w:val="en-GB"/>
        </w:rPr>
        <w:t xml:space="preserve"> Bourdieu</w:t>
      </w:r>
      <w:r w:rsidR="0014442B">
        <w:rPr>
          <w:lang w:val="en-GB"/>
        </w:rPr>
        <w:t>,</w:t>
      </w:r>
      <w:r w:rsidR="00E0791C" w:rsidRPr="002349BB">
        <w:rPr>
          <w:lang w:val="en-GB"/>
        </w:rPr>
        <w:t xml:space="preserve"> 1989).</w:t>
      </w:r>
      <w:r w:rsidR="00E0791C">
        <w:rPr>
          <w:lang w:val="en-GB"/>
        </w:rPr>
        <w:t xml:space="preserve"> </w:t>
      </w:r>
      <w:r w:rsidR="00E0791C" w:rsidRPr="00AC6E1D">
        <w:rPr>
          <w:lang w:val="en-GB"/>
        </w:rPr>
        <w:t xml:space="preserve">While culture for Bourdieu, as an anthropologist, has a much wider range of meanings than what is learnt in schools, </w:t>
      </w:r>
      <w:r w:rsidR="00E0791C">
        <w:rPr>
          <w:lang w:val="en-GB"/>
        </w:rPr>
        <w:t>he</w:t>
      </w:r>
      <w:r w:rsidR="00E0791C" w:rsidRPr="00AC6E1D">
        <w:rPr>
          <w:lang w:val="en-GB"/>
        </w:rPr>
        <w:t xml:space="preserve"> took</w:t>
      </w:r>
      <w:r w:rsidR="00D60DA7" w:rsidRPr="00D60DA7">
        <w:rPr>
          <w:lang w:val="en-GB"/>
        </w:rPr>
        <w:t xml:space="preserve"> </w:t>
      </w:r>
      <w:r w:rsidR="00D60DA7" w:rsidRPr="003300AF">
        <w:rPr>
          <w:lang w:val="en-GB"/>
        </w:rPr>
        <w:t>education</w:t>
      </w:r>
      <w:r w:rsidR="00D60DA7">
        <w:rPr>
          <w:lang w:val="en-GB"/>
        </w:rPr>
        <w:t xml:space="preserve">, </w:t>
      </w:r>
      <w:r w:rsidR="00D60DA7" w:rsidRPr="00A85210">
        <w:rPr>
          <w:lang w:val="en-GB"/>
        </w:rPr>
        <w:t xml:space="preserve">at the time of writing </w:t>
      </w:r>
      <w:r w:rsidR="00D60DA7" w:rsidRPr="00A85210">
        <w:rPr>
          <w:i/>
          <w:iCs/>
          <w:lang w:val="en-GB"/>
        </w:rPr>
        <w:t>Distinction</w:t>
      </w:r>
      <w:r w:rsidR="00D60DA7">
        <w:rPr>
          <w:lang w:val="en-GB"/>
        </w:rPr>
        <w:t>,</w:t>
      </w:r>
      <w:r w:rsidR="00D60DA7" w:rsidRPr="00B03714">
        <w:rPr>
          <w:lang w:val="en-GB"/>
        </w:rPr>
        <w:t xml:space="preserve"> </w:t>
      </w:r>
      <w:r w:rsidR="00E0791C" w:rsidRPr="00AC6E1D">
        <w:rPr>
          <w:lang w:val="en-GB"/>
        </w:rPr>
        <w:t xml:space="preserve">to be one of the pillars of class. Specifically, he saw education as granting a different kind of ‘social power’ to </w:t>
      </w:r>
      <w:r w:rsidR="00576839">
        <w:rPr>
          <w:lang w:val="en-GB"/>
        </w:rPr>
        <w:t>that</w:t>
      </w:r>
      <w:r w:rsidR="00E0791C" w:rsidRPr="00AC6E1D">
        <w:rPr>
          <w:lang w:val="en-GB"/>
        </w:rPr>
        <w:t xml:space="preserve"> exercised by the rich. His appraisal of class in France is thus of two countervailing hierarchies, one built on wealth and economic power and the other pivoting on cultural influence and educational attainment. </w:t>
      </w:r>
    </w:p>
    <w:p w14:paraId="3CE53E4B" w14:textId="77777777" w:rsidR="00E0791C" w:rsidRPr="00B03714" w:rsidRDefault="00E0791C" w:rsidP="00E0791C">
      <w:pPr>
        <w:pStyle w:val="Body"/>
        <w:rPr>
          <w:lang w:val="en-GB"/>
        </w:rPr>
      </w:pPr>
    </w:p>
    <w:p w14:paraId="4D332496" w14:textId="788B74BC" w:rsidR="00690928" w:rsidRDefault="006C1B56">
      <w:pPr>
        <w:pStyle w:val="Body"/>
        <w:rPr>
          <w:lang w:val="en-GB"/>
        </w:rPr>
      </w:pPr>
      <w:r>
        <w:rPr>
          <w:lang w:val="en-GB"/>
        </w:rPr>
        <w:t>Contrastingly</w:t>
      </w:r>
      <w:ins w:id="32" w:author="Author">
        <w:r w:rsidR="0034182E">
          <w:rPr>
            <w:lang w:val="en-GB"/>
          </w:rPr>
          <w:t xml:space="preserve"> and</w:t>
        </w:r>
      </w:ins>
      <w:r>
        <w:rPr>
          <w:lang w:val="en-GB"/>
        </w:rPr>
        <w:t xml:space="preserve"> g</w:t>
      </w:r>
      <w:r w:rsidR="00E0791C" w:rsidRPr="00845E8F">
        <w:rPr>
          <w:lang w:val="en-GB"/>
        </w:rPr>
        <w:t xml:space="preserve">ermane to understanding </w:t>
      </w:r>
      <w:r>
        <w:rPr>
          <w:lang w:val="en-GB"/>
        </w:rPr>
        <w:t xml:space="preserve">differences with </w:t>
      </w:r>
      <w:r w:rsidR="00E0791C" w:rsidRPr="00845E8F">
        <w:rPr>
          <w:lang w:val="en-GB"/>
        </w:rPr>
        <w:t>Bourdieu’s (198</w:t>
      </w:r>
      <w:r w:rsidR="00E0791C">
        <w:rPr>
          <w:lang w:val="en-GB"/>
        </w:rPr>
        <w:t>4</w:t>
      </w:r>
      <w:r>
        <w:rPr>
          <w:lang w:val="en-GB"/>
        </w:rPr>
        <w:t>) study</w:t>
      </w:r>
      <w:ins w:id="33" w:author="Author">
        <w:r w:rsidR="0034182E">
          <w:rPr>
            <w:lang w:val="en-GB"/>
          </w:rPr>
          <w:t>, t</w:t>
        </w:r>
        <w:r w:rsidR="0034182E" w:rsidRPr="00845E8F">
          <w:rPr>
            <w:lang w:val="en-GB"/>
          </w:rPr>
          <w:t>he</w:t>
        </w:r>
        <w:r w:rsidR="0034182E">
          <w:rPr>
            <w:lang w:val="en-GB"/>
          </w:rPr>
          <w:t>re was a different</w:t>
        </w:r>
        <w:r w:rsidR="0034182E" w:rsidRPr="00845E8F">
          <w:rPr>
            <w:lang w:val="en-GB"/>
          </w:rPr>
          <w:t xml:space="preserve"> narrative</w:t>
        </w:r>
        <w:r w:rsidR="0034182E">
          <w:rPr>
            <w:lang w:val="en-GB"/>
          </w:rPr>
          <w:t xml:space="preserve"> dominating UK politics. This was sometimes </w:t>
        </w:r>
      </w:ins>
      <w:r w:rsidR="00E0791C" w:rsidRPr="00845E8F">
        <w:rPr>
          <w:lang w:val="en-GB"/>
        </w:rPr>
        <w:t>referred to as ‘benign capitalism’</w:t>
      </w:r>
      <w:ins w:id="34" w:author="Author">
        <w:r w:rsidR="0034182E">
          <w:rPr>
            <w:lang w:val="en-GB"/>
          </w:rPr>
          <w:t xml:space="preserve"> and figured supposedly around a redistribution of wealth i</w:t>
        </w:r>
      </w:ins>
      <w:r w:rsidR="00E8702D" w:rsidRPr="00845E8F">
        <w:rPr>
          <w:lang w:val="en-GB"/>
        </w:rPr>
        <w:t>n</w:t>
      </w:r>
      <w:r w:rsidR="00690928" w:rsidRPr="00845E8F">
        <w:rPr>
          <w:lang w:val="en-GB"/>
        </w:rPr>
        <w:t xml:space="preserve"> which wages were rising and the rich were being taxed out of existence. True, sizable profits still went to capital</w:t>
      </w:r>
      <w:r w:rsidR="00E0791C">
        <w:rPr>
          <w:lang w:val="en-GB"/>
        </w:rPr>
        <w:t>, b</w:t>
      </w:r>
      <w:r w:rsidR="00690928" w:rsidRPr="00845E8F">
        <w:rPr>
          <w:lang w:val="en-GB"/>
        </w:rPr>
        <w:t>ut to the extent capital was said to lie in the hands of the pension funds, it was arguable that the 19</w:t>
      </w:r>
      <w:r w:rsidR="00690928" w:rsidRPr="00845E8F">
        <w:rPr>
          <w:vertAlign w:val="superscript"/>
          <w:lang w:val="en-GB"/>
        </w:rPr>
        <w:t>th</w:t>
      </w:r>
      <w:r w:rsidR="00690928" w:rsidRPr="00845E8F">
        <w:rPr>
          <w:lang w:val="en-GB"/>
        </w:rPr>
        <w:t xml:space="preserve"> century picture of wealth being appropriated by exploitative capitalist</w:t>
      </w:r>
      <w:r w:rsidR="00103551">
        <w:rPr>
          <w:lang w:val="en-GB"/>
        </w:rPr>
        <w:t>s</w:t>
      </w:r>
      <w:r w:rsidR="00690928" w:rsidRPr="00845E8F">
        <w:rPr>
          <w:lang w:val="en-GB"/>
        </w:rPr>
        <w:t xml:space="preserve"> was out-dated. In place of an oppositional division of class between workers and </w:t>
      </w:r>
      <w:r w:rsidR="00690928" w:rsidRPr="00845E8F">
        <w:rPr>
          <w:lang w:val="en-GB"/>
        </w:rPr>
        <w:lastRenderedPageBreak/>
        <w:t>owners of capital, it had become possible for proselytisers of benign capitalism to</w:t>
      </w:r>
      <w:ins w:id="35" w:author="Author">
        <w:r w:rsidR="0034182E">
          <w:rPr>
            <w:lang w:val="en-GB"/>
          </w:rPr>
          <w:t xml:space="preserve"> </w:t>
        </w:r>
      </w:ins>
      <w:r w:rsidR="00690928" w:rsidRPr="00845E8F">
        <w:rPr>
          <w:lang w:val="en-GB"/>
        </w:rPr>
        <w:t>paint an impression of a circular flow of wealth in which everyone supposedly benefits</w:t>
      </w:r>
      <w:ins w:id="36" w:author="Author">
        <w:r w:rsidR="0034182E">
          <w:rPr>
            <w:lang w:val="en-GB"/>
          </w:rPr>
          <w:t xml:space="preserve">. Such a picture also helped pave the way for a version of stratification that centred on the employment ladder. </w:t>
        </w:r>
      </w:ins>
    </w:p>
    <w:p w14:paraId="64DB8699" w14:textId="77777777" w:rsidR="00690928" w:rsidRDefault="00690928">
      <w:pPr>
        <w:pStyle w:val="Body"/>
        <w:rPr>
          <w:lang w:val="en-GB"/>
        </w:rPr>
      </w:pPr>
    </w:p>
    <w:p w14:paraId="299CE87F" w14:textId="14C06A46" w:rsidR="00690928" w:rsidRPr="00845E8F" w:rsidRDefault="006C1B56" w:rsidP="00FE7132">
      <w:pPr>
        <w:pStyle w:val="Body"/>
        <w:rPr>
          <w:lang w:val="en-GB"/>
        </w:rPr>
      </w:pPr>
      <w:r>
        <w:rPr>
          <w:lang w:val="en-GB"/>
        </w:rPr>
        <w:t xml:space="preserve">Given the abandonment of benign capitalism </w:t>
      </w:r>
      <w:r w:rsidR="00B5086B" w:rsidRPr="00845E8F">
        <w:rPr>
          <w:lang w:val="en-GB"/>
        </w:rPr>
        <w:t>(</w:t>
      </w:r>
      <w:r w:rsidR="00B36820">
        <w:rPr>
          <w:lang w:val="en-GB"/>
        </w:rPr>
        <w:t>aided</w:t>
      </w:r>
      <w:r w:rsidR="00B5086B" w:rsidRPr="00845E8F">
        <w:rPr>
          <w:lang w:val="en-GB"/>
        </w:rPr>
        <w:t xml:space="preserve"> by deregulation of the banking system)</w:t>
      </w:r>
      <w:r w:rsidR="00B5086B">
        <w:rPr>
          <w:lang w:val="en-GB"/>
        </w:rPr>
        <w:t>,</w:t>
      </w:r>
      <w:r w:rsidR="00B5086B" w:rsidRPr="00845E8F">
        <w:rPr>
          <w:lang w:val="en-GB"/>
        </w:rPr>
        <w:t xml:space="preserve"> </w:t>
      </w:r>
      <w:r>
        <w:rPr>
          <w:lang w:val="en-GB"/>
        </w:rPr>
        <w:t xml:space="preserve">stratification models might be thought to have had their day. </w:t>
      </w:r>
      <w:r w:rsidR="00B5086B">
        <w:rPr>
          <w:lang w:val="en-GB"/>
        </w:rPr>
        <w:t>The shift in culture to</w:t>
      </w:r>
      <w:r w:rsidR="00576839">
        <w:rPr>
          <w:lang w:val="en-GB"/>
        </w:rPr>
        <w:t>wards</w:t>
      </w:r>
      <w:r w:rsidR="00B5086B">
        <w:rPr>
          <w:lang w:val="en-GB"/>
        </w:rPr>
        <w:t xml:space="preserve"> favouring a ‘trickle down’ economics, in which the few benefit over the many, </w:t>
      </w:r>
      <w:r w:rsidR="00690928" w:rsidRPr="00845E8F">
        <w:rPr>
          <w:lang w:val="en-GB"/>
        </w:rPr>
        <w:t xml:space="preserve">has put paid to dreams of a </w:t>
      </w:r>
      <w:r w:rsidR="00690928">
        <w:rPr>
          <w:lang w:val="en-GB"/>
        </w:rPr>
        <w:t xml:space="preserve">safer, </w:t>
      </w:r>
      <w:r w:rsidR="00690928" w:rsidRPr="00845E8F">
        <w:rPr>
          <w:lang w:val="en-GB"/>
        </w:rPr>
        <w:t>more equal world.</w:t>
      </w:r>
      <w:r w:rsidR="00690928" w:rsidRPr="00CA0D85">
        <w:rPr>
          <w:lang w:val="en-GB"/>
        </w:rPr>
        <w:t xml:space="preserve"> As investment vehicles, the pension companies</w:t>
      </w:r>
      <w:r w:rsidR="00690928">
        <w:rPr>
          <w:lang w:val="en-GB"/>
        </w:rPr>
        <w:t>, who were supposed to recycle profits back to the workers,</w:t>
      </w:r>
      <w:r w:rsidR="00690928" w:rsidRPr="00CA0D85">
        <w:rPr>
          <w:lang w:val="en-GB"/>
        </w:rPr>
        <w:t xml:space="preserve"> now compete alongside hedge funds and private equity firms, to say not</w:t>
      </w:r>
      <w:r w:rsidR="00690928" w:rsidRPr="00845E8F">
        <w:rPr>
          <w:lang w:val="en-GB"/>
        </w:rPr>
        <w:t>hing of the hoards held by oligarchs and super-rich.</w:t>
      </w:r>
      <w:r w:rsidR="00690928">
        <w:rPr>
          <w:rStyle w:val="FootnoteReference"/>
          <w:lang w:val="en-GB"/>
        </w:rPr>
        <w:footnoteReference w:id="4"/>
      </w:r>
      <w:r w:rsidR="00690928" w:rsidRPr="00845E8F">
        <w:rPr>
          <w:lang w:val="en-GB"/>
        </w:rPr>
        <w:t xml:space="preserve"> At the time of writing, the UK chancellor George Osborn is introducing ‘reforms’ </w:t>
      </w:r>
      <w:r w:rsidR="00103551">
        <w:rPr>
          <w:lang w:val="en-GB"/>
        </w:rPr>
        <w:t>that do</w:t>
      </w:r>
      <w:r w:rsidR="00690928" w:rsidRPr="00845E8F">
        <w:rPr>
          <w:lang w:val="en-GB"/>
        </w:rPr>
        <w:t xml:space="preserve"> away</w:t>
      </w:r>
      <w:r w:rsidR="00103551">
        <w:rPr>
          <w:lang w:val="en-GB"/>
        </w:rPr>
        <w:t xml:space="preserve"> with</w:t>
      </w:r>
      <w:r w:rsidR="00690928" w:rsidRPr="00845E8F">
        <w:rPr>
          <w:lang w:val="en-GB"/>
        </w:rPr>
        <w:t xml:space="preserve"> th</w:t>
      </w:r>
      <w:r w:rsidR="00103551">
        <w:rPr>
          <w:lang w:val="en-GB"/>
        </w:rPr>
        <w:t xml:space="preserve">e </w:t>
      </w:r>
      <w:r w:rsidR="00690928" w:rsidRPr="00845E8F">
        <w:rPr>
          <w:lang w:val="en-GB"/>
        </w:rPr>
        <w:t xml:space="preserve">monopoly </w:t>
      </w:r>
      <w:r w:rsidR="00103551">
        <w:rPr>
          <w:lang w:val="en-GB"/>
        </w:rPr>
        <w:t xml:space="preserve">of pension funds </w:t>
      </w:r>
      <w:r w:rsidR="00B5086B">
        <w:rPr>
          <w:lang w:val="en-GB"/>
        </w:rPr>
        <w:t xml:space="preserve">by annulling </w:t>
      </w:r>
      <w:r w:rsidR="00690928" w:rsidRPr="00845E8F">
        <w:rPr>
          <w:lang w:val="en-GB"/>
        </w:rPr>
        <w:t>the need for pensioners to take out annuitie</w:t>
      </w:r>
      <w:r w:rsidR="00103551">
        <w:rPr>
          <w:lang w:val="en-GB"/>
        </w:rPr>
        <w:t>s. In further</w:t>
      </w:r>
      <w:r w:rsidR="00690928" w:rsidRPr="00845E8F">
        <w:rPr>
          <w:lang w:val="en-GB"/>
        </w:rPr>
        <w:t xml:space="preserve"> allowing early access to pension pot</w:t>
      </w:r>
      <w:r w:rsidR="00103551">
        <w:rPr>
          <w:lang w:val="en-GB"/>
        </w:rPr>
        <w:t>s,</w:t>
      </w:r>
      <w:r w:rsidR="00690928" w:rsidRPr="00845E8F">
        <w:rPr>
          <w:lang w:val="en-GB"/>
        </w:rPr>
        <w:t xml:space="preserve"> he seem</w:t>
      </w:r>
      <w:r w:rsidR="00103551">
        <w:rPr>
          <w:lang w:val="en-GB"/>
        </w:rPr>
        <w:t>s</w:t>
      </w:r>
      <w:r w:rsidR="00690928" w:rsidRPr="00845E8F">
        <w:rPr>
          <w:lang w:val="en-GB"/>
        </w:rPr>
        <w:t xml:space="preserve"> intent on blowing a final hole in the picture of benign capitalism. </w:t>
      </w:r>
    </w:p>
    <w:p w14:paraId="7D0721E4" w14:textId="77777777" w:rsidR="00E400E9" w:rsidRPr="00C17D7F" w:rsidRDefault="00E400E9">
      <w:pPr>
        <w:pStyle w:val="Body"/>
        <w:rPr>
          <w:lang w:val="en-GB"/>
        </w:rPr>
      </w:pPr>
    </w:p>
    <w:p w14:paraId="7EE1B521" w14:textId="2DF1D654" w:rsidR="00690928" w:rsidRPr="00C17D7F" w:rsidRDefault="00690928">
      <w:pPr>
        <w:pStyle w:val="Body"/>
        <w:rPr>
          <w:lang w:val="en-GB"/>
        </w:rPr>
      </w:pPr>
      <w:r w:rsidRPr="00C17D7F">
        <w:rPr>
          <w:lang w:val="en-GB"/>
        </w:rPr>
        <w:t>In the rest of this paper</w:t>
      </w:r>
      <w:r>
        <w:rPr>
          <w:lang w:val="en-GB"/>
        </w:rPr>
        <w:t xml:space="preserve"> </w:t>
      </w:r>
      <w:r w:rsidRPr="00C17D7F">
        <w:rPr>
          <w:lang w:val="en-GB"/>
        </w:rPr>
        <w:t>we</w:t>
      </w:r>
      <w:r w:rsidR="00B5086B">
        <w:rPr>
          <w:lang w:val="en-GB"/>
        </w:rPr>
        <w:t xml:space="preserve"> </w:t>
      </w:r>
      <w:r w:rsidRPr="00C17D7F">
        <w:rPr>
          <w:lang w:val="en-GB"/>
        </w:rPr>
        <w:t xml:space="preserve">focus on </w:t>
      </w:r>
      <w:r>
        <w:rPr>
          <w:lang w:val="en-GB"/>
        </w:rPr>
        <w:t>four</w:t>
      </w:r>
      <w:r w:rsidRPr="00C17D7F">
        <w:rPr>
          <w:lang w:val="en-GB"/>
        </w:rPr>
        <w:t xml:space="preserve"> matters of concern</w:t>
      </w:r>
      <w:r>
        <w:rPr>
          <w:lang w:val="en-GB"/>
        </w:rPr>
        <w:t xml:space="preserve"> in </w:t>
      </w:r>
      <w:r w:rsidR="00B36820">
        <w:rPr>
          <w:lang w:val="en-GB"/>
        </w:rPr>
        <w:t>Savage et al’s (2013)</w:t>
      </w:r>
      <w:r w:rsidR="00B36820" w:rsidRPr="00CA0D85">
        <w:rPr>
          <w:lang w:val="en-GB"/>
        </w:rPr>
        <w:t xml:space="preserve"> </w:t>
      </w:r>
      <w:r w:rsidR="00B36820">
        <w:rPr>
          <w:lang w:val="en-GB"/>
        </w:rPr>
        <w:t xml:space="preserve">interpretation of </w:t>
      </w:r>
      <w:r>
        <w:rPr>
          <w:lang w:val="en-GB"/>
        </w:rPr>
        <w:t>the GBSC</w:t>
      </w:r>
      <w:r w:rsidRPr="00CA0D85">
        <w:rPr>
          <w:lang w:val="en-GB"/>
        </w:rPr>
        <w:t xml:space="preserve">: </w:t>
      </w:r>
      <w:r>
        <w:rPr>
          <w:lang w:val="en-GB"/>
        </w:rPr>
        <w:t xml:space="preserve">1) </w:t>
      </w:r>
      <w:r w:rsidR="00B36820">
        <w:rPr>
          <w:lang w:val="en-GB"/>
        </w:rPr>
        <w:t xml:space="preserve">their </w:t>
      </w:r>
      <w:r w:rsidRPr="00C17D7F">
        <w:rPr>
          <w:lang w:val="en-GB"/>
        </w:rPr>
        <w:t xml:space="preserve">reliance on an abbreviated version of </w:t>
      </w:r>
      <w:r w:rsidRPr="00AC6E1D">
        <w:rPr>
          <w:i/>
          <w:lang w:val="en-GB"/>
        </w:rPr>
        <w:t>culture</w:t>
      </w:r>
      <w:r w:rsidRPr="00C17D7F">
        <w:rPr>
          <w:lang w:val="en-GB"/>
        </w:rPr>
        <w:t xml:space="preserve">, </w:t>
      </w:r>
      <w:r>
        <w:rPr>
          <w:lang w:val="en-GB"/>
        </w:rPr>
        <w:t xml:space="preserve">2) </w:t>
      </w:r>
      <w:r w:rsidRPr="00C17D7F">
        <w:rPr>
          <w:lang w:val="en-GB"/>
        </w:rPr>
        <w:t>the</w:t>
      </w:r>
      <w:r>
        <w:rPr>
          <w:lang w:val="en-GB"/>
        </w:rPr>
        <w:t>ir</w:t>
      </w:r>
      <w:r w:rsidRPr="00C17D7F">
        <w:rPr>
          <w:lang w:val="en-GB"/>
        </w:rPr>
        <w:t xml:space="preserve"> condensing </w:t>
      </w:r>
      <w:r w:rsidR="00B36820">
        <w:rPr>
          <w:lang w:val="en-GB"/>
        </w:rPr>
        <w:t>two</w:t>
      </w:r>
      <w:r w:rsidRPr="00C17D7F">
        <w:rPr>
          <w:lang w:val="en-GB"/>
        </w:rPr>
        <w:t xml:space="preserve"> dimensions of </w:t>
      </w:r>
      <w:r w:rsidRPr="00AC6E1D">
        <w:rPr>
          <w:i/>
          <w:lang w:val="en-GB"/>
        </w:rPr>
        <w:t>stratification</w:t>
      </w:r>
      <w:r w:rsidRPr="00C17D7F">
        <w:rPr>
          <w:lang w:val="en-GB"/>
        </w:rPr>
        <w:t xml:space="preserve"> into single values, </w:t>
      </w:r>
      <w:r>
        <w:rPr>
          <w:lang w:val="en-GB"/>
        </w:rPr>
        <w:t xml:space="preserve">3) </w:t>
      </w:r>
      <w:r w:rsidRPr="00C17D7F">
        <w:rPr>
          <w:lang w:val="en-GB"/>
        </w:rPr>
        <w:t xml:space="preserve">their </w:t>
      </w:r>
      <w:r>
        <w:rPr>
          <w:lang w:val="en-GB"/>
        </w:rPr>
        <w:t xml:space="preserve">failure to address </w:t>
      </w:r>
      <w:r w:rsidRPr="00AC6E1D">
        <w:rPr>
          <w:i/>
          <w:lang w:val="en-GB"/>
        </w:rPr>
        <w:t>power</w:t>
      </w:r>
      <w:r>
        <w:rPr>
          <w:lang w:val="en-GB"/>
        </w:rPr>
        <w:t xml:space="preserve"> by ignoring the third dimension of stratification, and 4) their </w:t>
      </w:r>
      <w:r w:rsidRPr="00C17D7F">
        <w:rPr>
          <w:lang w:val="en-GB"/>
        </w:rPr>
        <w:t xml:space="preserve">limiting the issue of </w:t>
      </w:r>
      <w:r w:rsidRPr="00AC6E1D">
        <w:rPr>
          <w:i/>
          <w:lang w:val="en-GB"/>
        </w:rPr>
        <w:t>precariousness</w:t>
      </w:r>
      <w:r w:rsidRPr="00C17D7F">
        <w:rPr>
          <w:lang w:val="en-GB"/>
        </w:rPr>
        <w:t xml:space="preserve"> to their ‘bottom’ rank. Given our different take on culture, which we come to </w:t>
      </w:r>
      <w:r w:rsidR="00B36820">
        <w:rPr>
          <w:lang w:val="en-GB"/>
        </w:rPr>
        <w:t>first</w:t>
      </w:r>
      <w:r w:rsidRPr="00C17D7F">
        <w:rPr>
          <w:lang w:val="en-GB"/>
        </w:rPr>
        <w:t>, we argue that the</w:t>
      </w:r>
      <w:r w:rsidRPr="00CA0D85">
        <w:rPr>
          <w:lang w:val="en-GB"/>
        </w:rPr>
        <w:t xml:space="preserve"> notions of cult</w:t>
      </w:r>
      <w:r w:rsidRPr="00C17D7F">
        <w:rPr>
          <w:lang w:val="en-GB"/>
        </w:rPr>
        <w:t xml:space="preserve">ure underpinning their contribution to the BBC class survey are much too restrictive and fail to pick up </w:t>
      </w:r>
      <w:r>
        <w:rPr>
          <w:lang w:val="en-GB"/>
        </w:rPr>
        <w:t xml:space="preserve">on </w:t>
      </w:r>
      <w:r w:rsidRPr="00CA0D85">
        <w:rPr>
          <w:lang w:val="en-GB"/>
        </w:rPr>
        <w:t xml:space="preserve">orientations that </w:t>
      </w:r>
      <w:r w:rsidRPr="00C17D7F">
        <w:rPr>
          <w:lang w:val="en-GB"/>
        </w:rPr>
        <w:t xml:space="preserve">reflect what is happening in modernity more generally. Critically, their elaboration on class overlooks </w:t>
      </w:r>
      <w:r>
        <w:rPr>
          <w:lang w:val="en-GB"/>
        </w:rPr>
        <w:t xml:space="preserve">how relations between agency and </w:t>
      </w:r>
      <w:proofErr w:type="gramStart"/>
      <w:r>
        <w:rPr>
          <w:lang w:val="en-GB"/>
        </w:rPr>
        <w:t>world-making</w:t>
      </w:r>
      <w:proofErr w:type="gramEnd"/>
      <w:r>
        <w:rPr>
          <w:lang w:val="en-GB"/>
        </w:rPr>
        <w:t xml:space="preserve"> are skewed </w:t>
      </w:r>
      <w:r w:rsidR="00B36820">
        <w:rPr>
          <w:lang w:val="en-GB"/>
        </w:rPr>
        <w:t>by</w:t>
      </w:r>
      <w:r>
        <w:rPr>
          <w:lang w:val="en-GB"/>
        </w:rPr>
        <w:t xml:space="preserve"> the endless</w:t>
      </w:r>
      <w:r w:rsidRPr="00CA0D85">
        <w:rPr>
          <w:lang w:val="en-GB"/>
        </w:rPr>
        <w:t xml:space="preserve"> reform of </w:t>
      </w:r>
      <w:r>
        <w:rPr>
          <w:lang w:val="en-GB"/>
        </w:rPr>
        <w:t xml:space="preserve">institutions and </w:t>
      </w:r>
      <w:r w:rsidRPr="00C17D7F">
        <w:rPr>
          <w:lang w:val="en-GB"/>
        </w:rPr>
        <w:t>cultur</w:t>
      </w:r>
      <w:r>
        <w:rPr>
          <w:lang w:val="en-GB"/>
        </w:rPr>
        <w:t>al mores</w:t>
      </w:r>
      <w:r w:rsidRPr="00C17D7F">
        <w:rPr>
          <w:lang w:val="en-GB"/>
        </w:rPr>
        <w:t xml:space="preserve"> </w:t>
      </w:r>
      <w:r>
        <w:rPr>
          <w:lang w:val="en-GB"/>
        </w:rPr>
        <w:t>in favour of economic growth</w:t>
      </w:r>
      <w:r w:rsidRPr="00C17D7F">
        <w:rPr>
          <w:lang w:val="en-GB"/>
        </w:rPr>
        <w:t xml:space="preserve">. </w:t>
      </w:r>
    </w:p>
    <w:p w14:paraId="33EEA70E" w14:textId="77777777" w:rsidR="00690928" w:rsidRPr="00C17D7F" w:rsidRDefault="00690928">
      <w:pPr>
        <w:pStyle w:val="Body"/>
        <w:rPr>
          <w:lang w:val="en-GB"/>
        </w:rPr>
      </w:pPr>
    </w:p>
    <w:p w14:paraId="3CD5C75B" w14:textId="77777777" w:rsidR="00690928" w:rsidRDefault="00690928">
      <w:pPr>
        <w:pStyle w:val="Body"/>
        <w:rPr>
          <w:b/>
          <w:bCs/>
          <w:lang w:val="en-GB"/>
        </w:rPr>
      </w:pPr>
    </w:p>
    <w:p w14:paraId="348D48EE" w14:textId="38BA7CF2" w:rsidR="00690928" w:rsidRPr="00C17D7F" w:rsidRDefault="00690928">
      <w:pPr>
        <w:pStyle w:val="Body"/>
        <w:rPr>
          <w:b/>
          <w:bCs/>
          <w:lang w:val="en-GB"/>
        </w:rPr>
      </w:pPr>
      <w:r>
        <w:rPr>
          <w:b/>
          <w:bCs/>
          <w:lang w:val="en-GB"/>
        </w:rPr>
        <w:t>Culture: shifting from</w:t>
      </w:r>
      <w:r w:rsidRPr="00C17D7F">
        <w:rPr>
          <w:b/>
          <w:bCs/>
          <w:lang w:val="en-GB"/>
        </w:rPr>
        <w:t xml:space="preserve"> </w:t>
      </w:r>
      <w:r w:rsidR="00D11C3B">
        <w:rPr>
          <w:b/>
          <w:bCs/>
          <w:lang w:val="en-GB"/>
        </w:rPr>
        <w:t xml:space="preserve">‘habits’ and </w:t>
      </w:r>
      <w:r w:rsidRPr="00C17D7F">
        <w:rPr>
          <w:b/>
          <w:bCs/>
          <w:lang w:val="en-GB"/>
        </w:rPr>
        <w:t>‘place’</w:t>
      </w:r>
      <w:r>
        <w:rPr>
          <w:b/>
          <w:bCs/>
          <w:lang w:val="en-GB"/>
        </w:rPr>
        <w:t xml:space="preserve"> to ‘position’ and ‘face’</w:t>
      </w:r>
    </w:p>
    <w:p w14:paraId="2B33AC9A" w14:textId="77777777" w:rsidR="00690928" w:rsidRPr="00C17D7F" w:rsidRDefault="00690928">
      <w:pPr>
        <w:pStyle w:val="Body"/>
        <w:rPr>
          <w:b/>
          <w:bCs/>
          <w:lang w:val="en-GB"/>
        </w:rPr>
      </w:pPr>
    </w:p>
    <w:p w14:paraId="0410D3F6" w14:textId="0E1EC7A2" w:rsidR="00C459C3" w:rsidRDefault="00D11C3B" w:rsidP="00670C3B">
      <w:pPr>
        <w:pStyle w:val="Body"/>
        <w:rPr>
          <w:lang w:val="en-GB"/>
        </w:rPr>
      </w:pPr>
      <w:r>
        <w:rPr>
          <w:lang w:val="en-GB"/>
        </w:rPr>
        <w:t>O</w:t>
      </w:r>
      <w:r w:rsidRPr="00C17D7F">
        <w:rPr>
          <w:lang w:val="en-GB"/>
        </w:rPr>
        <w:t>ur</w:t>
      </w:r>
      <w:r>
        <w:rPr>
          <w:lang w:val="en-GB"/>
        </w:rPr>
        <w:t xml:space="preserve"> argument </w:t>
      </w:r>
      <w:r w:rsidR="00C459C3">
        <w:rPr>
          <w:lang w:val="en-GB"/>
        </w:rPr>
        <w:t>earlier</w:t>
      </w:r>
      <w:r>
        <w:rPr>
          <w:lang w:val="en-GB"/>
        </w:rPr>
        <w:t xml:space="preserve"> </w:t>
      </w:r>
      <w:r w:rsidR="00C459C3">
        <w:rPr>
          <w:lang w:val="en-GB"/>
        </w:rPr>
        <w:t>tied</w:t>
      </w:r>
      <w:r>
        <w:rPr>
          <w:lang w:val="en-GB"/>
        </w:rPr>
        <w:t xml:space="preserve"> </w:t>
      </w:r>
      <w:r w:rsidRPr="00C17D7F">
        <w:rPr>
          <w:lang w:val="en-GB"/>
        </w:rPr>
        <w:t xml:space="preserve">culture </w:t>
      </w:r>
      <w:r>
        <w:rPr>
          <w:lang w:val="en-GB"/>
        </w:rPr>
        <w:t xml:space="preserve">to </w:t>
      </w:r>
      <w:proofErr w:type="gramStart"/>
      <w:r>
        <w:rPr>
          <w:lang w:val="en-GB"/>
        </w:rPr>
        <w:t>world-making</w:t>
      </w:r>
      <w:proofErr w:type="gramEnd"/>
      <w:r w:rsidR="00F07D12">
        <w:rPr>
          <w:lang w:val="en-GB"/>
        </w:rPr>
        <w:t>, a view</w:t>
      </w:r>
      <w:r>
        <w:rPr>
          <w:lang w:val="en-GB"/>
        </w:rPr>
        <w:t xml:space="preserve"> that has grown out of the work of Douglas (</w:t>
      </w:r>
      <w:ins w:id="37" w:author="Author">
        <w:r w:rsidR="0034182E">
          <w:rPr>
            <w:lang w:val="en-GB"/>
          </w:rPr>
          <w:t>1986)</w:t>
        </w:r>
        <w:r w:rsidR="00444629">
          <w:rPr>
            <w:lang w:val="en-GB"/>
          </w:rPr>
          <w:t xml:space="preserve">, </w:t>
        </w:r>
      </w:ins>
      <w:r w:rsidR="00B36820">
        <w:rPr>
          <w:lang w:val="en-GB"/>
        </w:rPr>
        <w:t>who reference</w:t>
      </w:r>
      <w:ins w:id="38" w:author="Author">
        <w:r w:rsidR="0034182E">
          <w:rPr>
            <w:lang w:val="en-GB"/>
          </w:rPr>
          <w:t>s</w:t>
        </w:r>
      </w:ins>
      <w:r w:rsidR="00B36820">
        <w:rPr>
          <w:lang w:val="en-GB"/>
        </w:rPr>
        <w:t xml:space="preserve"> the work of Nelson</w:t>
      </w:r>
      <w:r>
        <w:rPr>
          <w:lang w:val="en-GB"/>
        </w:rPr>
        <w:t xml:space="preserve"> Goodman</w:t>
      </w:r>
      <w:r w:rsidR="00B36820">
        <w:rPr>
          <w:lang w:val="en-GB"/>
        </w:rPr>
        <w:t xml:space="preserve"> among others</w:t>
      </w:r>
      <w:r>
        <w:rPr>
          <w:lang w:val="en-GB"/>
        </w:rPr>
        <w:t>.</w:t>
      </w:r>
      <w:r w:rsidR="0014442B">
        <w:rPr>
          <w:lang w:val="en-GB"/>
        </w:rPr>
        <w:t xml:space="preserve"> </w:t>
      </w:r>
      <w:r w:rsidR="00690928">
        <w:rPr>
          <w:lang w:val="en-GB"/>
        </w:rPr>
        <w:t xml:space="preserve">In </w:t>
      </w:r>
      <w:r w:rsidR="00F07D12">
        <w:rPr>
          <w:lang w:val="en-GB"/>
        </w:rPr>
        <w:t>contrast</w:t>
      </w:r>
      <w:r w:rsidR="00690928">
        <w:rPr>
          <w:lang w:val="en-GB"/>
        </w:rPr>
        <w:t>,</w:t>
      </w:r>
      <w:r w:rsidR="00690928" w:rsidRPr="00CA0D85">
        <w:rPr>
          <w:lang w:val="en-GB"/>
        </w:rPr>
        <w:t xml:space="preserve"> </w:t>
      </w:r>
      <w:r w:rsidR="00690928">
        <w:rPr>
          <w:lang w:val="en-GB"/>
        </w:rPr>
        <w:t>Savage et al</w:t>
      </w:r>
      <w:r w:rsidR="00690928" w:rsidRPr="00CA0D85">
        <w:rPr>
          <w:lang w:val="en-GB"/>
        </w:rPr>
        <w:t xml:space="preserve"> </w:t>
      </w:r>
      <w:r w:rsidR="00B5086B">
        <w:rPr>
          <w:lang w:val="en-GB"/>
        </w:rPr>
        <w:t xml:space="preserve">(2013) </w:t>
      </w:r>
      <w:r w:rsidR="00690928">
        <w:rPr>
          <w:lang w:val="en-GB"/>
        </w:rPr>
        <w:t>rely</w:t>
      </w:r>
      <w:r w:rsidR="00690928" w:rsidRPr="00845E8F">
        <w:rPr>
          <w:lang w:val="en-GB"/>
        </w:rPr>
        <w:t xml:space="preserve"> on an abbreviated version of culture</w:t>
      </w:r>
      <w:r w:rsidR="00690928">
        <w:rPr>
          <w:lang w:val="en-GB"/>
        </w:rPr>
        <w:t xml:space="preserve">, one </w:t>
      </w:r>
      <w:r w:rsidR="00B5086B">
        <w:rPr>
          <w:lang w:val="en-GB"/>
        </w:rPr>
        <w:t>that</w:t>
      </w:r>
      <w:r w:rsidR="00690928">
        <w:rPr>
          <w:lang w:val="en-GB"/>
        </w:rPr>
        <w:t xml:space="preserve"> </w:t>
      </w:r>
      <w:r w:rsidR="00B5086B">
        <w:rPr>
          <w:lang w:val="en-GB"/>
        </w:rPr>
        <w:t xml:space="preserve">uses </w:t>
      </w:r>
      <w:r w:rsidR="00690928">
        <w:rPr>
          <w:lang w:val="en-GB"/>
        </w:rPr>
        <w:t xml:space="preserve">consumption patterns to </w:t>
      </w:r>
      <w:r w:rsidR="00B5086B">
        <w:rPr>
          <w:lang w:val="en-GB"/>
        </w:rPr>
        <w:t xml:space="preserve">signify cultural capital and so </w:t>
      </w:r>
      <w:r w:rsidR="00690928">
        <w:rPr>
          <w:lang w:val="en-GB"/>
        </w:rPr>
        <w:t>place people on a scale of value and values.</w:t>
      </w:r>
      <w:r w:rsidR="00F07D12">
        <w:rPr>
          <w:lang w:val="en-GB"/>
        </w:rPr>
        <w:t xml:space="preserve"> </w:t>
      </w:r>
      <w:r w:rsidR="00690928">
        <w:rPr>
          <w:lang w:val="en-GB"/>
        </w:rPr>
        <w:t xml:space="preserve">While </w:t>
      </w:r>
      <w:r w:rsidR="00690928" w:rsidRPr="000854AD">
        <w:rPr>
          <w:lang w:val="en-GB"/>
        </w:rPr>
        <w:t xml:space="preserve">consumption </w:t>
      </w:r>
      <w:r w:rsidR="00B5383B">
        <w:rPr>
          <w:lang w:val="en-GB"/>
        </w:rPr>
        <w:t xml:space="preserve">is </w:t>
      </w:r>
      <w:r w:rsidR="00C459C3">
        <w:rPr>
          <w:lang w:val="en-GB"/>
        </w:rPr>
        <w:t xml:space="preserve">certainly </w:t>
      </w:r>
      <w:r w:rsidR="00B5383B">
        <w:rPr>
          <w:lang w:val="en-GB"/>
        </w:rPr>
        <w:t xml:space="preserve">critical to </w:t>
      </w:r>
      <w:r w:rsidR="00690928">
        <w:rPr>
          <w:lang w:val="en-GB"/>
        </w:rPr>
        <w:t xml:space="preserve">modern society </w:t>
      </w:r>
      <w:r w:rsidR="00690928" w:rsidRPr="000854AD">
        <w:rPr>
          <w:lang w:val="en-GB"/>
        </w:rPr>
        <w:t>(</w:t>
      </w:r>
      <w:proofErr w:type="spellStart"/>
      <w:r w:rsidR="00690928" w:rsidRPr="000854AD">
        <w:rPr>
          <w:lang w:val="en-GB"/>
        </w:rPr>
        <w:t>cf</w:t>
      </w:r>
      <w:proofErr w:type="spellEnd"/>
      <w:r w:rsidR="00690928" w:rsidRPr="000854AD">
        <w:rPr>
          <w:lang w:val="en-GB"/>
        </w:rPr>
        <w:t xml:space="preserve"> Featherstone</w:t>
      </w:r>
      <w:r w:rsidR="0014442B">
        <w:rPr>
          <w:lang w:val="en-GB"/>
        </w:rPr>
        <w:t>,</w:t>
      </w:r>
      <w:r w:rsidR="00690928" w:rsidRPr="000854AD">
        <w:rPr>
          <w:lang w:val="en-GB"/>
        </w:rPr>
        <w:t xml:space="preserve"> 1982; </w:t>
      </w:r>
      <w:proofErr w:type="spellStart"/>
      <w:r w:rsidR="00690928" w:rsidRPr="000854AD">
        <w:rPr>
          <w:lang w:val="en-GB"/>
        </w:rPr>
        <w:t>Simmel</w:t>
      </w:r>
      <w:proofErr w:type="spellEnd"/>
      <w:r w:rsidR="0014442B">
        <w:rPr>
          <w:lang w:val="en-GB"/>
        </w:rPr>
        <w:t>,</w:t>
      </w:r>
      <w:r w:rsidR="00690928" w:rsidRPr="000854AD">
        <w:rPr>
          <w:lang w:val="en-GB"/>
        </w:rPr>
        <w:t xml:space="preserve"> 1971)</w:t>
      </w:r>
      <w:r w:rsidR="00690928">
        <w:rPr>
          <w:lang w:val="en-GB"/>
        </w:rPr>
        <w:t>,</w:t>
      </w:r>
      <w:r w:rsidR="00690928" w:rsidRPr="00B032CF">
        <w:rPr>
          <w:lang w:val="en-GB"/>
        </w:rPr>
        <w:t xml:space="preserve"> </w:t>
      </w:r>
      <w:r w:rsidR="00C459C3">
        <w:rPr>
          <w:lang w:val="en-GB"/>
        </w:rPr>
        <w:t xml:space="preserve">Savage et al’s </w:t>
      </w:r>
      <w:r w:rsidR="00F07D12">
        <w:rPr>
          <w:lang w:val="en-GB"/>
        </w:rPr>
        <w:t xml:space="preserve">position disregards the way </w:t>
      </w:r>
      <w:r w:rsidR="0014442B">
        <w:rPr>
          <w:lang w:val="en-GB"/>
        </w:rPr>
        <w:t xml:space="preserve">world-making </w:t>
      </w:r>
      <w:r w:rsidR="00690928" w:rsidRPr="00B032CF">
        <w:rPr>
          <w:lang w:val="en-GB"/>
        </w:rPr>
        <w:t>notion</w:t>
      </w:r>
      <w:r w:rsidR="00B5383B">
        <w:rPr>
          <w:lang w:val="en-GB"/>
        </w:rPr>
        <w:t>s</w:t>
      </w:r>
      <w:r w:rsidR="00690928" w:rsidRPr="00B032CF">
        <w:rPr>
          <w:lang w:val="en-GB"/>
        </w:rPr>
        <w:t xml:space="preserve"> of culture ha</w:t>
      </w:r>
      <w:r w:rsidR="00B5383B">
        <w:rPr>
          <w:lang w:val="en-GB"/>
        </w:rPr>
        <w:t>ve</w:t>
      </w:r>
      <w:r w:rsidR="00690928" w:rsidRPr="00B032CF">
        <w:rPr>
          <w:lang w:val="en-GB"/>
        </w:rPr>
        <w:t xml:space="preserve"> </w:t>
      </w:r>
      <w:r>
        <w:rPr>
          <w:lang w:val="en-GB"/>
        </w:rPr>
        <w:t>undergone an</w:t>
      </w:r>
      <w:r w:rsidR="00690928" w:rsidRPr="00B032CF">
        <w:rPr>
          <w:lang w:val="en-GB"/>
        </w:rPr>
        <w:t xml:space="preserve"> apotheosis </w:t>
      </w:r>
      <w:r w:rsidR="00690928">
        <w:rPr>
          <w:lang w:val="en-GB"/>
        </w:rPr>
        <w:t xml:space="preserve">through the work of Adorno, Raymond Williams and Bourdieu, among others, </w:t>
      </w:r>
      <w:r w:rsidR="00690928" w:rsidRPr="00B032CF">
        <w:rPr>
          <w:lang w:val="en-GB"/>
        </w:rPr>
        <w:t xml:space="preserve">from </w:t>
      </w:r>
      <w:r>
        <w:rPr>
          <w:lang w:val="en-GB"/>
        </w:rPr>
        <w:t xml:space="preserve">being </w:t>
      </w:r>
      <w:r w:rsidR="00690928" w:rsidRPr="00B032CF">
        <w:rPr>
          <w:lang w:val="en-GB"/>
        </w:rPr>
        <w:t xml:space="preserve">a mere backdrop to social and economic </w:t>
      </w:r>
      <w:r>
        <w:rPr>
          <w:lang w:val="en-GB"/>
        </w:rPr>
        <w:t>matters</w:t>
      </w:r>
      <w:r w:rsidR="00690928" w:rsidRPr="00B032CF">
        <w:rPr>
          <w:lang w:val="en-GB"/>
        </w:rPr>
        <w:t xml:space="preserve"> to its current position of </w:t>
      </w:r>
      <w:r w:rsidR="00690928">
        <w:rPr>
          <w:lang w:val="en-GB"/>
        </w:rPr>
        <w:t>prominence.</w:t>
      </w:r>
      <w:r w:rsidR="0014442B">
        <w:rPr>
          <w:rStyle w:val="FootnoteReference"/>
          <w:lang w:val="en-GB"/>
        </w:rPr>
        <w:footnoteReference w:id="5"/>
      </w:r>
      <w:r w:rsidR="00690928">
        <w:rPr>
          <w:lang w:val="en-GB"/>
        </w:rPr>
        <w:t xml:space="preserve"> </w:t>
      </w:r>
      <w:r w:rsidR="00C459C3">
        <w:rPr>
          <w:lang w:val="en-GB"/>
        </w:rPr>
        <w:t xml:space="preserve"> </w:t>
      </w:r>
    </w:p>
    <w:p w14:paraId="608876C7" w14:textId="77777777" w:rsidR="00C459C3" w:rsidRDefault="00C459C3" w:rsidP="00670C3B">
      <w:pPr>
        <w:pStyle w:val="Body"/>
        <w:rPr>
          <w:lang w:val="en-GB"/>
        </w:rPr>
      </w:pPr>
    </w:p>
    <w:p w14:paraId="45598146" w14:textId="4CEEB1F6" w:rsidR="00690928" w:rsidRPr="00B032CF" w:rsidRDefault="00C459C3">
      <w:pPr>
        <w:pStyle w:val="Body"/>
        <w:rPr>
          <w:lang w:val="en-GB"/>
        </w:rPr>
      </w:pPr>
      <w:r>
        <w:rPr>
          <w:lang w:val="en-GB"/>
        </w:rPr>
        <w:lastRenderedPageBreak/>
        <w:t xml:space="preserve">What we want to </w:t>
      </w:r>
      <w:r w:rsidR="0014442B">
        <w:rPr>
          <w:lang w:val="en-GB"/>
        </w:rPr>
        <w:t>suggest</w:t>
      </w:r>
      <w:r>
        <w:rPr>
          <w:lang w:val="en-GB"/>
        </w:rPr>
        <w:t xml:space="preserve"> is how an abbreviated understanding of culture goes hand in hand with the insistence on endless reform.  </w:t>
      </w:r>
      <w:r w:rsidR="000D7793">
        <w:rPr>
          <w:lang w:val="en-GB"/>
        </w:rPr>
        <w:t>I</w:t>
      </w:r>
      <w:r w:rsidR="00D11C3B">
        <w:rPr>
          <w:lang w:val="en-GB"/>
        </w:rPr>
        <w:t xml:space="preserve">deas of </w:t>
      </w:r>
      <w:r w:rsidR="00F07D12">
        <w:rPr>
          <w:lang w:val="en-GB"/>
        </w:rPr>
        <w:t>culture</w:t>
      </w:r>
      <w:r w:rsidR="00D11C3B" w:rsidRPr="00C17D7F">
        <w:rPr>
          <w:lang w:val="en-GB"/>
        </w:rPr>
        <w:t xml:space="preserve"> </w:t>
      </w:r>
      <w:r w:rsidR="000D7793">
        <w:rPr>
          <w:lang w:val="en-GB"/>
        </w:rPr>
        <w:t>a</w:t>
      </w:r>
      <w:r w:rsidR="00F07D12">
        <w:rPr>
          <w:lang w:val="en-GB"/>
        </w:rPr>
        <w:t xml:space="preserve">re </w:t>
      </w:r>
      <w:r>
        <w:rPr>
          <w:lang w:val="en-GB"/>
        </w:rPr>
        <w:t xml:space="preserve">often </w:t>
      </w:r>
      <w:r w:rsidR="00F07D12">
        <w:rPr>
          <w:lang w:val="en-GB"/>
        </w:rPr>
        <w:t>reduced to</w:t>
      </w:r>
      <w:r w:rsidR="00D11C3B" w:rsidRPr="00C17D7F">
        <w:rPr>
          <w:lang w:val="en-GB"/>
        </w:rPr>
        <w:t xml:space="preserve"> custom and tradition, </w:t>
      </w:r>
      <w:r w:rsidR="00F07D12">
        <w:rPr>
          <w:lang w:val="en-GB"/>
        </w:rPr>
        <w:t>treating</w:t>
      </w:r>
      <w:r w:rsidR="00D11C3B" w:rsidRPr="00C17D7F">
        <w:rPr>
          <w:lang w:val="en-GB"/>
        </w:rPr>
        <w:t xml:space="preserve"> </w:t>
      </w:r>
      <w:r w:rsidR="00BB3E04">
        <w:rPr>
          <w:lang w:val="en-GB"/>
        </w:rPr>
        <w:t>practices</w:t>
      </w:r>
      <w:r w:rsidR="00D11C3B" w:rsidRPr="00C17D7F">
        <w:rPr>
          <w:lang w:val="en-GB"/>
        </w:rPr>
        <w:t xml:space="preserve"> </w:t>
      </w:r>
      <w:r w:rsidR="00F07D12">
        <w:rPr>
          <w:lang w:val="en-GB"/>
        </w:rPr>
        <w:t xml:space="preserve">as if they </w:t>
      </w:r>
      <w:r w:rsidR="00D11C3B" w:rsidRPr="00C17D7F">
        <w:rPr>
          <w:lang w:val="en-GB"/>
        </w:rPr>
        <w:t xml:space="preserve">were invariably inert and backward looking; presumptions captured in Strathern’s (1993) ironic quip that ‘culture is a drag’. </w:t>
      </w:r>
      <w:r w:rsidR="00690928">
        <w:rPr>
          <w:lang w:val="en-GB"/>
        </w:rPr>
        <w:t>And, yes</w:t>
      </w:r>
      <w:r w:rsidR="00690928" w:rsidRPr="00E16C8F">
        <w:rPr>
          <w:lang w:val="en-GB"/>
        </w:rPr>
        <w:t xml:space="preserve">, </w:t>
      </w:r>
      <w:r w:rsidR="00690928" w:rsidRPr="00B032CF">
        <w:rPr>
          <w:lang w:val="en-GB"/>
        </w:rPr>
        <w:t xml:space="preserve">in the absence of pronounced social or topographical mobility, culture </w:t>
      </w:r>
      <w:r w:rsidR="00690928">
        <w:rPr>
          <w:lang w:val="en-GB"/>
        </w:rPr>
        <w:t xml:space="preserve">may well </w:t>
      </w:r>
      <w:r w:rsidR="00690928" w:rsidRPr="00B032CF">
        <w:rPr>
          <w:lang w:val="en-GB"/>
        </w:rPr>
        <w:t>be</w:t>
      </w:r>
      <w:r w:rsidR="00690928">
        <w:rPr>
          <w:lang w:val="en-GB"/>
        </w:rPr>
        <w:t>come</w:t>
      </w:r>
      <w:r w:rsidR="00690928" w:rsidRPr="00B032CF">
        <w:rPr>
          <w:lang w:val="en-GB"/>
        </w:rPr>
        <w:t xml:space="preserve"> static and recessive. As Mary Douglas explicates, taken-for-granted attitude</w:t>
      </w:r>
      <w:r w:rsidR="00690928">
        <w:rPr>
          <w:lang w:val="en-GB"/>
        </w:rPr>
        <w:t>s are</w:t>
      </w:r>
      <w:r w:rsidR="00690928" w:rsidRPr="00B032CF">
        <w:rPr>
          <w:lang w:val="en-GB"/>
        </w:rPr>
        <w:t xml:space="preserve"> at the heart of the dilemma for Trollope</w:t>
      </w:r>
      <w:r w:rsidR="0014442B">
        <w:rPr>
          <w:lang w:val="en-GB"/>
        </w:rPr>
        <w:t>’s</w:t>
      </w:r>
      <w:r w:rsidR="00690928" w:rsidRPr="00B032CF">
        <w:rPr>
          <w:lang w:val="en-GB"/>
        </w:rPr>
        <w:t xml:space="preserve"> </w:t>
      </w:r>
      <w:r w:rsidR="0014442B">
        <w:rPr>
          <w:lang w:val="en-GB"/>
        </w:rPr>
        <w:t>character</w:t>
      </w:r>
      <w:r w:rsidR="0014442B" w:rsidRPr="00B032CF">
        <w:rPr>
          <w:lang w:val="en-GB"/>
        </w:rPr>
        <w:t xml:space="preserve"> </w:t>
      </w:r>
      <w:r w:rsidR="00690928" w:rsidRPr="00B032CF">
        <w:rPr>
          <w:lang w:val="en-GB"/>
        </w:rPr>
        <w:t>when he asks</w:t>
      </w:r>
      <w:r w:rsidR="00690959">
        <w:rPr>
          <w:lang w:val="en-GB"/>
        </w:rPr>
        <w:t xml:space="preserve"> his daughter</w:t>
      </w:r>
      <w:r w:rsidR="00690928" w:rsidRPr="00B032CF">
        <w:rPr>
          <w:lang w:val="en-GB"/>
        </w:rPr>
        <w:t xml:space="preserve">: ‘How can I give </w:t>
      </w:r>
      <w:r w:rsidR="00690959">
        <w:rPr>
          <w:lang w:val="en-GB"/>
        </w:rPr>
        <w:t xml:space="preserve">you </w:t>
      </w:r>
      <w:r w:rsidR="00690928" w:rsidRPr="00B032CF">
        <w:rPr>
          <w:lang w:val="en-GB"/>
        </w:rPr>
        <w:t>to a man I know</w:t>
      </w:r>
      <w:r w:rsidR="00690959">
        <w:rPr>
          <w:lang w:val="en-GB"/>
        </w:rPr>
        <w:t xml:space="preserve"> nothing about</w:t>
      </w:r>
      <w:r w:rsidR="00690928" w:rsidRPr="00B032CF">
        <w:rPr>
          <w:lang w:val="en-GB"/>
        </w:rPr>
        <w:t>?’ (Douglas and Isherwood</w:t>
      </w:r>
      <w:r w:rsidR="0014442B">
        <w:rPr>
          <w:lang w:val="en-GB"/>
        </w:rPr>
        <w:t>,</w:t>
      </w:r>
      <w:r w:rsidR="00690928" w:rsidRPr="00B032CF">
        <w:rPr>
          <w:lang w:val="en-GB"/>
        </w:rPr>
        <w:t xml:space="preserve"> </w:t>
      </w:r>
      <w:r w:rsidR="00690959">
        <w:rPr>
          <w:lang w:val="en-GB"/>
        </w:rPr>
        <w:t>1980</w:t>
      </w:r>
      <w:r w:rsidR="0014442B">
        <w:rPr>
          <w:lang w:val="en-GB"/>
        </w:rPr>
        <w:t xml:space="preserve">: </w:t>
      </w:r>
      <w:r w:rsidR="00690959" w:rsidRPr="00AC6E1D">
        <w:rPr>
          <w:lang w:val="en-GB"/>
        </w:rPr>
        <w:t>89</w:t>
      </w:r>
      <w:r w:rsidR="00690928" w:rsidRPr="00AC6E1D">
        <w:rPr>
          <w:lang w:val="en-GB"/>
        </w:rPr>
        <w:t>).</w:t>
      </w:r>
      <w:r w:rsidR="00690928" w:rsidRPr="00B032CF">
        <w:rPr>
          <w:lang w:val="en-GB"/>
        </w:rPr>
        <w:t xml:space="preserve"> </w:t>
      </w:r>
      <w:r w:rsidR="00382F68">
        <w:rPr>
          <w:lang w:val="en-GB"/>
        </w:rPr>
        <w:t>T</w:t>
      </w:r>
      <w:r w:rsidR="00690928" w:rsidRPr="00B032CF">
        <w:rPr>
          <w:lang w:val="en-GB"/>
        </w:rPr>
        <w:t>he collapse of such – possibly spurious – local knowledge</w:t>
      </w:r>
      <w:r w:rsidR="00382F68">
        <w:rPr>
          <w:lang w:val="en-GB"/>
        </w:rPr>
        <w:t xml:space="preserve"> has given added</w:t>
      </w:r>
      <w:r w:rsidR="00690928" w:rsidRPr="00B032CF">
        <w:rPr>
          <w:lang w:val="en-GB"/>
        </w:rPr>
        <w:t xml:space="preserve"> importance to consumption. </w:t>
      </w:r>
      <w:r>
        <w:rPr>
          <w:lang w:val="en-GB"/>
        </w:rPr>
        <w:t>For</w:t>
      </w:r>
      <w:r w:rsidR="00E9239C">
        <w:rPr>
          <w:lang w:val="en-GB"/>
        </w:rPr>
        <w:t xml:space="preserve"> example, </w:t>
      </w:r>
      <w:r w:rsidR="00690928">
        <w:rPr>
          <w:lang w:val="en-GB"/>
        </w:rPr>
        <w:t>a</w:t>
      </w:r>
      <w:r w:rsidR="00690928" w:rsidRPr="00B032CF">
        <w:rPr>
          <w:lang w:val="en-GB"/>
        </w:rPr>
        <w:t xml:space="preserve"> display of possessions</w:t>
      </w:r>
      <w:r w:rsidR="00690928">
        <w:rPr>
          <w:lang w:val="en-GB"/>
        </w:rPr>
        <w:t>,</w:t>
      </w:r>
      <w:r w:rsidR="00690928" w:rsidRPr="00B032CF">
        <w:rPr>
          <w:lang w:val="en-GB"/>
        </w:rPr>
        <w:t xml:space="preserve"> or activities</w:t>
      </w:r>
      <w:r w:rsidR="00690928">
        <w:rPr>
          <w:lang w:val="en-GB"/>
        </w:rPr>
        <w:t>,</w:t>
      </w:r>
      <w:r w:rsidR="00690928" w:rsidRPr="00B032CF">
        <w:rPr>
          <w:lang w:val="en-GB"/>
        </w:rPr>
        <w:t xml:space="preserve"> make up what Douglas and Isherwood call a ‘live information system’ (</w:t>
      </w:r>
      <w:r w:rsidR="00690959">
        <w:rPr>
          <w:lang w:val="en-GB"/>
        </w:rPr>
        <w:t>1980</w:t>
      </w:r>
      <w:r w:rsidR="00690928" w:rsidRPr="00B032CF">
        <w:rPr>
          <w:lang w:val="en-GB"/>
        </w:rPr>
        <w:t xml:space="preserve">: xiv), to be read by others and through which a person can be ‘placed’. </w:t>
      </w:r>
    </w:p>
    <w:p w14:paraId="3662272B" w14:textId="77777777" w:rsidR="00690928" w:rsidRDefault="00690928" w:rsidP="00915650">
      <w:pPr>
        <w:pStyle w:val="Body"/>
        <w:rPr>
          <w:lang w:val="en-GB"/>
        </w:rPr>
      </w:pPr>
    </w:p>
    <w:p w14:paraId="6CCAFBBF" w14:textId="0030F3FD" w:rsidR="00C459C3" w:rsidRPr="00E73350" w:rsidRDefault="000D7793">
      <w:pPr>
        <w:pStyle w:val="Body"/>
        <w:rPr>
          <w:lang w:val="en-GB"/>
        </w:rPr>
      </w:pPr>
      <w:r>
        <w:rPr>
          <w:lang w:val="en-GB"/>
        </w:rPr>
        <w:t>Whe</w:t>
      </w:r>
      <w:r w:rsidR="0014442B">
        <w:rPr>
          <w:lang w:val="en-GB"/>
        </w:rPr>
        <w:t>n</w:t>
      </w:r>
      <w:r>
        <w:rPr>
          <w:lang w:val="en-GB"/>
        </w:rPr>
        <w:t xml:space="preserve">ever </w:t>
      </w:r>
      <w:r w:rsidR="00C459C3" w:rsidRPr="00B032CF">
        <w:rPr>
          <w:lang w:val="en-GB"/>
        </w:rPr>
        <w:t xml:space="preserve">causal powers </w:t>
      </w:r>
      <w:r w:rsidR="00C459C3">
        <w:rPr>
          <w:lang w:val="en-GB"/>
        </w:rPr>
        <w:t xml:space="preserve">of culture </w:t>
      </w:r>
      <w:r>
        <w:rPr>
          <w:lang w:val="en-GB"/>
        </w:rPr>
        <w:t>are</w:t>
      </w:r>
      <w:r w:rsidR="00C459C3" w:rsidRPr="00B032CF">
        <w:rPr>
          <w:lang w:val="en-GB"/>
        </w:rPr>
        <w:t xml:space="preserve"> cast as negative</w:t>
      </w:r>
      <w:r>
        <w:rPr>
          <w:lang w:val="en-GB"/>
        </w:rPr>
        <w:t>,</w:t>
      </w:r>
      <w:r w:rsidR="00690928" w:rsidRPr="00C17D7F">
        <w:rPr>
          <w:lang w:val="en-GB"/>
        </w:rPr>
        <w:t xml:space="preserve"> humans are expected to cast off </w:t>
      </w:r>
      <w:r w:rsidR="0014442B">
        <w:rPr>
          <w:lang w:val="en-GB"/>
        </w:rPr>
        <w:t xml:space="preserve">belongings that </w:t>
      </w:r>
      <w:r w:rsidR="00690928" w:rsidRPr="00C17D7F">
        <w:rPr>
          <w:lang w:val="en-GB"/>
        </w:rPr>
        <w:t>anchor them to their ‘past</w:t>
      </w:r>
      <w:r w:rsidR="00690928">
        <w:rPr>
          <w:lang w:val="en-GB"/>
        </w:rPr>
        <w:t>s</w:t>
      </w:r>
      <w:r w:rsidR="00690928" w:rsidRPr="00C17D7F">
        <w:rPr>
          <w:lang w:val="en-GB"/>
        </w:rPr>
        <w:t>’ and becom</w:t>
      </w:r>
      <w:r w:rsidR="0014442B">
        <w:rPr>
          <w:lang w:val="en-GB"/>
        </w:rPr>
        <w:t>e</w:t>
      </w:r>
      <w:r w:rsidR="00690928" w:rsidRPr="00C17D7F">
        <w:rPr>
          <w:lang w:val="en-GB"/>
        </w:rPr>
        <w:t xml:space="preserve"> susceptible to ways </w:t>
      </w:r>
      <w:r w:rsidR="00690928" w:rsidRPr="00CA0D85">
        <w:rPr>
          <w:lang w:val="en-GB"/>
        </w:rPr>
        <w:t>t</w:t>
      </w:r>
      <w:r w:rsidR="00690928" w:rsidRPr="00C17D7F">
        <w:rPr>
          <w:lang w:val="en-GB"/>
        </w:rPr>
        <w:t>hey can advance and achieve success</w:t>
      </w:r>
      <w:r w:rsidR="00690928">
        <w:rPr>
          <w:lang w:val="en-GB"/>
        </w:rPr>
        <w:t>ful futures (Adams et al, 2009)</w:t>
      </w:r>
      <w:r w:rsidR="00690928" w:rsidRPr="00C17D7F">
        <w:rPr>
          <w:lang w:val="en-GB"/>
        </w:rPr>
        <w:t xml:space="preserve">. </w:t>
      </w:r>
      <w:r w:rsidR="00C459C3" w:rsidRPr="000854AD">
        <w:rPr>
          <w:lang w:val="en-GB"/>
        </w:rPr>
        <w:t>In a ‘forgetting’ of what belonging might mean, much so-called reform assumes the human conditio</w:t>
      </w:r>
      <w:r w:rsidR="00C459C3">
        <w:rPr>
          <w:lang w:val="en-GB"/>
        </w:rPr>
        <w:t xml:space="preserve">n has to move </w:t>
      </w:r>
      <w:r w:rsidR="0014442B">
        <w:rPr>
          <w:lang w:val="en-GB"/>
        </w:rPr>
        <w:t>on</w:t>
      </w:r>
      <w:r w:rsidR="00C459C3">
        <w:rPr>
          <w:lang w:val="en-GB"/>
        </w:rPr>
        <w:t xml:space="preserve"> from</w:t>
      </w:r>
      <w:r w:rsidR="00C459C3" w:rsidRPr="000854AD">
        <w:rPr>
          <w:lang w:val="en-GB"/>
        </w:rPr>
        <w:t xml:space="preserve"> </w:t>
      </w:r>
      <w:r w:rsidR="00C459C3">
        <w:rPr>
          <w:lang w:val="en-GB"/>
        </w:rPr>
        <w:t xml:space="preserve">being </w:t>
      </w:r>
      <w:r w:rsidR="00C459C3" w:rsidRPr="000854AD">
        <w:rPr>
          <w:lang w:val="en-GB"/>
        </w:rPr>
        <w:t>a ‘standing reserve’ (Heidegger</w:t>
      </w:r>
      <w:r w:rsidR="0014442B">
        <w:rPr>
          <w:lang w:val="en-GB"/>
        </w:rPr>
        <w:t>,</w:t>
      </w:r>
      <w:r w:rsidR="00C459C3" w:rsidRPr="000854AD">
        <w:rPr>
          <w:lang w:val="en-GB"/>
        </w:rPr>
        <w:t xml:space="preserve"> 1993) </w:t>
      </w:r>
      <w:r w:rsidR="00C459C3">
        <w:rPr>
          <w:lang w:val="en-GB"/>
        </w:rPr>
        <w:t>to</w:t>
      </w:r>
      <w:r w:rsidR="0014442B">
        <w:rPr>
          <w:lang w:val="en-GB"/>
        </w:rPr>
        <w:t>wards</w:t>
      </w:r>
      <w:r w:rsidR="00C459C3">
        <w:rPr>
          <w:lang w:val="en-GB"/>
        </w:rPr>
        <w:t xml:space="preserve"> </w:t>
      </w:r>
      <w:r w:rsidR="00C459C3" w:rsidRPr="000854AD">
        <w:rPr>
          <w:lang w:val="en-GB"/>
        </w:rPr>
        <w:t>mak</w:t>
      </w:r>
      <w:r w:rsidR="00C459C3">
        <w:rPr>
          <w:lang w:val="en-GB"/>
        </w:rPr>
        <w:t>ing one</w:t>
      </w:r>
      <w:r w:rsidR="00C459C3" w:rsidRPr="000854AD">
        <w:rPr>
          <w:lang w:val="en-GB"/>
        </w:rPr>
        <w:t xml:space="preserve">self ready ‘in advance’ – </w:t>
      </w:r>
      <w:r w:rsidR="0014442B">
        <w:rPr>
          <w:lang w:val="en-GB"/>
        </w:rPr>
        <w:t>‘</w:t>
      </w:r>
      <w:r w:rsidR="00C459C3" w:rsidRPr="000854AD">
        <w:rPr>
          <w:lang w:val="en-GB"/>
        </w:rPr>
        <w:t>just waiting’ for the next challenge (</w:t>
      </w:r>
      <w:ins w:id="39" w:author="Author">
        <w:r w:rsidR="00CA1449">
          <w:rPr>
            <w:lang w:val="en-GB"/>
          </w:rPr>
          <w:t>Munro</w:t>
        </w:r>
      </w:ins>
      <w:r w:rsidR="00C459C3">
        <w:rPr>
          <w:lang w:val="en-GB"/>
        </w:rPr>
        <w:t>,</w:t>
      </w:r>
      <w:r w:rsidR="00C459C3" w:rsidRPr="000854AD">
        <w:rPr>
          <w:lang w:val="en-GB"/>
        </w:rPr>
        <w:t xml:space="preserve"> 2004a). </w:t>
      </w:r>
      <w:r w:rsidR="00C459C3">
        <w:rPr>
          <w:lang w:val="en-GB"/>
        </w:rPr>
        <w:t>For example,</w:t>
      </w:r>
      <w:r w:rsidR="00C459C3" w:rsidRPr="00F07D12">
        <w:rPr>
          <w:lang w:val="en-GB"/>
        </w:rPr>
        <w:t xml:space="preserve"> </w:t>
      </w:r>
      <w:r w:rsidR="00C459C3">
        <w:rPr>
          <w:lang w:val="en-GB"/>
        </w:rPr>
        <w:t>a</w:t>
      </w:r>
      <w:r w:rsidR="00C459C3" w:rsidRPr="00E73350">
        <w:rPr>
          <w:lang w:val="en-GB"/>
        </w:rPr>
        <w:t xml:space="preserve"> perceived failure </w:t>
      </w:r>
      <w:r w:rsidR="00C459C3">
        <w:rPr>
          <w:lang w:val="en-GB"/>
        </w:rPr>
        <w:t xml:space="preserve">in </w:t>
      </w:r>
      <w:r w:rsidR="00C459C3" w:rsidRPr="00E73350">
        <w:rPr>
          <w:lang w:val="en-GB"/>
        </w:rPr>
        <w:t>free education and health</w:t>
      </w:r>
      <w:r w:rsidR="00C459C3">
        <w:rPr>
          <w:lang w:val="en-GB"/>
        </w:rPr>
        <w:t xml:space="preserve"> </w:t>
      </w:r>
      <w:r w:rsidR="0014442B">
        <w:rPr>
          <w:lang w:val="en-GB"/>
        </w:rPr>
        <w:t xml:space="preserve">in the UK </w:t>
      </w:r>
      <w:r w:rsidR="00C459C3">
        <w:rPr>
          <w:lang w:val="en-GB"/>
        </w:rPr>
        <w:t>to generate</w:t>
      </w:r>
      <w:r w:rsidR="00C459C3" w:rsidRPr="00E73350">
        <w:rPr>
          <w:lang w:val="en-GB"/>
        </w:rPr>
        <w:t xml:space="preserve"> economic </w:t>
      </w:r>
      <w:proofErr w:type="gramStart"/>
      <w:r w:rsidR="00C459C3" w:rsidRPr="00E73350">
        <w:rPr>
          <w:lang w:val="en-GB"/>
        </w:rPr>
        <w:t>growth</w:t>
      </w:r>
      <w:r w:rsidR="00C459C3">
        <w:rPr>
          <w:lang w:val="en-GB"/>
        </w:rPr>
        <w:t>,</w:t>
      </w:r>
      <w:proofErr w:type="gramEnd"/>
      <w:r w:rsidR="00C459C3">
        <w:rPr>
          <w:lang w:val="en-GB"/>
        </w:rPr>
        <w:t xml:space="preserve"> has brought about</w:t>
      </w:r>
      <w:r w:rsidR="00C459C3" w:rsidRPr="00E73350">
        <w:rPr>
          <w:lang w:val="en-GB"/>
        </w:rPr>
        <w:t xml:space="preserve"> a sea change </w:t>
      </w:r>
      <w:r w:rsidR="00C459C3">
        <w:rPr>
          <w:lang w:val="en-GB"/>
        </w:rPr>
        <w:t>away from</w:t>
      </w:r>
      <w:r w:rsidR="00C459C3" w:rsidRPr="00E73350">
        <w:rPr>
          <w:lang w:val="en-GB"/>
        </w:rPr>
        <w:t xml:space="preserve"> </w:t>
      </w:r>
      <w:r w:rsidR="0014442B" w:rsidRPr="00E73350">
        <w:rPr>
          <w:lang w:val="en-GB"/>
        </w:rPr>
        <w:t xml:space="preserve">enlightenment </w:t>
      </w:r>
      <w:r w:rsidR="00C459C3">
        <w:rPr>
          <w:lang w:val="en-GB"/>
        </w:rPr>
        <w:t>ideals</w:t>
      </w:r>
      <w:r w:rsidR="00C459C3" w:rsidRPr="00E73350">
        <w:rPr>
          <w:lang w:val="en-GB"/>
        </w:rPr>
        <w:t xml:space="preserve"> </w:t>
      </w:r>
      <w:r w:rsidR="00C459C3">
        <w:rPr>
          <w:lang w:val="en-GB"/>
        </w:rPr>
        <w:t>to their current status as industries ripe for reform.</w:t>
      </w:r>
      <w:r w:rsidR="00C459C3" w:rsidRPr="00E73350">
        <w:rPr>
          <w:lang w:val="en-GB"/>
        </w:rPr>
        <w:t xml:space="preserve"> Significantly, </w:t>
      </w:r>
      <w:r w:rsidR="00C459C3">
        <w:rPr>
          <w:lang w:val="en-GB"/>
        </w:rPr>
        <w:t xml:space="preserve">reform not only </w:t>
      </w:r>
      <w:r w:rsidR="00C459C3" w:rsidRPr="00E73350">
        <w:rPr>
          <w:lang w:val="en-GB"/>
        </w:rPr>
        <w:t>give</w:t>
      </w:r>
      <w:r w:rsidR="00C459C3">
        <w:rPr>
          <w:lang w:val="en-GB"/>
        </w:rPr>
        <w:t>s</w:t>
      </w:r>
      <w:r w:rsidR="00C459C3" w:rsidRPr="00E73350">
        <w:rPr>
          <w:lang w:val="en-GB"/>
        </w:rPr>
        <w:t xml:space="preserve"> up on working class</w:t>
      </w:r>
      <w:r w:rsidR="0014442B">
        <w:rPr>
          <w:lang w:val="en-GB"/>
        </w:rPr>
        <w:t>es</w:t>
      </w:r>
      <w:r w:rsidR="00C459C3" w:rsidRPr="00E73350">
        <w:rPr>
          <w:lang w:val="en-GB"/>
        </w:rPr>
        <w:t xml:space="preserve"> be</w:t>
      </w:r>
      <w:r w:rsidR="00C459C3">
        <w:rPr>
          <w:lang w:val="en-GB"/>
        </w:rPr>
        <w:t>ing</w:t>
      </w:r>
      <w:r w:rsidR="00C459C3" w:rsidRPr="00E73350">
        <w:rPr>
          <w:lang w:val="en-GB"/>
        </w:rPr>
        <w:t xml:space="preserve"> ‘cultivated’ along the lines Marshall (1951) took to be the ‘civilised’ middle class; it is the middle classes that are derided as deficient in terms of enterprise. </w:t>
      </w:r>
    </w:p>
    <w:p w14:paraId="20B221E4" w14:textId="77777777" w:rsidR="00C459C3" w:rsidRDefault="00C459C3">
      <w:pPr>
        <w:pStyle w:val="Body"/>
        <w:rPr>
          <w:lang w:val="en-GB"/>
        </w:rPr>
      </w:pPr>
    </w:p>
    <w:p w14:paraId="397401FE" w14:textId="6BE49A92" w:rsidR="00690928" w:rsidRPr="00C17D7F" w:rsidRDefault="00690928">
      <w:pPr>
        <w:pStyle w:val="Body"/>
        <w:rPr>
          <w:lang w:val="en-GB"/>
        </w:rPr>
      </w:pPr>
      <w:r>
        <w:rPr>
          <w:lang w:val="en-GB"/>
        </w:rPr>
        <w:t xml:space="preserve">Here we are stressing a doubling in contemporary conditions: a looking back on the one hand to tear up whatever </w:t>
      </w:r>
      <w:r w:rsidR="0014442B">
        <w:rPr>
          <w:lang w:val="en-GB"/>
        </w:rPr>
        <w:t>limits</w:t>
      </w:r>
      <w:r>
        <w:rPr>
          <w:lang w:val="en-GB"/>
        </w:rPr>
        <w:t xml:space="preserve"> economic growth, and on the other a looking forward by individuals </w:t>
      </w:r>
      <w:r w:rsidR="0014442B">
        <w:rPr>
          <w:lang w:val="en-GB"/>
        </w:rPr>
        <w:t>towards</w:t>
      </w:r>
      <w:r>
        <w:rPr>
          <w:lang w:val="en-GB"/>
        </w:rPr>
        <w:t xml:space="preserve"> </w:t>
      </w:r>
      <w:r w:rsidR="0014442B">
        <w:rPr>
          <w:lang w:val="en-GB"/>
        </w:rPr>
        <w:t xml:space="preserve">their </w:t>
      </w:r>
      <w:r>
        <w:rPr>
          <w:lang w:val="en-GB"/>
        </w:rPr>
        <w:t xml:space="preserve">future success. </w:t>
      </w:r>
      <w:r w:rsidR="0014442B">
        <w:rPr>
          <w:lang w:val="en-GB"/>
        </w:rPr>
        <w:t>W</w:t>
      </w:r>
      <w:r w:rsidRPr="00C17D7F">
        <w:rPr>
          <w:lang w:val="en-GB"/>
        </w:rPr>
        <w:t xml:space="preserve">hile ‘uprooting’ through migration, </w:t>
      </w:r>
      <w:r w:rsidRPr="0024167B">
        <w:rPr>
          <w:lang w:val="en-GB"/>
        </w:rPr>
        <w:t xml:space="preserve">colonisation </w:t>
      </w:r>
      <w:r w:rsidRPr="002D2BB5">
        <w:rPr>
          <w:lang w:val="en-GB"/>
        </w:rPr>
        <w:t xml:space="preserve">and </w:t>
      </w:r>
      <w:r w:rsidRPr="00C17D7F">
        <w:rPr>
          <w:lang w:val="en-GB"/>
        </w:rPr>
        <w:t xml:space="preserve">industrialisation </w:t>
      </w:r>
      <w:r w:rsidRPr="00AC6E1D">
        <w:rPr>
          <w:lang w:val="en-GB"/>
        </w:rPr>
        <w:t xml:space="preserve">(Hoskins 1988; Sennett 1986; Bourdieu and </w:t>
      </w:r>
      <w:proofErr w:type="spellStart"/>
      <w:r w:rsidRPr="00AC6E1D">
        <w:rPr>
          <w:lang w:val="en-GB"/>
        </w:rPr>
        <w:t>Sayad</w:t>
      </w:r>
      <w:proofErr w:type="spellEnd"/>
      <w:r w:rsidRPr="00AC6E1D">
        <w:rPr>
          <w:lang w:val="en-GB"/>
        </w:rPr>
        <w:t xml:space="preserve"> 1964, 2015</w:t>
      </w:r>
      <w:r w:rsidRPr="00CA0D85">
        <w:rPr>
          <w:lang w:val="en-GB"/>
        </w:rPr>
        <w:t>;</w:t>
      </w:r>
      <w:r w:rsidRPr="00C17D7F">
        <w:rPr>
          <w:lang w:val="en-GB"/>
        </w:rPr>
        <w:t xml:space="preserve"> Papadopoulos et al 2008) has </w:t>
      </w:r>
      <w:r w:rsidRPr="00CA0D85">
        <w:rPr>
          <w:lang w:val="en-GB"/>
        </w:rPr>
        <w:t xml:space="preserve">a </w:t>
      </w:r>
      <w:r w:rsidRPr="00C17D7F">
        <w:rPr>
          <w:lang w:val="en-GB"/>
        </w:rPr>
        <w:t>long history of mak</w:t>
      </w:r>
      <w:r>
        <w:rPr>
          <w:lang w:val="en-GB"/>
        </w:rPr>
        <w:t>ing</w:t>
      </w:r>
      <w:r w:rsidRPr="00C17D7F">
        <w:rPr>
          <w:lang w:val="en-GB"/>
        </w:rPr>
        <w:t xml:space="preserve"> places of dwelling vulnerable, </w:t>
      </w:r>
      <w:r w:rsidRPr="000854AD">
        <w:rPr>
          <w:lang w:val="en-GB"/>
        </w:rPr>
        <w:t xml:space="preserve">we are pointing </w:t>
      </w:r>
      <w:r w:rsidR="0014442B">
        <w:rPr>
          <w:lang w:val="en-GB"/>
        </w:rPr>
        <w:t xml:space="preserve">therefore </w:t>
      </w:r>
      <w:r w:rsidRPr="000854AD">
        <w:rPr>
          <w:lang w:val="en-GB"/>
        </w:rPr>
        <w:t>to a more deliberative uprooting than that marked by the picture of ‘building’ replacing ‘dwelling’ (Heidegger 1993).</w:t>
      </w:r>
      <w:r>
        <w:rPr>
          <w:lang w:val="en-GB"/>
        </w:rPr>
        <w:t xml:space="preserve"> W</w:t>
      </w:r>
      <w:r w:rsidRPr="00C17D7F">
        <w:rPr>
          <w:lang w:val="en-GB"/>
        </w:rPr>
        <w:t xml:space="preserve">hat is seen to hold </w:t>
      </w:r>
      <w:r w:rsidR="0014442B" w:rsidRPr="00C17D7F">
        <w:rPr>
          <w:lang w:val="en-GB"/>
        </w:rPr>
        <w:t xml:space="preserve">back </w:t>
      </w:r>
      <w:r w:rsidRPr="00C17D7F">
        <w:rPr>
          <w:lang w:val="en-GB"/>
        </w:rPr>
        <w:t xml:space="preserve">progress are the </w:t>
      </w:r>
      <w:r w:rsidR="000D7793">
        <w:rPr>
          <w:lang w:val="en-GB"/>
        </w:rPr>
        <w:t>habits</w:t>
      </w:r>
      <w:r w:rsidR="000D7793" w:rsidRPr="00C17D7F">
        <w:rPr>
          <w:lang w:val="en-GB"/>
        </w:rPr>
        <w:t xml:space="preserve"> </w:t>
      </w:r>
      <w:r w:rsidRPr="00C17D7F">
        <w:rPr>
          <w:lang w:val="en-GB"/>
        </w:rPr>
        <w:t xml:space="preserve">in which people too easily make themselves ‘at home’ in positions of employment </w:t>
      </w:r>
      <w:r>
        <w:rPr>
          <w:lang w:val="en-GB"/>
        </w:rPr>
        <w:t>and</w:t>
      </w:r>
      <w:r w:rsidRPr="00C17D7F">
        <w:rPr>
          <w:lang w:val="en-GB"/>
        </w:rPr>
        <w:t xml:space="preserve"> ‘place’ themselves </w:t>
      </w:r>
      <w:r>
        <w:rPr>
          <w:lang w:val="en-GB"/>
        </w:rPr>
        <w:t>in a drip</w:t>
      </w:r>
      <w:r w:rsidR="0014442B">
        <w:rPr>
          <w:lang w:val="en-GB"/>
        </w:rPr>
        <w:t>-</w:t>
      </w:r>
      <w:r>
        <w:rPr>
          <w:lang w:val="en-GB"/>
        </w:rPr>
        <w:t>down schema</w:t>
      </w:r>
      <w:r w:rsidRPr="00CA0D85">
        <w:rPr>
          <w:lang w:val="en-GB"/>
        </w:rPr>
        <w:t xml:space="preserve"> </w:t>
      </w:r>
      <w:r w:rsidRPr="00C17D7F">
        <w:rPr>
          <w:lang w:val="en-GB"/>
        </w:rPr>
        <w:t>as</w:t>
      </w:r>
      <w:r>
        <w:rPr>
          <w:lang w:val="en-GB"/>
        </w:rPr>
        <w:t xml:space="preserve"> </w:t>
      </w:r>
      <w:r w:rsidRPr="00C17D7F">
        <w:rPr>
          <w:lang w:val="en-GB"/>
        </w:rPr>
        <w:t xml:space="preserve">advantaged relative to others. </w:t>
      </w:r>
    </w:p>
    <w:p w14:paraId="327D31E9" w14:textId="77777777" w:rsidR="00690928" w:rsidRPr="00C17D7F" w:rsidRDefault="00690928">
      <w:pPr>
        <w:pStyle w:val="Body"/>
        <w:rPr>
          <w:lang w:val="en-GB"/>
        </w:rPr>
      </w:pPr>
    </w:p>
    <w:p w14:paraId="6054CC8B" w14:textId="182CED85" w:rsidR="00690928" w:rsidRPr="00CA0D85" w:rsidRDefault="00690928">
      <w:pPr>
        <w:pStyle w:val="Body"/>
        <w:rPr>
          <w:lang w:val="en-GB"/>
        </w:rPr>
      </w:pPr>
      <w:r w:rsidRPr="00C17D7F">
        <w:rPr>
          <w:lang w:val="en-GB"/>
        </w:rPr>
        <w:t>In addition to ignoring this wider picture of reform</w:t>
      </w:r>
      <w:r w:rsidR="00B30357">
        <w:rPr>
          <w:lang w:val="en-GB"/>
        </w:rPr>
        <w:t xml:space="preserve"> (</w:t>
      </w:r>
      <w:r w:rsidR="000D7793">
        <w:rPr>
          <w:lang w:val="en-GB"/>
        </w:rPr>
        <w:t xml:space="preserve">and the possibility </w:t>
      </w:r>
      <w:r w:rsidR="0014442B">
        <w:rPr>
          <w:lang w:val="en-GB"/>
        </w:rPr>
        <w:t xml:space="preserve">of </w:t>
      </w:r>
      <w:r w:rsidR="000D7793">
        <w:rPr>
          <w:lang w:val="en-GB"/>
        </w:rPr>
        <w:t>cultural capital as conceived by the GBCS be</w:t>
      </w:r>
      <w:r w:rsidR="0014442B">
        <w:rPr>
          <w:lang w:val="en-GB"/>
        </w:rPr>
        <w:t>ing</w:t>
      </w:r>
      <w:r w:rsidR="000D7793">
        <w:rPr>
          <w:lang w:val="en-GB"/>
        </w:rPr>
        <w:t xml:space="preserve"> </w:t>
      </w:r>
      <w:r w:rsidR="00B30357" w:rsidRPr="00AC6E1D">
        <w:rPr>
          <w:i/>
          <w:lang w:val="en-GB"/>
        </w:rPr>
        <w:t>disadvantageous</w:t>
      </w:r>
      <w:r w:rsidR="00B30357">
        <w:rPr>
          <w:lang w:val="en-GB"/>
        </w:rPr>
        <w:t>)</w:t>
      </w:r>
      <w:r w:rsidR="000D7793">
        <w:rPr>
          <w:lang w:val="en-GB"/>
        </w:rPr>
        <w:t xml:space="preserve">, </w:t>
      </w:r>
      <w:r w:rsidRPr="00C17D7F">
        <w:rPr>
          <w:lang w:val="en-GB"/>
        </w:rPr>
        <w:t xml:space="preserve">Savage et al’s (2013) reliance on the consumption of </w:t>
      </w:r>
      <w:r w:rsidR="00D82D03">
        <w:rPr>
          <w:lang w:val="en-GB"/>
        </w:rPr>
        <w:t>artistic</w:t>
      </w:r>
      <w:r w:rsidR="00D82D03" w:rsidRPr="00C17D7F">
        <w:rPr>
          <w:lang w:val="en-GB"/>
        </w:rPr>
        <w:t xml:space="preserve"> </w:t>
      </w:r>
      <w:r w:rsidRPr="00C17D7F">
        <w:rPr>
          <w:lang w:val="en-GB"/>
        </w:rPr>
        <w:t xml:space="preserve">activities and interests – as if these </w:t>
      </w:r>
      <w:r w:rsidRPr="00C17D7F">
        <w:rPr>
          <w:i/>
          <w:iCs/>
          <w:lang w:val="en-GB"/>
        </w:rPr>
        <w:t>embody</w:t>
      </w:r>
      <w:r w:rsidRPr="00C17D7F">
        <w:rPr>
          <w:lang w:val="en-GB"/>
        </w:rPr>
        <w:t xml:space="preserve"> class sufficiently to signify division in the possession of cultural capital – makes an art</w:t>
      </w:r>
      <w:r>
        <w:rPr>
          <w:lang w:val="en-GB"/>
        </w:rPr>
        <w:t>e</w:t>
      </w:r>
      <w:r w:rsidRPr="00C17D7F">
        <w:rPr>
          <w:lang w:val="en-GB"/>
        </w:rPr>
        <w:t xml:space="preserve">factual error. For example, it is surely wrong to equate culture solely with ‘highbrow’ matters such as classical music, theatre going and the like, and overlook the great variety of other forms of class distinction? Similarly, it is misleading to adopt a ‘deficit’ model </w:t>
      </w:r>
      <w:r w:rsidR="00B30357" w:rsidRPr="00C77412">
        <w:rPr>
          <w:lang w:val="en-GB"/>
        </w:rPr>
        <w:t>(Francis and Hey, 2009</w:t>
      </w:r>
      <w:r w:rsidR="00D82D03">
        <w:rPr>
          <w:lang w:val="en-GB"/>
        </w:rPr>
        <w:t>; Skeggs, 2004</w:t>
      </w:r>
      <w:r w:rsidR="00B30357">
        <w:rPr>
          <w:sz w:val="22"/>
          <w:szCs w:val="22"/>
          <w:lang w:val="en-GB"/>
        </w:rPr>
        <w:t xml:space="preserve">) </w:t>
      </w:r>
      <w:r w:rsidRPr="00C17D7F">
        <w:rPr>
          <w:lang w:val="en-GB"/>
        </w:rPr>
        <w:t>that reduces popular culture to football and soaps and associates these with working class interests. It is as if their social theory embrace</w:t>
      </w:r>
      <w:r w:rsidR="00D82D03">
        <w:rPr>
          <w:lang w:val="en-GB"/>
        </w:rPr>
        <w:t>s</w:t>
      </w:r>
      <w:r w:rsidRPr="00C17D7F">
        <w:rPr>
          <w:lang w:val="en-GB"/>
        </w:rPr>
        <w:t xml:space="preserve"> a </w:t>
      </w:r>
      <w:r w:rsidRPr="00C17D7F">
        <w:rPr>
          <w:lang w:val="en-GB"/>
        </w:rPr>
        <w:lastRenderedPageBreak/>
        <w:t>conflat</w:t>
      </w:r>
      <w:r w:rsidR="00D82D03">
        <w:rPr>
          <w:lang w:val="en-GB"/>
        </w:rPr>
        <w:t>ion</w:t>
      </w:r>
      <w:r w:rsidRPr="00C17D7F">
        <w:rPr>
          <w:lang w:val="en-GB"/>
        </w:rPr>
        <w:t xml:space="preserve"> culture with individual possession, forgetting culture is something accomplished together, with all </w:t>
      </w:r>
      <w:r w:rsidR="00D82D03">
        <w:rPr>
          <w:lang w:val="en-GB"/>
        </w:rPr>
        <w:t>its</w:t>
      </w:r>
      <w:r w:rsidR="00D82D03" w:rsidRPr="00C17D7F">
        <w:rPr>
          <w:lang w:val="en-GB"/>
        </w:rPr>
        <w:t xml:space="preserve"> </w:t>
      </w:r>
      <w:r w:rsidRPr="00C17D7F">
        <w:rPr>
          <w:lang w:val="en-GB"/>
        </w:rPr>
        <w:t>diversity and borrowings that characterize contemporary cultural performance (Oswald 1999; Strathern 1999).</w:t>
      </w:r>
      <w:r w:rsidRPr="00CA0D85">
        <w:rPr>
          <w:lang w:val="en-GB"/>
        </w:rPr>
        <w:t xml:space="preserve"> </w:t>
      </w:r>
    </w:p>
    <w:p w14:paraId="3037ECE1" w14:textId="77777777" w:rsidR="00690928" w:rsidRPr="00CA0D85" w:rsidRDefault="00690928">
      <w:pPr>
        <w:pStyle w:val="Body"/>
        <w:rPr>
          <w:lang w:val="en-GB"/>
        </w:rPr>
      </w:pPr>
    </w:p>
    <w:p w14:paraId="0A3FA0EB" w14:textId="1A635EBE" w:rsidR="00690928" w:rsidRDefault="00690928">
      <w:pPr>
        <w:pStyle w:val="Body"/>
        <w:rPr>
          <w:lang w:val="en-GB"/>
        </w:rPr>
      </w:pPr>
      <w:r w:rsidRPr="00C17D7F">
        <w:rPr>
          <w:lang w:val="en-GB"/>
        </w:rPr>
        <w:t>While culture is rightly seen as rooted in practices and customs, our view is that world-making (Bourdieu 1989) is</w:t>
      </w:r>
      <w:r>
        <w:rPr>
          <w:lang w:val="en-GB"/>
        </w:rPr>
        <w:t xml:space="preserve"> </w:t>
      </w:r>
      <w:r w:rsidRPr="00C17D7F">
        <w:rPr>
          <w:lang w:val="en-GB"/>
        </w:rPr>
        <w:t xml:space="preserve">tied </w:t>
      </w:r>
      <w:r>
        <w:rPr>
          <w:lang w:val="en-GB"/>
        </w:rPr>
        <w:t>more to ‘position’</w:t>
      </w:r>
      <w:r w:rsidR="00D82D03">
        <w:rPr>
          <w:lang w:val="en-GB"/>
        </w:rPr>
        <w:t>,</w:t>
      </w:r>
      <w:r>
        <w:rPr>
          <w:lang w:val="en-GB"/>
        </w:rPr>
        <w:t xml:space="preserve"> in the sense of having agency at a node in a network, than </w:t>
      </w:r>
      <w:r w:rsidRPr="00CA0D85">
        <w:rPr>
          <w:lang w:val="en-GB"/>
        </w:rPr>
        <w:t xml:space="preserve">to ‘place’, </w:t>
      </w:r>
      <w:r w:rsidRPr="00C17D7F">
        <w:rPr>
          <w:lang w:val="en-GB"/>
        </w:rPr>
        <w:t xml:space="preserve">in </w:t>
      </w:r>
      <w:r>
        <w:rPr>
          <w:lang w:val="en-GB"/>
        </w:rPr>
        <w:t xml:space="preserve">the sense </w:t>
      </w:r>
      <w:r w:rsidRPr="00CA0D85">
        <w:rPr>
          <w:lang w:val="en-GB"/>
        </w:rPr>
        <w:t xml:space="preserve">of </w:t>
      </w:r>
      <w:r>
        <w:rPr>
          <w:lang w:val="en-GB"/>
        </w:rPr>
        <w:t>e</w:t>
      </w:r>
      <w:r w:rsidRPr="003F5F43">
        <w:rPr>
          <w:lang w:val="en-GB"/>
        </w:rPr>
        <w:t xml:space="preserve">ither </w:t>
      </w:r>
      <w:r w:rsidRPr="00CA0D85">
        <w:rPr>
          <w:lang w:val="en-GB"/>
        </w:rPr>
        <w:t xml:space="preserve">geography or </w:t>
      </w:r>
      <w:r>
        <w:rPr>
          <w:lang w:val="en-GB"/>
        </w:rPr>
        <w:t xml:space="preserve">social </w:t>
      </w:r>
      <w:r w:rsidRPr="00CA0D85">
        <w:rPr>
          <w:lang w:val="en-GB"/>
        </w:rPr>
        <w:t>status</w:t>
      </w:r>
      <w:r>
        <w:rPr>
          <w:lang w:val="en-GB"/>
        </w:rPr>
        <w:t>. This said, anticipating our discussion o</w:t>
      </w:r>
      <w:r w:rsidR="00D82D03">
        <w:rPr>
          <w:lang w:val="en-GB"/>
        </w:rPr>
        <w:t>n</w:t>
      </w:r>
      <w:r>
        <w:rPr>
          <w:lang w:val="en-GB"/>
        </w:rPr>
        <w:t xml:space="preserve"> the importance of parties for the exercise of power, </w:t>
      </w:r>
      <w:r w:rsidRPr="007E6020">
        <w:rPr>
          <w:lang w:val="en-GB"/>
        </w:rPr>
        <w:t>understandings of ‘face’ (</w:t>
      </w:r>
      <w:proofErr w:type="spellStart"/>
      <w:r w:rsidRPr="007E6020">
        <w:rPr>
          <w:lang w:val="en-GB"/>
        </w:rPr>
        <w:t>Goffman</w:t>
      </w:r>
      <w:proofErr w:type="spellEnd"/>
      <w:r w:rsidR="00D82D03">
        <w:rPr>
          <w:lang w:val="en-GB"/>
        </w:rPr>
        <w:t>,</w:t>
      </w:r>
      <w:r w:rsidRPr="007E6020">
        <w:rPr>
          <w:lang w:val="en-GB"/>
        </w:rPr>
        <w:t xml:space="preserve"> 1955</w:t>
      </w:r>
      <w:r>
        <w:rPr>
          <w:lang w:val="en-GB"/>
        </w:rPr>
        <w:t>;</w:t>
      </w:r>
      <w:r w:rsidRPr="007E6020">
        <w:rPr>
          <w:lang w:val="en-GB"/>
        </w:rPr>
        <w:t xml:space="preserve"> </w:t>
      </w:r>
      <w:ins w:id="40" w:author="Author">
        <w:r w:rsidR="00CA1449">
          <w:rPr>
            <w:lang w:val="en-GB"/>
          </w:rPr>
          <w:t>Munro</w:t>
        </w:r>
      </w:ins>
      <w:r>
        <w:rPr>
          <w:lang w:val="en-GB"/>
        </w:rPr>
        <w:t>,</w:t>
      </w:r>
      <w:r w:rsidRPr="007E6020">
        <w:rPr>
          <w:lang w:val="en-GB"/>
        </w:rPr>
        <w:t xml:space="preserve"> 2010</w:t>
      </w:r>
      <w:r>
        <w:rPr>
          <w:lang w:val="en-GB"/>
        </w:rPr>
        <w:t>) also appear</w:t>
      </w:r>
      <w:r w:rsidRPr="007E6020">
        <w:rPr>
          <w:lang w:val="en-GB"/>
        </w:rPr>
        <w:t xml:space="preserve"> </w:t>
      </w:r>
      <w:r w:rsidRPr="00C17D7F">
        <w:rPr>
          <w:lang w:val="en-GB"/>
        </w:rPr>
        <w:t xml:space="preserve">ever more relevant, sociologically, to </w:t>
      </w:r>
      <w:r>
        <w:rPr>
          <w:lang w:val="en-GB"/>
        </w:rPr>
        <w:t>the notion of position.</w:t>
      </w:r>
      <w:r w:rsidRPr="006872C7">
        <w:rPr>
          <w:lang w:val="en-GB"/>
        </w:rPr>
        <w:t xml:space="preserve"> </w:t>
      </w:r>
      <w:r w:rsidRPr="00C17D7F">
        <w:rPr>
          <w:lang w:val="en-GB"/>
        </w:rPr>
        <w:t>What matters today is how identity-work (</w:t>
      </w:r>
      <w:proofErr w:type="spellStart"/>
      <w:r w:rsidRPr="00C17D7F">
        <w:rPr>
          <w:lang w:val="en-GB"/>
        </w:rPr>
        <w:t>Goffman</w:t>
      </w:r>
      <w:proofErr w:type="spellEnd"/>
      <w:r w:rsidR="00D82D03">
        <w:rPr>
          <w:lang w:val="en-GB"/>
        </w:rPr>
        <w:t>,</w:t>
      </w:r>
      <w:r w:rsidRPr="00C17D7F">
        <w:rPr>
          <w:lang w:val="en-GB"/>
        </w:rPr>
        <w:t xml:space="preserve"> 1959), belonging (Garfinkel</w:t>
      </w:r>
      <w:r w:rsidR="00D82D03">
        <w:rPr>
          <w:lang w:val="en-GB"/>
        </w:rPr>
        <w:t>,</w:t>
      </w:r>
      <w:r w:rsidRPr="00C17D7F">
        <w:rPr>
          <w:lang w:val="en-GB"/>
        </w:rPr>
        <w:t xml:space="preserve"> 1967) and cultural performance (</w:t>
      </w:r>
      <w:ins w:id="41" w:author="Author">
        <w:r w:rsidR="00CA1449">
          <w:rPr>
            <w:lang w:val="en-GB"/>
          </w:rPr>
          <w:t>Munro</w:t>
        </w:r>
      </w:ins>
      <w:r w:rsidR="00D82D03">
        <w:rPr>
          <w:lang w:val="en-GB"/>
        </w:rPr>
        <w:t>,</w:t>
      </w:r>
      <w:r w:rsidRPr="00C17D7F">
        <w:rPr>
          <w:lang w:val="en-GB"/>
        </w:rPr>
        <w:t xml:space="preserve"> 1999) </w:t>
      </w:r>
      <w:r w:rsidR="00E8702D" w:rsidRPr="00C17D7F">
        <w:rPr>
          <w:lang w:val="en-GB"/>
        </w:rPr>
        <w:t>is</w:t>
      </w:r>
      <w:r w:rsidRPr="00C17D7F">
        <w:rPr>
          <w:lang w:val="en-GB"/>
        </w:rPr>
        <w:t xml:space="preserve"> activated through </w:t>
      </w:r>
      <w:r w:rsidRPr="00C17D7F">
        <w:rPr>
          <w:i/>
          <w:iCs/>
          <w:lang w:val="en-GB"/>
        </w:rPr>
        <w:t>relations</w:t>
      </w:r>
      <w:r w:rsidRPr="00C17D7F">
        <w:rPr>
          <w:lang w:val="en-GB"/>
        </w:rPr>
        <w:t xml:space="preserve"> (Strathern 1995; </w:t>
      </w:r>
      <w:ins w:id="42" w:author="Author">
        <w:r w:rsidR="00CA1449">
          <w:rPr>
            <w:lang w:val="en-GB"/>
          </w:rPr>
          <w:t>Latimer</w:t>
        </w:r>
      </w:ins>
      <w:r w:rsidRPr="00C17D7F">
        <w:rPr>
          <w:lang w:val="en-GB"/>
        </w:rPr>
        <w:t xml:space="preserve"> and </w:t>
      </w:r>
      <w:ins w:id="43" w:author="Author">
        <w:r w:rsidR="00CA1449">
          <w:rPr>
            <w:lang w:val="en-GB"/>
          </w:rPr>
          <w:t>Munro</w:t>
        </w:r>
      </w:ins>
      <w:r w:rsidR="00D82D03">
        <w:rPr>
          <w:lang w:val="en-GB"/>
        </w:rPr>
        <w:t>,</w:t>
      </w:r>
      <w:r w:rsidRPr="00C17D7F">
        <w:rPr>
          <w:lang w:val="en-GB"/>
        </w:rPr>
        <w:t xml:space="preserve"> 2009). He</w:t>
      </w:r>
      <w:r w:rsidR="00D82D03">
        <w:rPr>
          <w:lang w:val="en-GB"/>
        </w:rPr>
        <w:t>re</w:t>
      </w:r>
      <w:r w:rsidRPr="00C17D7F">
        <w:rPr>
          <w:lang w:val="en-GB"/>
        </w:rPr>
        <w:t xml:space="preserve"> </w:t>
      </w:r>
      <w:r>
        <w:rPr>
          <w:lang w:val="en-GB"/>
        </w:rPr>
        <w:t>we stress</w:t>
      </w:r>
      <w:r w:rsidR="00D82D03">
        <w:rPr>
          <w:lang w:val="en-GB"/>
        </w:rPr>
        <w:t xml:space="preserve"> how</w:t>
      </w:r>
      <w:r>
        <w:rPr>
          <w:lang w:val="en-GB"/>
        </w:rPr>
        <w:t xml:space="preserve"> </w:t>
      </w:r>
      <w:r w:rsidRPr="00C17D7F">
        <w:rPr>
          <w:lang w:val="en-GB"/>
        </w:rPr>
        <w:t xml:space="preserve">culture is open to a forging of new connections and bonds, as much as it may </w:t>
      </w:r>
      <w:r w:rsidR="00D82D03">
        <w:rPr>
          <w:lang w:val="en-GB"/>
        </w:rPr>
        <w:t xml:space="preserve">also </w:t>
      </w:r>
      <w:r w:rsidRPr="00C17D7F">
        <w:rPr>
          <w:lang w:val="en-GB"/>
        </w:rPr>
        <w:t xml:space="preserve">preserve </w:t>
      </w:r>
      <w:ins w:id="44" w:author="Author">
        <w:r w:rsidR="00444629">
          <w:rPr>
            <w:lang w:val="en-GB"/>
          </w:rPr>
          <w:t>that</w:t>
        </w:r>
        <w:r w:rsidR="0065088B">
          <w:rPr>
            <w:lang w:val="en-GB"/>
          </w:rPr>
          <w:t xml:space="preserve"> which is</w:t>
        </w:r>
        <w:r w:rsidR="00444629" w:rsidRPr="00C17D7F">
          <w:rPr>
            <w:lang w:val="en-GB"/>
          </w:rPr>
          <w:t xml:space="preserve"> </w:t>
        </w:r>
      </w:ins>
      <w:r w:rsidRPr="00C17D7F">
        <w:rPr>
          <w:lang w:val="en-GB"/>
        </w:rPr>
        <w:t xml:space="preserve">inherited by </w:t>
      </w:r>
      <w:r w:rsidR="00D82D03">
        <w:rPr>
          <w:lang w:val="en-GB"/>
        </w:rPr>
        <w:t>way</w:t>
      </w:r>
      <w:r w:rsidRPr="00C17D7F">
        <w:rPr>
          <w:lang w:val="en-GB"/>
        </w:rPr>
        <w:t xml:space="preserve"> of cultural values, social networks and economic </w:t>
      </w:r>
      <w:r w:rsidR="00D82D03">
        <w:rPr>
          <w:lang w:val="en-GB"/>
        </w:rPr>
        <w:t>assets</w:t>
      </w:r>
      <w:r w:rsidRPr="00C17D7F">
        <w:rPr>
          <w:lang w:val="en-GB"/>
        </w:rPr>
        <w:t xml:space="preserve">. </w:t>
      </w:r>
    </w:p>
    <w:p w14:paraId="7EEFC6C8" w14:textId="77777777" w:rsidR="00690928" w:rsidRDefault="00690928">
      <w:pPr>
        <w:pStyle w:val="Body"/>
        <w:rPr>
          <w:lang w:val="en-GB"/>
        </w:rPr>
      </w:pPr>
    </w:p>
    <w:p w14:paraId="6D94D891" w14:textId="0CB455CA" w:rsidR="0039005E" w:rsidRDefault="00690928">
      <w:pPr>
        <w:pStyle w:val="Body"/>
        <w:rPr>
          <w:lang w:val="en-GB"/>
        </w:rPr>
      </w:pPr>
      <w:r w:rsidRPr="00CA0D85">
        <w:rPr>
          <w:lang w:val="en-GB"/>
        </w:rPr>
        <w:t>While processes of inclusion and exclusion remain integral to understanding oppositiona</w:t>
      </w:r>
      <w:r w:rsidRPr="00C17D7F">
        <w:rPr>
          <w:lang w:val="en-GB"/>
        </w:rPr>
        <w:t xml:space="preserve">l class relations, and connect to how culture and belonging </w:t>
      </w:r>
      <w:r w:rsidR="00D82D03">
        <w:rPr>
          <w:lang w:val="en-GB"/>
        </w:rPr>
        <w:t>get</w:t>
      </w:r>
      <w:r w:rsidRPr="00C17D7F">
        <w:rPr>
          <w:lang w:val="en-GB"/>
        </w:rPr>
        <w:t xml:space="preserve"> done on the ground</w:t>
      </w:r>
      <w:r w:rsidR="0039005E">
        <w:rPr>
          <w:lang w:val="en-GB"/>
        </w:rPr>
        <w:t xml:space="preserve">, </w:t>
      </w:r>
      <w:r w:rsidRPr="00C17D7F">
        <w:rPr>
          <w:lang w:val="en-GB"/>
        </w:rPr>
        <w:t xml:space="preserve">we are interested as much in how dwelling in modernity </w:t>
      </w:r>
      <w:r w:rsidR="00D82D03">
        <w:rPr>
          <w:lang w:val="en-GB"/>
        </w:rPr>
        <w:t>i</w:t>
      </w:r>
      <w:r w:rsidRPr="00C17D7F">
        <w:rPr>
          <w:lang w:val="en-GB"/>
        </w:rPr>
        <w:t>s turned towards identities that advertise persons as ‘visible and available’ (</w:t>
      </w:r>
      <w:ins w:id="45" w:author="Author">
        <w:r w:rsidR="00CA1449">
          <w:rPr>
            <w:lang w:val="en-GB"/>
          </w:rPr>
          <w:t>Latimer</w:t>
        </w:r>
      </w:ins>
      <w:r w:rsidR="00D82D03">
        <w:rPr>
          <w:lang w:val="en-GB"/>
        </w:rPr>
        <w:t>,</w:t>
      </w:r>
      <w:r w:rsidRPr="00C17D7F">
        <w:rPr>
          <w:lang w:val="en-GB"/>
        </w:rPr>
        <w:t xml:space="preserve"> 2001; </w:t>
      </w:r>
      <w:ins w:id="46" w:author="Author">
        <w:r w:rsidR="00CA1449">
          <w:rPr>
            <w:lang w:val="en-GB"/>
          </w:rPr>
          <w:t>Munro</w:t>
        </w:r>
      </w:ins>
      <w:r w:rsidR="00D82D03">
        <w:rPr>
          <w:lang w:val="en-GB"/>
        </w:rPr>
        <w:t>,</w:t>
      </w:r>
      <w:r w:rsidRPr="00C17D7F">
        <w:rPr>
          <w:lang w:val="en-GB"/>
        </w:rPr>
        <w:t xml:space="preserve"> 2004b) to the contesting agendas of modernity</w:t>
      </w:r>
      <w:r w:rsidR="00D82D03">
        <w:rPr>
          <w:lang w:val="en-GB"/>
        </w:rPr>
        <w:t>;</w:t>
      </w:r>
      <w:r w:rsidRPr="00C17D7F">
        <w:rPr>
          <w:lang w:val="en-GB"/>
        </w:rPr>
        <w:t xml:space="preserve"> and so </w:t>
      </w:r>
      <w:r w:rsidR="00D82D03">
        <w:rPr>
          <w:lang w:val="en-GB"/>
        </w:rPr>
        <w:t xml:space="preserve">in doing </w:t>
      </w:r>
      <w:r w:rsidRPr="00C17D7F">
        <w:rPr>
          <w:lang w:val="en-GB"/>
        </w:rPr>
        <w:t xml:space="preserve">animate the impetus for its reform. In this respect we are particularly concerned with how culture </w:t>
      </w:r>
      <w:r>
        <w:rPr>
          <w:lang w:val="en-GB"/>
        </w:rPr>
        <w:t xml:space="preserve">generates conditions for </w:t>
      </w:r>
      <w:r w:rsidRPr="00C17D7F">
        <w:rPr>
          <w:lang w:val="en-GB"/>
        </w:rPr>
        <w:t xml:space="preserve">membership </w:t>
      </w:r>
      <w:r>
        <w:rPr>
          <w:lang w:val="en-GB"/>
        </w:rPr>
        <w:t xml:space="preserve">of </w:t>
      </w:r>
      <w:r w:rsidRPr="00C17D7F">
        <w:rPr>
          <w:lang w:val="en-GB"/>
        </w:rPr>
        <w:t xml:space="preserve">classes that are </w:t>
      </w:r>
      <w:proofErr w:type="gramStart"/>
      <w:r>
        <w:rPr>
          <w:lang w:val="en-GB"/>
        </w:rPr>
        <w:t>in</w:t>
      </w:r>
      <w:r w:rsidR="00D82D03">
        <w:rPr>
          <w:lang w:val="en-GB"/>
        </w:rPr>
        <w:t>-</w:t>
      </w:r>
      <w:r>
        <w:rPr>
          <w:lang w:val="en-GB"/>
        </w:rPr>
        <w:t>the</w:t>
      </w:r>
      <w:r w:rsidR="00D82D03">
        <w:rPr>
          <w:lang w:val="en-GB"/>
        </w:rPr>
        <w:t>-</w:t>
      </w:r>
      <w:r>
        <w:rPr>
          <w:lang w:val="en-GB"/>
        </w:rPr>
        <w:t>making</w:t>
      </w:r>
      <w:proofErr w:type="gramEnd"/>
      <w:r w:rsidRPr="00C17D7F">
        <w:rPr>
          <w:lang w:val="en-GB"/>
        </w:rPr>
        <w:t xml:space="preserve">, rather than </w:t>
      </w:r>
      <w:r w:rsidR="00D82D03">
        <w:rPr>
          <w:lang w:val="en-GB"/>
        </w:rPr>
        <w:t xml:space="preserve">are </w:t>
      </w:r>
      <w:r>
        <w:rPr>
          <w:lang w:val="en-GB"/>
        </w:rPr>
        <w:t xml:space="preserve">only </w:t>
      </w:r>
      <w:r w:rsidR="00D82D03">
        <w:rPr>
          <w:lang w:val="en-GB"/>
        </w:rPr>
        <w:t>about</w:t>
      </w:r>
      <w:r>
        <w:rPr>
          <w:lang w:val="en-GB"/>
        </w:rPr>
        <w:t xml:space="preserve"> </w:t>
      </w:r>
      <w:r w:rsidRPr="00C17D7F">
        <w:rPr>
          <w:lang w:val="en-GB"/>
        </w:rPr>
        <w:t xml:space="preserve">patrolling existing borders – as if these </w:t>
      </w:r>
      <w:r w:rsidR="00D82D03">
        <w:rPr>
          <w:lang w:val="en-GB"/>
        </w:rPr>
        <w:t>are</w:t>
      </w:r>
      <w:r w:rsidRPr="00C17D7F">
        <w:rPr>
          <w:lang w:val="en-GB"/>
        </w:rPr>
        <w:t xml:space="preserve"> fixed or preordained from </w:t>
      </w:r>
      <w:r>
        <w:rPr>
          <w:lang w:val="en-GB"/>
        </w:rPr>
        <w:t>what has gone before</w:t>
      </w:r>
      <w:r w:rsidRPr="00C17D7F">
        <w:rPr>
          <w:lang w:val="en-GB"/>
        </w:rPr>
        <w:t xml:space="preserve">. </w:t>
      </w:r>
    </w:p>
    <w:p w14:paraId="335BF7E2" w14:textId="77777777" w:rsidR="0039005E" w:rsidRDefault="0039005E">
      <w:pPr>
        <w:pStyle w:val="Body"/>
        <w:rPr>
          <w:lang w:val="en-GB"/>
        </w:rPr>
      </w:pPr>
    </w:p>
    <w:p w14:paraId="12C0BE47" w14:textId="77777777" w:rsidR="00690928" w:rsidRPr="00C17D7F" w:rsidRDefault="00690928">
      <w:pPr>
        <w:pStyle w:val="Body"/>
        <w:rPr>
          <w:lang w:val="en-GB"/>
        </w:rPr>
      </w:pPr>
    </w:p>
    <w:p w14:paraId="07505242" w14:textId="2A30ABE0" w:rsidR="00690928" w:rsidRPr="00C17D7F" w:rsidRDefault="00690928">
      <w:pPr>
        <w:pStyle w:val="Body"/>
        <w:rPr>
          <w:b/>
          <w:bCs/>
          <w:lang w:val="en-GB"/>
        </w:rPr>
      </w:pPr>
      <w:r w:rsidRPr="00C17D7F">
        <w:rPr>
          <w:b/>
          <w:bCs/>
          <w:lang w:val="en-GB"/>
        </w:rPr>
        <w:t>Stratification</w:t>
      </w:r>
      <w:r>
        <w:rPr>
          <w:b/>
          <w:bCs/>
          <w:lang w:val="en-GB"/>
        </w:rPr>
        <w:t>:</w:t>
      </w:r>
      <w:r w:rsidRPr="00C17D7F">
        <w:rPr>
          <w:b/>
          <w:bCs/>
          <w:lang w:val="en-GB"/>
        </w:rPr>
        <w:t xml:space="preserve"> class</w:t>
      </w:r>
      <w:r>
        <w:rPr>
          <w:b/>
          <w:bCs/>
          <w:lang w:val="en-GB"/>
        </w:rPr>
        <w:t xml:space="preserve"> and status groups</w:t>
      </w:r>
      <w:r w:rsidRPr="00C17D7F">
        <w:rPr>
          <w:b/>
          <w:bCs/>
          <w:lang w:val="en-GB"/>
        </w:rPr>
        <w:t xml:space="preserve"> </w:t>
      </w:r>
    </w:p>
    <w:p w14:paraId="2F7064C0" w14:textId="77777777" w:rsidR="00690928" w:rsidRPr="00C17D7F" w:rsidRDefault="00690928">
      <w:pPr>
        <w:pStyle w:val="Body"/>
        <w:rPr>
          <w:lang w:val="en-GB"/>
        </w:rPr>
      </w:pPr>
    </w:p>
    <w:p w14:paraId="633B8BC9" w14:textId="223C2406" w:rsidR="00690928" w:rsidRPr="00C17D7F" w:rsidRDefault="001139E4" w:rsidP="00AC6E1D">
      <w:pPr>
        <w:pStyle w:val="Body"/>
        <w:rPr>
          <w:lang w:val="en-GB"/>
        </w:rPr>
      </w:pPr>
      <w:r>
        <w:rPr>
          <w:lang w:val="en-GB"/>
        </w:rPr>
        <w:t>S</w:t>
      </w:r>
      <w:r w:rsidR="00690928" w:rsidRPr="00C17D7F">
        <w:rPr>
          <w:lang w:val="en-GB"/>
        </w:rPr>
        <w:t>tratification</w:t>
      </w:r>
      <w:r w:rsidR="00F55635">
        <w:rPr>
          <w:lang w:val="en-GB"/>
        </w:rPr>
        <w:t xml:space="preserve"> models</w:t>
      </w:r>
      <w:r w:rsidR="00690928" w:rsidRPr="00C17D7F">
        <w:rPr>
          <w:lang w:val="en-GB"/>
        </w:rPr>
        <w:t xml:space="preserve">, as distinct </w:t>
      </w:r>
      <w:r>
        <w:rPr>
          <w:lang w:val="en-GB"/>
        </w:rPr>
        <w:t>from</w:t>
      </w:r>
      <w:r w:rsidR="00690928" w:rsidRPr="00C17D7F">
        <w:rPr>
          <w:lang w:val="en-GB"/>
        </w:rPr>
        <w:t xml:space="preserve"> class division, </w:t>
      </w:r>
      <w:r w:rsidR="00F55635">
        <w:rPr>
          <w:lang w:val="en-GB"/>
        </w:rPr>
        <w:t>are</w:t>
      </w:r>
      <w:r w:rsidR="00690928" w:rsidRPr="00C17D7F">
        <w:rPr>
          <w:lang w:val="en-GB"/>
        </w:rPr>
        <w:t xml:space="preserve"> attribut</w:t>
      </w:r>
      <w:r w:rsidR="00F55635">
        <w:rPr>
          <w:lang w:val="en-GB"/>
        </w:rPr>
        <w:t>ed</w:t>
      </w:r>
      <w:r w:rsidR="00690928" w:rsidRPr="00C17D7F">
        <w:rPr>
          <w:lang w:val="en-GB"/>
        </w:rPr>
        <w:t xml:space="preserve"> to Max Weber.</w:t>
      </w:r>
      <w:r w:rsidR="00690928">
        <w:rPr>
          <w:lang w:val="en-GB"/>
        </w:rPr>
        <w:t xml:space="preserve"> </w:t>
      </w:r>
      <w:r w:rsidR="00690928" w:rsidRPr="00C17D7F">
        <w:rPr>
          <w:lang w:val="en-GB"/>
        </w:rPr>
        <w:t xml:space="preserve">However, as </w:t>
      </w:r>
      <w:r w:rsidR="00690928">
        <w:rPr>
          <w:lang w:val="en-GB"/>
        </w:rPr>
        <w:t>his</w:t>
      </w:r>
      <w:r w:rsidR="00690928" w:rsidRPr="00C17D7F">
        <w:rPr>
          <w:lang w:val="en-GB"/>
        </w:rPr>
        <w:t xml:space="preserve"> sub-title </w:t>
      </w:r>
      <w:r w:rsidR="00690928">
        <w:rPr>
          <w:lang w:val="en-GB"/>
        </w:rPr>
        <w:t>‘</w:t>
      </w:r>
      <w:r w:rsidR="00690928" w:rsidRPr="00C17D7F">
        <w:rPr>
          <w:lang w:val="en-GB"/>
        </w:rPr>
        <w:t>Class, status, party</w:t>
      </w:r>
      <w:r w:rsidR="00690928">
        <w:rPr>
          <w:lang w:val="en-GB"/>
        </w:rPr>
        <w:t>’</w:t>
      </w:r>
      <w:r>
        <w:rPr>
          <w:lang w:val="en-GB"/>
        </w:rPr>
        <w:t xml:space="preserve"> makes clear</w:t>
      </w:r>
      <w:r w:rsidR="00690928" w:rsidRPr="00C17D7F">
        <w:rPr>
          <w:lang w:val="en-GB"/>
        </w:rPr>
        <w:t>, Weber</w:t>
      </w:r>
      <w:r>
        <w:rPr>
          <w:lang w:val="en-GB"/>
        </w:rPr>
        <w:t xml:space="preserve"> </w:t>
      </w:r>
      <w:r w:rsidR="00F55635" w:rsidRPr="00C17D7F">
        <w:rPr>
          <w:lang w:val="en-GB"/>
        </w:rPr>
        <w:t>(1978)</w:t>
      </w:r>
      <w:r w:rsidR="00F55635">
        <w:rPr>
          <w:lang w:val="en-GB"/>
        </w:rPr>
        <w:t xml:space="preserve"> </w:t>
      </w:r>
      <w:r>
        <w:rPr>
          <w:lang w:val="en-GB"/>
        </w:rPr>
        <w:t>distinguishes</w:t>
      </w:r>
      <w:r w:rsidR="00690928" w:rsidRPr="00C17D7F">
        <w:rPr>
          <w:lang w:val="en-GB"/>
        </w:rPr>
        <w:t xml:space="preserve"> </w:t>
      </w:r>
      <w:r w:rsidR="00690928" w:rsidRPr="00845E8F">
        <w:rPr>
          <w:lang w:val="en-GB"/>
        </w:rPr>
        <w:t>three dimensions of stratification</w:t>
      </w:r>
      <w:r>
        <w:rPr>
          <w:lang w:val="en-GB"/>
        </w:rPr>
        <w:t xml:space="preserve">. Far from conflating these </w:t>
      </w:r>
      <w:r w:rsidR="00690928">
        <w:rPr>
          <w:lang w:val="en-GB"/>
        </w:rPr>
        <w:t>into single values</w:t>
      </w:r>
      <w:r w:rsidR="00690928" w:rsidRPr="00C17D7F">
        <w:rPr>
          <w:lang w:val="en-GB"/>
        </w:rPr>
        <w:t>, he</w:t>
      </w:r>
      <w:r w:rsidR="00690928">
        <w:rPr>
          <w:lang w:val="en-GB"/>
        </w:rPr>
        <w:t xml:space="preserve"> </w:t>
      </w:r>
      <w:r w:rsidR="0010458A">
        <w:rPr>
          <w:lang w:val="en-GB"/>
        </w:rPr>
        <w:t>highlights</w:t>
      </w:r>
      <w:r w:rsidR="00690928" w:rsidRPr="00C17D7F">
        <w:rPr>
          <w:lang w:val="en-GB"/>
        </w:rPr>
        <w:t xml:space="preserve"> </w:t>
      </w:r>
      <w:r w:rsidR="00D82D03">
        <w:rPr>
          <w:lang w:val="en-GB"/>
        </w:rPr>
        <w:t xml:space="preserve">the </w:t>
      </w:r>
      <w:r w:rsidR="00690928" w:rsidRPr="00C17D7F">
        <w:rPr>
          <w:lang w:val="en-GB"/>
        </w:rPr>
        <w:t>cultural mores (‘specific style of life’</w:t>
      </w:r>
      <w:r w:rsidR="00F55635">
        <w:rPr>
          <w:lang w:val="en-GB"/>
        </w:rPr>
        <w:t>,</w:t>
      </w:r>
      <w:r w:rsidR="0010458A">
        <w:rPr>
          <w:lang w:val="en-GB"/>
        </w:rPr>
        <w:t xml:space="preserve"> p.932</w:t>
      </w:r>
      <w:r w:rsidR="00690928" w:rsidRPr="00C17D7F">
        <w:rPr>
          <w:lang w:val="en-GB"/>
        </w:rPr>
        <w:t>)</w:t>
      </w:r>
      <w:r w:rsidR="00D82D03">
        <w:rPr>
          <w:lang w:val="en-GB"/>
        </w:rPr>
        <w:t xml:space="preserve"> </w:t>
      </w:r>
      <w:r w:rsidR="00690928" w:rsidRPr="00C17D7F">
        <w:rPr>
          <w:lang w:val="en-GB"/>
        </w:rPr>
        <w:t>associated with a status group</w:t>
      </w:r>
      <w:r w:rsidR="00690928" w:rsidRPr="00CA0D85">
        <w:rPr>
          <w:lang w:val="en-GB"/>
        </w:rPr>
        <w:t xml:space="preserve">. </w:t>
      </w:r>
      <w:r w:rsidR="00BD616C">
        <w:rPr>
          <w:lang w:val="en-GB"/>
        </w:rPr>
        <w:t xml:space="preserve"> </w:t>
      </w:r>
      <w:r w:rsidR="00690928" w:rsidRPr="00C17D7F">
        <w:rPr>
          <w:lang w:val="en-GB"/>
        </w:rPr>
        <w:t>In emphasis</w:t>
      </w:r>
      <w:r w:rsidR="00BD616C">
        <w:rPr>
          <w:lang w:val="en-GB"/>
        </w:rPr>
        <w:t>ing</w:t>
      </w:r>
      <w:r w:rsidR="00690928" w:rsidRPr="00C17D7F">
        <w:rPr>
          <w:lang w:val="en-GB"/>
        </w:rPr>
        <w:t xml:space="preserve"> the conduct demanded of those who would belong to a status group, Weber </w:t>
      </w:r>
      <w:r w:rsidR="00D14D3D">
        <w:rPr>
          <w:lang w:val="en-GB"/>
        </w:rPr>
        <w:t>stresses</w:t>
      </w:r>
      <w:r w:rsidR="00690928" w:rsidRPr="00C17D7F">
        <w:rPr>
          <w:lang w:val="en-GB"/>
        </w:rPr>
        <w:t xml:space="preserve"> understanding specific forms of culture </w:t>
      </w:r>
      <w:r w:rsidR="00690928" w:rsidRPr="00AC6E1D">
        <w:rPr>
          <w:i/>
          <w:lang w:val="en-GB"/>
        </w:rPr>
        <w:t>alongside</w:t>
      </w:r>
      <w:r w:rsidR="00690928" w:rsidRPr="00C17D7F">
        <w:rPr>
          <w:lang w:val="en-GB"/>
        </w:rPr>
        <w:t xml:space="preserve"> class. </w:t>
      </w:r>
      <w:r w:rsidR="00D82D03">
        <w:rPr>
          <w:lang w:val="en-GB"/>
        </w:rPr>
        <w:t>This</w:t>
      </w:r>
      <w:r w:rsidR="00690928" w:rsidRPr="00C17D7F">
        <w:rPr>
          <w:lang w:val="en-GB"/>
        </w:rPr>
        <w:t xml:space="preserve"> attempt</w:t>
      </w:r>
      <w:r w:rsidR="00D14D3D">
        <w:rPr>
          <w:lang w:val="en-GB"/>
        </w:rPr>
        <w:t xml:space="preserve"> to</w:t>
      </w:r>
      <w:r w:rsidR="00690928" w:rsidRPr="00C17D7F">
        <w:rPr>
          <w:lang w:val="en-GB"/>
        </w:rPr>
        <w:t xml:space="preserve"> </w:t>
      </w:r>
      <w:r w:rsidR="00D14D3D">
        <w:rPr>
          <w:lang w:val="en-GB"/>
        </w:rPr>
        <w:t xml:space="preserve">give </w:t>
      </w:r>
      <w:r w:rsidR="00690928" w:rsidRPr="00C17D7F">
        <w:rPr>
          <w:lang w:val="en-GB"/>
        </w:rPr>
        <w:t>a fuller picture of societal division and distinction, distanc</w:t>
      </w:r>
      <w:r w:rsidR="00D14D3D">
        <w:rPr>
          <w:lang w:val="en-GB"/>
        </w:rPr>
        <w:t>es</w:t>
      </w:r>
      <w:r w:rsidR="00690928" w:rsidRPr="00C17D7F">
        <w:rPr>
          <w:lang w:val="en-GB"/>
        </w:rPr>
        <w:t xml:space="preserve"> him from Marx’s positioning of culture as a superstructure that merely reflects the economic base. </w:t>
      </w:r>
    </w:p>
    <w:p w14:paraId="7E6E8EA2" w14:textId="429ACFD2" w:rsidR="00690928" w:rsidRPr="00C17D7F" w:rsidRDefault="00690928">
      <w:pPr>
        <w:pStyle w:val="Body"/>
        <w:spacing w:before="100" w:after="100"/>
        <w:rPr>
          <w:lang w:val="en-GB"/>
        </w:rPr>
      </w:pPr>
      <w:r w:rsidRPr="00C17D7F">
        <w:rPr>
          <w:lang w:val="en-GB"/>
        </w:rPr>
        <w:t xml:space="preserve">The significance of Weber’s intervention can be seen, </w:t>
      </w:r>
      <w:r w:rsidR="00D82D03">
        <w:rPr>
          <w:lang w:val="en-GB"/>
        </w:rPr>
        <w:t>as already remarked</w:t>
      </w:r>
      <w:r w:rsidRPr="00C17D7F">
        <w:rPr>
          <w:lang w:val="en-GB"/>
        </w:rPr>
        <w:t xml:space="preserve">, in the way Bourdieu (1984) counter-poses how those with cultural and educational standing in France mark themselves out from the merely wealthy. Weber’s comments not only bring status groups alongside divisions between economic classes, critically they address how status groups are </w:t>
      </w:r>
      <w:r w:rsidRPr="00C17D7F">
        <w:rPr>
          <w:i/>
          <w:iCs/>
          <w:lang w:val="en-GB"/>
        </w:rPr>
        <w:t>reproduced</w:t>
      </w:r>
      <w:r w:rsidRPr="00C17D7F">
        <w:rPr>
          <w:lang w:val="en-GB"/>
        </w:rPr>
        <w:t xml:space="preserve">. </w:t>
      </w:r>
      <w:r w:rsidR="00D14D3D">
        <w:rPr>
          <w:lang w:val="en-GB"/>
        </w:rPr>
        <w:t>The</w:t>
      </w:r>
      <w:r w:rsidRPr="00C17D7F">
        <w:rPr>
          <w:lang w:val="en-GB"/>
        </w:rPr>
        <w:t xml:space="preserve"> basis of stratification is </w:t>
      </w:r>
      <w:r w:rsidR="00D82D03">
        <w:rPr>
          <w:lang w:val="en-GB"/>
        </w:rPr>
        <w:t xml:space="preserve">however </w:t>
      </w:r>
      <w:r w:rsidRPr="00C17D7F">
        <w:rPr>
          <w:lang w:val="en-GB"/>
        </w:rPr>
        <w:t xml:space="preserve">different: whereas </w:t>
      </w:r>
      <w:r w:rsidRPr="00C17D7F">
        <w:rPr>
          <w:i/>
          <w:iCs/>
          <w:lang w:val="en-GB"/>
        </w:rPr>
        <w:t>classes</w:t>
      </w:r>
      <w:r w:rsidRPr="00C17D7F">
        <w:rPr>
          <w:lang w:val="en-GB"/>
        </w:rPr>
        <w:t xml:space="preserve"> are stratified ‘according to their relations to the production and acquisition of goods’, </w:t>
      </w:r>
      <w:r w:rsidRPr="00C17D7F">
        <w:rPr>
          <w:i/>
          <w:iCs/>
          <w:lang w:val="en-GB"/>
        </w:rPr>
        <w:t>status groups</w:t>
      </w:r>
      <w:r w:rsidRPr="00C17D7F">
        <w:rPr>
          <w:lang w:val="en-GB"/>
        </w:rPr>
        <w:t xml:space="preserve"> are stratified ‘according to the principles of their consumption of goods’ (Weber 1978: 937). This thesis that consumption of goods displays special styles of life foreshadows the seminal work of Mary Douglas </w:t>
      </w:r>
      <w:r>
        <w:rPr>
          <w:lang w:val="en-GB"/>
        </w:rPr>
        <w:t>discussed earlier</w:t>
      </w:r>
      <w:r w:rsidR="00D50FEB">
        <w:rPr>
          <w:lang w:val="en-GB"/>
        </w:rPr>
        <w:t>. Contrastingly,</w:t>
      </w:r>
      <w:r w:rsidRPr="00C17D7F">
        <w:rPr>
          <w:lang w:val="en-GB"/>
        </w:rPr>
        <w:t xml:space="preserve"> </w:t>
      </w:r>
      <w:r w:rsidR="00117152">
        <w:rPr>
          <w:lang w:val="en-GB"/>
        </w:rPr>
        <w:lastRenderedPageBreak/>
        <w:t xml:space="preserve">Bourdieu’s </w:t>
      </w:r>
      <w:r w:rsidR="00D82D03">
        <w:rPr>
          <w:lang w:val="en-GB"/>
        </w:rPr>
        <w:t>(1984) claim</w:t>
      </w:r>
      <w:r w:rsidR="00D82D03" w:rsidRPr="00C17D7F">
        <w:rPr>
          <w:lang w:val="en-GB"/>
        </w:rPr>
        <w:t xml:space="preserve"> </w:t>
      </w:r>
      <w:r w:rsidRPr="00C17D7F">
        <w:rPr>
          <w:lang w:val="en-GB"/>
        </w:rPr>
        <w:t xml:space="preserve">in </w:t>
      </w:r>
      <w:r w:rsidRPr="00C17D7F">
        <w:rPr>
          <w:i/>
          <w:iCs/>
          <w:lang w:val="en-GB"/>
        </w:rPr>
        <w:t>Distinction</w:t>
      </w:r>
      <w:r w:rsidR="00D50FEB">
        <w:rPr>
          <w:lang w:val="en-GB"/>
        </w:rPr>
        <w:t xml:space="preserve"> is that i</w:t>
      </w:r>
      <w:r w:rsidR="00D50FEB" w:rsidRPr="00C17D7F">
        <w:rPr>
          <w:lang w:val="en-GB"/>
        </w:rPr>
        <w:t>t is cultural mores</w:t>
      </w:r>
      <w:r w:rsidR="00D50FEB">
        <w:rPr>
          <w:lang w:val="en-GB"/>
        </w:rPr>
        <w:t xml:space="preserve"> (‘specific styles of life’) that people use to distinguish ‘</w:t>
      </w:r>
      <w:r>
        <w:rPr>
          <w:lang w:val="en-GB"/>
        </w:rPr>
        <w:t>class</w:t>
      </w:r>
      <w:r w:rsidR="00D50FEB">
        <w:rPr>
          <w:lang w:val="en-GB"/>
        </w:rPr>
        <w:t>’</w:t>
      </w:r>
      <w:r w:rsidRPr="00C17D7F">
        <w:rPr>
          <w:lang w:val="en-GB"/>
        </w:rPr>
        <w:t xml:space="preserve">. </w:t>
      </w:r>
    </w:p>
    <w:p w14:paraId="2B6F6A55" w14:textId="37F785F2" w:rsidR="00E12331" w:rsidRDefault="00690928">
      <w:pPr>
        <w:pStyle w:val="Body"/>
        <w:rPr>
          <w:lang w:val="en-GB"/>
        </w:rPr>
      </w:pPr>
      <w:r w:rsidRPr="00C17D7F">
        <w:rPr>
          <w:lang w:val="en-GB"/>
        </w:rPr>
        <w:t xml:space="preserve">Why the inclusion and exclusion exercised by status </w:t>
      </w:r>
      <w:proofErr w:type="gramStart"/>
      <w:r w:rsidRPr="00C17D7F">
        <w:rPr>
          <w:lang w:val="en-GB"/>
        </w:rPr>
        <w:t>groups</w:t>
      </w:r>
      <w:proofErr w:type="gramEnd"/>
      <w:r w:rsidRPr="00C17D7F">
        <w:rPr>
          <w:lang w:val="en-GB"/>
        </w:rPr>
        <w:t xml:space="preserve"> matters is because this puts culture and belonging at the heart of ‘world-making’. As Bourdieu (1989) points out</w:t>
      </w:r>
      <w:r w:rsidR="00E12331">
        <w:rPr>
          <w:lang w:val="en-GB"/>
        </w:rPr>
        <w:t>,</w:t>
      </w:r>
      <w:r w:rsidRPr="00C17D7F">
        <w:rPr>
          <w:lang w:val="en-GB"/>
        </w:rPr>
        <w:t xml:space="preserve"> reflecting </w:t>
      </w:r>
      <w:r w:rsidR="00D50FEB">
        <w:rPr>
          <w:lang w:val="en-GB"/>
        </w:rPr>
        <w:t xml:space="preserve">back </w:t>
      </w:r>
      <w:r w:rsidRPr="00C17D7F">
        <w:rPr>
          <w:lang w:val="en-GB"/>
        </w:rPr>
        <w:t xml:space="preserve">on </w:t>
      </w:r>
      <w:r w:rsidRPr="00C17D7F">
        <w:rPr>
          <w:i/>
          <w:iCs/>
          <w:lang w:val="en-GB"/>
        </w:rPr>
        <w:t>Distinction</w:t>
      </w:r>
      <w:r w:rsidR="00E12331">
        <w:rPr>
          <w:lang w:val="en-GB"/>
        </w:rPr>
        <w:t xml:space="preserve">, </w:t>
      </w:r>
      <w:r w:rsidRPr="00C17D7F">
        <w:rPr>
          <w:lang w:val="en-GB"/>
        </w:rPr>
        <w:t xml:space="preserve">it is </w:t>
      </w:r>
      <w:r w:rsidRPr="00C17D7F">
        <w:rPr>
          <w:i/>
          <w:iCs/>
          <w:lang w:val="en-GB"/>
        </w:rPr>
        <w:t>positional power</w:t>
      </w:r>
      <w:r w:rsidRPr="00C17D7F">
        <w:rPr>
          <w:lang w:val="en-GB"/>
        </w:rPr>
        <w:t xml:space="preserve"> that enables agents to engage in </w:t>
      </w:r>
      <w:proofErr w:type="gramStart"/>
      <w:r w:rsidRPr="00C17D7F">
        <w:rPr>
          <w:lang w:val="en-GB"/>
        </w:rPr>
        <w:t>world-making</w:t>
      </w:r>
      <w:proofErr w:type="gramEnd"/>
      <w:r w:rsidRPr="00C17D7F">
        <w:rPr>
          <w:lang w:val="en-GB"/>
        </w:rPr>
        <w:t xml:space="preserve">. Critically, this clarification suggests it is not consumption per se that </w:t>
      </w:r>
      <w:r>
        <w:rPr>
          <w:lang w:val="en-GB"/>
        </w:rPr>
        <w:t>forms</w:t>
      </w:r>
      <w:r w:rsidRPr="00C17D7F">
        <w:rPr>
          <w:lang w:val="en-GB"/>
        </w:rPr>
        <w:t xml:space="preserve"> world</w:t>
      </w:r>
      <w:r>
        <w:rPr>
          <w:lang w:val="en-GB"/>
        </w:rPr>
        <w:t>s</w:t>
      </w:r>
      <w:r w:rsidRPr="00C17D7F">
        <w:rPr>
          <w:lang w:val="en-GB"/>
        </w:rPr>
        <w:t>. Rather</w:t>
      </w:r>
      <w:r w:rsidR="00E12331">
        <w:rPr>
          <w:lang w:val="en-GB"/>
        </w:rPr>
        <w:t xml:space="preserve"> </w:t>
      </w:r>
      <w:r w:rsidRPr="00C17D7F">
        <w:rPr>
          <w:lang w:val="en-GB"/>
        </w:rPr>
        <w:t xml:space="preserve">it is the </w:t>
      </w:r>
      <w:r w:rsidR="00117152">
        <w:rPr>
          <w:lang w:val="en-GB"/>
        </w:rPr>
        <w:t>capacity</w:t>
      </w:r>
      <w:r w:rsidR="00117152" w:rsidRPr="00C17D7F">
        <w:rPr>
          <w:lang w:val="en-GB"/>
        </w:rPr>
        <w:t xml:space="preserve"> </w:t>
      </w:r>
      <w:r w:rsidRPr="00C17D7F">
        <w:rPr>
          <w:lang w:val="en-GB"/>
        </w:rPr>
        <w:t>to act as ‘spokespersons’</w:t>
      </w:r>
      <w:r w:rsidR="00D82D03">
        <w:rPr>
          <w:lang w:val="en-GB"/>
        </w:rPr>
        <w:t>, or</w:t>
      </w:r>
      <w:r w:rsidRPr="00C17D7F">
        <w:rPr>
          <w:lang w:val="en-GB"/>
        </w:rPr>
        <w:t xml:space="preserve"> activate others over how to </w:t>
      </w:r>
      <w:r>
        <w:rPr>
          <w:lang w:val="en-GB"/>
        </w:rPr>
        <w:t>see and make</w:t>
      </w:r>
      <w:r w:rsidRPr="00C17D7F">
        <w:rPr>
          <w:lang w:val="en-GB"/>
        </w:rPr>
        <w:t xml:space="preserve"> the world</w:t>
      </w:r>
      <w:r w:rsidR="00D82D03">
        <w:rPr>
          <w:lang w:val="en-GB"/>
        </w:rPr>
        <w:t>,</w:t>
      </w:r>
      <w:r w:rsidR="00117152">
        <w:rPr>
          <w:lang w:val="en-GB"/>
        </w:rPr>
        <w:t xml:space="preserve"> that matters</w:t>
      </w:r>
      <w:r w:rsidRPr="00C17D7F">
        <w:rPr>
          <w:lang w:val="en-GB"/>
        </w:rPr>
        <w:t>. The drift towards socio-economic grading, by contrast, more or less abandons any stress on struggle</w:t>
      </w:r>
      <w:r>
        <w:rPr>
          <w:lang w:val="en-GB"/>
        </w:rPr>
        <w:t>,</w:t>
      </w:r>
      <w:r w:rsidRPr="00CA0D85">
        <w:rPr>
          <w:lang w:val="en-GB"/>
        </w:rPr>
        <w:t xml:space="preserve"> or world</w:t>
      </w:r>
      <w:r w:rsidRPr="00C17D7F">
        <w:rPr>
          <w:lang w:val="en-GB"/>
        </w:rPr>
        <w:t>-making</w:t>
      </w:r>
      <w:r>
        <w:rPr>
          <w:lang w:val="en-GB"/>
        </w:rPr>
        <w:t>,</w:t>
      </w:r>
      <w:r w:rsidRPr="00CA0D85">
        <w:rPr>
          <w:lang w:val="en-GB"/>
        </w:rPr>
        <w:t xml:space="preserve"> and </w:t>
      </w:r>
      <w:r w:rsidR="00E12331">
        <w:rPr>
          <w:lang w:val="en-GB"/>
        </w:rPr>
        <w:t xml:space="preserve">leads </w:t>
      </w:r>
      <w:r w:rsidRPr="00C17D7F">
        <w:rPr>
          <w:lang w:val="en-GB"/>
        </w:rPr>
        <w:t>to the creation of so-called ‘zombie categories’ (Beck and Beck-</w:t>
      </w:r>
      <w:proofErr w:type="spellStart"/>
      <w:r w:rsidRPr="00C17D7F">
        <w:rPr>
          <w:lang w:val="en-GB"/>
        </w:rPr>
        <w:t>Gernsheim</w:t>
      </w:r>
      <w:proofErr w:type="spellEnd"/>
      <w:r w:rsidRPr="00C17D7F">
        <w:rPr>
          <w:lang w:val="en-GB"/>
        </w:rPr>
        <w:t xml:space="preserve">, 2002). This is because ‘class’ loses its theoretical potency as a critical trope if it is conflated </w:t>
      </w:r>
      <w:r w:rsidR="00D82D03">
        <w:rPr>
          <w:lang w:val="en-GB"/>
        </w:rPr>
        <w:t xml:space="preserve">merely </w:t>
      </w:r>
      <w:r w:rsidRPr="00C17D7F">
        <w:rPr>
          <w:lang w:val="en-GB"/>
        </w:rPr>
        <w:t xml:space="preserve">with the consumption patterns of status groups. This is especially the case when their distinct stratifying vectors are flattened out, as Savage et al (2013) do, into a single grading structure that measures neither class nor status.  </w:t>
      </w:r>
    </w:p>
    <w:p w14:paraId="2FF8AD97" w14:textId="77777777" w:rsidR="00E12331" w:rsidRDefault="00E12331">
      <w:pPr>
        <w:pStyle w:val="Body"/>
        <w:rPr>
          <w:lang w:val="en-GB"/>
        </w:rPr>
      </w:pPr>
    </w:p>
    <w:p w14:paraId="689A219D" w14:textId="77777777" w:rsidR="00690928" w:rsidRPr="00C17D7F" w:rsidRDefault="00690928">
      <w:pPr>
        <w:pStyle w:val="Body"/>
        <w:rPr>
          <w:lang w:val="en-GB"/>
        </w:rPr>
      </w:pPr>
    </w:p>
    <w:p w14:paraId="02486080" w14:textId="2C8E4547" w:rsidR="00690928" w:rsidRPr="00DF7DA5" w:rsidRDefault="00690928" w:rsidP="005B5E29">
      <w:pPr>
        <w:pStyle w:val="Body"/>
        <w:rPr>
          <w:b/>
          <w:bCs/>
          <w:lang w:val="en-GB"/>
        </w:rPr>
      </w:pPr>
      <w:r>
        <w:rPr>
          <w:b/>
          <w:bCs/>
          <w:lang w:val="en-GB"/>
        </w:rPr>
        <w:t>Power: p</w:t>
      </w:r>
      <w:r w:rsidRPr="00DF7DA5">
        <w:rPr>
          <w:b/>
          <w:bCs/>
          <w:lang w:val="en-GB"/>
        </w:rPr>
        <w:t xml:space="preserve">arties and </w:t>
      </w:r>
      <w:r>
        <w:rPr>
          <w:b/>
          <w:bCs/>
          <w:lang w:val="en-GB"/>
        </w:rPr>
        <w:t>stratification</w:t>
      </w:r>
    </w:p>
    <w:p w14:paraId="0B1B7276" w14:textId="18D832F8" w:rsidR="00690928" w:rsidRPr="00C17D7F" w:rsidRDefault="00E12331">
      <w:pPr>
        <w:pStyle w:val="Body"/>
        <w:spacing w:before="100" w:after="100"/>
        <w:rPr>
          <w:lang w:val="en-GB"/>
        </w:rPr>
      </w:pPr>
      <w:r>
        <w:rPr>
          <w:lang w:val="en-GB"/>
        </w:rPr>
        <w:t xml:space="preserve">As well as conflating class with status a further </w:t>
      </w:r>
      <w:r w:rsidR="00690928">
        <w:rPr>
          <w:lang w:val="en-GB"/>
        </w:rPr>
        <w:t>problem in the GBCS is that it</w:t>
      </w:r>
      <w:r>
        <w:rPr>
          <w:lang w:val="en-GB"/>
        </w:rPr>
        <w:t xml:space="preserve"> </w:t>
      </w:r>
      <w:r w:rsidR="00690928">
        <w:rPr>
          <w:lang w:val="en-GB"/>
        </w:rPr>
        <w:t>obscures Weber’s third dimension of stratification, namely parties. T</w:t>
      </w:r>
      <w:r w:rsidR="00690928" w:rsidRPr="00C17D7F">
        <w:rPr>
          <w:lang w:val="en-GB"/>
        </w:rPr>
        <w:t xml:space="preserve">he key to understanding </w:t>
      </w:r>
      <w:r w:rsidR="00690928">
        <w:rPr>
          <w:lang w:val="en-GB"/>
        </w:rPr>
        <w:t xml:space="preserve">agency in </w:t>
      </w:r>
      <w:proofErr w:type="gramStart"/>
      <w:r w:rsidR="00690928" w:rsidRPr="00C17D7F">
        <w:rPr>
          <w:lang w:val="en-GB"/>
        </w:rPr>
        <w:t>world-making</w:t>
      </w:r>
      <w:proofErr w:type="gramEnd"/>
      <w:r w:rsidR="00D82D03">
        <w:rPr>
          <w:lang w:val="en-GB"/>
        </w:rPr>
        <w:t>, we suggest,</w:t>
      </w:r>
      <w:r w:rsidR="00690928" w:rsidRPr="00C17D7F">
        <w:rPr>
          <w:lang w:val="en-GB"/>
        </w:rPr>
        <w:t xml:space="preserve"> lie</w:t>
      </w:r>
      <w:r w:rsidR="00690928">
        <w:rPr>
          <w:lang w:val="en-GB"/>
        </w:rPr>
        <w:t>s</w:t>
      </w:r>
      <w:r w:rsidR="00690928" w:rsidRPr="00C17D7F">
        <w:rPr>
          <w:lang w:val="en-GB"/>
        </w:rPr>
        <w:t xml:space="preserve"> in Weber’s (1978</w:t>
      </w:r>
      <w:r w:rsidR="00D82D03">
        <w:rPr>
          <w:lang w:val="en-GB"/>
        </w:rPr>
        <w:t>: 938</w:t>
      </w:r>
      <w:r w:rsidR="00690928" w:rsidRPr="00C17D7F">
        <w:rPr>
          <w:lang w:val="en-GB"/>
        </w:rPr>
        <w:t xml:space="preserve">) shift from a discussion on class and status groups to include </w:t>
      </w:r>
      <w:r w:rsidR="00690928" w:rsidRPr="00C17D7F">
        <w:rPr>
          <w:i/>
          <w:iCs/>
          <w:lang w:val="en-GB"/>
        </w:rPr>
        <w:t>parties</w:t>
      </w:r>
      <w:r w:rsidR="00690928" w:rsidRPr="00C17D7F">
        <w:rPr>
          <w:lang w:val="en-GB"/>
        </w:rPr>
        <w:t xml:space="preserve">: </w:t>
      </w:r>
    </w:p>
    <w:p w14:paraId="3702C959" w14:textId="4369F130" w:rsidR="00690928" w:rsidRPr="00C17D7F" w:rsidRDefault="00690928">
      <w:pPr>
        <w:pStyle w:val="Body"/>
        <w:spacing w:before="100" w:after="100"/>
        <w:ind w:left="567"/>
        <w:rPr>
          <w:lang w:val="en-GB"/>
        </w:rPr>
      </w:pPr>
      <w:r w:rsidRPr="00C17D7F">
        <w:rPr>
          <w:lang w:val="en-GB"/>
        </w:rPr>
        <w:t>Whereas the genuine place of ‘classes’ is within the economic order, the place of ‘status groups’ is within the social order, that is, within the sphere of the distribution of ‘</w:t>
      </w:r>
      <w:proofErr w:type="spellStart"/>
      <w:r w:rsidRPr="00C17D7F">
        <w:rPr>
          <w:lang w:val="en-GB"/>
        </w:rPr>
        <w:t>honor</w:t>
      </w:r>
      <w:proofErr w:type="spellEnd"/>
      <w:r w:rsidRPr="00C17D7F">
        <w:rPr>
          <w:lang w:val="en-GB"/>
        </w:rPr>
        <w:t>’. From within these spheres, classes and status groups influence one another and they influence the legal order and are in turn influenced by it. But ‘parties’ live in a house of ‘power’</w:t>
      </w:r>
      <w:r w:rsidR="00E12331">
        <w:rPr>
          <w:lang w:val="en-GB"/>
        </w:rPr>
        <w:t>.</w:t>
      </w:r>
    </w:p>
    <w:p w14:paraId="00F322D1" w14:textId="2E5B77AC" w:rsidR="00690928" w:rsidRPr="00C17D7F" w:rsidRDefault="00690928">
      <w:pPr>
        <w:pStyle w:val="Body"/>
        <w:spacing w:before="100" w:after="100"/>
        <w:rPr>
          <w:lang w:val="en-GB"/>
        </w:rPr>
      </w:pPr>
      <w:r w:rsidRPr="00C17D7F">
        <w:rPr>
          <w:lang w:val="en-GB"/>
        </w:rPr>
        <w:t xml:space="preserve">The shift in register to the last sentence is dramatic. Weber is moving </w:t>
      </w:r>
      <w:r w:rsidR="00D82D03">
        <w:rPr>
          <w:lang w:val="en-GB"/>
        </w:rPr>
        <w:t xml:space="preserve">away </w:t>
      </w:r>
      <w:r w:rsidRPr="00C17D7F">
        <w:rPr>
          <w:lang w:val="en-GB"/>
        </w:rPr>
        <w:t xml:space="preserve">from reporting </w:t>
      </w:r>
      <w:r w:rsidR="00E12331">
        <w:rPr>
          <w:lang w:val="en-GB"/>
        </w:rPr>
        <w:t>a</w:t>
      </w:r>
      <w:r w:rsidRPr="00C17D7F">
        <w:rPr>
          <w:lang w:val="en-GB"/>
        </w:rPr>
        <w:t xml:space="preserve"> mutual influence between classes and status groups. I</w:t>
      </w:r>
      <w:r w:rsidR="00D82D03">
        <w:rPr>
          <w:lang w:val="en-GB"/>
        </w:rPr>
        <w:t>nstead, i</w:t>
      </w:r>
      <w:r w:rsidR="00E12331">
        <w:rPr>
          <w:lang w:val="en-GB"/>
        </w:rPr>
        <w:t xml:space="preserve">t </w:t>
      </w:r>
      <w:r w:rsidRPr="00C17D7F">
        <w:rPr>
          <w:lang w:val="en-GB"/>
        </w:rPr>
        <w:t xml:space="preserve">is to the formation of parties that </w:t>
      </w:r>
      <w:r w:rsidR="00D82D03">
        <w:rPr>
          <w:lang w:val="en-GB"/>
        </w:rPr>
        <w:t>he</w:t>
      </w:r>
      <w:r w:rsidRPr="00C17D7F">
        <w:rPr>
          <w:lang w:val="en-GB"/>
        </w:rPr>
        <w:t xml:space="preserve"> turn</w:t>
      </w:r>
      <w:r w:rsidR="00D82D03">
        <w:rPr>
          <w:lang w:val="en-GB"/>
        </w:rPr>
        <w:t>s</w:t>
      </w:r>
      <w:r w:rsidRPr="00C17D7F">
        <w:rPr>
          <w:lang w:val="en-GB"/>
        </w:rPr>
        <w:t xml:space="preserve"> to </w:t>
      </w:r>
      <w:r w:rsidR="00EE38B3">
        <w:rPr>
          <w:lang w:val="en-GB"/>
        </w:rPr>
        <w:t>highlight</w:t>
      </w:r>
      <w:r w:rsidR="00E12331" w:rsidRPr="00C17D7F">
        <w:rPr>
          <w:lang w:val="en-GB"/>
        </w:rPr>
        <w:t xml:space="preserve"> </w:t>
      </w:r>
      <w:r w:rsidRPr="00C17D7F">
        <w:rPr>
          <w:lang w:val="en-GB"/>
        </w:rPr>
        <w:t xml:space="preserve">the live use of power. </w:t>
      </w:r>
    </w:p>
    <w:p w14:paraId="0A8B6A58" w14:textId="0ACB3DFD" w:rsidR="00690928" w:rsidRPr="00C17D7F" w:rsidRDefault="00890A55">
      <w:pPr>
        <w:pStyle w:val="Body"/>
        <w:spacing w:before="100" w:after="100"/>
        <w:rPr>
          <w:lang w:val="en-GB"/>
        </w:rPr>
      </w:pPr>
      <w:r>
        <w:rPr>
          <w:lang w:val="en-GB"/>
        </w:rPr>
        <w:t xml:space="preserve">Here </w:t>
      </w:r>
      <w:r w:rsidR="00690928" w:rsidRPr="00C17D7F">
        <w:rPr>
          <w:lang w:val="en-GB"/>
        </w:rPr>
        <w:t>it is worth re-reading Weber’s (albeit brief) remarks on parties in the light of Bourdieu’s insights</w:t>
      </w:r>
      <w:r>
        <w:rPr>
          <w:lang w:val="en-GB"/>
        </w:rPr>
        <w:t xml:space="preserve"> </w:t>
      </w:r>
      <w:r w:rsidR="00690928" w:rsidRPr="00C17D7F">
        <w:rPr>
          <w:lang w:val="en-GB"/>
        </w:rPr>
        <w:t xml:space="preserve">over </w:t>
      </w:r>
      <w:r w:rsidR="00D82D03">
        <w:rPr>
          <w:lang w:val="en-GB"/>
        </w:rPr>
        <w:t>agency</w:t>
      </w:r>
      <w:r w:rsidR="00D82D03" w:rsidRPr="00C17D7F">
        <w:rPr>
          <w:lang w:val="en-GB"/>
        </w:rPr>
        <w:t xml:space="preserve"> </w:t>
      </w:r>
      <w:r w:rsidR="00690928" w:rsidRPr="00C17D7F">
        <w:rPr>
          <w:lang w:val="en-GB"/>
        </w:rPr>
        <w:t>and world-making:</w:t>
      </w:r>
    </w:p>
    <w:p w14:paraId="217B7136" w14:textId="1D2A7A2D" w:rsidR="00690928" w:rsidRPr="00C17D7F" w:rsidRDefault="00690928">
      <w:pPr>
        <w:pStyle w:val="Body"/>
        <w:spacing w:before="100" w:after="100"/>
        <w:ind w:left="567"/>
        <w:rPr>
          <w:lang w:val="en-GB"/>
        </w:rPr>
      </w:pPr>
      <w:r w:rsidRPr="00C17D7F">
        <w:rPr>
          <w:lang w:val="en-GB"/>
        </w:rPr>
        <w:t>Their action is oriented toward the acquisition of social ‘power’, that is to say, toward influencing a communal action no matter what its content may be. In principle, parties may exist in a social ‘club’ as well as in a ‘state’.</w:t>
      </w:r>
      <w:r w:rsidRPr="00CA0D85">
        <w:rPr>
          <w:lang w:val="en-GB"/>
        </w:rPr>
        <w:t xml:space="preserve"> (Weber</w:t>
      </w:r>
      <w:r w:rsidRPr="00C17D7F">
        <w:rPr>
          <w:lang w:val="en-GB"/>
        </w:rPr>
        <w:t xml:space="preserve"> 1978: 938)</w:t>
      </w:r>
    </w:p>
    <w:p w14:paraId="7ED2F4E0" w14:textId="55F2FF5F" w:rsidR="00690928" w:rsidRPr="00C17D7F" w:rsidRDefault="00690928">
      <w:pPr>
        <w:pStyle w:val="Body"/>
        <w:rPr>
          <w:lang w:val="en-GB"/>
        </w:rPr>
      </w:pPr>
      <w:r>
        <w:rPr>
          <w:lang w:val="en-GB"/>
        </w:rPr>
        <w:t xml:space="preserve">In contrast to either Scott’s </w:t>
      </w:r>
      <w:r w:rsidR="00890A55">
        <w:rPr>
          <w:lang w:val="en-GB"/>
        </w:rPr>
        <w:t>(</w:t>
      </w:r>
      <w:r w:rsidR="00890A55" w:rsidRPr="00C17D7F">
        <w:rPr>
          <w:lang w:val="en-GB"/>
        </w:rPr>
        <w:t>1979</w:t>
      </w:r>
      <w:r w:rsidR="00890A55">
        <w:rPr>
          <w:lang w:val="en-GB"/>
        </w:rPr>
        <w:t xml:space="preserve">), </w:t>
      </w:r>
      <w:r>
        <w:rPr>
          <w:lang w:val="en-GB"/>
        </w:rPr>
        <w:t xml:space="preserve">or Savage’s </w:t>
      </w:r>
      <w:r w:rsidR="00890A55">
        <w:rPr>
          <w:lang w:val="en-GB"/>
        </w:rPr>
        <w:t xml:space="preserve">(this issue) </w:t>
      </w:r>
      <w:r>
        <w:rPr>
          <w:lang w:val="en-GB"/>
        </w:rPr>
        <w:t xml:space="preserve">notion of </w:t>
      </w:r>
      <w:r w:rsidR="00890A55">
        <w:rPr>
          <w:lang w:val="en-GB"/>
        </w:rPr>
        <w:t>an</w:t>
      </w:r>
      <w:r>
        <w:rPr>
          <w:lang w:val="en-GB"/>
        </w:rPr>
        <w:t xml:space="preserve"> elite</w:t>
      </w:r>
      <w:r w:rsidR="00890A55" w:rsidRPr="00890A55">
        <w:rPr>
          <w:lang w:val="en-GB"/>
        </w:rPr>
        <w:t xml:space="preserve"> </w:t>
      </w:r>
      <w:r w:rsidR="00890A55">
        <w:rPr>
          <w:lang w:val="en-GB"/>
        </w:rPr>
        <w:t xml:space="preserve">operating alone, it is </w:t>
      </w:r>
      <w:r w:rsidRPr="00AC6E1D">
        <w:rPr>
          <w:i/>
          <w:lang w:val="en-GB"/>
        </w:rPr>
        <w:t>parties</w:t>
      </w:r>
      <w:r w:rsidRPr="00C17D7F">
        <w:rPr>
          <w:lang w:val="en-GB"/>
        </w:rPr>
        <w:t xml:space="preserve"> </w:t>
      </w:r>
      <w:r w:rsidR="00890A55">
        <w:rPr>
          <w:lang w:val="en-GB"/>
        </w:rPr>
        <w:t xml:space="preserve">that </w:t>
      </w:r>
      <w:r w:rsidRPr="00C17D7F">
        <w:rPr>
          <w:lang w:val="en-GB"/>
        </w:rPr>
        <w:t xml:space="preserve">make class and status active by representing interests. </w:t>
      </w:r>
      <w:r w:rsidR="00890A55">
        <w:rPr>
          <w:lang w:val="en-GB"/>
        </w:rPr>
        <w:t xml:space="preserve">As </w:t>
      </w:r>
      <w:r w:rsidRPr="00C17D7F">
        <w:rPr>
          <w:lang w:val="en-GB"/>
        </w:rPr>
        <w:t xml:space="preserve">Weber </w:t>
      </w:r>
      <w:r w:rsidR="00AB0D10">
        <w:rPr>
          <w:lang w:val="en-GB"/>
        </w:rPr>
        <w:t>emphasi</w:t>
      </w:r>
      <w:r w:rsidR="00890A55">
        <w:rPr>
          <w:lang w:val="en-GB"/>
        </w:rPr>
        <w:t>ses</w:t>
      </w:r>
      <w:r w:rsidR="00D82D03">
        <w:rPr>
          <w:lang w:val="en-GB"/>
        </w:rPr>
        <w:t>,</w:t>
      </w:r>
      <w:r w:rsidR="00890A55">
        <w:rPr>
          <w:lang w:val="en-GB"/>
        </w:rPr>
        <w:t xml:space="preserve"> </w:t>
      </w:r>
      <w:r w:rsidRPr="00C17D7F">
        <w:rPr>
          <w:lang w:val="en-GB"/>
        </w:rPr>
        <w:t xml:space="preserve">parties do their </w:t>
      </w:r>
      <w:proofErr w:type="gramStart"/>
      <w:r w:rsidRPr="00C17D7F">
        <w:rPr>
          <w:lang w:val="en-GB"/>
        </w:rPr>
        <w:t>world-making</w:t>
      </w:r>
      <w:proofErr w:type="gramEnd"/>
      <w:r w:rsidRPr="00C17D7F">
        <w:rPr>
          <w:lang w:val="en-GB"/>
        </w:rPr>
        <w:t xml:space="preserve"> by virtue of draw</w:t>
      </w:r>
      <w:r w:rsidR="00890A55">
        <w:rPr>
          <w:lang w:val="en-GB"/>
        </w:rPr>
        <w:t>ing</w:t>
      </w:r>
      <w:r w:rsidRPr="00C17D7F">
        <w:rPr>
          <w:lang w:val="en-GB"/>
        </w:rPr>
        <w:t xml:space="preserve"> on </w:t>
      </w:r>
      <w:r w:rsidR="00890A55">
        <w:rPr>
          <w:lang w:val="en-GB"/>
        </w:rPr>
        <w:t>all</w:t>
      </w:r>
      <w:r w:rsidR="00890A55" w:rsidRPr="00C17D7F">
        <w:rPr>
          <w:lang w:val="en-GB"/>
        </w:rPr>
        <w:t xml:space="preserve"> </w:t>
      </w:r>
      <w:r w:rsidRPr="00C17D7F">
        <w:rPr>
          <w:lang w:val="en-GB"/>
        </w:rPr>
        <w:t>kinds of stratification:</w:t>
      </w:r>
    </w:p>
    <w:p w14:paraId="7E092ADC" w14:textId="1DBDF24C" w:rsidR="00690928" w:rsidRPr="00C17D7F" w:rsidRDefault="00690928">
      <w:pPr>
        <w:pStyle w:val="Body"/>
        <w:ind w:left="567"/>
        <w:rPr>
          <w:lang w:val="en-GB"/>
        </w:rPr>
      </w:pPr>
      <w:r w:rsidRPr="00C17D7F">
        <w:rPr>
          <w:lang w:val="en-GB"/>
        </w:rPr>
        <w:t>In any individual case, parties may represent interests determined through ‘class situation’ or ‘status situation’ and they may recruit their following respectively from one or the other. But they need be neither purely ‘class’ nor purely ‘status’ parties. (Weber 1978: 938)</w:t>
      </w:r>
    </w:p>
    <w:p w14:paraId="500598CA" w14:textId="1B05201C" w:rsidR="00690928" w:rsidRPr="00845E8F" w:rsidRDefault="00690928" w:rsidP="001B3D7A">
      <w:pPr>
        <w:pStyle w:val="Body"/>
        <w:rPr>
          <w:lang w:val="en-GB"/>
        </w:rPr>
      </w:pPr>
      <w:r w:rsidRPr="00C17D7F">
        <w:rPr>
          <w:lang w:val="en-GB"/>
        </w:rPr>
        <w:t>For all the analytic benefit there may be in separating economic, social and cultural forms of capital, Weber is implying parties, whether ‘ephemeral or</w:t>
      </w:r>
      <w:r>
        <w:rPr>
          <w:lang w:val="en-GB"/>
        </w:rPr>
        <w:t xml:space="preserve"> </w:t>
      </w:r>
      <w:r w:rsidRPr="00C17D7F">
        <w:rPr>
          <w:lang w:val="en-GB"/>
        </w:rPr>
        <w:t>enduring’ are prone to exploit any manner of division and distinction</w:t>
      </w:r>
      <w:r>
        <w:rPr>
          <w:lang w:val="en-GB"/>
        </w:rPr>
        <w:t>.</w:t>
      </w:r>
      <w:r w:rsidRPr="001B3D7A">
        <w:rPr>
          <w:lang w:val="en-GB"/>
        </w:rPr>
        <w:t xml:space="preserve"> </w:t>
      </w:r>
    </w:p>
    <w:p w14:paraId="34AFA0C4" w14:textId="6AB8EA92" w:rsidR="00690928" w:rsidRPr="00845E8F" w:rsidRDefault="00690928" w:rsidP="00AC6E1D">
      <w:pPr>
        <w:pStyle w:val="Body"/>
        <w:spacing w:before="100" w:after="100"/>
        <w:rPr>
          <w:lang w:val="en-GB"/>
        </w:rPr>
      </w:pPr>
      <w:r>
        <w:rPr>
          <w:lang w:val="en-GB"/>
        </w:rPr>
        <w:lastRenderedPageBreak/>
        <w:t>Yet i</w:t>
      </w:r>
      <w:r w:rsidRPr="00845E8F">
        <w:rPr>
          <w:lang w:val="en-GB"/>
        </w:rPr>
        <w:t>n order to present a face of democracy and diversity, parties can</w:t>
      </w:r>
      <w:r w:rsidR="00D82D03">
        <w:rPr>
          <w:lang w:val="en-GB"/>
        </w:rPr>
        <w:t xml:space="preserve"> no longer</w:t>
      </w:r>
      <w:r w:rsidRPr="00845E8F">
        <w:rPr>
          <w:lang w:val="en-GB"/>
        </w:rPr>
        <w:t xml:space="preserve"> be </w:t>
      </w:r>
      <w:r>
        <w:rPr>
          <w:lang w:val="en-GB"/>
        </w:rPr>
        <w:t xml:space="preserve">left </w:t>
      </w:r>
      <w:r w:rsidRPr="00845E8F">
        <w:rPr>
          <w:lang w:val="en-GB"/>
        </w:rPr>
        <w:t xml:space="preserve">as Weber imagined them. </w:t>
      </w:r>
      <w:r w:rsidR="00D82D03">
        <w:rPr>
          <w:lang w:val="en-GB"/>
        </w:rPr>
        <w:t>For</w:t>
      </w:r>
      <w:r>
        <w:rPr>
          <w:lang w:val="en-GB"/>
        </w:rPr>
        <w:t xml:space="preserve"> parties to gain legitimation </w:t>
      </w:r>
      <w:r w:rsidR="00D82D03">
        <w:rPr>
          <w:lang w:val="en-GB"/>
        </w:rPr>
        <w:t xml:space="preserve">today </w:t>
      </w:r>
      <w:r>
        <w:rPr>
          <w:lang w:val="en-GB"/>
        </w:rPr>
        <w:t>over their agendas, they must be seen to be representing the interests of all classes and all status groups. Critically,</w:t>
      </w:r>
      <w:r w:rsidRPr="000172B7">
        <w:rPr>
          <w:lang w:val="en-GB"/>
        </w:rPr>
        <w:t xml:space="preserve"> in the contemporary culture to which we are pointing, there is a concomitant dismantling </w:t>
      </w:r>
      <w:r w:rsidR="00D82D03">
        <w:rPr>
          <w:lang w:val="en-GB"/>
        </w:rPr>
        <w:t xml:space="preserve">through reform </w:t>
      </w:r>
      <w:r w:rsidRPr="000172B7">
        <w:rPr>
          <w:lang w:val="en-GB"/>
        </w:rPr>
        <w:t>of either ‘status’ or ‘class’</w:t>
      </w:r>
      <w:r>
        <w:rPr>
          <w:lang w:val="en-GB"/>
        </w:rPr>
        <w:t xml:space="preserve"> preordain</w:t>
      </w:r>
      <w:r w:rsidR="005457B4">
        <w:rPr>
          <w:lang w:val="en-GB"/>
        </w:rPr>
        <w:t>ing</w:t>
      </w:r>
      <w:r>
        <w:rPr>
          <w:lang w:val="en-GB"/>
        </w:rPr>
        <w:t xml:space="preserve"> agency. Instead, in order </w:t>
      </w:r>
      <w:r w:rsidRPr="00845E8F">
        <w:rPr>
          <w:lang w:val="en-GB"/>
        </w:rPr>
        <w:t xml:space="preserve">to progress their agendas of reform, parties need to </w:t>
      </w:r>
      <w:r w:rsidR="00D82D03">
        <w:rPr>
          <w:lang w:val="en-GB"/>
        </w:rPr>
        <w:t>re-</w:t>
      </w:r>
      <w:r w:rsidRPr="00845E8F">
        <w:rPr>
          <w:lang w:val="en-GB"/>
        </w:rPr>
        <w:t xml:space="preserve">form themselves </w:t>
      </w:r>
      <w:r>
        <w:rPr>
          <w:lang w:val="en-GB"/>
        </w:rPr>
        <w:t xml:space="preserve">into networks </w:t>
      </w:r>
      <w:r w:rsidRPr="00845E8F">
        <w:rPr>
          <w:lang w:val="en-GB"/>
        </w:rPr>
        <w:t xml:space="preserve">by </w:t>
      </w:r>
      <w:r w:rsidRPr="00845E8F">
        <w:rPr>
          <w:i/>
          <w:lang w:val="en-GB"/>
        </w:rPr>
        <w:t>crossing over</w:t>
      </w:r>
      <w:r w:rsidRPr="00845E8F">
        <w:rPr>
          <w:lang w:val="en-GB"/>
        </w:rPr>
        <w:t xml:space="preserve"> the boundaries of status and class </w:t>
      </w:r>
      <w:r>
        <w:rPr>
          <w:lang w:val="en-GB"/>
        </w:rPr>
        <w:t>and</w:t>
      </w:r>
      <w:r w:rsidRPr="00845E8F">
        <w:rPr>
          <w:lang w:val="en-GB"/>
        </w:rPr>
        <w:t xml:space="preserve"> enrol members</w:t>
      </w:r>
      <w:r>
        <w:rPr>
          <w:lang w:val="en-GB"/>
        </w:rPr>
        <w:t xml:space="preserve"> who are in positions</w:t>
      </w:r>
      <w:r w:rsidRPr="00845E8F">
        <w:rPr>
          <w:lang w:val="en-GB"/>
        </w:rPr>
        <w:t xml:space="preserve">, however temporarily, </w:t>
      </w:r>
      <w:r>
        <w:rPr>
          <w:lang w:val="en-GB"/>
        </w:rPr>
        <w:t xml:space="preserve">to </w:t>
      </w:r>
      <w:r w:rsidRPr="00845E8F">
        <w:rPr>
          <w:lang w:val="en-GB"/>
        </w:rPr>
        <w:t xml:space="preserve">activate their agendas. </w:t>
      </w:r>
    </w:p>
    <w:p w14:paraId="10B9E713" w14:textId="77777777" w:rsidR="00690928" w:rsidRDefault="00690928">
      <w:pPr>
        <w:pStyle w:val="Body"/>
        <w:spacing w:before="100" w:after="100"/>
        <w:rPr>
          <w:lang w:val="en-GB"/>
        </w:rPr>
      </w:pPr>
    </w:p>
    <w:p w14:paraId="60DEE973" w14:textId="6AF6D702" w:rsidR="00690928" w:rsidRPr="00C17D7F" w:rsidRDefault="00690928">
      <w:pPr>
        <w:pStyle w:val="Body"/>
        <w:rPr>
          <w:b/>
          <w:bCs/>
          <w:lang w:val="en-GB"/>
        </w:rPr>
      </w:pPr>
      <w:r w:rsidRPr="00C17D7F">
        <w:rPr>
          <w:b/>
          <w:bCs/>
          <w:lang w:val="en-GB"/>
        </w:rPr>
        <w:t>Precariousness</w:t>
      </w:r>
      <w:r>
        <w:rPr>
          <w:b/>
          <w:bCs/>
          <w:lang w:val="en-GB"/>
        </w:rPr>
        <w:t>: grading and reform</w:t>
      </w:r>
    </w:p>
    <w:p w14:paraId="256D41DD" w14:textId="77777777" w:rsidR="00690928" w:rsidRDefault="00690928">
      <w:pPr>
        <w:pStyle w:val="Body"/>
        <w:rPr>
          <w:lang w:val="en-GB"/>
        </w:rPr>
      </w:pPr>
    </w:p>
    <w:p w14:paraId="5FDBA966" w14:textId="5481CCB1" w:rsidR="002578B3" w:rsidRDefault="00690928" w:rsidP="002578B3">
      <w:pPr>
        <w:pStyle w:val="Body"/>
        <w:rPr>
          <w:lang w:val="en-GB"/>
        </w:rPr>
      </w:pPr>
      <w:r>
        <w:rPr>
          <w:lang w:val="en-GB"/>
        </w:rPr>
        <w:t>In tying</w:t>
      </w:r>
      <w:r w:rsidRPr="00845E8F">
        <w:rPr>
          <w:lang w:val="en-GB"/>
        </w:rPr>
        <w:t xml:space="preserve"> precariousness to their ‘bottom’ rank</w:t>
      </w:r>
      <w:r>
        <w:rPr>
          <w:lang w:val="en-GB"/>
        </w:rPr>
        <w:t xml:space="preserve">, the GBCS </w:t>
      </w:r>
      <w:r w:rsidR="002578B3">
        <w:rPr>
          <w:lang w:val="en-GB"/>
        </w:rPr>
        <w:t xml:space="preserve">also </w:t>
      </w:r>
      <w:r>
        <w:rPr>
          <w:lang w:val="en-GB"/>
        </w:rPr>
        <w:t xml:space="preserve">obscures </w:t>
      </w:r>
      <w:r w:rsidR="00D82D03">
        <w:rPr>
          <w:lang w:val="en-GB"/>
        </w:rPr>
        <w:t xml:space="preserve">many </w:t>
      </w:r>
      <w:r>
        <w:rPr>
          <w:lang w:val="en-GB"/>
        </w:rPr>
        <w:t>unsettling effects generated by conditions of endless reform</w:t>
      </w:r>
      <w:r w:rsidRPr="00845E8F">
        <w:rPr>
          <w:lang w:val="en-GB"/>
        </w:rPr>
        <w:t>.</w:t>
      </w:r>
      <w:r w:rsidR="0010458A">
        <w:rPr>
          <w:lang w:val="en-GB"/>
        </w:rPr>
        <w:t xml:space="preserve"> </w:t>
      </w:r>
      <w:r w:rsidR="00D82D03">
        <w:rPr>
          <w:lang w:val="en-GB"/>
        </w:rPr>
        <w:t>A more general</w:t>
      </w:r>
      <w:r w:rsidR="0010458A">
        <w:rPr>
          <w:lang w:val="en-GB"/>
        </w:rPr>
        <w:t xml:space="preserve"> sense of precariousness, we suggest, </w:t>
      </w:r>
      <w:r w:rsidR="0010458A" w:rsidRPr="00C17D7F">
        <w:rPr>
          <w:lang w:val="en-GB"/>
        </w:rPr>
        <w:t xml:space="preserve">intensifies ontological insecurities, </w:t>
      </w:r>
      <w:r w:rsidR="0010458A">
        <w:rPr>
          <w:lang w:val="en-GB"/>
        </w:rPr>
        <w:t xml:space="preserve">proliferating conditions of possibility </w:t>
      </w:r>
      <w:r w:rsidR="0010458A" w:rsidRPr="00C17D7F">
        <w:rPr>
          <w:lang w:val="en-GB"/>
        </w:rPr>
        <w:t xml:space="preserve">wherein identities have to be made anew and </w:t>
      </w:r>
      <w:proofErr w:type="gramStart"/>
      <w:r w:rsidR="0010458A">
        <w:rPr>
          <w:lang w:val="en-GB"/>
        </w:rPr>
        <w:t>evermore fragile</w:t>
      </w:r>
      <w:proofErr w:type="gramEnd"/>
      <w:r w:rsidR="0010458A">
        <w:rPr>
          <w:lang w:val="en-GB"/>
        </w:rPr>
        <w:t xml:space="preserve"> footings</w:t>
      </w:r>
      <w:r w:rsidR="0010458A" w:rsidRPr="00C17D7F">
        <w:rPr>
          <w:lang w:val="en-GB"/>
        </w:rPr>
        <w:t xml:space="preserve"> found for belongin</w:t>
      </w:r>
      <w:r w:rsidR="0010458A">
        <w:rPr>
          <w:lang w:val="en-GB"/>
        </w:rPr>
        <w:t>g.</w:t>
      </w:r>
      <w:r w:rsidR="002578B3">
        <w:rPr>
          <w:lang w:val="en-GB"/>
        </w:rPr>
        <w:t xml:space="preserve"> </w:t>
      </w:r>
      <w:r w:rsidRPr="00C17D7F">
        <w:rPr>
          <w:lang w:val="en-GB"/>
        </w:rPr>
        <w:t xml:space="preserve">While </w:t>
      </w:r>
      <w:r w:rsidR="005457B4">
        <w:rPr>
          <w:lang w:val="en-GB"/>
        </w:rPr>
        <w:t>sociology</w:t>
      </w:r>
      <w:r w:rsidRPr="00C17D7F">
        <w:rPr>
          <w:lang w:val="en-GB"/>
        </w:rPr>
        <w:t xml:space="preserve"> examine</w:t>
      </w:r>
      <w:r w:rsidR="005457B4">
        <w:rPr>
          <w:lang w:val="en-GB"/>
        </w:rPr>
        <w:t>s</w:t>
      </w:r>
      <w:r w:rsidRPr="00C17D7F">
        <w:rPr>
          <w:lang w:val="en-GB"/>
        </w:rPr>
        <w:t xml:space="preserve"> how UK institutions, including schools and the NHS, fared under </w:t>
      </w:r>
      <w:r>
        <w:rPr>
          <w:lang w:val="en-GB"/>
        </w:rPr>
        <w:t>internal markets, deregulation and outsourcing in the public sector (</w:t>
      </w:r>
      <w:r w:rsidR="00E8702D" w:rsidRPr="006925F2">
        <w:rPr>
          <w:lang w:val="en-GB"/>
        </w:rPr>
        <w:t>e.g.</w:t>
      </w:r>
      <w:r w:rsidRPr="006925F2">
        <w:rPr>
          <w:lang w:val="en-GB"/>
        </w:rPr>
        <w:t xml:space="preserve"> Clarke et al 2000)</w:t>
      </w:r>
      <w:r w:rsidRPr="00C17D7F">
        <w:rPr>
          <w:lang w:val="en-GB"/>
        </w:rPr>
        <w:t>, our own studies</w:t>
      </w:r>
      <w:r w:rsidR="00D82D03">
        <w:rPr>
          <w:lang w:val="en-GB"/>
        </w:rPr>
        <w:t xml:space="preserve"> suggest</w:t>
      </w:r>
      <w:r w:rsidR="00D82D03" w:rsidRPr="00C17D7F">
        <w:rPr>
          <w:lang w:val="en-GB"/>
        </w:rPr>
        <w:t xml:space="preserve"> that far from </w:t>
      </w:r>
      <w:r w:rsidR="00D82D03">
        <w:rPr>
          <w:lang w:val="en-GB"/>
        </w:rPr>
        <w:t xml:space="preserve">reforms </w:t>
      </w:r>
      <w:r w:rsidR="00D82D03" w:rsidRPr="00C17D7F">
        <w:rPr>
          <w:lang w:val="en-GB"/>
        </w:rPr>
        <w:t xml:space="preserve">being progressive in any meaningful sense, much reconfiguration </w:t>
      </w:r>
      <w:r w:rsidR="00D82D03">
        <w:rPr>
          <w:lang w:val="en-GB"/>
        </w:rPr>
        <w:t>disseminates a sense of precariousness that is</w:t>
      </w:r>
      <w:r w:rsidR="00D82D03" w:rsidRPr="00C17D7F">
        <w:rPr>
          <w:lang w:val="en-GB"/>
        </w:rPr>
        <w:t xml:space="preserve"> pernicious and destructive</w:t>
      </w:r>
      <w:r w:rsidR="00D82D03">
        <w:rPr>
          <w:lang w:val="en-GB"/>
        </w:rPr>
        <w:t>.</w:t>
      </w:r>
      <w:r w:rsidR="002578B3" w:rsidRPr="00CA0D85">
        <w:rPr>
          <w:vertAlign w:val="superscript"/>
          <w:lang w:val="en-GB"/>
        </w:rPr>
        <w:footnoteReference w:id="6"/>
      </w:r>
      <w:r w:rsidR="002578B3">
        <w:rPr>
          <w:lang w:val="en-GB"/>
        </w:rPr>
        <w:t xml:space="preserve"> </w:t>
      </w:r>
      <w:r w:rsidR="009863B3">
        <w:rPr>
          <w:lang w:val="en-GB"/>
        </w:rPr>
        <w:t xml:space="preserve"> </w:t>
      </w:r>
      <w:r w:rsidRPr="00C17D7F">
        <w:rPr>
          <w:lang w:val="en-GB"/>
        </w:rPr>
        <w:t xml:space="preserve"> </w:t>
      </w:r>
    </w:p>
    <w:p w14:paraId="2ADDA944" w14:textId="77777777" w:rsidR="002578B3" w:rsidRDefault="002578B3" w:rsidP="002578B3">
      <w:pPr>
        <w:pStyle w:val="Body"/>
        <w:rPr>
          <w:lang w:val="en-GB"/>
        </w:rPr>
      </w:pPr>
    </w:p>
    <w:p w14:paraId="79E33902" w14:textId="16F37724" w:rsidR="00690928" w:rsidRPr="00C17D7F" w:rsidRDefault="00D82D03">
      <w:pPr>
        <w:pStyle w:val="Body"/>
        <w:rPr>
          <w:lang w:val="en-GB"/>
        </w:rPr>
      </w:pPr>
      <w:r>
        <w:rPr>
          <w:lang w:val="en-GB"/>
        </w:rPr>
        <w:t>Such d</w:t>
      </w:r>
      <w:r w:rsidR="009863B3" w:rsidRPr="00C17D7F">
        <w:rPr>
          <w:lang w:val="en-GB"/>
        </w:rPr>
        <w:t>estructive aspect</w:t>
      </w:r>
      <w:r w:rsidR="009863B3">
        <w:rPr>
          <w:lang w:val="en-GB"/>
        </w:rPr>
        <w:t>s</w:t>
      </w:r>
      <w:r w:rsidR="009863B3" w:rsidRPr="00C17D7F">
        <w:rPr>
          <w:lang w:val="en-GB"/>
        </w:rPr>
        <w:t xml:space="preserve"> to reform </w:t>
      </w:r>
      <w:r w:rsidR="009863B3">
        <w:rPr>
          <w:lang w:val="en-GB"/>
        </w:rPr>
        <w:t>put into</w:t>
      </w:r>
      <w:r w:rsidR="009863B3" w:rsidRPr="00C17D7F">
        <w:rPr>
          <w:lang w:val="en-GB"/>
        </w:rPr>
        <w:t xml:space="preserve"> question Savage et al’s (2013) extra class they call the ‘precariat’.</w:t>
      </w:r>
      <w:r w:rsidR="009863B3">
        <w:rPr>
          <w:lang w:val="en-GB"/>
        </w:rPr>
        <w:t xml:space="preserve">  A</w:t>
      </w:r>
      <w:r w:rsidR="009863B3" w:rsidRPr="00C17D7F">
        <w:rPr>
          <w:lang w:val="en-GB"/>
        </w:rPr>
        <w:t xml:space="preserve">ttributions of security that </w:t>
      </w:r>
      <w:r w:rsidR="009863B3">
        <w:rPr>
          <w:lang w:val="en-GB"/>
        </w:rPr>
        <w:t xml:space="preserve">once </w:t>
      </w:r>
      <w:r w:rsidR="009863B3" w:rsidRPr="00B00BE5">
        <w:rPr>
          <w:lang w:val="en-GB"/>
        </w:rPr>
        <w:t xml:space="preserve">separated salaried employees from waged </w:t>
      </w:r>
      <w:r>
        <w:rPr>
          <w:lang w:val="en-GB"/>
        </w:rPr>
        <w:t>seem</w:t>
      </w:r>
      <w:r w:rsidR="009863B3" w:rsidRPr="00B00BE5">
        <w:rPr>
          <w:lang w:val="en-GB"/>
        </w:rPr>
        <w:t xml:space="preserve"> no longer tenable. </w:t>
      </w:r>
      <w:r w:rsidR="00690928" w:rsidRPr="00AC6E1D">
        <w:rPr>
          <w:lang w:val="en-GB"/>
        </w:rPr>
        <w:t>This is to emphasise how many ‘reforms’ affecting institutions appear aimed at making all forms of work temporary</w:t>
      </w:r>
      <w:r w:rsidR="00690928">
        <w:rPr>
          <w:lang w:val="en-GB"/>
        </w:rPr>
        <w:t xml:space="preserve"> –</w:t>
      </w:r>
      <w:r w:rsidR="00690928" w:rsidRPr="00663348">
        <w:rPr>
          <w:lang w:val="en-GB"/>
        </w:rPr>
        <w:t xml:space="preserve"> </w:t>
      </w:r>
      <w:r w:rsidR="00690928">
        <w:rPr>
          <w:lang w:val="en-GB"/>
        </w:rPr>
        <w:t>at the heart of which is a knowing destruction of security through bidding systems for resources and appraisal through the endless technologies of grading and ranking.</w:t>
      </w:r>
      <w:r w:rsidR="00690928" w:rsidRPr="00AC6E1D">
        <w:rPr>
          <w:lang w:val="en-GB"/>
        </w:rPr>
        <w:t xml:space="preserve"> Tomorrow, if not today, the threat of redundancy hangs over white-collar workers. As </w:t>
      </w:r>
      <w:r w:rsidR="00681E56">
        <w:rPr>
          <w:lang w:val="en-GB"/>
        </w:rPr>
        <w:t xml:space="preserve">with </w:t>
      </w:r>
      <w:r w:rsidR="00690928" w:rsidRPr="00AC6E1D">
        <w:rPr>
          <w:lang w:val="en-GB"/>
        </w:rPr>
        <w:t xml:space="preserve">once-protected academics, </w:t>
      </w:r>
      <w:r w:rsidR="00681E56" w:rsidRPr="00CF6BFE">
        <w:rPr>
          <w:lang w:val="en-GB"/>
        </w:rPr>
        <w:t>reconfiguration</w:t>
      </w:r>
      <w:r w:rsidR="00681E56" w:rsidRPr="00EA25DE">
        <w:rPr>
          <w:lang w:val="en-GB"/>
        </w:rPr>
        <w:t xml:space="preserve"> </w:t>
      </w:r>
      <w:r w:rsidR="00690928" w:rsidRPr="00AC6E1D">
        <w:rPr>
          <w:lang w:val="en-GB"/>
        </w:rPr>
        <w:t>only needs the announcement of a shift in ‘strategic direction’ and redundancy is a done deal.</w:t>
      </w:r>
      <w:r w:rsidR="00690928" w:rsidRPr="00AC6E1D">
        <w:rPr>
          <w:rFonts w:ascii="Avenir Book"/>
          <w:lang w:val="en-GB"/>
        </w:rPr>
        <w:t xml:space="preserve"> </w:t>
      </w:r>
      <w:r w:rsidR="00690928" w:rsidRPr="00CA0D85">
        <w:rPr>
          <w:lang w:val="en-GB"/>
        </w:rPr>
        <w:t>Hence, w</w:t>
      </w:r>
      <w:r w:rsidR="00690928" w:rsidRPr="00C17D7F">
        <w:rPr>
          <w:lang w:val="en-GB"/>
        </w:rPr>
        <w:t xml:space="preserve">ithout diminishing the perils of those without economic capital or social networks (and certainly </w:t>
      </w:r>
      <w:r w:rsidR="00681E56">
        <w:rPr>
          <w:lang w:val="en-GB"/>
        </w:rPr>
        <w:t xml:space="preserve">current </w:t>
      </w:r>
      <w:r w:rsidR="00690928" w:rsidRPr="00C17D7F">
        <w:rPr>
          <w:lang w:val="en-GB"/>
        </w:rPr>
        <w:t xml:space="preserve">reforms of the </w:t>
      </w:r>
      <w:r w:rsidR="00681E56">
        <w:rPr>
          <w:lang w:val="en-GB"/>
        </w:rPr>
        <w:t>welfare state</w:t>
      </w:r>
      <w:r w:rsidR="00690928" w:rsidRPr="00C17D7F">
        <w:rPr>
          <w:lang w:val="en-GB"/>
        </w:rPr>
        <w:t xml:space="preserve"> threaten many living in the UK), precariousness has to be understood today as becoming an almost universal condition. </w:t>
      </w:r>
    </w:p>
    <w:p w14:paraId="1D0EFFC2" w14:textId="77777777" w:rsidR="00690928" w:rsidRPr="00C17D7F" w:rsidRDefault="00690928">
      <w:pPr>
        <w:pStyle w:val="Body"/>
        <w:rPr>
          <w:lang w:val="en-GB"/>
        </w:rPr>
      </w:pPr>
    </w:p>
    <w:p w14:paraId="63767D08" w14:textId="0F33B355" w:rsidR="00690928" w:rsidRPr="00C17D7F" w:rsidRDefault="00690928">
      <w:pPr>
        <w:pStyle w:val="Body"/>
        <w:rPr>
          <w:lang w:val="en-GB"/>
        </w:rPr>
      </w:pPr>
      <w:r>
        <w:rPr>
          <w:lang w:val="en-GB"/>
        </w:rPr>
        <w:t>What we are arguing here is how the</w:t>
      </w:r>
      <w:r w:rsidRPr="00845E8F">
        <w:rPr>
          <w:lang w:val="en-GB"/>
        </w:rPr>
        <w:t xml:space="preserve"> constant process</w:t>
      </w:r>
      <w:r>
        <w:rPr>
          <w:lang w:val="en-GB"/>
        </w:rPr>
        <w:t xml:space="preserve"> </w:t>
      </w:r>
      <w:r w:rsidRPr="00845E8F">
        <w:rPr>
          <w:lang w:val="en-GB"/>
        </w:rPr>
        <w:t xml:space="preserve">of reform </w:t>
      </w:r>
      <w:r>
        <w:rPr>
          <w:lang w:val="en-GB"/>
        </w:rPr>
        <w:t>both reduces</w:t>
      </w:r>
      <w:r w:rsidRPr="00845E8F">
        <w:rPr>
          <w:lang w:val="en-GB"/>
        </w:rPr>
        <w:t xml:space="preserve"> </w:t>
      </w:r>
      <w:r>
        <w:rPr>
          <w:lang w:val="en-GB"/>
        </w:rPr>
        <w:t xml:space="preserve">security of employment and </w:t>
      </w:r>
      <w:r w:rsidRPr="00845E8F">
        <w:rPr>
          <w:lang w:val="en-GB"/>
        </w:rPr>
        <w:t xml:space="preserve">creates further openings for </w:t>
      </w:r>
      <w:proofErr w:type="gramStart"/>
      <w:r w:rsidRPr="00845E8F">
        <w:rPr>
          <w:lang w:val="en-GB"/>
        </w:rPr>
        <w:t>profit-making</w:t>
      </w:r>
      <w:proofErr w:type="gramEnd"/>
      <w:r w:rsidRPr="00845E8F">
        <w:rPr>
          <w:lang w:val="en-GB"/>
        </w:rPr>
        <w:t xml:space="preserve"> and exploitation.</w:t>
      </w:r>
      <w:r>
        <w:rPr>
          <w:lang w:val="en-GB"/>
        </w:rPr>
        <w:t xml:space="preserve"> </w:t>
      </w:r>
      <w:r w:rsidRPr="00845E8F">
        <w:rPr>
          <w:lang w:val="en-GB"/>
        </w:rPr>
        <w:t xml:space="preserve">Although not everyone would agree, </w:t>
      </w:r>
      <w:r>
        <w:rPr>
          <w:lang w:val="en-GB"/>
        </w:rPr>
        <w:t>our</w:t>
      </w:r>
      <w:r w:rsidRPr="00845E8F">
        <w:rPr>
          <w:lang w:val="en-GB"/>
        </w:rPr>
        <w:t xml:space="preserve"> impression of a </w:t>
      </w:r>
      <w:r>
        <w:rPr>
          <w:lang w:val="en-GB"/>
        </w:rPr>
        <w:t>reforming</w:t>
      </w:r>
      <w:r w:rsidRPr="00845E8F">
        <w:rPr>
          <w:lang w:val="en-GB"/>
        </w:rPr>
        <w:t xml:space="preserve"> modernity is one in which whatever was once stable is now to be mobilised; and whatever was once valued is now to be reappraised. </w:t>
      </w:r>
      <w:r>
        <w:rPr>
          <w:lang w:val="en-GB"/>
        </w:rPr>
        <w:t>For instance, w</w:t>
      </w:r>
      <w:r w:rsidRPr="00C17D7F">
        <w:rPr>
          <w:lang w:val="en-GB"/>
        </w:rPr>
        <w:t xml:space="preserve">here status </w:t>
      </w:r>
      <w:r w:rsidRPr="00C17D7F">
        <w:rPr>
          <w:lang w:val="en-GB"/>
        </w:rPr>
        <w:lastRenderedPageBreak/>
        <w:t>groups, on Weber’s formulation, could act as a bulwark against changing cultural mores, status groups</w:t>
      </w:r>
      <w:r w:rsidR="00D82D03">
        <w:rPr>
          <w:lang w:val="en-GB"/>
        </w:rPr>
        <w:t xml:space="preserve">, </w:t>
      </w:r>
      <w:r w:rsidR="005A4A82" w:rsidRPr="00C17D7F">
        <w:rPr>
          <w:lang w:val="en-GB"/>
        </w:rPr>
        <w:t xml:space="preserve">the professions </w:t>
      </w:r>
      <w:r w:rsidR="00D82D03">
        <w:rPr>
          <w:lang w:val="en-GB"/>
        </w:rPr>
        <w:t xml:space="preserve">– </w:t>
      </w:r>
      <w:r w:rsidR="005A4A82" w:rsidRPr="00C17D7F">
        <w:rPr>
          <w:lang w:val="en-GB"/>
        </w:rPr>
        <w:t>from Mrs Thatcher onwards (Rose and Miller 1992)</w:t>
      </w:r>
      <w:r w:rsidR="005A4A82">
        <w:rPr>
          <w:lang w:val="en-GB"/>
        </w:rPr>
        <w:t xml:space="preserve"> – </w:t>
      </w:r>
      <w:r w:rsidRPr="00C17D7F">
        <w:rPr>
          <w:lang w:val="en-GB"/>
        </w:rPr>
        <w:t>bec</w:t>
      </w:r>
      <w:r w:rsidR="00681E56">
        <w:rPr>
          <w:lang w:val="en-GB"/>
        </w:rPr>
        <w:t>a</w:t>
      </w:r>
      <w:r w:rsidRPr="00C17D7F">
        <w:rPr>
          <w:lang w:val="en-GB"/>
        </w:rPr>
        <w:t xml:space="preserve">me the target of this reforming modernity. If teachers were early casualties in this ‘war on privilege’, with their pronounced fall in social status going alongside an erosion in their powers of discretion, other professions like doctors </w:t>
      </w:r>
      <w:r w:rsidR="005A4A82">
        <w:rPr>
          <w:lang w:val="en-GB"/>
        </w:rPr>
        <w:t xml:space="preserve">and nurses </w:t>
      </w:r>
      <w:r w:rsidRPr="00C17D7F">
        <w:rPr>
          <w:lang w:val="en-GB"/>
        </w:rPr>
        <w:t xml:space="preserve">remain in the firing line and are in process of being </w:t>
      </w:r>
      <w:proofErr w:type="spellStart"/>
      <w:r w:rsidRPr="00C17D7F">
        <w:rPr>
          <w:lang w:val="en-GB"/>
        </w:rPr>
        <w:t>proletarialized</w:t>
      </w:r>
      <w:proofErr w:type="spellEnd"/>
      <w:r w:rsidRPr="00C17D7F">
        <w:rPr>
          <w:lang w:val="en-GB"/>
        </w:rPr>
        <w:t xml:space="preserve"> (</w:t>
      </w:r>
      <w:proofErr w:type="spellStart"/>
      <w:r w:rsidRPr="00C17D7F">
        <w:rPr>
          <w:lang w:val="en-GB"/>
        </w:rPr>
        <w:t>Illiffe</w:t>
      </w:r>
      <w:proofErr w:type="spellEnd"/>
      <w:r w:rsidRPr="00C17D7F">
        <w:rPr>
          <w:lang w:val="en-GB"/>
        </w:rPr>
        <w:t xml:space="preserve"> 2008), with an on-going erosion of discretion and autonomy (Armstrong 2002). </w:t>
      </w:r>
    </w:p>
    <w:p w14:paraId="53A787A7" w14:textId="77777777" w:rsidR="00690928" w:rsidRPr="00C17D7F" w:rsidRDefault="00690928">
      <w:pPr>
        <w:pStyle w:val="Body"/>
        <w:rPr>
          <w:lang w:val="en-GB"/>
        </w:rPr>
      </w:pPr>
    </w:p>
    <w:p w14:paraId="7C9C4068" w14:textId="4A830AB7" w:rsidR="00690928" w:rsidRPr="00C17D7F" w:rsidRDefault="00690928" w:rsidP="00EA25DE">
      <w:pPr>
        <w:pStyle w:val="Body"/>
        <w:rPr>
          <w:lang w:val="en-GB"/>
        </w:rPr>
      </w:pPr>
      <w:r w:rsidRPr="00C17D7F">
        <w:rPr>
          <w:lang w:val="en-GB"/>
        </w:rPr>
        <w:t xml:space="preserve">In contrast </w:t>
      </w:r>
      <w:r w:rsidR="00D82D03">
        <w:rPr>
          <w:lang w:val="en-GB"/>
        </w:rPr>
        <w:t xml:space="preserve">to </w:t>
      </w:r>
      <w:r w:rsidR="005A4A82">
        <w:rPr>
          <w:lang w:val="en-GB"/>
        </w:rPr>
        <w:t xml:space="preserve">the stabilities </w:t>
      </w:r>
      <w:r w:rsidRPr="00C17D7F">
        <w:rPr>
          <w:lang w:val="en-GB"/>
        </w:rPr>
        <w:t xml:space="preserve">underpinning stratification models, particularly </w:t>
      </w:r>
      <w:r w:rsidR="005A4A82">
        <w:rPr>
          <w:lang w:val="en-GB"/>
        </w:rPr>
        <w:t xml:space="preserve">in </w:t>
      </w:r>
      <w:r w:rsidRPr="00C17D7F">
        <w:rPr>
          <w:lang w:val="en-GB"/>
        </w:rPr>
        <w:t>th</w:t>
      </w:r>
      <w:r w:rsidR="005A4A82">
        <w:rPr>
          <w:lang w:val="en-GB"/>
        </w:rPr>
        <w:t>e era</w:t>
      </w:r>
      <w:r w:rsidRPr="00C17D7F">
        <w:rPr>
          <w:lang w:val="en-GB"/>
        </w:rPr>
        <w:t xml:space="preserve"> associated with benign capitalism, it is hard to think precariousness is other than the prevailing condition in this reforming modernity. For example, </w:t>
      </w:r>
      <w:r w:rsidR="005A4A82" w:rsidRPr="00AC6E1D">
        <w:t xml:space="preserve">in our lifetime, </w:t>
      </w:r>
      <w:proofErr w:type="gramStart"/>
      <w:r w:rsidR="005A4A82" w:rsidRPr="00AC6E1D">
        <w:t>university lecturing</w:t>
      </w:r>
      <w:proofErr w:type="gramEnd"/>
      <w:r w:rsidR="005A4A82" w:rsidRPr="00AC6E1D">
        <w:t xml:space="preserve"> posts moved from ‘</w:t>
      </w:r>
      <w:proofErr w:type="spellStart"/>
      <w:r w:rsidR="005A4A82" w:rsidRPr="00AC6E1D">
        <w:rPr>
          <w:lang w:val="it-IT"/>
        </w:rPr>
        <w:t>tenure</w:t>
      </w:r>
      <w:proofErr w:type="spellEnd"/>
      <w:r w:rsidR="005A4A82" w:rsidRPr="00AC6E1D">
        <w:t xml:space="preserve">’ to ‘permanent’ employment and now to ‘open-ended’ contracts. How long before </w:t>
      </w:r>
      <w:proofErr w:type="gramStart"/>
      <w:r w:rsidR="005A4A82" w:rsidRPr="00AC6E1D">
        <w:t>zero</w:t>
      </w:r>
      <w:r w:rsidR="00D82D03">
        <w:t>-</w:t>
      </w:r>
      <w:r w:rsidR="005A4A82" w:rsidRPr="00AC6E1D">
        <w:t>hour</w:t>
      </w:r>
      <w:proofErr w:type="gramEnd"/>
      <w:r w:rsidR="005A4A82" w:rsidRPr="00AC6E1D">
        <w:t xml:space="preserve"> contracts </w:t>
      </w:r>
      <w:r w:rsidR="00D82D03">
        <w:t>are</w:t>
      </w:r>
      <w:r w:rsidR="005A4A82" w:rsidRPr="00AC6E1D">
        <w:t xml:space="preserve"> the norm</w:t>
      </w:r>
      <w:ins w:id="47" w:author="Author">
        <w:r w:rsidR="0065088B">
          <w:t xml:space="preserve"> </w:t>
        </w:r>
      </w:ins>
      <w:r w:rsidR="005A4A82" w:rsidRPr="00AC6E1D">
        <w:t>with expectations of giving lecture</w:t>
      </w:r>
      <w:r w:rsidR="00D82D03">
        <w:t>s</w:t>
      </w:r>
      <w:r w:rsidR="005A4A82" w:rsidRPr="00AC6E1D">
        <w:t xml:space="preserve"> anywhere at a moment’s notice?</w:t>
      </w:r>
      <w:r w:rsidR="005A4A82" w:rsidRPr="00AC6E1D">
        <w:rPr>
          <w:rFonts w:ascii="Avenir Book"/>
        </w:rPr>
        <w:t xml:space="preserve"> </w:t>
      </w:r>
      <w:r w:rsidR="005A4A82" w:rsidRPr="00EA25DE">
        <w:rPr>
          <w:lang w:val="en-GB"/>
        </w:rPr>
        <w:t>Th</w:t>
      </w:r>
      <w:r w:rsidRPr="00EA25DE">
        <w:rPr>
          <w:lang w:val="en-GB"/>
        </w:rPr>
        <w:t>us</w:t>
      </w:r>
      <w:r w:rsidRPr="00CA0D85">
        <w:rPr>
          <w:lang w:val="en-GB"/>
        </w:rPr>
        <w:t xml:space="preserve"> we not only stress how uprooting is unsettling, creating its own conditions of possibility for </w:t>
      </w:r>
      <w:r w:rsidRPr="002B1191">
        <w:rPr>
          <w:lang w:val="en-GB"/>
        </w:rPr>
        <w:t>membership of class</w:t>
      </w:r>
      <w:r>
        <w:rPr>
          <w:lang w:val="en-GB"/>
        </w:rPr>
        <w:t xml:space="preserve"> and</w:t>
      </w:r>
      <w:r w:rsidRPr="002B1191">
        <w:rPr>
          <w:lang w:val="en-GB"/>
        </w:rPr>
        <w:t xml:space="preserve"> status</w:t>
      </w:r>
      <w:r>
        <w:rPr>
          <w:lang w:val="en-GB"/>
        </w:rPr>
        <w:t xml:space="preserve"> groups</w:t>
      </w:r>
      <w:r w:rsidRPr="00C17D7F">
        <w:rPr>
          <w:lang w:val="en-GB"/>
        </w:rPr>
        <w:t>. As we suggest</w:t>
      </w:r>
      <w:r w:rsidR="00D82D03">
        <w:rPr>
          <w:lang w:val="en-GB"/>
        </w:rPr>
        <w:t xml:space="preserve"> next</w:t>
      </w:r>
      <w:r w:rsidRPr="00C17D7F">
        <w:rPr>
          <w:lang w:val="en-GB"/>
        </w:rPr>
        <w:t>,</w:t>
      </w:r>
      <w:r>
        <w:rPr>
          <w:lang w:val="en-GB"/>
        </w:rPr>
        <w:t xml:space="preserve"> precariousness</w:t>
      </w:r>
      <w:r w:rsidRPr="00C17D7F">
        <w:rPr>
          <w:lang w:val="en-GB"/>
        </w:rPr>
        <w:t xml:space="preserve"> </w:t>
      </w:r>
      <w:r>
        <w:rPr>
          <w:lang w:val="en-GB"/>
        </w:rPr>
        <w:t xml:space="preserve">results in </w:t>
      </w:r>
      <w:r w:rsidRPr="00EB6B2D">
        <w:rPr>
          <w:lang w:val="en-GB"/>
        </w:rPr>
        <w:t>identity-work and belonging</w:t>
      </w:r>
      <w:r w:rsidRPr="00C17D7F">
        <w:rPr>
          <w:lang w:val="en-GB"/>
        </w:rPr>
        <w:t xml:space="preserve"> </w:t>
      </w:r>
      <w:r>
        <w:rPr>
          <w:lang w:val="en-GB"/>
        </w:rPr>
        <w:t>being appropriated and hijacked by an intensification in the</w:t>
      </w:r>
      <w:r w:rsidRPr="00C17D7F">
        <w:rPr>
          <w:lang w:val="en-GB"/>
        </w:rPr>
        <w:t xml:space="preserve"> </w:t>
      </w:r>
      <w:r>
        <w:rPr>
          <w:lang w:val="en-GB"/>
        </w:rPr>
        <w:t>forming and reforming of competing</w:t>
      </w:r>
      <w:r w:rsidRPr="00C14E86">
        <w:rPr>
          <w:lang w:val="en-GB"/>
        </w:rPr>
        <w:t xml:space="preserve"> </w:t>
      </w:r>
      <w:r w:rsidRPr="00C17D7F">
        <w:rPr>
          <w:lang w:val="en-GB"/>
        </w:rPr>
        <w:t>part</w:t>
      </w:r>
      <w:r>
        <w:rPr>
          <w:lang w:val="en-GB"/>
        </w:rPr>
        <w:t>ies.</w:t>
      </w:r>
    </w:p>
    <w:p w14:paraId="115FDF5A" w14:textId="77777777" w:rsidR="00690928" w:rsidRDefault="00690928">
      <w:pPr>
        <w:pStyle w:val="Body"/>
        <w:rPr>
          <w:b/>
          <w:bCs/>
          <w:lang w:val="en-GB"/>
        </w:rPr>
      </w:pPr>
    </w:p>
    <w:p w14:paraId="2608460E" w14:textId="77777777" w:rsidR="00690928" w:rsidRPr="00C17D7F" w:rsidRDefault="00690928">
      <w:pPr>
        <w:pStyle w:val="Body"/>
        <w:rPr>
          <w:lang w:val="en-GB"/>
        </w:rPr>
      </w:pPr>
    </w:p>
    <w:p w14:paraId="7BF459D1" w14:textId="795FD654" w:rsidR="00690928" w:rsidRPr="00C17D7F" w:rsidRDefault="00690928">
      <w:pPr>
        <w:pStyle w:val="Body"/>
        <w:rPr>
          <w:b/>
          <w:bCs/>
          <w:lang w:val="en-GB"/>
        </w:rPr>
      </w:pPr>
      <w:r w:rsidRPr="00C17D7F">
        <w:rPr>
          <w:b/>
          <w:bCs/>
          <w:lang w:val="en-GB"/>
        </w:rPr>
        <w:t xml:space="preserve">Uprooting, parties &amp; </w:t>
      </w:r>
      <w:r>
        <w:rPr>
          <w:b/>
          <w:bCs/>
          <w:lang w:val="en-GB"/>
        </w:rPr>
        <w:t>identity</w:t>
      </w:r>
      <w:r w:rsidRPr="00C17D7F">
        <w:rPr>
          <w:b/>
          <w:bCs/>
          <w:lang w:val="en-GB"/>
        </w:rPr>
        <w:t xml:space="preserve"> </w:t>
      </w:r>
    </w:p>
    <w:p w14:paraId="6826B177" w14:textId="77777777" w:rsidR="00690928" w:rsidRPr="00C17D7F" w:rsidRDefault="00690928">
      <w:pPr>
        <w:pStyle w:val="Body"/>
        <w:rPr>
          <w:b/>
          <w:bCs/>
          <w:lang w:val="en-GB"/>
        </w:rPr>
      </w:pPr>
    </w:p>
    <w:p w14:paraId="2F731CE4" w14:textId="203EFD4D" w:rsidR="00690928" w:rsidRPr="00C17D7F" w:rsidRDefault="00690928">
      <w:pPr>
        <w:pStyle w:val="Body"/>
        <w:rPr>
          <w:lang w:val="en-GB"/>
        </w:rPr>
      </w:pPr>
      <w:r w:rsidRPr="00C17D7F">
        <w:rPr>
          <w:lang w:val="en-GB"/>
        </w:rPr>
        <w:t>Wherever reform becomes the dominant agenda</w:t>
      </w:r>
      <w:r w:rsidR="007F111B">
        <w:rPr>
          <w:lang w:val="en-GB"/>
        </w:rPr>
        <w:t xml:space="preserve">, </w:t>
      </w:r>
      <w:r w:rsidRPr="00C17D7F">
        <w:rPr>
          <w:lang w:val="en-GB"/>
        </w:rPr>
        <w:t xml:space="preserve">two effects may be understood as operating together. First, there is the kind of uprooting through which contemporary life conditions become </w:t>
      </w:r>
      <w:r w:rsidRPr="00C17D7F">
        <w:rPr>
          <w:i/>
          <w:iCs/>
          <w:lang w:val="en-GB"/>
        </w:rPr>
        <w:t>‘unsettling’</w:t>
      </w:r>
      <w:r w:rsidRPr="00C17D7F">
        <w:rPr>
          <w:lang w:val="en-GB"/>
        </w:rPr>
        <w:t xml:space="preserve"> (</w:t>
      </w:r>
      <w:ins w:id="48" w:author="Author">
        <w:r w:rsidR="00CA1449">
          <w:rPr>
            <w:lang w:val="en-GB"/>
          </w:rPr>
          <w:t>Latimer</w:t>
        </w:r>
      </w:ins>
      <w:r w:rsidR="00C77412">
        <w:rPr>
          <w:lang w:val="en-GB"/>
        </w:rPr>
        <w:t>,</w:t>
      </w:r>
      <w:r w:rsidRPr="00CA0D85">
        <w:rPr>
          <w:lang w:val="en-GB"/>
        </w:rPr>
        <w:t xml:space="preserve"> 2013</w:t>
      </w:r>
      <w:r w:rsidRPr="00C17D7F">
        <w:rPr>
          <w:lang w:val="en-GB"/>
        </w:rPr>
        <w:t xml:space="preserve">), creating a precariousness in which identity or membership </w:t>
      </w:r>
      <w:r w:rsidR="00D82D03">
        <w:rPr>
          <w:lang w:val="en-GB"/>
        </w:rPr>
        <w:t>is no longer</w:t>
      </w:r>
      <w:r w:rsidR="00D97B04">
        <w:rPr>
          <w:lang w:val="en-GB"/>
        </w:rPr>
        <w:t xml:space="preserve"> </w:t>
      </w:r>
      <w:r w:rsidRPr="00C17D7F">
        <w:rPr>
          <w:lang w:val="en-GB"/>
        </w:rPr>
        <w:t xml:space="preserve">‘readable’ from lifestyle, consumption or other cultural practices. Second, there is an ‘unhinging’ of identities and belonging dictated by ‘reform’ hollowing out what has gone before – especially anything held sacred – and so creating lacunae, opportunities for the kind of division and distinction through which agendas of </w:t>
      </w:r>
      <w:r>
        <w:rPr>
          <w:lang w:val="en-GB"/>
        </w:rPr>
        <w:t>reform</w:t>
      </w:r>
      <w:r w:rsidRPr="00C17D7F">
        <w:rPr>
          <w:lang w:val="en-GB"/>
        </w:rPr>
        <w:t xml:space="preserve"> can be played out, and parties enhance their power. </w:t>
      </w:r>
    </w:p>
    <w:p w14:paraId="27C822E5" w14:textId="77777777" w:rsidR="00C77412" w:rsidRPr="00C17D7F" w:rsidRDefault="00C77412">
      <w:pPr>
        <w:pStyle w:val="Body"/>
        <w:rPr>
          <w:lang w:val="en-GB"/>
        </w:rPr>
      </w:pPr>
    </w:p>
    <w:p w14:paraId="27B6ADE7" w14:textId="3C78F32E" w:rsidR="00690928" w:rsidRDefault="00D82D03">
      <w:pPr>
        <w:pStyle w:val="Body"/>
        <w:rPr>
          <w:lang w:val="en-GB"/>
        </w:rPr>
      </w:pPr>
      <w:r>
        <w:rPr>
          <w:lang w:val="en-GB"/>
        </w:rPr>
        <w:t>I</w:t>
      </w:r>
      <w:r w:rsidR="00690928" w:rsidRPr="00C17D7F">
        <w:rPr>
          <w:lang w:val="en-GB"/>
        </w:rPr>
        <w:t>ntegral to th</w:t>
      </w:r>
      <w:r>
        <w:rPr>
          <w:lang w:val="en-GB"/>
        </w:rPr>
        <w:t>is</w:t>
      </w:r>
      <w:r w:rsidR="00690928" w:rsidRPr="00C17D7F">
        <w:rPr>
          <w:lang w:val="en-GB"/>
        </w:rPr>
        <w:t xml:space="preserve"> unsettling of identity and unhinging of belonging, parties can be said to work </w:t>
      </w:r>
      <w:r w:rsidR="00690928" w:rsidRPr="00C17D7F">
        <w:rPr>
          <w:i/>
          <w:iCs/>
          <w:lang w:val="en-GB"/>
        </w:rPr>
        <w:t>on</w:t>
      </w:r>
      <w:r w:rsidR="00690928" w:rsidRPr="00C17D7F">
        <w:rPr>
          <w:lang w:val="en-GB"/>
        </w:rPr>
        <w:t xml:space="preserve"> modernity as much as they work in modernity, refining their policies and re-spinning their promises. Indeed, inasmuch as the putative need for reform signals a failure to ever arrive at modernity (Latour</w:t>
      </w:r>
      <w:r w:rsidR="00690928">
        <w:rPr>
          <w:lang w:val="en-GB"/>
        </w:rPr>
        <w:t xml:space="preserve">, </w:t>
      </w:r>
      <w:r w:rsidR="00690928" w:rsidRPr="00C17D7F">
        <w:rPr>
          <w:lang w:val="en-GB"/>
        </w:rPr>
        <w:t xml:space="preserve">1993), the path </w:t>
      </w:r>
      <w:r w:rsidR="00690928">
        <w:rPr>
          <w:lang w:val="en-GB"/>
        </w:rPr>
        <w:t xml:space="preserve">taken by parties is seldom </w:t>
      </w:r>
      <w:r w:rsidR="00690928" w:rsidRPr="00CA0D85">
        <w:rPr>
          <w:lang w:val="en-GB"/>
        </w:rPr>
        <w:t>tow</w:t>
      </w:r>
      <w:r w:rsidR="00690928" w:rsidRPr="00C17D7F">
        <w:rPr>
          <w:lang w:val="en-GB"/>
        </w:rPr>
        <w:t>ards one utopia or another</w:t>
      </w:r>
      <w:r w:rsidR="00690928">
        <w:rPr>
          <w:lang w:val="en-GB"/>
        </w:rPr>
        <w:t>, but is</w:t>
      </w:r>
      <w:r w:rsidR="00690928" w:rsidRPr="00CA0D85">
        <w:rPr>
          <w:lang w:val="en-GB"/>
        </w:rPr>
        <w:t xml:space="preserve"> </w:t>
      </w:r>
      <w:r w:rsidR="00690928">
        <w:rPr>
          <w:lang w:val="en-GB"/>
        </w:rPr>
        <w:t xml:space="preserve">dictated </w:t>
      </w:r>
      <w:r w:rsidR="00213090">
        <w:rPr>
          <w:lang w:val="en-GB"/>
        </w:rPr>
        <w:t xml:space="preserve">instead </w:t>
      </w:r>
      <w:r w:rsidR="00690928">
        <w:rPr>
          <w:lang w:val="en-GB"/>
        </w:rPr>
        <w:t>by</w:t>
      </w:r>
      <w:r w:rsidR="00690928" w:rsidRPr="00CA0D85">
        <w:rPr>
          <w:lang w:val="en-GB"/>
        </w:rPr>
        <w:t xml:space="preserve"> </w:t>
      </w:r>
      <w:r w:rsidR="00690928" w:rsidRPr="00C17D7F">
        <w:rPr>
          <w:lang w:val="en-GB"/>
        </w:rPr>
        <w:t>a politics</w:t>
      </w:r>
      <w:r w:rsidR="00690928">
        <w:rPr>
          <w:lang w:val="en-GB"/>
        </w:rPr>
        <w:t xml:space="preserve"> about the next bridge to cross</w:t>
      </w:r>
      <w:r w:rsidR="00690928" w:rsidRPr="00CA0D85">
        <w:rPr>
          <w:lang w:val="en-GB"/>
        </w:rPr>
        <w:t xml:space="preserve">. </w:t>
      </w:r>
      <w:r w:rsidR="00690928" w:rsidRPr="00C17D7F">
        <w:rPr>
          <w:i/>
          <w:lang w:val="en-GB"/>
        </w:rPr>
        <w:t>What is held to count as progress by one party is contested by another</w:t>
      </w:r>
      <w:r w:rsidR="00690928" w:rsidRPr="00C17D7F">
        <w:rPr>
          <w:lang w:val="en-GB"/>
        </w:rPr>
        <w:t xml:space="preserve">; and so becomes </w:t>
      </w:r>
      <w:r w:rsidR="00690928">
        <w:rPr>
          <w:lang w:val="en-GB"/>
        </w:rPr>
        <w:t xml:space="preserve">integral to </w:t>
      </w:r>
      <w:r w:rsidR="00690928" w:rsidRPr="00CA0D85">
        <w:rPr>
          <w:lang w:val="en-GB"/>
        </w:rPr>
        <w:t xml:space="preserve">the </w:t>
      </w:r>
      <w:r w:rsidR="00690928">
        <w:rPr>
          <w:lang w:val="en-GB"/>
        </w:rPr>
        <w:t>‘piecemeal tinkering’</w:t>
      </w:r>
      <w:r w:rsidR="00690928" w:rsidRPr="00C17D7F">
        <w:rPr>
          <w:lang w:val="en-GB"/>
        </w:rPr>
        <w:t xml:space="preserve"> </w:t>
      </w:r>
      <w:r w:rsidR="00690928">
        <w:rPr>
          <w:lang w:val="en-GB"/>
        </w:rPr>
        <w:t>(</w:t>
      </w:r>
      <w:r w:rsidR="00E54B8C">
        <w:rPr>
          <w:lang w:val="en-GB"/>
        </w:rPr>
        <w:t>Popper, 1962</w:t>
      </w:r>
      <w:r w:rsidR="006A3895">
        <w:rPr>
          <w:lang w:val="en-GB"/>
        </w:rPr>
        <w:t>: 1</w:t>
      </w:r>
      <w:r w:rsidR="00690928">
        <w:rPr>
          <w:lang w:val="en-GB"/>
        </w:rPr>
        <w:t xml:space="preserve">) </w:t>
      </w:r>
      <w:r w:rsidR="00690928" w:rsidRPr="00CA0D85">
        <w:rPr>
          <w:lang w:val="en-GB"/>
        </w:rPr>
        <w:t>on which the var</w:t>
      </w:r>
      <w:r w:rsidR="00690928" w:rsidRPr="00C17D7F">
        <w:rPr>
          <w:lang w:val="en-GB"/>
        </w:rPr>
        <w:t xml:space="preserve">ious parties </w:t>
      </w:r>
      <w:r w:rsidR="00690928">
        <w:rPr>
          <w:lang w:val="en-GB"/>
        </w:rPr>
        <w:t xml:space="preserve">make and remake their agendas </w:t>
      </w:r>
      <w:r w:rsidR="00690928" w:rsidRPr="00C17D7F">
        <w:rPr>
          <w:lang w:val="en-GB"/>
        </w:rPr>
        <w:t xml:space="preserve">of reform </w:t>
      </w:r>
      <w:r w:rsidR="00690928">
        <w:rPr>
          <w:lang w:val="en-GB"/>
        </w:rPr>
        <w:t>to attract</w:t>
      </w:r>
      <w:r w:rsidR="00690928" w:rsidRPr="00C17D7F">
        <w:rPr>
          <w:lang w:val="en-GB"/>
        </w:rPr>
        <w:t xml:space="preserve"> allies </w:t>
      </w:r>
      <w:r w:rsidR="00690928">
        <w:rPr>
          <w:lang w:val="en-GB"/>
        </w:rPr>
        <w:t xml:space="preserve">across different networks </w:t>
      </w:r>
      <w:r w:rsidR="00690928" w:rsidRPr="00C17D7F">
        <w:rPr>
          <w:lang w:val="en-GB"/>
        </w:rPr>
        <w:t xml:space="preserve">and enrol </w:t>
      </w:r>
      <w:r w:rsidR="00690928">
        <w:rPr>
          <w:lang w:val="en-GB"/>
        </w:rPr>
        <w:t>further</w:t>
      </w:r>
      <w:r w:rsidR="00690928" w:rsidRPr="00C17D7F">
        <w:rPr>
          <w:lang w:val="en-GB"/>
        </w:rPr>
        <w:t xml:space="preserve"> support</w:t>
      </w:r>
      <w:r w:rsidR="00690928">
        <w:rPr>
          <w:lang w:val="en-GB"/>
        </w:rPr>
        <w:t xml:space="preserve"> (</w:t>
      </w:r>
      <w:proofErr w:type="spellStart"/>
      <w:r w:rsidR="00690928">
        <w:rPr>
          <w:lang w:val="en-GB"/>
        </w:rPr>
        <w:t>cf</w:t>
      </w:r>
      <w:proofErr w:type="spellEnd"/>
      <w:r w:rsidR="00690928">
        <w:rPr>
          <w:lang w:val="en-GB"/>
        </w:rPr>
        <w:t xml:space="preserve"> Latour, 19</w:t>
      </w:r>
      <w:r w:rsidR="009F40CE">
        <w:rPr>
          <w:lang w:val="en-GB"/>
        </w:rPr>
        <w:t>8</w:t>
      </w:r>
      <w:r w:rsidR="00690928">
        <w:rPr>
          <w:lang w:val="en-GB"/>
        </w:rPr>
        <w:t>7)</w:t>
      </w:r>
      <w:r w:rsidR="00690928" w:rsidRPr="00C17D7F">
        <w:rPr>
          <w:lang w:val="en-GB"/>
        </w:rPr>
        <w:t xml:space="preserve">. </w:t>
      </w:r>
    </w:p>
    <w:p w14:paraId="264A3360" w14:textId="77777777" w:rsidR="00690928" w:rsidRDefault="00690928">
      <w:pPr>
        <w:pStyle w:val="Body"/>
        <w:rPr>
          <w:lang w:val="en-GB"/>
        </w:rPr>
      </w:pPr>
    </w:p>
    <w:p w14:paraId="131CED1F" w14:textId="38638325" w:rsidR="00690928" w:rsidRPr="00C17D7F" w:rsidRDefault="00690928">
      <w:pPr>
        <w:pStyle w:val="Body"/>
        <w:rPr>
          <w:lang w:val="en-GB"/>
        </w:rPr>
      </w:pPr>
      <w:r w:rsidRPr="00C17D7F">
        <w:rPr>
          <w:lang w:val="en-GB"/>
        </w:rPr>
        <w:t xml:space="preserve">In this way, the </w:t>
      </w:r>
      <w:r w:rsidRPr="00845E8F">
        <w:rPr>
          <w:lang w:val="en-GB"/>
        </w:rPr>
        <w:t xml:space="preserve">need to recruit today from </w:t>
      </w:r>
      <w:r w:rsidRPr="00845E8F">
        <w:rPr>
          <w:i/>
          <w:lang w:val="en-GB"/>
        </w:rPr>
        <w:t xml:space="preserve">across </w:t>
      </w:r>
      <w:r w:rsidRPr="00845E8F">
        <w:rPr>
          <w:lang w:val="en-GB"/>
        </w:rPr>
        <w:t>classes</w:t>
      </w:r>
      <w:r w:rsidR="00D97B04">
        <w:rPr>
          <w:lang w:val="en-GB"/>
        </w:rPr>
        <w:t xml:space="preserve"> and status groups</w:t>
      </w:r>
      <w:r>
        <w:rPr>
          <w:lang w:val="en-GB"/>
        </w:rPr>
        <w:t>, identified earlier,</w:t>
      </w:r>
      <w:r w:rsidRPr="00845E8F">
        <w:rPr>
          <w:lang w:val="en-GB"/>
        </w:rPr>
        <w:t xml:space="preserve"> makes the </w:t>
      </w:r>
      <w:r>
        <w:rPr>
          <w:lang w:val="en-GB"/>
        </w:rPr>
        <w:t xml:space="preserve">standard </w:t>
      </w:r>
      <w:r w:rsidRPr="00845E8F">
        <w:rPr>
          <w:lang w:val="en-GB"/>
        </w:rPr>
        <w:t xml:space="preserve">notion of self-standing elites problematic. This is especially the case in the </w:t>
      </w:r>
      <w:r>
        <w:rPr>
          <w:lang w:val="en-GB"/>
        </w:rPr>
        <w:t xml:space="preserve">perceived </w:t>
      </w:r>
      <w:r w:rsidRPr="00845E8F">
        <w:rPr>
          <w:lang w:val="en-GB"/>
        </w:rPr>
        <w:t>need to enrol from across the particular class division</w:t>
      </w:r>
      <w:r w:rsidR="009F40CE">
        <w:rPr>
          <w:lang w:val="en-GB"/>
        </w:rPr>
        <w:t>s</w:t>
      </w:r>
      <w:r w:rsidRPr="00845E8F">
        <w:rPr>
          <w:lang w:val="en-GB"/>
        </w:rPr>
        <w:t xml:space="preserve"> we have identified earlier. Notably </w:t>
      </w:r>
      <w:r>
        <w:rPr>
          <w:lang w:val="en-GB"/>
        </w:rPr>
        <w:t xml:space="preserve">those in positions to </w:t>
      </w:r>
      <w:r>
        <w:rPr>
          <w:lang w:val="en-GB"/>
        </w:rPr>
        <w:lastRenderedPageBreak/>
        <w:t>identify themselves</w:t>
      </w:r>
      <w:r w:rsidRPr="00845E8F">
        <w:rPr>
          <w:lang w:val="en-GB"/>
        </w:rPr>
        <w:t xml:space="preserve"> as </w:t>
      </w:r>
      <w:r w:rsidR="00213090">
        <w:rPr>
          <w:lang w:val="en-GB"/>
        </w:rPr>
        <w:t xml:space="preserve">say </w:t>
      </w:r>
      <w:r>
        <w:rPr>
          <w:lang w:val="en-GB"/>
        </w:rPr>
        <w:t xml:space="preserve">offering </w:t>
      </w:r>
      <w:r>
        <w:rPr>
          <w:i/>
          <w:lang w:val="en-GB"/>
        </w:rPr>
        <w:t>transformational</w:t>
      </w:r>
      <w:r w:rsidRPr="00845E8F">
        <w:rPr>
          <w:i/>
          <w:lang w:val="en-GB"/>
        </w:rPr>
        <w:t xml:space="preserve"> leadership</w:t>
      </w:r>
      <w:r>
        <w:rPr>
          <w:lang w:val="en-GB"/>
        </w:rPr>
        <w:t xml:space="preserve"> – the </w:t>
      </w:r>
      <w:r w:rsidRPr="00845E8F">
        <w:rPr>
          <w:lang w:val="en-GB"/>
        </w:rPr>
        <w:t>‘product champions’ and ‘</w:t>
      </w:r>
      <w:r>
        <w:rPr>
          <w:lang w:val="en-GB"/>
        </w:rPr>
        <w:t>change agents’ promising to ‘</w:t>
      </w:r>
      <w:r w:rsidRPr="00845E8F">
        <w:rPr>
          <w:lang w:val="en-GB"/>
        </w:rPr>
        <w:t>t</w:t>
      </w:r>
      <w:r>
        <w:rPr>
          <w:lang w:val="en-GB"/>
        </w:rPr>
        <w:t>urnaround</w:t>
      </w:r>
      <w:r w:rsidRPr="00845E8F">
        <w:rPr>
          <w:lang w:val="en-GB"/>
        </w:rPr>
        <w:t xml:space="preserve">’ </w:t>
      </w:r>
      <w:r w:rsidR="009F40CE">
        <w:rPr>
          <w:lang w:val="en-GB"/>
        </w:rPr>
        <w:t xml:space="preserve">aspirational as well as failing </w:t>
      </w:r>
      <w:r>
        <w:rPr>
          <w:lang w:val="en-GB"/>
        </w:rPr>
        <w:t>institutions</w:t>
      </w:r>
      <w:r w:rsidRPr="00845E8F">
        <w:rPr>
          <w:lang w:val="en-GB"/>
        </w:rPr>
        <w:t xml:space="preserve"> – have to find ways to recruit people</w:t>
      </w:r>
      <w:r>
        <w:rPr>
          <w:i/>
          <w:lang w:val="en-GB"/>
        </w:rPr>
        <w:t xml:space="preserve">. </w:t>
      </w:r>
      <w:r w:rsidR="00213090">
        <w:rPr>
          <w:lang w:val="en-GB"/>
        </w:rPr>
        <w:t>Specifically, t</w:t>
      </w:r>
      <w:r w:rsidR="00213090" w:rsidRPr="00845E8F">
        <w:rPr>
          <w:lang w:val="en-GB"/>
        </w:rPr>
        <w:t xml:space="preserve">he </w:t>
      </w:r>
      <w:r w:rsidR="00213090">
        <w:rPr>
          <w:lang w:val="en-GB"/>
        </w:rPr>
        <w:t xml:space="preserve">ubiquitous </w:t>
      </w:r>
      <w:r w:rsidR="00213090" w:rsidRPr="00845E8F">
        <w:rPr>
          <w:lang w:val="en-GB"/>
        </w:rPr>
        <w:t xml:space="preserve">keeping apart of policy </w:t>
      </w:r>
      <w:r w:rsidR="00213090">
        <w:rPr>
          <w:lang w:val="en-GB"/>
        </w:rPr>
        <w:t xml:space="preserve">and </w:t>
      </w:r>
      <w:r w:rsidR="00213090" w:rsidRPr="00845E8F">
        <w:rPr>
          <w:lang w:val="en-GB"/>
        </w:rPr>
        <w:t xml:space="preserve">strategy from operations </w:t>
      </w:r>
      <w:r w:rsidR="00213090">
        <w:rPr>
          <w:lang w:val="en-GB"/>
        </w:rPr>
        <w:t xml:space="preserve">and </w:t>
      </w:r>
      <w:r w:rsidR="00213090" w:rsidRPr="00845E8F">
        <w:rPr>
          <w:lang w:val="en-GB"/>
        </w:rPr>
        <w:t>delivery</w:t>
      </w:r>
      <w:r w:rsidR="00213090">
        <w:rPr>
          <w:lang w:val="en-GB"/>
        </w:rPr>
        <w:t xml:space="preserve"> within institutions, </w:t>
      </w:r>
      <w:r w:rsidR="00213090" w:rsidRPr="00845E8F">
        <w:rPr>
          <w:lang w:val="en-GB"/>
        </w:rPr>
        <w:t xml:space="preserve">requires those lower in the hierarchy to step up to the mark as ‘response-able’ </w:t>
      </w:r>
      <w:r w:rsidR="00213090">
        <w:rPr>
          <w:lang w:val="en-GB"/>
        </w:rPr>
        <w:t xml:space="preserve">to calls for change </w:t>
      </w:r>
      <w:r w:rsidR="00213090" w:rsidRPr="00845E8F">
        <w:rPr>
          <w:lang w:val="en-GB"/>
        </w:rPr>
        <w:t>and hold themselves out as ‘available’ to deliver</w:t>
      </w:r>
      <w:r w:rsidR="00213090">
        <w:rPr>
          <w:lang w:val="en-GB"/>
        </w:rPr>
        <w:t xml:space="preserve"> reform. Hence recruitment also </w:t>
      </w:r>
      <w:r>
        <w:rPr>
          <w:lang w:val="en-GB"/>
        </w:rPr>
        <w:t>affects t</w:t>
      </w:r>
      <w:r w:rsidRPr="00845E8F">
        <w:rPr>
          <w:lang w:val="en-GB"/>
        </w:rPr>
        <w:t>hose in operations and the front line</w:t>
      </w:r>
      <w:r w:rsidR="00213090">
        <w:rPr>
          <w:lang w:val="en-GB"/>
        </w:rPr>
        <w:t>; notably those</w:t>
      </w:r>
      <w:r w:rsidRPr="00845E8F">
        <w:rPr>
          <w:lang w:val="en-GB"/>
        </w:rPr>
        <w:t xml:space="preserve"> who </w:t>
      </w:r>
      <w:r>
        <w:rPr>
          <w:lang w:val="en-GB"/>
        </w:rPr>
        <w:t xml:space="preserve">make themselves </w:t>
      </w:r>
      <w:r w:rsidRPr="00AC6E1D">
        <w:rPr>
          <w:i/>
          <w:lang w:val="en-GB"/>
        </w:rPr>
        <w:t xml:space="preserve">visible </w:t>
      </w:r>
      <w:r>
        <w:rPr>
          <w:lang w:val="en-GB"/>
        </w:rPr>
        <w:t>as</w:t>
      </w:r>
      <w:r w:rsidRPr="00845E8F">
        <w:rPr>
          <w:lang w:val="en-GB"/>
        </w:rPr>
        <w:t xml:space="preserve"> ready to ‘buy into’ </w:t>
      </w:r>
      <w:r w:rsidR="00D16415">
        <w:rPr>
          <w:lang w:val="en-GB"/>
        </w:rPr>
        <w:t xml:space="preserve">agendas </w:t>
      </w:r>
      <w:r w:rsidRPr="00845E8F">
        <w:rPr>
          <w:lang w:val="en-GB"/>
        </w:rPr>
        <w:t xml:space="preserve">and </w:t>
      </w:r>
      <w:r w:rsidR="00213090" w:rsidRPr="00AC6E1D">
        <w:rPr>
          <w:i/>
          <w:lang w:val="en-GB"/>
        </w:rPr>
        <w:t>available</w:t>
      </w:r>
      <w:r w:rsidR="00213090">
        <w:rPr>
          <w:lang w:val="en-GB"/>
        </w:rPr>
        <w:t xml:space="preserve"> to </w:t>
      </w:r>
      <w:r w:rsidRPr="00845E8F">
        <w:rPr>
          <w:lang w:val="en-GB"/>
        </w:rPr>
        <w:t xml:space="preserve">be held responsible for </w:t>
      </w:r>
      <w:r w:rsidR="00D16415">
        <w:rPr>
          <w:lang w:val="en-GB"/>
        </w:rPr>
        <w:t xml:space="preserve">their </w:t>
      </w:r>
      <w:r w:rsidRPr="00845E8F">
        <w:rPr>
          <w:lang w:val="en-GB"/>
        </w:rPr>
        <w:t>‘delivery’.</w:t>
      </w:r>
      <w:r w:rsidRPr="006C1910">
        <w:rPr>
          <w:lang w:val="en-GB"/>
        </w:rPr>
        <w:t xml:space="preserve"> </w:t>
      </w:r>
      <w:r w:rsidR="00D97B04">
        <w:rPr>
          <w:lang w:val="en-GB"/>
        </w:rPr>
        <w:t xml:space="preserve"> </w:t>
      </w:r>
    </w:p>
    <w:p w14:paraId="57C170D6" w14:textId="77777777" w:rsidR="00690928" w:rsidRPr="00C17D7F" w:rsidRDefault="00690928">
      <w:pPr>
        <w:pStyle w:val="Body"/>
        <w:rPr>
          <w:lang w:val="en-GB"/>
        </w:rPr>
      </w:pPr>
    </w:p>
    <w:p w14:paraId="243F33F3" w14:textId="53CA6EB9" w:rsidR="00681E56" w:rsidRPr="00C17D7F" w:rsidRDefault="00690928" w:rsidP="00EA25DE">
      <w:pPr>
        <w:pStyle w:val="Body"/>
        <w:rPr>
          <w:lang w:val="en-GB"/>
        </w:rPr>
      </w:pPr>
      <w:r w:rsidRPr="00C17D7F">
        <w:rPr>
          <w:lang w:val="en-GB"/>
        </w:rPr>
        <w:t xml:space="preserve">For this </w:t>
      </w:r>
      <w:r>
        <w:rPr>
          <w:lang w:val="en-GB"/>
        </w:rPr>
        <w:t xml:space="preserve">and other </w:t>
      </w:r>
      <w:r w:rsidRPr="00C17D7F">
        <w:rPr>
          <w:lang w:val="en-GB"/>
        </w:rPr>
        <w:t>reason</w:t>
      </w:r>
      <w:r>
        <w:rPr>
          <w:lang w:val="en-GB"/>
        </w:rPr>
        <w:t>s,</w:t>
      </w:r>
      <w:r w:rsidRPr="00C17D7F">
        <w:rPr>
          <w:lang w:val="en-GB"/>
        </w:rPr>
        <w:t xml:space="preserve"> world-making </w:t>
      </w:r>
      <w:r>
        <w:rPr>
          <w:lang w:val="en-GB"/>
        </w:rPr>
        <w:t>nowa</w:t>
      </w:r>
      <w:r w:rsidRPr="00C17D7F">
        <w:rPr>
          <w:lang w:val="en-GB"/>
        </w:rPr>
        <w:t>day</w:t>
      </w:r>
      <w:r>
        <w:rPr>
          <w:lang w:val="en-GB"/>
        </w:rPr>
        <w:t>s</w:t>
      </w:r>
      <w:r w:rsidRPr="00C17D7F">
        <w:rPr>
          <w:lang w:val="en-GB"/>
        </w:rPr>
        <w:t xml:space="preserve"> transmute</w:t>
      </w:r>
      <w:r w:rsidR="00D97B04">
        <w:rPr>
          <w:lang w:val="en-GB"/>
        </w:rPr>
        <w:t>s</w:t>
      </w:r>
      <w:r w:rsidRPr="00C17D7F">
        <w:rPr>
          <w:lang w:val="en-GB"/>
        </w:rPr>
        <w:t xml:space="preserve"> from being a question of belonging to a specific status group</w:t>
      </w:r>
      <w:r>
        <w:rPr>
          <w:lang w:val="en-GB"/>
        </w:rPr>
        <w:t xml:space="preserve"> – as in Weber’s thinking – </w:t>
      </w:r>
      <w:r w:rsidRPr="00C17D7F">
        <w:rPr>
          <w:lang w:val="en-GB"/>
        </w:rPr>
        <w:t xml:space="preserve">to </w:t>
      </w:r>
      <w:r>
        <w:rPr>
          <w:lang w:val="en-GB"/>
        </w:rPr>
        <w:t>one</w:t>
      </w:r>
      <w:r w:rsidRPr="00C17D7F">
        <w:rPr>
          <w:lang w:val="en-GB"/>
        </w:rPr>
        <w:t xml:space="preserve"> of </w:t>
      </w:r>
      <w:r>
        <w:rPr>
          <w:lang w:val="en-GB"/>
        </w:rPr>
        <w:t xml:space="preserve">gaining agency by </w:t>
      </w:r>
      <w:r w:rsidR="00D97B04">
        <w:rPr>
          <w:lang w:val="en-GB"/>
        </w:rPr>
        <w:t>virtue of</w:t>
      </w:r>
      <w:r w:rsidRPr="00C17D7F">
        <w:rPr>
          <w:lang w:val="en-GB"/>
        </w:rPr>
        <w:t xml:space="preserve"> enrol</w:t>
      </w:r>
      <w:r w:rsidR="00D97B04">
        <w:rPr>
          <w:lang w:val="en-GB"/>
        </w:rPr>
        <w:t>ment</w:t>
      </w:r>
      <w:r w:rsidRPr="00C17D7F">
        <w:rPr>
          <w:lang w:val="en-GB"/>
        </w:rPr>
        <w:t xml:space="preserve"> in one party or another. As such, adherence to cultural mores</w:t>
      </w:r>
      <w:r>
        <w:rPr>
          <w:lang w:val="en-GB"/>
        </w:rPr>
        <w:t xml:space="preserve"> (</w:t>
      </w:r>
      <w:r w:rsidR="00D97B04">
        <w:rPr>
          <w:lang w:val="en-GB"/>
        </w:rPr>
        <w:t>e.g.</w:t>
      </w:r>
      <w:r>
        <w:rPr>
          <w:lang w:val="en-GB"/>
        </w:rPr>
        <w:t xml:space="preserve"> solidarity with colleagues)</w:t>
      </w:r>
      <w:r w:rsidR="00D97B04">
        <w:rPr>
          <w:lang w:val="en-GB"/>
        </w:rPr>
        <w:t xml:space="preserve"> </w:t>
      </w:r>
      <w:r w:rsidRPr="00C17D7F">
        <w:rPr>
          <w:lang w:val="en-GB"/>
        </w:rPr>
        <w:t>shifts to</w:t>
      </w:r>
      <w:r>
        <w:rPr>
          <w:lang w:val="en-GB"/>
        </w:rPr>
        <w:t xml:space="preserve"> a perceived need to</w:t>
      </w:r>
      <w:r w:rsidRPr="00C17D7F">
        <w:rPr>
          <w:lang w:val="en-GB"/>
        </w:rPr>
        <w:t xml:space="preserve"> advertis</w:t>
      </w:r>
      <w:r>
        <w:rPr>
          <w:lang w:val="en-GB"/>
        </w:rPr>
        <w:t>e</w:t>
      </w:r>
      <w:r w:rsidRPr="00C17D7F">
        <w:rPr>
          <w:lang w:val="en-GB"/>
        </w:rPr>
        <w:t xml:space="preserve"> one’s availability in the face of the latest ‘call’</w:t>
      </w:r>
      <w:r>
        <w:rPr>
          <w:lang w:val="en-GB"/>
        </w:rPr>
        <w:t xml:space="preserve"> (</w:t>
      </w:r>
      <w:r w:rsidR="00D97B04">
        <w:rPr>
          <w:lang w:val="en-GB"/>
        </w:rPr>
        <w:t xml:space="preserve">e.g. </w:t>
      </w:r>
      <w:r>
        <w:rPr>
          <w:lang w:val="en-GB"/>
        </w:rPr>
        <w:t>how to ‘let go’ of staff)</w:t>
      </w:r>
      <w:r w:rsidRPr="00C17D7F">
        <w:rPr>
          <w:lang w:val="en-GB"/>
        </w:rPr>
        <w:t xml:space="preserve">. In consequence, making </w:t>
      </w:r>
      <w:r w:rsidR="00213090">
        <w:rPr>
          <w:lang w:val="en-GB"/>
        </w:rPr>
        <w:t xml:space="preserve">one’s </w:t>
      </w:r>
      <w:r w:rsidRPr="00C17D7F">
        <w:rPr>
          <w:lang w:val="en-GB"/>
        </w:rPr>
        <w:t>‘response-</w:t>
      </w:r>
      <w:proofErr w:type="spellStart"/>
      <w:r w:rsidRPr="00C17D7F">
        <w:rPr>
          <w:lang w:val="en-GB"/>
        </w:rPr>
        <w:t>ableness</w:t>
      </w:r>
      <w:proofErr w:type="spellEnd"/>
      <w:r w:rsidRPr="00C17D7F">
        <w:rPr>
          <w:lang w:val="en-GB"/>
        </w:rPr>
        <w:t xml:space="preserve">’ visible and available to the requisite parties inevitably becomes </w:t>
      </w:r>
      <w:r>
        <w:rPr>
          <w:lang w:val="en-GB"/>
        </w:rPr>
        <w:t xml:space="preserve">as much </w:t>
      </w:r>
      <w:r w:rsidRPr="00CA0D85">
        <w:rPr>
          <w:lang w:val="en-GB"/>
        </w:rPr>
        <w:t xml:space="preserve">a matter of </w:t>
      </w:r>
      <w:r w:rsidRPr="00AC6E1D">
        <w:rPr>
          <w:i/>
          <w:lang w:val="en-GB"/>
        </w:rPr>
        <w:t>face</w:t>
      </w:r>
      <w:r w:rsidRPr="00CA0D85">
        <w:rPr>
          <w:lang w:val="en-GB"/>
        </w:rPr>
        <w:t xml:space="preserve"> </w:t>
      </w:r>
      <w:r>
        <w:rPr>
          <w:lang w:val="en-GB"/>
        </w:rPr>
        <w:t>as it thrives on</w:t>
      </w:r>
      <w:r w:rsidRPr="00CA0D85">
        <w:rPr>
          <w:lang w:val="en-GB"/>
        </w:rPr>
        <w:t xml:space="preserve"> </w:t>
      </w:r>
      <w:r w:rsidRPr="00AC6E1D">
        <w:rPr>
          <w:i/>
          <w:lang w:val="en-GB"/>
        </w:rPr>
        <w:t>position</w:t>
      </w:r>
      <w:r w:rsidRPr="00C17D7F">
        <w:rPr>
          <w:lang w:val="en-GB"/>
        </w:rPr>
        <w:t xml:space="preserve"> </w:t>
      </w:r>
      <w:r>
        <w:rPr>
          <w:lang w:val="en-GB"/>
        </w:rPr>
        <w:t xml:space="preserve">in a network </w:t>
      </w:r>
      <w:r w:rsidRPr="00CA0D85">
        <w:rPr>
          <w:lang w:val="en-GB"/>
        </w:rPr>
        <w:t>(</w:t>
      </w:r>
      <w:ins w:id="49" w:author="Author">
        <w:r w:rsidR="00CA1449">
          <w:rPr>
            <w:lang w:val="en-GB"/>
          </w:rPr>
          <w:t>Munro</w:t>
        </w:r>
      </w:ins>
      <w:r>
        <w:rPr>
          <w:lang w:val="en-GB"/>
        </w:rPr>
        <w:t>,</w:t>
      </w:r>
      <w:r w:rsidRPr="00CA0D85">
        <w:rPr>
          <w:lang w:val="en-GB"/>
        </w:rPr>
        <w:t xml:space="preserve"> 2015</w:t>
      </w:r>
      <w:r w:rsidRPr="00C17D7F">
        <w:rPr>
          <w:lang w:val="en-GB"/>
        </w:rPr>
        <w:t xml:space="preserve">). The reliance on the kind of knowledge exhibited over the impossibility of marriage in Trollope’s novel, discussed earlier, gives way to </w:t>
      </w:r>
      <w:r>
        <w:rPr>
          <w:lang w:val="en-GB"/>
        </w:rPr>
        <w:t xml:space="preserve">a </w:t>
      </w:r>
      <w:r w:rsidRPr="00C17D7F">
        <w:rPr>
          <w:lang w:val="en-GB"/>
        </w:rPr>
        <w:t xml:space="preserve">dependence on the kind of </w:t>
      </w:r>
      <w:proofErr w:type="spellStart"/>
      <w:r w:rsidRPr="00C17D7F">
        <w:rPr>
          <w:lang w:val="en-GB"/>
        </w:rPr>
        <w:t>facework</w:t>
      </w:r>
      <w:proofErr w:type="spellEnd"/>
      <w:r w:rsidRPr="00C17D7F">
        <w:rPr>
          <w:lang w:val="en-GB"/>
        </w:rPr>
        <w:t xml:space="preserve"> discussed by </w:t>
      </w:r>
      <w:proofErr w:type="spellStart"/>
      <w:r w:rsidRPr="00C17D7F">
        <w:rPr>
          <w:lang w:val="en-GB"/>
        </w:rPr>
        <w:t>Goffman</w:t>
      </w:r>
      <w:proofErr w:type="spellEnd"/>
      <w:r w:rsidRPr="00C17D7F">
        <w:rPr>
          <w:lang w:val="en-GB"/>
        </w:rPr>
        <w:t xml:space="preserve"> (1959) in his analysis of the presentation of self </w:t>
      </w:r>
      <w:r>
        <w:rPr>
          <w:lang w:val="en-GB"/>
        </w:rPr>
        <w:t>and</w:t>
      </w:r>
      <w:r w:rsidRPr="00C17D7F">
        <w:rPr>
          <w:lang w:val="en-GB"/>
        </w:rPr>
        <w:t xml:space="preserve"> </w:t>
      </w:r>
      <w:r>
        <w:rPr>
          <w:lang w:val="en-GB"/>
        </w:rPr>
        <w:t xml:space="preserve">a </w:t>
      </w:r>
      <w:r w:rsidRPr="00C17D7F">
        <w:rPr>
          <w:lang w:val="en-GB"/>
        </w:rPr>
        <w:t xml:space="preserve">reliance on the kind of account-giving </w:t>
      </w:r>
      <w:r w:rsidR="00213090">
        <w:rPr>
          <w:lang w:val="en-GB"/>
        </w:rPr>
        <w:t xml:space="preserve">that </w:t>
      </w:r>
      <w:r w:rsidRPr="00C17D7F">
        <w:rPr>
          <w:lang w:val="en-GB"/>
        </w:rPr>
        <w:t xml:space="preserve">Garfinkel (1967) </w:t>
      </w:r>
      <w:r w:rsidR="00213090">
        <w:rPr>
          <w:lang w:val="en-GB"/>
        </w:rPr>
        <w:t>makes</w:t>
      </w:r>
      <w:r>
        <w:rPr>
          <w:lang w:val="en-GB"/>
        </w:rPr>
        <w:t xml:space="preserve"> </w:t>
      </w:r>
      <w:r w:rsidR="00213090">
        <w:rPr>
          <w:lang w:val="en-GB"/>
        </w:rPr>
        <w:t>integral</w:t>
      </w:r>
      <w:r w:rsidR="00213090" w:rsidRPr="00C17D7F">
        <w:rPr>
          <w:lang w:val="en-GB"/>
        </w:rPr>
        <w:t xml:space="preserve"> </w:t>
      </w:r>
      <w:r w:rsidRPr="00C17D7F">
        <w:rPr>
          <w:lang w:val="en-GB"/>
        </w:rPr>
        <w:t xml:space="preserve">to </w:t>
      </w:r>
      <w:r w:rsidR="00213090">
        <w:rPr>
          <w:lang w:val="en-GB"/>
        </w:rPr>
        <w:t>an</w:t>
      </w:r>
      <w:r w:rsidRPr="00C17D7F">
        <w:rPr>
          <w:lang w:val="en-GB"/>
        </w:rPr>
        <w:t xml:space="preserve"> affirmation of membership</w:t>
      </w:r>
      <w:r w:rsidR="00681E56" w:rsidRPr="00C17D7F">
        <w:rPr>
          <w:lang w:val="en-GB"/>
        </w:rPr>
        <w:t xml:space="preserve"> </w:t>
      </w:r>
      <w:r w:rsidR="00213090">
        <w:rPr>
          <w:lang w:val="en-GB"/>
        </w:rPr>
        <w:t>th</w:t>
      </w:r>
      <w:r w:rsidR="00E8702D">
        <w:rPr>
          <w:lang w:val="en-GB"/>
        </w:rPr>
        <w:t>r</w:t>
      </w:r>
      <w:r w:rsidR="00213090">
        <w:rPr>
          <w:lang w:val="en-GB"/>
        </w:rPr>
        <w:t>ough</w:t>
      </w:r>
      <w:r w:rsidR="00681E56" w:rsidRPr="00C17D7F">
        <w:rPr>
          <w:lang w:val="en-GB"/>
        </w:rPr>
        <w:t xml:space="preserve"> the ‘passing’ of accounts</w:t>
      </w:r>
      <w:r w:rsidR="00681E56">
        <w:rPr>
          <w:lang w:val="en-GB"/>
        </w:rPr>
        <w:t xml:space="preserve"> (</w:t>
      </w:r>
      <w:ins w:id="50" w:author="Author">
        <w:r w:rsidR="00CA1449">
          <w:rPr>
            <w:lang w:val="en-GB"/>
          </w:rPr>
          <w:t>Latimer</w:t>
        </w:r>
      </w:ins>
      <w:r w:rsidR="00681E56">
        <w:rPr>
          <w:lang w:val="en-GB"/>
        </w:rPr>
        <w:t xml:space="preserve"> 2004, </w:t>
      </w:r>
      <w:ins w:id="51" w:author="Author">
        <w:r w:rsidR="00CA1449">
          <w:rPr>
            <w:lang w:val="en-GB"/>
          </w:rPr>
          <w:t>Munro</w:t>
        </w:r>
      </w:ins>
      <w:r w:rsidR="00681E56">
        <w:rPr>
          <w:lang w:val="en-GB"/>
        </w:rPr>
        <w:t xml:space="preserve"> 2001)</w:t>
      </w:r>
      <w:r w:rsidR="00681E56" w:rsidRPr="00C17D7F">
        <w:rPr>
          <w:lang w:val="en-GB"/>
        </w:rPr>
        <w:t>.</w:t>
      </w:r>
    </w:p>
    <w:p w14:paraId="189B1C93" w14:textId="77777777" w:rsidR="00690928" w:rsidRPr="00C17D7F" w:rsidRDefault="00690928">
      <w:pPr>
        <w:pStyle w:val="Body"/>
        <w:rPr>
          <w:lang w:val="en-GB"/>
        </w:rPr>
      </w:pPr>
    </w:p>
    <w:p w14:paraId="5858B1D9" w14:textId="4CEFAC9A" w:rsidR="00690928" w:rsidRPr="00C17D7F" w:rsidRDefault="00690928">
      <w:pPr>
        <w:pStyle w:val="Body"/>
        <w:rPr>
          <w:lang w:val="en-GB"/>
        </w:rPr>
      </w:pPr>
      <w:r w:rsidRPr="00C17D7F">
        <w:rPr>
          <w:lang w:val="en-GB"/>
        </w:rPr>
        <w:t xml:space="preserve">Hence, rather than </w:t>
      </w:r>
      <w:r>
        <w:rPr>
          <w:lang w:val="en-GB"/>
        </w:rPr>
        <w:t xml:space="preserve">agency </w:t>
      </w:r>
      <w:r w:rsidRPr="00C17D7F">
        <w:rPr>
          <w:lang w:val="en-GB"/>
        </w:rPr>
        <w:t>reflect</w:t>
      </w:r>
      <w:r>
        <w:rPr>
          <w:lang w:val="en-GB"/>
        </w:rPr>
        <w:t>ing</w:t>
      </w:r>
      <w:r w:rsidRPr="00C17D7F">
        <w:rPr>
          <w:lang w:val="en-GB"/>
        </w:rPr>
        <w:t xml:space="preserve"> any homology</w:t>
      </w:r>
      <w:r>
        <w:rPr>
          <w:lang w:val="en-GB"/>
        </w:rPr>
        <w:t xml:space="preserve"> in world-making </w:t>
      </w:r>
      <w:r w:rsidRPr="00C17D7F">
        <w:rPr>
          <w:lang w:val="en-GB"/>
        </w:rPr>
        <w:t xml:space="preserve">with the ‘image of social position’ in Bourdieu’s (1989) formulation of symbolic power, identity </w:t>
      </w:r>
      <w:r w:rsidR="00C337C3">
        <w:rPr>
          <w:lang w:val="en-GB"/>
        </w:rPr>
        <w:t>relies on</w:t>
      </w:r>
      <w:r w:rsidRPr="00C17D7F">
        <w:rPr>
          <w:lang w:val="en-GB"/>
        </w:rPr>
        <w:t xml:space="preserve"> </w:t>
      </w:r>
      <w:r>
        <w:rPr>
          <w:lang w:val="en-GB"/>
        </w:rPr>
        <w:t xml:space="preserve">cultural </w:t>
      </w:r>
      <w:r w:rsidRPr="00C17D7F">
        <w:rPr>
          <w:lang w:val="en-GB"/>
        </w:rPr>
        <w:t>performance</w:t>
      </w:r>
      <w:r>
        <w:rPr>
          <w:lang w:val="en-GB"/>
        </w:rPr>
        <w:t xml:space="preserve"> </w:t>
      </w:r>
      <w:r w:rsidRPr="00493732">
        <w:rPr>
          <w:lang w:val="en-GB"/>
        </w:rPr>
        <w:t>a</w:t>
      </w:r>
      <w:r>
        <w:rPr>
          <w:lang w:val="en-GB"/>
        </w:rPr>
        <w:t>s much as on position</w:t>
      </w:r>
      <w:r w:rsidRPr="00C17D7F">
        <w:rPr>
          <w:lang w:val="en-GB"/>
        </w:rPr>
        <w:t xml:space="preserve">. It is </w:t>
      </w:r>
      <w:proofErr w:type="spellStart"/>
      <w:r w:rsidRPr="00C17D7F">
        <w:rPr>
          <w:lang w:val="en-GB"/>
        </w:rPr>
        <w:t>facework</w:t>
      </w:r>
      <w:proofErr w:type="spellEnd"/>
      <w:r w:rsidRPr="00C17D7F">
        <w:rPr>
          <w:lang w:val="en-GB"/>
        </w:rPr>
        <w:t xml:space="preserve"> and account-giving that </w:t>
      </w:r>
      <w:r w:rsidR="00213090">
        <w:rPr>
          <w:lang w:val="en-GB"/>
        </w:rPr>
        <w:t>become</w:t>
      </w:r>
      <w:r w:rsidRPr="00C17D7F">
        <w:rPr>
          <w:lang w:val="en-GB"/>
        </w:rPr>
        <w:t xml:space="preserve"> reflexive to the often competing and contradictory calls and demands of parties in modernity; and so allow persons to morph ceaselessly between putative positions</w:t>
      </w:r>
      <w:r>
        <w:rPr>
          <w:lang w:val="en-GB"/>
        </w:rPr>
        <w:t xml:space="preserve"> in their networks (</w:t>
      </w:r>
      <w:ins w:id="52" w:author="Author">
        <w:r w:rsidR="00CA1449">
          <w:rPr>
            <w:lang w:val="en-GB"/>
          </w:rPr>
          <w:t>Munro</w:t>
        </w:r>
      </w:ins>
      <w:r>
        <w:rPr>
          <w:lang w:val="en-GB"/>
        </w:rPr>
        <w:t>, 1999)</w:t>
      </w:r>
      <w:r w:rsidRPr="00C17D7F">
        <w:rPr>
          <w:lang w:val="en-GB"/>
        </w:rPr>
        <w:t xml:space="preserve">. What we are suggesting, then, is that when an analysis of class resorts to </w:t>
      </w:r>
      <w:r>
        <w:rPr>
          <w:lang w:val="en-GB"/>
        </w:rPr>
        <w:t xml:space="preserve">static and out-of-date </w:t>
      </w:r>
      <w:r w:rsidRPr="00C17D7F">
        <w:rPr>
          <w:lang w:val="en-GB"/>
        </w:rPr>
        <w:t xml:space="preserve">notions of cultural capital, as </w:t>
      </w:r>
      <w:r w:rsidR="00213090">
        <w:rPr>
          <w:lang w:val="en-GB"/>
        </w:rPr>
        <w:t>with</w:t>
      </w:r>
      <w:r w:rsidRPr="00C17D7F">
        <w:rPr>
          <w:lang w:val="en-GB"/>
        </w:rPr>
        <w:t xml:space="preserve"> Savage et al (2013), they miss the effects and affects of a reflexive modernity in which a culture of reform </w:t>
      </w:r>
      <w:proofErr w:type="spellStart"/>
      <w:r w:rsidR="00213090">
        <w:rPr>
          <w:lang w:val="en-GB"/>
        </w:rPr>
        <w:t>restitutes</w:t>
      </w:r>
      <w:proofErr w:type="spellEnd"/>
      <w:r w:rsidR="00213090">
        <w:rPr>
          <w:lang w:val="en-GB"/>
        </w:rPr>
        <w:t xml:space="preserve"> </w:t>
      </w:r>
      <w:r w:rsidRPr="00C17D7F">
        <w:rPr>
          <w:lang w:val="en-GB"/>
        </w:rPr>
        <w:t>dominat</w:t>
      </w:r>
      <w:r w:rsidR="00213090">
        <w:rPr>
          <w:lang w:val="en-GB"/>
        </w:rPr>
        <w:t>ion of the many by the few through</w:t>
      </w:r>
      <w:r w:rsidRPr="00C17D7F">
        <w:rPr>
          <w:lang w:val="en-GB"/>
        </w:rPr>
        <w:t xml:space="preserve"> its uprooting effects. </w:t>
      </w:r>
    </w:p>
    <w:p w14:paraId="5DABB9D5" w14:textId="77777777" w:rsidR="00690928" w:rsidRPr="00C17D7F" w:rsidRDefault="00690928">
      <w:pPr>
        <w:pStyle w:val="Body"/>
        <w:rPr>
          <w:lang w:val="en-GB"/>
        </w:rPr>
      </w:pPr>
    </w:p>
    <w:p w14:paraId="0D6ABEE8" w14:textId="3BAD9F7E" w:rsidR="00690928" w:rsidRPr="00D16415" w:rsidRDefault="00690928">
      <w:pPr>
        <w:pStyle w:val="Body"/>
        <w:rPr>
          <w:lang w:val="en-GB"/>
        </w:rPr>
      </w:pPr>
      <w:r w:rsidRPr="00C17D7F">
        <w:rPr>
          <w:lang w:val="en-GB"/>
        </w:rPr>
        <w:t xml:space="preserve">The culture of reform, characterized </w:t>
      </w:r>
      <w:r>
        <w:rPr>
          <w:lang w:val="en-GB"/>
        </w:rPr>
        <w:t xml:space="preserve">as it is </w:t>
      </w:r>
      <w:r w:rsidRPr="00C17D7F">
        <w:rPr>
          <w:lang w:val="en-GB"/>
        </w:rPr>
        <w:t xml:space="preserve">by </w:t>
      </w:r>
      <w:r>
        <w:rPr>
          <w:lang w:val="en-GB"/>
        </w:rPr>
        <w:t xml:space="preserve">an </w:t>
      </w:r>
      <w:r w:rsidRPr="00C17D7F">
        <w:rPr>
          <w:lang w:val="en-GB"/>
        </w:rPr>
        <w:t>uprooting of ‘place’</w:t>
      </w:r>
      <w:r>
        <w:rPr>
          <w:lang w:val="en-GB"/>
        </w:rPr>
        <w:t xml:space="preserve"> in favour of parties drawing </w:t>
      </w:r>
      <w:r w:rsidR="00C337C3">
        <w:rPr>
          <w:lang w:val="en-GB"/>
        </w:rPr>
        <w:t>together</w:t>
      </w:r>
      <w:r>
        <w:rPr>
          <w:lang w:val="en-GB"/>
        </w:rPr>
        <w:t xml:space="preserve"> ‘positions’ in a network</w:t>
      </w:r>
      <w:r w:rsidRPr="00C17D7F">
        <w:rPr>
          <w:lang w:val="en-GB"/>
        </w:rPr>
        <w:t xml:space="preserve">, </w:t>
      </w:r>
      <w:r>
        <w:rPr>
          <w:lang w:val="en-GB"/>
        </w:rPr>
        <w:t>neither</w:t>
      </w:r>
      <w:r w:rsidRPr="00C17D7F">
        <w:rPr>
          <w:lang w:val="en-GB"/>
        </w:rPr>
        <w:t xml:space="preserve"> relies on </w:t>
      </w:r>
      <w:r>
        <w:rPr>
          <w:lang w:val="en-GB"/>
        </w:rPr>
        <w:t>the kind of habitus drilled in by forms of</w:t>
      </w:r>
      <w:r w:rsidRPr="00C17D7F">
        <w:rPr>
          <w:lang w:val="en-GB"/>
        </w:rPr>
        <w:t xml:space="preserve"> schooling, or</w:t>
      </w:r>
      <w:r>
        <w:rPr>
          <w:lang w:val="en-GB"/>
        </w:rPr>
        <w:t xml:space="preserve"> the kind of ‘system of predispositions’</w:t>
      </w:r>
      <w:r w:rsidRPr="00C17D7F">
        <w:rPr>
          <w:lang w:val="en-GB"/>
        </w:rPr>
        <w:t xml:space="preserve"> </w:t>
      </w:r>
      <w:r>
        <w:rPr>
          <w:lang w:val="en-GB"/>
        </w:rPr>
        <w:t xml:space="preserve">(Bourdieu, 1973: </w:t>
      </w:r>
      <w:r w:rsidRPr="00845E8F">
        <w:rPr>
          <w:lang w:val="en-GB"/>
        </w:rPr>
        <w:t>80</w:t>
      </w:r>
      <w:r>
        <w:rPr>
          <w:lang w:val="en-GB"/>
        </w:rPr>
        <w:t>;</w:t>
      </w:r>
      <w:r w:rsidRPr="007303DF">
        <w:rPr>
          <w:lang w:val="en-GB"/>
        </w:rPr>
        <w:t xml:space="preserve"> </w:t>
      </w:r>
      <w:r w:rsidRPr="00845E8F">
        <w:rPr>
          <w:lang w:val="en-GB"/>
        </w:rPr>
        <w:t>Goldthorpe</w:t>
      </w:r>
      <w:r>
        <w:rPr>
          <w:lang w:val="en-GB"/>
        </w:rPr>
        <w:t>,</w:t>
      </w:r>
      <w:r w:rsidRPr="00845E8F">
        <w:rPr>
          <w:lang w:val="en-GB"/>
        </w:rPr>
        <w:t xml:space="preserve"> 2006: 8</w:t>
      </w:r>
      <w:r>
        <w:rPr>
          <w:lang w:val="en-GB"/>
        </w:rPr>
        <w:t xml:space="preserve">) that may stem from </w:t>
      </w:r>
      <w:r w:rsidRPr="00C17D7F">
        <w:rPr>
          <w:lang w:val="en-GB"/>
        </w:rPr>
        <w:t>‘bringing</w:t>
      </w:r>
      <w:r w:rsidR="00D16415" w:rsidRPr="00D16415">
        <w:rPr>
          <w:lang w:val="en-GB"/>
        </w:rPr>
        <w:t xml:space="preserve"> </w:t>
      </w:r>
      <w:r w:rsidR="00D16415" w:rsidRPr="002258AE">
        <w:rPr>
          <w:lang w:val="en-GB"/>
        </w:rPr>
        <w:t>people</w:t>
      </w:r>
      <w:r w:rsidRPr="00C17D7F">
        <w:rPr>
          <w:lang w:val="en-GB"/>
        </w:rPr>
        <w:t xml:space="preserve"> up’ in a </w:t>
      </w:r>
      <w:r>
        <w:rPr>
          <w:lang w:val="en-GB"/>
        </w:rPr>
        <w:t xml:space="preserve">distinct </w:t>
      </w:r>
      <w:r w:rsidRPr="00C17D7F">
        <w:rPr>
          <w:lang w:val="en-GB"/>
        </w:rPr>
        <w:t>institutional ethos. Rather it is to the advantage of those charged with reform to promote</w:t>
      </w:r>
      <w:r>
        <w:rPr>
          <w:lang w:val="en-GB"/>
        </w:rPr>
        <w:t xml:space="preserve"> into positions those </w:t>
      </w:r>
      <w:r w:rsidRPr="00C17D7F">
        <w:rPr>
          <w:lang w:val="en-GB"/>
        </w:rPr>
        <w:t xml:space="preserve">who perform themselves as </w:t>
      </w:r>
      <w:r w:rsidR="00C337C3">
        <w:rPr>
          <w:lang w:val="en-GB"/>
        </w:rPr>
        <w:t>‘</w:t>
      </w:r>
      <w:r w:rsidRPr="00C17D7F">
        <w:rPr>
          <w:lang w:val="en-GB"/>
        </w:rPr>
        <w:t>response-able</w:t>
      </w:r>
      <w:r w:rsidR="00C337C3">
        <w:rPr>
          <w:lang w:val="en-GB"/>
        </w:rPr>
        <w:t xml:space="preserve">’ – </w:t>
      </w:r>
      <w:r w:rsidRPr="00C17D7F">
        <w:rPr>
          <w:lang w:val="en-GB"/>
        </w:rPr>
        <w:t xml:space="preserve">ready and able to deliver the calls that different ‘parties’ </w:t>
      </w:r>
      <w:r w:rsidR="00C337C3">
        <w:rPr>
          <w:lang w:val="en-GB"/>
        </w:rPr>
        <w:t>emit</w:t>
      </w:r>
      <w:r w:rsidRPr="00C17D7F">
        <w:rPr>
          <w:lang w:val="en-GB"/>
        </w:rPr>
        <w:t xml:space="preserve">. </w:t>
      </w:r>
      <w:r w:rsidRPr="00D16415">
        <w:rPr>
          <w:lang w:val="en-GB"/>
        </w:rPr>
        <w:t xml:space="preserve">People whose habitus exactly enables them to shift belongings and – unlike </w:t>
      </w:r>
      <w:r w:rsidR="00D16415" w:rsidRPr="00AC6E1D">
        <w:rPr>
          <w:lang w:val="en-GB"/>
        </w:rPr>
        <w:t>Bourdieu’s</w:t>
      </w:r>
      <w:r w:rsidRPr="00D16415">
        <w:rPr>
          <w:lang w:val="en-GB"/>
        </w:rPr>
        <w:t xml:space="preserve"> men of the Bearn</w:t>
      </w:r>
      <w:r w:rsidRPr="00AC6E1D">
        <w:rPr>
          <w:lang w:val="en-GB"/>
        </w:rPr>
        <w:t xml:space="preserve"> (see </w:t>
      </w:r>
      <w:proofErr w:type="spellStart"/>
      <w:r w:rsidRPr="00D16415">
        <w:rPr>
          <w:lang w:val="en-GB"/>
        </w:rPr>
        <w:t>Wacquant</w:t>
      </w:r>
      <w:proofErr w:type="spellEnd"/>
      <w:r w:rsidR="00213090">
        <w:rPr>
          <w:lang w:val="en-GB"/>
        </w:rPr>
        <w:t>,</w:t>
      </w:r>
      <w:r w:rsidRPr="00D16415">
        <w:rPr>
          <w:lang w:val="en-GB"/>
        </w:rPr>
        <w:t xml:space="preserve"> 2004) – ‘unstick’ their world in order to help </w:t>
      </w:r>
      <w:r w:rsidRPr="00AC6E1D">
        <w:rPr>
          <w:lang w:val="en-GB"/>
        </w:rPr>
        <w:t>forge</w:t>
      </w:r>
      <w:r w:rsidRPr="00D16415">
        <w:rPr>
          <w:lang w:val="en-GB"/>
        </w:rPr>
        <w:t xml:space="preserve"> another. People whose system of predispositions leave them ready and able – at a moments notice – to move on; detaching from one set of agendas and relations, while attaching to another set of agendas and relations. </w:t>
      </w:r>
    </w:p>
    <w:p w14:paraId="532A7477" w14:textId="77777777" w:rsidR="00690928" w:rsidRPr="00D16415" w:rsidRDefault="00690928">
      <w:pPr>
        <w:pStyle w:val="Body"/>
        <w:rPr>
          <w:lang w:val="en-GB"/>
        </w:rPr>
      </w:pPr>
    </w:p>
    <w:p w14:paraId="5BE59760" w14:textId="77777777" w:rsidR="007F111B" w:rsidRDefault="007F111B">
      <w:pPr>
        <w:pStyle w:val="Body"/>
        <w:rPr>
          <w:lang w:val="en-GB"/>
        </w:rPr>
      </w:pPr>
    </w:p>
    <w:p w14:paraId="11ED2850" w14:textId="50729CE2" w:rsidR="007F111B" w:rsidRPr="00AC6E1D" w:rsidRDefault="007F111B">
      <w:pPr>
        <w:pStyle w:val="Body"/>
        <w:rPr>
          <w:b/>
          <w:lang w:val="en-GB"/>
        </w:rPr>
      </w:pPr>
      <w:r w:rsidRPr="00AC6E1D">
        <w:rPr>
          <w:b/>
          <w:lang w:val="en-GB"/>
        </w:rPr>
        <w:lastRenderedPageBreak/>
        <w:t>Discussion: Class-making and Power</w:t>
      </w:r>
    </w:p>
    <w:p w14:paraId="082C5597" w14:textId="77777777" w:rsidR="00690928" w:rsidRPr="00C17D7F" w:rsidRDefault="00690928">
      <w:pPr>
        <w:pStyle w:val="Body"/>
        <w:rPr>
          <w:lang w:val="en-GB"/>
        </w:rPr>
      </w:pPr>
    </w:p>
    <w:p w14:paraId="27DC2765" w14:textId="3EFFE7E3" w:rsidR="00101987" w:rsidRPr="00CA0D85" w:rsidRDefault="00C337C3">
      <w:pPr>
        <w:pStyle w:val="Body"/>
        <w:rPr>
          <w:lang w:val="en-GB"/>
        </w:rPr>
      </w:pPr>
      <w:r>
        <w:rPr>
          <w:lang w:val="en-GB"/>
        </w:rPr>
        <w:t>The</w:t>
      </w:r>
      <w:r w:rsidR="00690928" w:rsidRPr="00D16415">
        <w:rPr>
          <w:lang w:val="en-GB"/>
        </w:rPr>
        <w:t xml:space="preserve"> main point in raising the</w:t>
      </w:r>
      <w:r>
        <w:rPr>
          <w:lang w:val="en-GB"/>
        </w:rPr>
        <w:t>se</w:t>
      </w:r>
      <w:r w:rsidR="00690928" w:rsidRPr="00D16415">
        <w:rPr>
          <w:lang w:val="en-GB"/>
        </w:rPr>
        <w:t xml:space="preserve"> issues</w:t>
      </w:r>
      <w:r w:rsidR="00690928" w:rsidRPr="00AC6E1D">
        <w:rPr>
          <w:lang w:val="en-GB"/>
        </w:rPr>
        <w:t xml:space="preserve"> about identity and belonging</w:t>
      </w:r>
      <w:r>
        <w:rPr>
          <w:lang w:val="en-GB"/>
        </w:rPr>
        <w:t xml:space="preserve"> </w:t>
      </w:r>
      <w:r w:rsidR="00690928" w:rsidRPr="00D16415">
        <w:rPr>
          <w:lang w:val="en-GB"/>
        </w:rPr>
        <w:t xml:space="preserve">is </w:t>
      </w:r>
      <w:r w:rsidR="00690928" w:rsidRPr="00AC6E1D">
        <w:rPr>
          <w:lang w:val="en-GB"/>
        </w:rPr>
        <w:t>far from</w:t>
      </w:r>
      <w:r w:rsidR="00690928" w:rsidRPr="00D16415">
        <w:rPr>
          <w:lang w:val="en-GB"/>
        </w:rPr>
        <w:t xml:space="preserve"> </w:t>
      </w:r>
      <w:r w:rsidR="00690928" w:rsidRPr="00AC6E1D">
        <w:rPr>
          <w:lang w:val="en-GB"/>
        </w:rPr>
        <w:t xml:space="preserve">our </w:t>
      </w:r>
      <w:r w:rsidR="00690928" w:rsidRPr="00D16415">
        <w:rPr>
          <w:lang w:val="en-GB"/>
        </w:rPr>
        <w:t>suggest</w:t>
      </w:r>
      <w:r w:rsidR="00690928" w:rsidRPr="00AC6E1D">
        <w:rPr>
          <w:lang w:val="en-GB"/>
        </w:rPr>
        <w:t>ing</w:t>
      </w:r>
      <w:r w:rsidR="00690928" w:rsidRPr="00D16415">
        <w:rPr>
          <w:lang w:val="en-GB"/>
        </w:rPr>
        <w:t xml:space="preserve"> t</w:t>
      </w:r>
      <w:r>
        <w:rPr>
          <w:lang w:val="en-GB"/>
        </w:rPr>
        <w:t>hat t</w:t>
      </w:r>
      <w:r w:rsidR="00690928" w:rsidRPr="00D16415">
        <w:rPr>
          <w:lang w:val="en-GB"/>
        </w:rPr>
        <w:t xml:space="preserve">he ‘right’ system of predispositions will </w:t>
      </w:r>
      <w:r>
        <w:rPr>
          <w:lang w:val="en-GB"/>
        </w:rPr>
        <w:t>guarantee advancement</w:t>
      </w:r>
      <w:r w:rsidR="00690928" w:rsidRPr="00D16415">
        <w:rPr>
          <w:lang w:val="en-GB"/>
        </w:rPr>
        <w:t>.</w:t>
      </w:r>
      <w:r w:rsidR="00690928" w:rsidRPr="00C17D7F">
        <w:rPr>
          <w:lang w:val="en-GB"/>
        </w:rPr>
        <w:t xml:space="preserve"> To the contrary it is </w:t>
      </w:r>
      <w:r>
        <w:rPr>
          <w:lang w:val="en-GB"/>
        </w:rPr>
        <w:t>more tha</w:t>
      </w:r>
      <w:r w:rsidR="00144204">
        <w:rPr>
          <w:lang w:val="en-GB"/>
        </w:rPr>
        <w:t>t</w:t>
      </w:r>
      <w:r w:rsidR="00690928" w:rsidRPr="00C17D7F">
        <w:rPr>
          <w:lang w:val="en-GB"/>
        </w:rPr>
        <w:t xml:space="preserve"> identities</w:t>
      </w:r>
      <w:r w:rsidR="00144204">
        <w:rPr>
          <w:lang w:val="en-GB"/>
        </w:rPr>
        <w:t xml:space="preserve"> get performed</w:t>
      </w:r>
      <w:r w:rsidR="00690928" w:rsidRPr="00C17D7F">
        <w:rPr>
          <w:lang w:val="en-GB"/>
        </w:rPr>
        <w:t xml:space="preserve"> in ways that increas</w:t>
      </w:r>
      <w:r>
        <w:rPr>
          <w:lang w:val="en-GB"/>
        </w:rPr>
        <w:t xml:space="preserve">e the </w:t>
      </w:r>
      <w:r w:rsidR="00690928" w:rsidRPr="00C17D7F">
        <w:rPr>
          <w:lang w:val="en-GB"/>
        </w:rPr>
        <w:t>stock of persons mak</w:t>
      </w:r>
      <w:r w:rsidR="00144204">
        <w:rPr>
          <w:lang w:val="en-GB"/>
        </w:rPr>
        <w:t>ing</w:t>
      </w:r>
      <w:r w:rsidR="00690928" w:rsidRPr="00C17D7F">
        <w:rPr>
          <w:lang w:val="en-GB"/>
        </w:rPr>
        <w:t xml:space="preserve"> themselves consum</w:t>
      </w:r>
      <w:r w:rsidR="00144204">
        <w:rPr>
          <w:lang w:val="en-GB"/>
        </w:rPr>
        <w:t>able</w:t>
      </w:r>
      <w:r w:rsidR="00690928" w:rsidRPr="00C17D7F">
        <w:rPr>
          <w:lang w:val="en-GB"/>
        </w:rPr>
        <w:t xml:space="preserve"> </w:t>
      </w:r>
      <w:r w:rsidR="00144204">
        <w:rPr>
          <w:lang w:val="en-GB"/>
        </w:rPr>
        <w:t>to</w:t>
      </w:r>
      <w:r w:rsidR="00690928" w:rsidRPr="00C17D7F">
        <w:rPr>
          <w:lang w:val="en-GB"/>
        </w:rPr>
        <w:t xml:space="preserve"> th</w:t>
      </w:r>
      <w:r w:rsidR="00213090">
        <w:rPr>
          <w:lang w:val="en-GB"/>
        </w:rPr>
        <w:t>ose who hold sway in</w:t>
      </w:r>
      <w:r w:rsidR="00690928" w:rsidRPr="00C17D7F">
        <w:rPr>
          <w:lang w:val="en-GB"/>
        </w:rPr>
        <w:t xml:space="preserve"> reforming parties. </w:t>
      </w:r>
      <w:r w:rsidR="004923DE">
        <w:rPr>
          <w:lang w:val="en-GB"/>
        </w:rPr>
        <w:t xml:space="preserve">Thus in </w:t>
      </w:r>
      <w:r w:rsidR="00213090">
        <w:rPr>
          <w:lang w:val="en-GB"/>
        </w:rPr>
        <w:t xml:space="preserve">making this </w:t>
      </w:r>
      <w:r w:rsidR="004923DE">
        <w:rPr>
          <w:lang w:val="en-GB"/>
        </w:rPr>
        <w:t xml:space="preserve">critique of </w:t>
      </w:r>
      <w:r w:rsidR="00690928" w:rsidRPr="00C17D7F">
        <w:rPr>
          <w:lang w:val="en-GB"/>
        </w:rPr>
        <w:t>Savage et al (2013)</w:t>
      </w:r>
      <w:r w:rsidR="00213090">
        <w:rPr>
          <w:lang w:val="en-GB"/>
        </w:rPr>
        <w:t>,</w:t>
      </w:r>
      <w:r w:rsidR="00690928" w:rsidRPr="00C17D7F">
        <w:rPr>
          <w:lang w:val="en-GB"/>
        </w:rPr>
        <w:t xml:space="preserve"> we think it is </w:t>
      </w:r>
      <w:r w:rsidR="00690928">
        <w:rPr>
          <w:lang w:val="en-GB"/>
        </w:rPr>
        <w:t>vital</w:t>
      </w:r>
      <w:r w:rsidR="00690928" w:rsidRPr="00C17D7F">
        <w:rPr>
          <w:lang w:val="en-GB"/>
        </w:rPr>
        <w:t xml:space="preserve"> to recognise how culture in this reforming mode of modernity is now almost all-consuming</w:t>
      </w:r>
      <w:r w:rsidR="00144204">
        <w:rPr>
          <w:lang w:val="en-GB"/>
        </w:rPr>
        <w:t xml:space="preserve">. </w:t>
      </w:r>
      <w:r w:rsidR="00213090">
        <w:rPr>
          <w:lang w:val="en-GB"/>
        </w:rPr>
        <w:t>Critically,</w:t>
      </w:r>
      <w:r w:rsidR="00690928" w:rsidRPr="00C17D7F">
        <w:rPr>
          <w:lang w:val="en-GB"/>
        </w:rPr>
        <w:t xml:space="preserve"> the sheer numbers of persons </w:t>
      </w:r>
      <w:r w:rsidR="00144204">
        <w:rPr>
          <w:lang w:val="en-GB"/>
        </w:rPr>
        <w:t>making themselves</w:t>
      </w:r>
      <w:r w:rsidR="00144204" w:rsidRPr="00C17D7F">
        <w:rPr>
          <w:lang w:val="en-GB"/>
        </w:rPr>
        <w:t xml:space="preserve"> </w:t>
      </w:r>
      <w:r w:rsidR="00690928" w:rsidRPr="00C17D7F">
        <w:rPr>
          <w:lang w:val="en-GB"/>
        </w:rPr>
        <w:t>‘availabl</w:t>
      </w:r>
      <w:r w:rsidR="00144204">
        <w:rPr>
          <w:lang w:val="en-GB"/>
        </w:rPr>
        <w:t>e</w:t>
      </w:r>
      <w:r w:rsidR="00690928" w:rsidRPr="00C17D7F">
        <w:rPr>
          <w:lang w:val="en-GB"/>
        </w:rPr>
        <w:t>’ and ‘response-ab</w:t>
      </w:r>
      <w:r w:rsidR="00144204">
        <w:rPr>
          <w:lang w:val="en-GB"/>
        </w:rPr>
        <w:t>le</w:t>
      </w:r>
      <w:r w:rsidR="00690928" w:rsidRPr="00C17D7F">
        <w:rPr>
          <w:lang w:val="en-GB"/>
        </w:rPr>
        <w:t>’</w:t>
      </w:r>
      <w:r w:rsidR="00144204">
        <w:rPr>
          <w:lang w:val="en-GB"/>
        </w:rPr>
        <w:t xml:space="preserve"> today </w:t>
      </w:r>
      <w:r w:rsidR="00690928" w:rsidRPr="00C17D7F">
        <w:rPr>
          <w:lang w:val="en-GB"/>
        </w:rPr>
        <w:t>lead</w:t>
      </w:r>
      <w:r w:rsidR="00144204">
        <w:rPr>
          <w:lang w:val="en-GB"/>
        </w:rPr>
        <w:t xml:space="preserve">s </w:t>
      </w:r>
      <w:r w:rsidR="00690928" w:rsidRPr="00C17D7F">
        <w:rPr>
          <w:lang w:val="en-GB"/>
        </w:rPr>
        <w:t xml:space="preserve">not to </w:t>
      </w:r>
      <w:r w:rsidR="00144204">
        <w:rPr>
          <w:lang w:val="en-GB"/>
        </w:rPr>
        <w:t>them benefitting from</w:t>
      </w:r>
      <w:r w:rsidR="00690928" w:rsidRPr="00C17D7F">
        <w:rPr>
          <w:lang w:val="en-GB"/>
        </w:rPr>
        <w:t xml:space="preserve"> what they deliver</w:t>
      </w:r>
      <w:r w:rsidR="00144204">
        <w:rPr>
          <w:lang w:val="en-GB"/>
        </w:rPr>
        <w:t xml:space="preserve">, </w:t>
      </w:r>
      <w:r w:rsidR="00690928" w:rsidRPr="00C17D7F">
        <w:rPr>
          <w:lang w:val="en-GB"/>
        </w:rPr>
        <w:t xml:space="preserve">but </w:t>
      </w:r>
      <w:r w:rsidR="00144204">
        <w:rPr>
          <w:lang w:val="en-GB"/>
        </w:rPr>
        <w:t xml:space="preserve">rather </w:t>
      </w:r>
      <w:r w:rsidR="00690928">
        <w:rPr>
          <w:lang w:val="en-GB"/>
        </w:rPr>
        <w:t xml:space="preserve">to </w:t>
      </w:r>
      <w:r w:rsidR="00144204">
        <w:rPr>
          <w:lang w:val="en-GB"/>
        </w:rPr>
        <w:t xml:space="preserve">further </w:t>
      </w:r>
      <w:r w:rsidR="00690928">
        <w:rPr>
          <w:lang w:val="en-GB"/>
        </w:rPr>
        <w:t xml:space="preserve">losses </w:t>
      </w:r>
      <w:r w:rsidR="00144204">
        <w:rPr>
          <w:lang w:val="en-GB"/>
        </w:rPr>
        <w:t>in</w:t>
      </w:r>
      <w:r w:rsidR="00690928">
        <w:rPr>
          <w:lang w:val="en-GB"/>
        </w:rPr>
        <w:t xml:space="preserve"> solidarity for the many </w:t>
      </w:r>
      <w:r w:rsidR="00144204">
        <w:rPr>
          <w:lang w:val="en-GB"/>
        </w:rPr>
        <w:t>and the</w:t>
      </w:r>
      <w:r w:rsidR="00690928">
        <w:rPr>
          <w:lang w:val="en-GB"/>
        </w:rPr>
        <w:t xml:space="preserve"> greater </w:t>
      </w:r>
      <w:r w:rsidR="00690928" w:rsidRPr="00C17D7F">
        <w:rPr>
          <w:lang w:val="en-GB"/>
        </w:rPr>
        <w:t>advancement</w:t>
      </w:r>
      <w:r w:rsidR="00144204">
        <w:rPr>
          <w:lang w:val="en-GB"/>
        </w:rPr>
        <w:t xml:space="preserve"> of the few</w:t>
      </w:r>
      <w:r w:rsidR="00690928">
        <w:rPr>
          <w:lang w:val="en-GB"/>
        </w:rPr>
        <w:t>.</w:t>
      </w:r>
      <w:r w:rsidR="00690928" w:rsidRPr="00C17D7F">
        <w:rPr>
          <w:lang w:val="en-GB"/>
        </w:rPr>
        <w:t xml:space="preserve"> </w:t>
      </w:r>
    </w:p>
    <w:p w14:paraId="3970944C" w14:textId="77777777" w:rsidR="00C337C3" w:rsidRDefault="00C337C3">
      <w:pPr>
        <w:pStyle w:val="Body"/>
        <w:rPr>
          <w:lang w:val="en-GB"/>
        </w:rPr>
      </w:pPr>
    </w:p>
    <w:p w14:paraId="068F7266" w14:textId="7A6FCAE0" w:rsidR="004923DE" w:rsidRPr="00C17D7F" w:rsidRDefault="004923DE" w:rsidP="004923DE">
      <w:pPr>
        <w:pStyle w:val="Body"/>
        <w:rPr>
          <w:lang w:val="en-GB"/>
        </w:rPr>
      </w:pPr>
      <w:r w:rsidRPr="00C17D7F">
        <w:rPr>
          <w:lang w:val="en-GB"/>
        </w:rPr>
        <w:t>In our view it is parties, rather than status groups, that use cultural mores today to exercise intimidation and exclusion. In asking the question ‘Is he one of us?</w:t>
      </w:r>
      <w:r>
        <w:rPr>
          <w:lang w:val="en-GB"/>
        </w:rPr>
        <w:t>’</w:t>
      </w:r>
      <w:r w:rsidRPr="00C17D7F">
        <w:rPr>
          <w:lang w:val="en-GB"/>
        </w:rPr>
        <w:t xml:space="preserve"> the parties of reform </w:t>
      </w:r>
      <w:r>
        <w:rPr>
          <w:lang w:val="en-GB"/>
        </w:rPr>
        <w:t xml:space="preserve">bear an uncanny resemblance to the introverted and self-serving parties examined by </w:t>
      </w:r>
      <w:proofErr w:type="spellStart"/>
      <w:r>
        <w:rPr>
          <w:lang w:val="en-GB"/>
        </w:rPr>
        <w:t>Michels</w:t>
      </w:r>
      <w:proofErr w:type="spellEnd"/>
      <w:r>
        <w:rPr>
          <w:lang w:val="en-GB"/>
        </w:rPr>
        <w:t xml:space="preserve"> (1915) in his analysis of their tendency towards oligarchy. The major change we can see is that</w:t>
      </w:r>
      <w:r w:rsidRPr="00C17D7F">
        <w:rPr>
          <w:lang w:val="en-GB"/>
        </w:rPr>
        <w:t xml:space="preserve"> it is now necessary for parties today to recruit from </w:t>
      </w:r>
      <w:r w:rsidRPr="00C17D7F">
        <w:rPr>
          <w:i/>
          <w:lang w:val="en-GB"/>
        </w:rPr>
        <w:t>across</w:t>
      </w:r>
      <w:r w:rsidRPr="00C17D7F">
        <w:rPr>
          <w:lang w:val="en-GB"/>
        </w:rPr>
        <w:t xml:space="preserve"> different status groups. Parties </w:t>
      </w:r>
      <w:r>
        <w:rPr>
          <w:lang w:val="en-GB"/>
        </w:rPr>
        <w:t>today</w:t>
      </w:r>
      <w:r w:rsidRPr="00C17D7F">
        <w:rPr>
          <w:lang w:val="en-GB"/>
        </w:rPr>
        <w:t xml:space="preserve"> have to wear the mask of democracy and diversity – in order that the party can legitimate itself </w:t>
      </w:r>
      <w:r w:rsidRPr="00C17D7F">
        <w:rPr>
          <w:i/>
          <w:lang w:val="en-GB"/>
        </w:rPr>
        <w:t>as</w:t>
      </w:r>
      <w:r w:rsidRPr="00C17D7F">
        <w:rPr>
          <w:lang w:val="en-GB"/>
        </w:rPr>
        <w:t xml:space="preserve"> modern</w:t>
      </w:r>
      <w:r>
        <w:rPr>
          <w:lang w:val="en-GB"/>
        </w:rPr>
        <w:t>. This is because</w:t>
      </w:r>
      <w:r w:rsidRPr="00C17D7F">
        <w:rPr>
          <w:lang w:val="en-GB"/>
        </w:rPr>
        <w:t xml:space="preserve"> </w:t>
      </w:r>
      <w:r>
        <w:rPr>
          <w:lang w:val="en-GB"/>
        </w:rPr>
        <w:t>changes</w:t>
      </w:r>
      <w:r w:rsidRPr="00C17D7F">
        <w:rPr>
          <w:lang w:val="en-GB"/>
        </w:rPr>
        <w:t xml:space="preserve"> </w:t>
      </w:r>
      <w:r>
        <w:rPr>
          <w:lang w:val="en-GB"/>
        </w:rPr>
        <w:t xml:space="preserve">that </w:t>
      </w:r>
      <w:r w:rsidRPr="00C17D7F">
        <w:rPr>
          <w:lang w:val="en-GB"/>
        </w:rPr>
        <w:t>senior managers</w:t>
      </w:r>
      <w:r>
        <w:rPr>
          <w:lang w:val="en-GB"/>
        </w:rPr>
        <w:t xml:space="preserve"> </w:t>
      </w:r>
      <w:r w:rsidRPr="00431DF2">
        <w:rPr>
          <w:lang w:val="en-GB"/>
        </w:rPr>
        <w:t>make</w:t>
      </w:r>
      <w:r>
        <w:rPr>
          <w:lang w:val="en-GB"/>
        </w:rPr>
        <w:t xml:space="preserve"> in the name of reform </w:t>
      </w:r>
      <w:r w:rsidRPr="00431DF2">
        <w:rPr>
          <w:lang w:val="en-GB"/>
        </w:rPr>
        <w:t xml:space="preserve"> </w:t>
      </w:r>
      <w:r>
        <w:rPr>
          <w:lang w:val="en-GB"/>
        </w:rPr>
        <w:t>– across</w:t>
      </w:r>
      <w:r w:rsidRPr="00C17D7F">
        <w:rPr>
          <w:lang w:val="en-GB"/>
        </w:rPr>
        <w:t xml:space="preserve"> government, public institutions, commerce and industry</w:t>
      </w:r>
      <w:r>
        <w:rPr>
          <w:lang w:val="en-GB"/>
        </w:rPr>
        <w:t xml:space="preserve"> – not only seem designed to</w:t>
      </w:r>
      <w:r w:rsidRPr="00C17D7F">
        <w:rPr>
          <w:lang w:val="en-GB"/>
        </w:rPr>
        <w:t xml:space="preserve"> protect the</w:t>
      </w:r>
      <w:r>
        <w:rPr>
          <w:lang w:val="en-GB"/>
        </w:rPr>
        <w:t xml:space="preserve"> few</w:t>
      </w:r>
      <w:r w:rsidRPr="00C17D7F">
        <w:rPr>
          <w:lang w:val="en-GB"/>
        </w:rPr>
        <w:t xml:space="preserve"> from being accountable</w:t>
      </w:r>
      <w:r>
        <w:rPr>
          <w:lang w:val="en-GB"/>
        </w:rPr>
        <w:t xml:space="preserve"> and keep their grip on power (</w:t>
      </w:r>
      <w:proofErr w:type="spellStart"/>
      <w:r>
        <w:rPr>
          <w:lang w:val="en-GB"/>
        </w:rPr>
        <w:t>Michels</w:t>
      </w:r>
      <w:proofErr w:type="spellEnd"/>
      <w:r>
        <w:rPr>
          <w:lang w:val="en-GB"/>
        </w:rPr>
        <w:t>, 195</w:t>
      </w:r>
      <w:r w:rsidR="00213090">
        <w:rPr>
          <w:lang w:val="en-GB"/>
        </w:rPr>
        <w:t>9[1915]</w:t>
      </w:r>
      <w:r>
        <w:rPr>
          <w:lang w:val="en-GB"/>
        </w:rPr>
        <w:t>), but</w:t>
      </w:r>
      <w:r w:rsidRPr="00C17D7F">
        <w:rPr>
          <w:lang w:val="en-GB"/>
        </w:rPr>
        <w:t xml:space="preserve"> </w:t>
      </w:r>
      <w:r>
        <w:rPr>
          <w:lang w:val="en-GB"/>
        </w:rPr>
        <w:t>end up</w:t>
      </w:r>
      <w:r w:rsidRPr="00C17D7F">
        <w:rPr>
          <w:lang w:val="en-GB"/>
        </w:rPr>
        <w:t xml:space="preserve"> ens</w:t>
      </w:r>
      <w:r>
        <w:rPr>
          <w:lang w:val="en-GB"/>
        </w:rPr>
        <w:t>naring them in</w:t>
      </w:r>
      <w:r w:rsidRPr="00C17D7F">
        <w:rPr>
          <w:lang w:val="en-GB"/>
        </w:rPr>
        <w:t xml:space="preserve"> their own inability to get things done. </w:t>
      </w:r>
    </w:p>
    <w:p w14:paraId="48246F72" w14:textId="77777777" w:rsidR="004923DE" w:rsidRDefault="004923DE">
      <w:pPr>
        <w:pStyle w:val="Body"/>
        <w:rPr>
          <w:lang w:val="en-GB"/>
        </w:rPr>
      </w:pPr>
    </w:p>
    <w:p w14:paraId="43E0279B" w14:textId="2CA64E1D" w:rsidR="00101987" w:rsidRPr="00CA0D85" w:rsidRDefault="00C337C3">
      <w:pPr>
        <w:pStyle w:val="Body"/>
        <w:rPr>
          <w:lang w:val="en-GB"/>
        </w:rPr>
      </w:pPr>
      <w:r w:rsidRPr="00D16415">
        <w:rPr>
          <w:lang w:val="en-GB"/>
        </w:rPr>
        <w:t>All this requires a kind of knowing, an ability to read when</w:t>
      </w:r>
      <w:r w:rsidR="004923DE">
        <w:rPr>
          <w:lang w:val="en-GB"/>
        </w:rPr>
        <w:t>,</w:t>
      </w:r>
      <w:r w:rsidRPr="00D16415">
        <w:rPr>
          <w:lang w:val="en-GB"/>
        </w:rPr>
        <w:t xml:space="preserve"> and at what moments</w:t>
      </w:r>
      <w:r w:rsidR="004923DE">
        <w:rPr>
          <w:lang w:val="en-GB"/>
        </w:rPr>
        <w:t>,</w:t>
      </w:r>
      <w:r w:rsidRPr="00D16415">
        <w:rPr>
          <w:lang w:val="en-GB"/>
        </w:rPr>
        <w:t xml:space="preserve"> to answer the calls to reform and </w:t>
      </w:r>
      <w:r w:rsidRPr="004A31EF">
        <w:rPr>
          <w:lang w:val="en-GB"/>
        </w:rPr>
        <w:t>so attempt</w:t>
      </w:r>
      <w:r w:rsidRPr="00D16415">
        <w:rPr>
          <w:lang w:val="en-GB"/>
        </w:rPr>
        <w:t xml:space="preserve"> these shifts in </w:t>
      </w:r>
      <w:proofErr w:type="gramStart"/>
      <w:r w:rsidRPr="00D16415">
        <w:rPr>
          <w:lang w:val="en-GB"/>
        </w:rPr>
        <w:t>world-making</w:t>
      </w:r>
      <w:proofErr w:type="gramEnd"/>
      <w:r w:rsidRPr="00D16415">
        <w:rPr>
          <w:lang w:val="en-GB"/>
        </w:rPr>
        <w:t>. Thus, rather than treat habitus as solely concerned with what makes people stick with where they belong, we want to suggest the name of the contemporary game is a capacity for detachment</w:t>
      </w:r>
      <w:r w:rsidR="00E8702D">
        <w:rPr>
          <w:lang w:val="en-GB"/>
        </w:rPr>
        <w:t>; e</w:t>
      </w:r>
      <w:r w:rsidRPr="00C17D7F">
        <w:rPr>
          <w:lang w:val="en-GB"/>
        </w:rPr>
        <w:t xml:space="preserve">specially the kind of detachment that makes possible immediate and practical extensions that </w:t>
      </w:r>
      <w:r w:rsidR="00213090">
        <w:rPr>
          <w:lang w:val="en-GB"/>
        </w:rPr>
        <w:t>garner</w:t>
      </w:r>
      <w:r w:rsidRPr="00C17D7F">
        <w:rPr>
          <w:lang w:val="en-GB"/>
        </w:rPr>
        <w:t xml:space="preserve"> new attachments (see also Strathern</w:t>
      </w:r>
      <w:r w:rsidR="00213090">
        <w:rPr>
          <w:lang w:val="en-GB"/>
        </w:rPr>
        <w:t>,</w:t>
      </w:r>
      <w:r w:rsidRPr="00C17D7F">
        <w:rPr>
          <w:lang w:val="en-GB"/>
        </w:rPr>
        <w:t xml:space="preserve"> 1991). Possibly this relates to the ‘analytic’ ability identified by Savage (this </w:t>
      </w:r>
      <w:r>
        <w:rPr>
          <w:lang w:val="en-GB"/>
        </w:rPr>
        <w:t>issue</w:t>
      </w:r>
      <w:r w:rsidRPr="00C17D7F">
        <w:rPr>
          <w:lang w:val="en-GB"/>
        </w:rPr>
        <w:t xml:space="preserve">), but as likely </w:t>
      </w:r>
      <w:r>
        <w:rPr>
          <w:lang w:val="en-GB"/>
        </w:rPr>
        <w:t xml:space="preserve">a </w:t>
      </w:r>
      <w:r w:rsidRPr="00CA0D85">
        <w:rPr>
          <w:lang w:val="en-GB"/>
        </w:rPr>
        <w:t xml:space="preserve">schooling in analysis </w:t>
      </w:r>
      <w:r w:rsidR="00213090">
        <w:rPr>
          <w:lang w:val="en-GB"/>
        </w:rPr>
        <w:t xml:space="preserve">may </w:t>
      </w:r>
      <w:r w:rsidRPr="00CA0D85">
        <w:rPr>
          <w:lang w:val="en-GB"/>
        </w:rPr>
        <w:t xml:space="preserve">also </w:t>
      </w:r>
      <w:r w:rsidR="00E8702D">
        <w:rPr>
          <w:lang w:val="en-GB"/>
        </w:rPr>
        <w:t>instil</w:t>
      </w:r>
      <w:r w:rsidRPr="00CA0D85">
        <w:rPr>
          <w:lang w:val="en-GB"/>
        </w:rPr>
        <w:t xml:space="preserve"> the kind of detachment that facilitates what</w:t>
      </w:r>
      <w:r w:rsidRPr="00C17D7F">
        <w:rPr>
          <w:lang w:val="en-GB"/>
        </w:rPr>
        <w:t xml:space="preserve"> elsew</w:t>
      </w:r>
      <w:r w:rsidR="007F36E6">
        <w:rPr>
          <w:lang w:val="en-GB"/>
        </w:rPr>
        <w:t>here we call ‘motility’ (</w:t>
      </w:r>
      <w:ins w:id="53" w:author="Author">
        <w:r w:rsidR="00CA1449">
          <w:rPr>
            <w:lang w:val="en-GB"/>
          </w:rPr>
          <w:t>Latimer</w:t>
        </w:r>
      </w:ins>
      <w:r w:rsidR="007F36E6">
        <w:rPr>
          <w:lang w:val="en-GB"/>
        </w:rPr>
        <w:t xml:space="preserve"> and </w:t>
      </w:r>
      <w:ins w:id="54" w:author="Author">
        <w:r w:rsidR="00CA1449">
          <w:rPr>
            <w:lang w:val="en-GB"/>
          </w:rPr>
          <w:t>Munro</w:t>
        </w:r>
      </w:ins>
      <w:r w:rsidR="00213090">
        <w:rPr>
          <w:lang w:val="en-GB"/>
        </w:rPr>
        <w:t>,</w:t>
      </w:r>
      <w:r w:rsidRPr="00C17D7F">
        <w:rPr>
          <w:lang w:val="en-GB"/>
        </w:rPr>
        <w:t xml:space="preserve"> 2006).</w:t>
      </w:r>
    </w:p>
    <w:p w14:paraId="38D451B0" w14:textId="77777777" w:rsidR="004923DE" w:rsidRDefault="004923DE">
      <w:pPr>
        <w:pStyle w:val="Body"/>
        <w:rPr>
          <w:lang w:val="en-GB"/>
        </w:rPr>
      </w:pPr>
    </w:p>
    <w:p w14:paraId="51D1A82F" w14:textId="0D85B3C1" w:rsidR="007F36E6" w:rsidRDefault="00DC5F28">
      <w:pPr>
        <w:pStyle w:val="Body"/>
        <w:rPr>
          <w:lang w:val="en-GB"/>
        </w:rPr>
      </w:pPr>
      <w:r w:rsidRPr="00C17D7F">
        <w:rPr>
          <w:lang w:val="en-GB"/>
        </w:rPr>
        <w:t>Consequently, t</w:t>
      </w:r>
      <w:r w:rsidR="00101987" w:rsidRPr="00C17D7F">
        <w:rPr>
          <w:lang w:val="en-GB"/>
        </w:rPr>
        <w:t xml:space="preserve">hose </w:t>
      </w:r>
      <w:r w:rsidR="00FB2E92" w:rsidRPr="00C17D7F">
        <w:rPr>
          <w:lang w:val="en-GB"/>
        </w:rPr>
        <w:t>seeking some explanation for a</w:t>
      </w:r>
      <w:r w:rsidR="00101987" w:rsidRPr="00C17D7F">
        <w:rPr>
          <w:lang w:val="en-GB"/>
        </w:rPr>
        <w:t xml:space="preserve"> </w:t>
      </w:r>
      <w:r w:rsidR="00A5389D" w:rsidRPr="00C17D7F">
        <w:rPr>
          <w:lang w:val="en-GB"/>
        </w:rPr>
        <w:t>chasm opening up between senior executive pay and middle management</w:t>
      </w:r>
      <w:r w:rsidR="00213090">
        <w:rPr>
          <w:lang w:val="en-GB"/>
        </w:rPr>
        <w:t>, or the over-taking of the professions by senior managers,</w:t>
      </w:r>
      <w:r w:rsidR="00A5389D" w:rsidRPr="00C17D7F">
        <w:rPr>
          <w:lang w:val="en-GB"/>
        </w:rPr>
        <w:t xml:space="preserve"> (Savage, this </w:t>
      </w:r>
      <w:r w:rsidR="004C3682">
        <w:rPr>
          <w:lang w:val="en-GB"/>
        </w:rPr>
        <w:t>issue</w:t>
      </w:r>
      <w:r w:rsidR="00A5389D" w:rsidRPr="00C17D7F">
        <w:rPr>
          <w:lang w:val="en-GB"/>
        </w:rPr>
        <w:t xml:space="preserve">) might </w:t>
      </w:r>
      <w:r w:rsidR="00A90208" w:rsidRPr="00C17D7F">
        <w:rPr>
          <w:lang w:val="en-GB"/>
        </w:rPr>
        <w:t xml:space="preserve">also </w:t>
      </w:r>
      <w:r w:rsidR="00A5389D" w:rsidRPr="00C17D7F">
        <w:rPr>
          <w:lang w:val="en-GB"/>
        </w:rPr>
        <w:t xml:space="preserve">note </w:t>
      </w:r>
      <w:r w:rsidR="00101987" w:rsidRPr="00C17D7F">
        <w:rPr>
          <w:lang w:val="en-GB"/>
        </w:rPr>
        <w:t xml:space="preserve">that, for all the emphasis on reform, hierarchy </w:t>
      </w:r>
      <w:r w:rsidR="00A90208" w:rsidRPr="00C17D7F">
        <w:rPr>
          <w:lang w:val="en-GB"/>
        </w:rPr>
        <w:t>remains the main</w:t>
      </w:r>
      <w:r w:rsidR="00101987" w:rsidRPr="00C17D7F">
        <w:rPr>
          <w:lang w:val="en-GB"/>
        </w:rPr>
        <w:t xml:space="preserve"> mechanism </w:t>
      </w:r>
      <w:r w:rsidR="00A90208" w:rsidRPr="00C17D7F">
        <w:rPr>
          <w:lang w:val="en-GB"/>
        </w:rPr>
        <w:t xml:space="preserve">at work </w:t>
      </w:r>
      <w:r w:rsidR="00101987" w:rsidRPr="00C17D7F">
        <w:rPr>
          <w:lang w:val="en-GB"/>
        </w:rPr>
        <w:t xml:space="preserve">along which credit </w:t>
      </w:r>
      <w:r w:rsidR="007F36E6">
        <w:rPr>
          <w:lang w:val="en-GB"/>
        </w:rPr>
        <w:t xml:space="preserve">and rewards </w:t>
      </w:r>
      <w:r w:rsidR="00101987" w:rsidRPr="00C17D7F">
        <w:rPr>
          <w:lang w:val="en-GB"/>
        </w:rPr>
        <w:t xml:space="preserve">travel upward </w:t>
      </w:r>
      <w:r w:rsidR="007F36E6">
        <w:rPr>
          <w:lang w:val="en-GB"/>
        </w:rPr>
        <w:t>while blame and</w:t>
      </w:r>
      <w:r w:rsidR="007F36E6" w:rsidRPr="00C17D7F">
        <w:rPr>
          <w:lang w:val="en-GB"/>
        </w:rPr>
        <w:t xml:space="preserve"> </w:t>
      </w:r>
      <w:r w:rsidR="007F36E6">
        <w:rPr>
          <w:lang w:val="en-GB"/>
        </w:rPr>
        <w:t>responsibility are</w:t>
      </w:r>
      <w:r w:rsidR="00101987" w:rsidRPr="00C17D7F">
        <w:rPr>
          <w:lang w:val="en-GB"/>
        </w:rPr>
        <w:t xml:space="preserve"> divested down</w:t>
      </w:r>
      <w:r w:rsidR="0084370F" w:rsidRPr="00C17D7F">
        <w:rPr>
          <w:lang w:val="en-GB"/>
        </w:rPr>
        <w:t xml:space="preserve">. </w:t>
      </w:r>
    </w:p>
    <w:p w14:paraId="45E087EB" w14:textId="77777777" w:rsidR="007F36E6" w:rsidRDefault="007F36E6">
      <w:pPr>
        <w:pStyle w:val="Body"/>
        <w:rPr>
          <w:lang w:val="en-GB"/>
        </w:rPr>
      </w:pPr>
    </w:p>
    <w:p w14:paraId="095C3DF4" w14:textId="41E3E2E7" w:rsidR="002267E8" w:rsidRPr="00C17D7F" w:rsidRDefault="00A5389D">
      <w:pPr>
        <w:pStyle w:val="Body"/>
        <w:rPr>
          <w:lang w:val="en-GB"/>
        </w:rPr>
      </w:pPr>
      <w:r w:rsidRPr="00C17D7F">
        <w:rPr>
          <w:lang w:val="en-GB"/>
        </w:rPr>
        <w:t xml:space="preserve">Indeed, it is hard not to suspect that much reform </w:t>
      </w:r>
      <w:r w:rsidR="007F36E6" w:rsidRPr="00C17D7F">
        <w:rPr>
          <w:lang w:val="en-GB"/>
        </w:rPr>
        <w:t xml:space="preserve">aids and abets the creation of a new class division between a magic circle of </w:t>
      </w:r>
      <w:r w:rsidR="007F36E6">
        <w:rPr>
          <w:lang w:val="en-GB"/>
        </w:rPr>
        <w:t xml:space="preserve">so-called </w:t>
      </w:r>
      <w:r w:rsidR="007F36E6" w:rsidRPr="00CA0D85">
        <w:rPr>
          <w:lang w:val="en-GB"/>
        </w:rPr>
        <w:t>‘</w:t>
      </w:r>
      <w:r w:rsidR="007F36E6">
        <w:rPr>
          <w:lang w:val="en-GB"/>
        </w:rPr>
        <w:t xml:space="preserve">transformational leaders’ </w:t>
      </w:r>
      <w:r w:rsidR="007F36E6" w:rsidRPr="00C17D7F">
        <w:rPr>
          <w:lang w:val="en-GB"/>
        </w:rPr>
        <w:t>and those</w:t>
      </w:r>
      <w:r w:rsidR="007F36E6">
        <w:rPr>
          <w:lang w:val="en-GB"/>
        </w:rPr>
        <w:t xml:space="preserve"> potential</w:t>
      </w:r>
      <w:r w:rsidR="007F36E6" w:rsidRPr="00C17D7F">
        <w:rPr>
          <w:lang w:val="en-GB"/>
        </w:rPr>
        <w:t xml:space="preserve"> </w:t>
      </w:r>
      <w:r w:rsidR="007F36E6">
        <w:rPr>
          <w:lang w:val="en-GB"/>
        </w:rPr>
        <w:t xml:space="preserve">recruits </w:t>
      </w:r>
      <w:r w:rsidR="007F36E6" w:rsidRPr="00C17D7F">
        <w:rPr>
          <w:lang w:val="en-GB"/>
        </w:rPr>
        <w:t>‘standing in advance’, left waiting to buy in</w:t>
      </w:r>
      <w:r w:rsidR="007F36E6">
        <w:rPr>
          <w:lang w:val="en-GB"/>
        </w:rPr>
        <w:t>to</w:t>
      </w:r>
      <w:r w:rsidR="007F36E6" w:rsidRPr="00C17D7F">
        <w:rPr>
          <w:lang w:val="en-GB"/>
        </w:rPr>
        <w:t xml:space="preserve"> (in the managerial phrase) to the next reform.</w:t>
      </w:r>
      <w:r w:rsidR="007F36E6">
        <w:rPr>
          <w:lang w:val="en-GB"/>
        </w:rPr>
        <w:t xml:space="preserve">  </w:t>
      </w:r>
      <w:r w:rsidR="00213090">
        <w:rPr>
          <w:lang w:val="en-GB"/>
        </w:rPr>
        <w:t>R</w:t>
      </w:r>
      <w:r w:rsidR="007F36E6">
        <w:rPr>
          <w:lang w:val="en-GB"/>
        </w:rPr>
        <w:t>eform</w:t>
      </w:r>
      <w:r w:rsidR="005907CE">
        <w:rPr>
          <w:lang w:val="en-GB"/>
        </w:rPr>
        <w:t>s</w:t>
      </w:r>
      <w:r w:rsidR="007F36E6">
        <w:rPr>
          <w:lang w:val="en-GB"/>
        </w:rPr>
        <w:t xml:space="preserve"> that </w:t>
      </w:r>
      <w:r w:rsidR="00A90208" w:rsidRPr="00C17D7F">
        <w:rPr>
          <w:lang w:val="en-GB"/>
        </w:rPr>
        <w:t>replac</w:t>
      </w:r>
      <w:r w:rsidR="005907CE">
        <w:rPr>
          <w:lang w:val="en-GB"/>
        </w:rPr>
        <w:t>e</w:t>
      </w:r>
      <w:r w:rsidR="007F36E6">
        <w:rPr>
          <w:lang w:val="en-GB"/>
        </w:rPr>
        <w:t xml:space="preserve"> </w:t>
      </w:r>
      <w:r w:rsidR="00A90208" w:rsidRPr="00C17D7F">
        <w:rPr>
          <w:lang w:val="en-GB"/>
        </w:rPr>
        <w:t xml:space="preserve">institutional ethos with the </w:t>
      </w:r>
      <w:r w:rsidRPr="00C17D7F">
        <w:rPr>
          <w:lang w:val="en-GB"/>
        </w:rPr>
        <w:t xml:space="preserve">cult of leadership, </w:t>
      </w:r>
      <w:r w:rsidR="00390289" w:rsidRPr="00C17D7F">
        <w:rPr>
          <w:lang w:val="en-GB"/>
        </w:rPr>
        <w:t xml:space="preserve">bring in </w:t>
      </w:r>
      <w:r w:rsidR="00FB2E92" w:rsidRPr="00C17D7F">
        <w:rPr>
          <w:lang w:val="en-GB"/>
        </w:rPr>
        <w:t xml:space="preserve">profit budgets to sensitise managers to </w:t>
      </w:r>
      <w:r w:rsidR="00FB2E92" w:rsidRPr="00C17D7F">
        <w:rPr>
          <w:lang w:val="en-GB"/>
        </w:rPr>
        <w:lastRenderedPageBreak/>
        <w:t xml:space="preserve">markets, </w:t>
      </w:r>
      <w:r w:rsidR="00213090">
        <w:rPr>
          <w:lang w:val="en-GB"/>
        </w:rPr>
        <w:t>or</w:t>
      </w:r>
      <w:r w:rsidRPr="00C17D7F">
        <w:rPr>
          <w:lang w:val="en-GB"/>
        </w:rPr>
        <w:t xml:space="preserve"> impos</w:t>
      </w:r>
      <w:r w:rsidR="005907CE">
        <w:rPr>
          <w:lang w:val="en-GB"/>
        </w:rPr>
        <w:t>e</w:t>
      </w:r>
      <w:r w:rsidRPr="00C17D7F">
        <w:rPr>
          <w:lang w:val="en-GB"/>
        </w:rPr>
        <w:t xml:space="preserve"> </w:t>
      </w:r>
      <w:r w:rsidR="00497BA7" w:rsidRPr="00C17D7F">
        <w:rPr>
          <w:lang w:val="en-GB"/>
        </w:rPr>
        <w:t xml:space="preserve">governance and </w:t>
      </w:r>
      <w:r w:rsidRPr="00C17D7F">
        <w:rPr>
          <w:lang w:val="en-GB"/>
        </w:rPr>
        <w:t>audit cultures</w:t>
      </w:r>
      <w:r w:rsidR="005907CE">
        <w:rPr>
          <w:lang w:val="en-GB"/>
        </w:rPr>
        <w:t>,</w:t>
      </w:r>
      <w:r w:rsidRPr="00C17D7F">
        <w:rPr>
          <w:lang w:val="en-GB"/>
        </w:rPr>
        <w:t xml:space="preserve"> </w:t>
      </w:r>
      <w:r w:rsidR="007F36E6">
        <w:rPr>
          <w:lang w:val="en-GB"/>
        </w:rPr>
        <w:t>not only m</w:t>
      </w:r>
      <w:r w:rsidR="005907CE">
        <w:rPr>
          <w:lang w:val="en-GB"/>
        </w:rPr>
        <w:t>ake</w:t>
      </w:r>
      <w:r w:rsidR="007F36E6">
        <w:rPr>
          <w:lang w:val="en-GB"/>
        </w:rPr>
        <w:t xml:space="preserve"> people vulnerable and precarious</w:t>
      </w:r>
      <w:r w:rsidR="005907CE">
        <w:rPr>
          <w:lang w:val="en-GB"/>
        </w:rPr>
        <w:t>,</w:t>
      </w:r>
      <w:r w:rsidR="00213090">
        <w:rPr>
          <w:lang w:val="en-GB"/>
        </w:rPr>
        <w:t xml:space="preserve"> such reforms also</w:t>
      </w:r>
      <w:r w:rsidR="007F36E6" w:rsidRPr="00C17D7F">
        <w:rPr>
          <w:lang w:val="en-GB"/>
        </w:rPr>
        <w:t xml:space="preserve"> </w:t>
      </w:r>
      <w:r w:rsidRPr="00C17D7F">
        <w:rPr>
          <w:lang w:val="en-GB"/>
        </w:rPr>
        <w:t>drive out discretion</w:t>
      </w:r>
      <w:r w:rsidR="00147F5C" w:rsidRPr="00C17D7F">
        <w:rPr>
          <w:lang w:val="en-GB"/>
        </w:rPr>
        <w:t xml:space="preserve"> from </w:t>
      </w:r>
      <w:r w:rsidR="007F36E6">
        <w:rPr>
          <w:lang w:val="en-GB"/>
        </w:rPr>
        <w:t xml:space="preserve">the </w:t>
      </w:r>
      <w:r w:rsidR="008656B9">
        <w:rPr>
          <w:lang w:val="en-GB"/>
        </w:rPr>
        <w:t>front line</w:t>
      </w:r>
      <w:r w:rsidR="005907CE">
        <w:rPr>
          <w:lang w:val="en-GB"/>
        </w:rPr>
        <w:t xml:space="preserve">, and therefore need to be researched in the future as central to the formation of (possibly) new kinds of </w:t>
      </w:r>
      <w:r w:rsidR="007F36E6">
        <w:rPr>
          <w:lang w:val="en-GB"/>
        </w:rPr>
        <w:t>class relation</w:t>
      </w:r>
      <w:r w:rsidR="005907CE">
        <w:rPr>
          <w:lang w:val="en-GB"/>
        </w:rPr>
        <w:t>s</w:t>
      </w:r>
      <w:r w:rsidR="007F36E6">
        <w:rPr>
          <w:lang w:val="en-GB"/>
        </w:rPr>
        <w:t>.</w:t>
      </w:r>
      <w:r w:rsidRPr="00C17D7F">
        <w:rPr>
          <w:lang w:val="en-GB"/>
        </w:rPr>
        <w:t xml:space="preserve"> </w:t>
      </w:r>
    </w:p>
    <w:p w14:paraId="32C1688C" w14:textId="77777777" w:rsidR="002267E8" w:rsidRPr="00C17D7F" w:rsidRDefault="002267E8">
      <w:pPr>
        <w:pStyle w:val="Body"/>
        <w:rPr>
          <w:lang w:val="en-GB"/>
        </w:rPr>
      </w:pPr>
    </w:p>
    <w:p w14:paraId="40D49176" w14:textId="1AAF7523" w:rsidR="002267E8" w:rsidRPr="00C17D7F" w:rsidRDefault="0084370F">
      <w:pPr>
        <w:pStyle w:val="Body"/>
        <w:rPr>
          <w:lang w:val="en-GB"/>
        </w:rPr>
      </w:pPr>
      <w:r w:rsidRPr="00C17D7F">
        <w:rPr>
          <w:lang w:val="en-GB"/>
        </w:rPr>
        <w:t>In summary of these thoughts we should clarify that we suspect that responding to the calls of the various parties of reform</w:t>
      </w:r>
      <w:r w:rsidR="00B66901">
        <w:rPr>
          <w:lang w:val="en-GB"/>
        </w:rPr>
        <w:t>,</w:t>
      </w:r>
      <w:r w:rsidRPr="00C17D7F">
        <w:rPr>
          <w:lang w:val="en-GB"/>
        </w:rPr>
        <w:t xml:space="preserve"> </w:t>
      </w:r>
      <w:r w:rsidR="00390289" w:rsidRPr="00C17D7F">
        <w:rPr>
          <w:lang w:val="en-GB"/>
        </w:rPr>
        <w:t xml:space="preserve">as </w:t>
      </w:r>
      <w:r w:rsidRPr="00C17D7F">
        <w:rPr>
          <w:lang w:val="en-GB"/>
        </w:rPr>
        <w:t>often</w:t>
      </w:r>
      <w:r w:rsidR="00497BA7" w:rsidRPr="00C17D7F">
        <w:rPr>
          <w:lang w:val="en-GB"/>
        </w:rPr>
        <w:t xml:space="preserve"> as not</w:t>
      </w:r>
      <w:r w:rsidR="00B66901">
        <w:rPr>
          <w:lang w:val="en-GB"/>
        </w:rPr>
        <w:t>,</w:t>
      </w:r>
      <w:r w:rsidRPr="00C17D7F">
        <w:rPr>
          <w:lang w:val="en-GB"/>
        </w:rPr>
        <w:t xml:space="preserve"> </w:t>
      </w:r>
      <w:r w:rsidR="00213090" w:rsidRPr="00C17D7F">
        <w:rPr>
          <w:lang w:val="en-GB"/>
        </w:rPr>
        <w:t xml:space="preserve">is </w:t>
      </w:r>
      <w:r w:rsidRPr="00C17D7F">
        <w:rPr>
          <w:lang w:val="en-GB"/>
        </w:rPr>
        <w:t xml:space="preserve">to be asked to look away, to not notice what’s really happening. For us the pertinent question to ask in all this remains: Who benefits from endless reform? And if the answer – at least for the moment – is </w:t>
      </w:r>
      <w:r w:rsidR="0047206F" w:rsidRPr="00C17D7F">
        <w:rPr>
          <w:lang w:val="en-GB"/>
        </w:rPr>
        <w:t>no more than to recognise how benefits are skewed to</w:t>
      </w:r>
      <w:r w:rsidRPr="00C17D7F">
        <w:rPr>
          <w:lang w:val="en-GB"/>
        </w:rPr>
        <w:t xml:space="preserve"> </w:t>
      </w:r>
      <w:r w:rsidR="00147F5C" w:rsidRPr="00C17D7F">
        <w:rPr>
          <w:lang w:val="en-GB"/>
        </w:rPr>
        <w:t xml:space="preserve">an </w:t>
      </w:r>
      <w:r w:rsidR="00390289" w:rsidRPr="00C17D7F">
        <w:rPr>
          <w:lang w:val="en-GB"/>
        </w:rPr>
        <w:t>‘</w:t>
      </w:r>
      <w:r w:rsidR="00147F5C" w:rsidRPr="00C17D7F">
        <w:rPr>
          <w:lang w:val="en-GB"/>
        </w:rPr>
        <w:t>elite</w:t>
      </w:r>
      <w:r w:rsidR="00390289" w:rsidRPr="00C17D7F">
        <w:rPr>
          <w:lang w:val="en-GB"/>
        </w:rPr>
        <w:t>’</w:t>
      </w:r>
      <w:r w:rsidR="00147F5C" w:rsidRPr="00C17D7F">
        <w:rPr>
          <w:lang w:val="en-GB"/>
        </w:rPr>
        <w:t xml:space="preserve"> working on behalf of </w:t>
      </w:r>
      <w:r w:rsidRPr="00C17D7F">
        <w:rPr>
          <w:lang w:val="en-GB"/>
        </w:rPr>
        <w:t xml:space="preserve">the owners of capital, then it is time to </w:t>
      </w:r>
      <w:r w:rsidR="00213090">
        <w:rPr>
          <w:lang w:val="en-GB"/>
        </w:rPr>
        <w:t>go beyond</w:t>
      </w:r>
      <w:r w:rsidRPr="00C17D7F">
        <w:rPr>
          <w:lang w:val="en-GB"/>
        </w:rPr>
        <w:t xml:space="preserve"> stratification</w:t>
      </w:r>
      <w:r w:rsidR="00213090">
        <w:rPr>
          <w:lang w:val="en-GB"/>
        </w:rPr>
        <w:t xml:space="preserve"> models</w:t>
      </w:r>
      <w:r w:rsidRPr="00C17D7F">
        <w:rPr>
          <w:lang w:val="en-GB"/>
        </w:rPr>
        <w:t xml:space="preserve"> in favour of returning to a</w:t>
      </w:r>
      <w:r w:rsidR="00FB2E92" w:rsidRPr="00C17D7F">
        <w:rPr>
          <w:lang w:val="en-GB"/>
        </w:rPr>
        <w:t>n</w:t>
      </w:r>
      <w:r w:rsidRPr="00C17D7F">
        <w:rPr>
          <w:lang w:val="en-GB"/>
        </w:rPr>
        <w:t xml:space="preserve"> </w:t>
      </w:r>
      <w:r w:rsidR="00FB2E92" w:rsidRPr="00C17D7F">
        <w:rPr>
          <w:lang w:val="en-GB"/>
        </w:rPr>
        <w:t xml:space="preserve">analysis of </w:t>
      </w:r>
      <w:r w:rsidRPr="00C17D7F">
        <w:rPr>
          <w:lang w:val="en-GB"/>
        </w:rPr>
        <w:t xml:space="preserve">class </w:t>
      </w:r>
      <w:r w:rsidR="00FB2E92" w:rsidRPr="00C17D7F">
        <w:rPr>
          <w:lang w:val="en-GB"/>
        </w:rPr>
        <w:t>relations</w:t>
      </w:r>
      <w:r w:rsidR="00B14FE8">
        <w:rPr>
          <w:lang w:val="en-GB"/>
        </w:rPr>
        <w:t>; o</w:t>
      </w:r>
      <w:r w:rsidR="00E8702D">
        <w:rPr>
          <w:lang w:val="en-GB"/>
        </w:rPr>
        <w:t>ne</w:t>
      </w:r>
      <w:r w:rsidR="00FB2E92" w:rsidRPr="00C17D7F">
        <w:rPr>
          <w:lang w:val="en-GB"/>
        </w:rPr>
        <w:t xml:space="preserve"> </w:t>
      </w:r>
      <w:r w:rsidRPr="00C17D7F">
        <w:rPr>
          <w:lang w:val="en-GB"/>
        </w:rPr>
        <w:t>that</w:t>
      </w:r>
      <w:r w:rsidR="008656B9">
        <w:rPr>
          <w:lang w:val="en-GB"/>
        </w:rPr>
        <w:t xml:space="preserve"> </w:t>
      </w:r>
      <w:r w:rsidRPr="00C17D7F">
        <w:rPr>
          <w:lang w:val="en-GB"/>
        </w:rPr>
        <w:t xml:space="preserve">pointedly </w:t>
      </w:r>
      <w:r w:rsidR="00FB2E92" w:rsidRPr="00C17D7F">
        <w:rPr>
          <w:lang w:val="en-GB"/>
        </w:rPr>
        <w:t>investigates</w:t>
      </w:r>
      <w:r w:rsidR="00DC5F28" w:rsidRPr="00C17D7F">
        <w:rPr>
          <w:lang w:val="en-GB"/>
        </w:rPr>
        <w:t xml:space="preserve"> </w:t>
      </w:r>
      <w:r w:rsidR="00390289" w:rsidRPr="00C17D7F">
        <w:rPr>
          <w:lang w:val="en-GB"/>
        </w:rPr>
        <w:t>change</w:t>
      </w:r>
      <w:r w:rsidR="008656B9">
        <w:rPr>
          <w:lang w:val="en-GB"/>
        </w:rPr>
        <w:t>s</w:t>
      </w:r>
      <w:r w:rsidR="00390289" w:rsidRPr="00C17D7F">
        <w:rPr>
          <w:lang w:val="en-GB"/>
        </w:rPr>
        <w:t xml:space="preserve"> in </w:t>
      </w:r>
      <w:r w:rsidR="008656B9">
        <w:rPr>
          <w:lang w:val="en-GB"/>
        </w:rPr>
        <w:t xml:space="preserve">the </w:t>
      </w:r>
      <w:r w:rsidRPr="00C17D7F">
        <w:rPr>
          <w:lang w:val="en-GB"/>
        </w:rPr>
        <w:t>wider understandings of culture</w:t>
      </w:r>
      <w:r w:rsidR="00213090">
        <w:rPr>
          <w:lang w:val="en-GB"/>
        </w:rPr>
        <w:t xml:space="preserve"> in an attempt to understand who has the say in world-making; and investigates how they get it</w:t>
      </w:r>
      <w:r w:rsidRPr="00C17D7F">
        <w:rPr>
          <w:lang w:val="en-GB"/>
        </w:rPr>
        <w:t>.</w:t>
      </w:r>
      <w:r w:rsidR="005907CE">
        <w:rPr>
          <w:lang w:val="en-GB"/>
        </w:rPr>
        <w:t xml:space="preserve"> </w:t>
      </w:r>
      <w:r w:rsidRPr="00C17D7F">
        <w:rPr>
          <w:lang w:val="en-GB"/>
        </w:rPr>
        <w:t xml:space="preserve">For the moment it is </w:t>
      </w:r>
      <w:r w:rsidR="009D1550">
        <w:rPr>
          <w:lang w:val="en-GB"/>
        </w:rPr>
        <w:t xml:space="preserve">not </w:t>
      </w:r>
      <w:r w:rsidR="00213090">
        <w:rPr>
          <w:lang w:val="en-GB"/>
        </w:rPr>
        <w:t>only</w:t>
      </w:r>
      <w:r w:rsidR="009D1550">
        <w:rPr>
          <w:lang w:val="en-GB"/>
        </w:rPr>
        <w:t xml:space="preserve"> </w:t>
      </w:r>
      <w:r w:rsidR="00213090">
        <w:rPr>
          <w:lang w:val="en-GB"/>
        </w:rPr>
        <w:t>a</w:t>
      </w:r>
      <w:r w:rsidRPr="00C17D7F">
        <w:rPr>
          <w:lang w:val="en-GB"/>
        </w:rPr>
        <w:t xml:space="preserve"> </w:t>
      </w:r>
      <w:r w:rsidR="00FB2E92" w:rsidRPr="00C17D7F">
        <w:rPr>
          <w:lang w:val="en-GB"/>
        </w:rPr>
        <w:t>reduction of</w:t>
      </w:r>
      <w:r w:rsidRPr="00C17D7F">
        <w:rPr>
          <w:lang w:val="en-GB"/>
        </w:rPr>
        <w:t xml:space="preserve"> </w:t>
      </w:r>
      <w:r w:rsidR="00FB2E92" w:rsidRPr="00C17D7F">
        <w:rPr>
          <w:lang w:val="en-GB"/>
        </w:rPr>
        <w:t xml:space="preserve">capitalism to the </w:t>
      </w:r>
      <w:r w:rsidRPr="00C17D7F">
        <w:rPr>
          <w:lang w:val="en-GB"/>
        </w:rPr>
        <w:t>econom</w:t>
      </w:r>
      <w:r w:rsidR="00FB2E92" w:rsidRPr="00C17D7F">
        <w:rPr>
          <w:lang w:val="en-GB"/>
        </w:rPr>
        <w:t>ic</w:t>
      </w:r>
      <w:r w:rsidR="005907CE">
        <w:rPr>
          <w:lang w:val="en-GB"/>
        </w:rPr>
        <w:t xml:space="preserve">, </w:t>
      </w:r>
      <w:r w:rsidR="009D1550">
        <w:rPr>
          <w:lang w:val="en-GB"/>
        </w:rPr>
        <w:t>but also</w:t>
      </w:r>
      <w:r w:rsidR="005907CE">
        <w:rPr>
          <w:lang w:val="en-GB"/>
        </w:rPr>
        <w:t xml:space="preserve"> the </w:t>
      </w:r>
      <w:r w:rsidR="009D1550">
        <w:rPr>
          <w:lang w:val="en-GB"/>
        </w:rPr>
        <w:t>abbreviation</w:t>
      </w:r>
      <w:r w:rsidR="005907CE">
        <w:rPr>
          <w:lang w:val="en-GB"/>
        </w:rPr>
        <w:t xml:space="preserve"> of culture and consumption to the purchase of a few goods, that </w:t>
      </w:r>
      <w:r w:rsidR="009D1550">
        <w:rPr>
          <w:lang w:val="en-GB"/>
        </w:rPr>
        <w:t>holds back</w:t>
      </w:r>
      <w:r w:rsidR="005907CE">
        <w:rPr>
          <w:lang w:val="en-GB"/>
        </w:rPr>
        <w:t xml:space="preserve"> understanding the complexities of class relations</w:t>
      </w:r>
      <w:r w:rsidRPr="00C17D7F">
        <w:rPr>
          <w:lang w:val="en-GB"/>
        </w:rPr>
        <w:t>.</w:t>
      </w:r>
    </w:p>
    <w:p w14:paraId="130DFAFB" w14:textId="77777777" w:rsidR="000B6A8B" w:rsidRPr="00C17D7F" w:rsidRDefault="000B6A8B">
      <w:pPr>
        <w:pStyle w:val="Body"/>
        <w:rPr>
          <w:b/>
          <w:bCs/>
          <w:lang w:val="en-GB"/>
        </w:rPr>
      </w:pPr>
    </w:p>
    <w:p w14:paraId="741B9686" w14:textId="77777777" w:rsidR="0074572F" w:rsidRDefault="0074572F">
      <w:pPr>
        <w:pStyle w:val="Body"/>
        <w:rPr>
          <w:b/>
          <w:bCs/>
          <w:lang w:val="en-GB"/>
        </w:rPr>
      </w:pPr>
    </w:p>
    <w:p w14:paraId="519224AE" w14:textId="77777777" w:rsidR="002267E8" w:rsidRPr="00C17D7F" w:rsidRDefault="0084370F">
      <w:pPr>
        <w:pStyle w:val="Body"/>
        <w:rPr>
          <w:b/>
          <w:bCs/>
          <w:lang w:val="en-GB"/>
        </w:rPr>
      </w:pPr>
      <w:r w:rsidRPr="00C17D7F">
        <w:rPr>
          <w:b/>
          <w:bCs/>
          <w:lang w:val="en-GB"/>
        </w:rPr>
        <w:t>Concluding Remarks</w:t>
      </w:r>
    </w:p>
    <w:p w14:paraId="6E9610A2" w14:textId="77777777" w:rsidR="002267E8" w:rsidRPr="00C17D7F" w:rsidRDefault="002267E8">
      <w:pPr>
        <w:pStyle w:val="Body"/>
        <w:rPr>
          <w:b/>
          <w:bCs/>
          <w:lang w:val="en-GB"/>
        </w:rPr>
      </w:pPr>
    </w:p>
    <w:p w14:paraId="0E090680" w14:textId="1397730B" w:rsidR="008E4FC8" w:rsidRPr="00C17D7F" w:rsidRDefault="00661D22">
      <w:pPr>
        <w:pStyle w:val="Body"/>
        <w:rPr>
          <w:lang w:val="en-GB"/>
        </w:rPr>
      </w:pPr>
      <w:r w:rsidRPr="00C17D7F">
        <w:rPr>
          <w:lang w:val="en-GB"/>
        </w:rPr>
        <w:t xml:space="preserve">Uprooting is the world made precarious. </w:t>
      </w:r>
      <w:r w:rsidR="008E4FC8" w:rsidRPr="00C17D7F">
        <w:rPr>
          <w:lang w:val="en-GB"/>
        </w:rPr>
        <w:t xml:space="preserve">Our premise is that </w:t>
      </w:r>
      <w:r w:rsidR="00CD7E7C">
        <w:rPr>
          <w:lang w:val="en-GB"/>
        </w:rPr>
        <w:t>tacking on</w:t>
      </w:r>
      <w:r w:rsidR="007C2678" w:rsidRPr="00C17D7F">
        <w:rPr>
          <w:lang w:val="en-GB"/>
        </w:rPr>
        <w:t xml:space="preserve"> </w:t>
      </w:r>
      <w:r w:rsidR="000000B5">
        <w:rPr>
          <w:lang w:val="en-GB"/>
        </w:rPr>
        <w:t>(possibly spurious)</w:t>
      </w:r>
      <w:r w:rsidR="00BC57F6" w:rsidRPr="00C17D7F">
        <w:rPr>
          <w:lang w:val="en-GB"/>
        </w:rPr>
        <w:t xml:space="preserve"> consumption data </w:t>
      </w:r>
      <w:r w:rsidR="006D5E7F" w:rsidRPr="00C17D7F">
        <w:rPr>
          <w:lang w:val="en-GB"/>
        </w:rPr>
        <w:t xml:space="preserve">to </w:t>
      </w:r>
      <w:r w:rsidRPr="00C17D7F">
        <w:rPr>
          <w:lang w:val="en-GB"/>
        </w:rPr>
        <w:t xml:space="preserve">stratification </w:t>
      </w:r>
      <w:r w:rsidR="007C2678" w:rsidRPr="00C17D7F">
        <w:rPr>
          <w:lang w:val="en-GB"/>
        </w:rPr>
        <w:t>models is</w:t>
      </w:r>
      <w:r w:rsidRPr="00C17D7F">
        <w:rPr>
          <w:lang w:val="en-GB"/>
        </w:rPr>
        <w:t xml:space="preserve"> </w:t>
      </w:r>
      <w:r w:rsidR="00157EB0">
        <w:rPr>
          <w:lang w:val="en-GB"/>
        </w:rPr>
        <w:t xml:space="preserve">of </w:t>
      </w:r>
      <w:r w:rsidRPr="00C17D7F">
        <w:rPr>
          <w:lang w:val="en-GB"/>
        </w:rPr>
        <w:t>little use in helping</w:t>
      </w:r>
      <w:r w:rsidR="009D1550">
        <w:rPr>
          <w:lang w:val="en-GB"/>
        </w:rPr>
        <w:t xml:space="preserve"> </w:t>
      </w:r>
      <w:r w:rsidRPr="00C17D7F">
        <w:rPr>
          <w:lang w:val="en-GB"/>
        </w:rPr>
        <w:t xml:space="preserve">to </w:t>
      </w:r>
      <w:r w:rsidR="00157EB0">
        <w:rPr>
          <w:lang w:val="en-GB"/>
        </w:rPr>
        <w:t>see</w:t>
      </w:r>
      <w:r w:rsidR="00157EB0" w:rsidRPr="00C17D7F">
        <w:rPr>
          <w:lang w:val="en-GB"/>
        </w:rPr>
        <w:t xml:space="preserve"> </w:t>
      </w:r>
      <w:r w:rsidRPr="00C17D7F">
        <w:rPr>
          <w:lang w:val="en-GB"/>
        </w:rPr>
        <w:t xml:space="preserve">what </w:t>
      </w:r>
      <w:r w:rsidR="00F00528" w:rsidRPr="00C17D7F">
        <w:rPr>
          <w:lang w:val="en-GB"/>
        </w:rPr>
        <w:t xml:space="preserve">is happening to class in </w:t>
      </w:r>
      <w:r w:rsidRPr="00C17D7F">
        <w:rPr>
          <w:lang w:val="en-GB"/>
        </w:rPr>
        <w:t xml:space="preserve">a </w:t>
      </w:r>
      <w:r w:rsidR="0030056C">
        <w:rPr>
          <w:lang w:val="en-GB"/>
        </w:rPr>
        <w:t xml:space="preserve">phase of </w:t>
      </w:r>
      <w:r w:rsidR="006D5E7F" w:rsidRPr="00CA0D85">
        <w:rPr>
          <w:lang w:val="en-GB"/>
        </w:rPr>
        <w:t>modernity</w:t>
      </w:r>
      <w:r w:rsidRPr="00C17D7F">
        <w:rPr>
          <w:lang w:val="en-GB"/>
        </w:rPr>
        <w:t xml:space="preserve"> </w:t>
      </w:r>
      <w:r w:rsidRPr="00CA0D85">
        <w:rPr>
          <w:lang w:val="en-GB"/>
        </w:rPr>
        <w:t xml:space="preserve">bent on tearing up its foundations. </w:t>
      </w:r>
      <w:r w:rsidR="00F00528" w:rsidRPr="00C17D7F">
        <w:rPr>
          <w:lang w:val="en-GB"/>
        </w:rPr>
        <w:t xml:space="preserve">This is not only </w:t>
      </w:r>
      <w:r w:rsidR="007C2678" w:rsidRPr="00C17D7F">
        <w:rPr>
          <w:lang w:val="en-GB"/>
        </w:rPr>
        <w:t xml:space="preserve">to </w:t>
      </w:r>
      <w:r w:rsidR="00620FD5">
        <w:rPr>
          <w:lang w:val="en-GB"/>
        </w:rPr>
        <w:t>reaffirm that</w:t>
      </w:r>
      <w:r w:rsidR="00F00528" w:rsidRPr="00C17D7F">
        <w:rPr>
          <w:lang w:val="en-GB"/>
        </w:rPr>
        <w:t xml:space="preserve"> </w:t>
      </w:r>
      <w:r w:rsidR="00B91EC0" w:rsidRPr="00C17D7F">
        <w:rPr>
          <w:lang w:val="en-GB"/>
        </w:rPr>
        <w:t>conflating</w:t>
      </w:r>
      <w:r w:rsidR="00F00528" w:rsidRPr="00C17D7F">
        <w:rPr>
          <w:lang w:val="en-GB"/>
        </w:rPr>
        <w:t xml:space="preserve"> </w:t>
      </w:r>
      <w:r w:rsidR="00CD7E7C" w:rsidRPr="00B8559E">
        <w:rPr>
          <w:lang w:val="en-GB"/>
        </w:rPr>
        <w:t>clas</w:t>
      </w:r>
      <w:r w:rsidR="00CD7E7C">
        <w:rPr>
          <w:lang w:val="en-GB"/>
        </w:rPr>
        <w:t>s</w:t>
      </w:r>
      <w:r w:rsidR="00CD7E7C" w:rsidRPr="00B8559E">
        <w:rPr>
          <w:lang w:val="en-GB"/>
        </w:rPr>
        <w:t xml:space="preserve"> </w:t>
      </w:r>
      <w:r w:rsidR="00CD7E7C" w:rsidRPr="00CA0D85">
        <w:rPr>
          <w:lang w:val="en-GB"/>
        </w:rPr>
        <w:t>with</w:t>
      </w:r>
      <w:r w:rsidR="00CD7E7C" w:rsidDel="00CD7E7C">
        <w:rPr>
          <w:lang w:val="en-GB"/>
        </w:rPr>
        <w:t xml:space="preserve"> </w:t>
      </w:r>
      <w:r w:rsidR="00B91EC0" w:rsidRPr="00CA0D85">
        <w:rPr>
          <w:lang w:val="en-GB"/>
        </w:rPr>
        <w:t xml:space="preserve">patterns of consumption </w:t>
      </w:r>
      <w:r w:rsidR="00CD7E7C">
        <w:rPr>
          <w:lang w:val="en-GB"/>
        </w:rPr>
        <w:t>for</w:t>
      </w:r>
      <w:r w:rsidR="0030056C">
        <w:rPr>
          <w:lang w:val="en-GB"/>
        </w:rPr>
        <w:t xml:space="preserve"> </w:t>
      </w:r>
      <w:r w:rsidR="0030056C" w:rsidRPr="005D20DF">
        <w:rPr>
          <w:lang w:val="en-GB"/>
        </w:rPr>
        <w:t>status</w:t>
      </w:r>
      <w:r w:rsidR="0030056C" w:rsidRPr="00CA0D85">
        <w:rPr>
          <w:lang w:val="en-GB"/>
        </w:rPr>
        <w:t xml:space="preserve"> </w:t>
      </w:r>
      <w:r w:rsidR="0030056C">
        <w:rPr>
          <w:lang w:val="en-GB"/>
        </w:rPr>
        <w:t xml:space="preserve">groups </w:t>
      </w:r>
      <w:r w:rsidR="00CD7E7C">
        <w:rPr>
          <w:lang w:val="en-GB"/>
        </w:rPr>
        <w:t>creates</w:t>
      </w:r>
      <w:r w:rsidR="007C2678" w:rsidRPr="00C17D7F">
        <w:rPr>
          <w:lang w:val="en-GB"/>
        </w:rPr>
        <w:t xml:space="preserve"> </w:t>
      </w:r>
      <w:proofErr w:type="spellStart"/>
      <w:r w:rsidR="00F00528" w:rsidRPr="00C17D7F">
        <w:rPr>
          <w:lang w:val="en-GB"/>
        </w:rPr>
        <w:t>conflictual</w:t>
      </w:r>
      <w:proofErr w:type="spellEnd"/>
      <w:r w:rsidR="00F00528" w:rsidRPr="00C17D7F">
        <w:rPr>
          <w:lang w:val="en-GB"/>
        </w:rPr>
        <w:t xml:space="preserve"> classification.</w:t>
      </w:r>
      <w:r w:rsidR="00620FD5">
        <w:rPr>
          <w:lang w:val="en-GB"/>
        </w:rPr>
        <w:t xml:space="preserve"> On top of noting </w:t>
      </w:r>
      <w:r w:rsidR="001A6FDE">
        <w:rPr>
          <w:lang w:val="en-GB"/>
        </w:rPr>
        <w:t>that</w:t>
      </w:r>
      <w:r w:rsidR="007C2678" w:rsidRPr="00C17D7F">
        <w:rPr>
          <w:lang w:val="en-GB"/>
        </w:rPr>
        <w:t xml:space="preserve"> Savage et al (2013) </w:t>
      </w:r>
      <w:r w:rsidR="001A6FDE">
        <w:rPr>
          <w:lang w:val="en-GB"/>
        </w:rPr>
        <w:t>remain</w:t>
      </w:r>
      <w:r w:rsidR="00F00528" w:rsidRPr="00C17D7F">
        <w:rPr>
          <w:lang w:val="en-GB"/>
        </w:rPr>
        <w:t xml:space="preserve"> </w:t>
      </w:r>
      <w:r w:rsidR="006D5E7F" w:rsidRPr="00C17D7F">
        <w:rPr>
          <w:lang w:val="en-GB"/>
        </w:rPr>
        <w:t>caught in</w:t>
      </w:r>
      <w:r w:rsidR="00F00528" w:rsidRPr="00C17D7F">
        <w:rPr>
          <w:lang w:val="en-GB"/>
        </w:rPr>
        <w:t xml:space="preserve"> modernity’s</w:t>
      </w:r>
      <w:r w:rsidR="008E4FC8" w:rsidRPr="00C17D7F">
        <w:rPr>
          <w:lang w:val="en-GB"/>
        </w:rPr>
        <w:t xml:space="preserve"> </w:t>
      </w:r>
      <w:r w:rsidR="009D1550">
        <w:rPr>
          <w:lang w:val="en-GB"/>
        </w:rPr>
        <w:t>preoccupation with</w:t>
      </w:r>
      <w:r w:rsidR="008E4FC8" w:rsidRPr="00C17D7F">
        <w:rPr>
          <w:lang w:val="en-GB"/>
        </w:rPr>
        <w:t xml:space="preserve"> </w:t>
      </w:r>
      <w:r w:rsidR="000000B5">
        <w:rPr>
          <w:lang w:val="en-GB"/>
        </w:rPr>
        <w:t xml:space="preserve">reform and </w:t>
      </w:r>
      <w:r w:rsidR="008E4FC8" w:rsidRPr="00C17D7F">
        <w:rPr>
          <w:lang w:val="en-GB"/>
        </w:rPr>
        <w:t>technologies of grad</w:t>
      </w:r>
      <w:r w:rsidR="00BC57F6" w:rsidRPr="00C17D7F">
        <w:rPr>
          <w:lang w:val="en-GB"/>
        </w:rPr>
        <w:t>ing</w:t>
      </w:r>
      <w:r w:rsidR="00620FD5">
        <w:rPr>
          <w:lang w:val="en-GB"/>
        </w:rPr>
        <w:t xml:space="preserve">, we are emphasising how </w:t>
      </w:r>
      <w:r w:rsidR="00620FD5" w:rsidRPr="00263156">
        <w:rPr>
          <w:lang w:val="en-GB"/>
        </w:rPr>
        <w:t xml:space="preserve">the </w:t>
      </w:r>
      <w:r w:rsidR="008656B9" w:rsidRPr="001B55B8">
        <w:rPr>
          <w:lang w:val="en-GB"/>
        </w:rPr>
        <w:t xml:space="preserve">exhaustive </w:t>
      </w:r>
      <w:r w:rsidR="00620FD5" w:rsidRPr="00263156">
        <w:rPr>
          <w:lang w:val="en-GB"/>
        </w:rPr>
        <w:t>use of ranking devices to drive reform</w:t>
      </w:r>
      <w:r w:rsidR="00157EB0">
        <w:rPr>
          <w:lang w:val="en-GB"/>
        </w:rPr>
        <w:t xml:space="preserve"> brings about </w:t>
      </w:r>
      <w:r w:rsidR="00620FD5">
        <w:rPr>
          <w:lang w:val="en-GB"/>
        </w:rPr>
        <w:t>a general</w:t>
      </w:r>
      <w:r w:rsidR="00F00528" w:rsidRPr="00C17D7F">
        <w:rPr>
          <w:lang w:val="en-GB"/>
        </w:rPr>
        <w:t xml:space="preserve"> precariousness</w:t>
      </w:r>
      <w:r w:rsidR="00620FD5">
        <w:rPr>
          <w:lang w:val="en-GB"/>
        </w:rPr>
        <w:t>.</w:t>
      </w:r>
      <w:r w:rsidRPr="00C17D7F">
        <w:rPr>
          <w:lang w:val="en-GB"/>
        </w:rPr>
        <w:t xml:space="preserve"> </w:t>
      </w:r>
      <w:r w:rsidR="00620FD5">
        <w:rPr>
          <w:lang w:val="en-GB"/>
        </w:rPr>
        <w:t>I</w:t>
      </w:r>
      <w:r w:rsidR="00F00528" w:rsidRPr="00C17D7F">
        <w:rPr>
          <w:lang w:val="en-GB"/>
        </w:rPr>
        <w:t>t is th</w:t>
      </w:r>
      <w:r w:rsidR="00390289" w:rsidRPr="00C17D7F">
        <w:rPr>
          <w:lang w:val="en-GB"/>
        </w:rPr>
        <w:t>is</w:t>
      </w:r>
      <w:r w:rsidR="00F00528" w:rsidRPr="00C17D7F">
        <w:rPr>
          <w:lang w:val="en-GB"/>
        </w:rPr>
        <w:t xml:space="preserve"> </w:t>
      </w:r>
      <w:r w:rsidR="006D5E7F" w:rsidRPr="00C17D7F">
        <w:rPr>
          <w:lang w:val="en-GB"/>
        </w:rPr>
        <w:t xml:space="preserve">endless </w:t>
      </w:r>
      <w:r w:rsidR="008E4FC8" w:rsidRPr="00C17D7F">
        <w:rPr>
          <w:lang w:val="en-GB"/>
        </w:rPr>
        <w:t>stress on</w:t>
      </w:r>
      <w:r w:rsidR="00BC57F6" w:rsidRPr="00C17D7F">
        <w:rPr>
          <w:lang w:val="en-GB"/>
        </w:rPr>
        <w:t xml:space="preserve"> making</w:t>
      </w:r>
      <w:r w:rsidR="008E4FC8" w:rsidRPr="00C17D7F">
        <w:rPr>
          <w:lang w:val="en-GB"/>
        </w:rPr>
        <w:t xml:space="preserve"> success and failure</w:t>
      </w:r>
      <w:r w:rsidR="00F00528" w:rsidRPr="00C17D7F">
        <w:rPr>
          <w:lang w:val="en-GB"/>
        </w:rPr>
        <w:t xml:space="preserve"> </w:t>
      </w:r>
      <w:r w:rsidR="00BC57F6" w:rsidRPr="00C17D7F">
        <w:rPr>
          <w:lang w:val="en-GB"/>
        </w:rPr>
        <w:t xml:space="preserve">visible </w:t>
      </w:r>
      <w:r w:rsidR="00F00528" w:rsidRPr="00C17D7F">
        <w:rPr>
          <w:lang w:val="en-GB"/>
        </w:rPr>
        <w:t>that</w:t>
      </w:r>
      <w:r w:rsidR="008E4FC8" w:rsidRPr="00C17D7F">
        <w:rPr>
          <w:lang w:val="en-GB"/>
        </w:rPr>
        <w:t xml:space="preserve"> </w:t>
      </w:r>
      <w:r w:rsidR="00157EB0" w:rsidRPr="00D51706">
        <w:rPr>
          <w:lang w:val="en-GB"/>
        </w:rPr>
        <w:t xml:space="preserve">destabilises and unsettles </w:t>
      </w:r>
      <w:r w:rsidR="000000B5">
        <w:rPr>
          <w:lang w:val="en-GB"/>
        </w:rPr>
        <w:t xml:space="preserve">any </w:t>
      </w:r>
      <w:r w:rsidR="00157EB0" w:rsidRPr="00D51706">
        <w:rPr>
          <w:lang w:val="en-GB"/>
        </w:rPr>
        <w:t>certainties over class positions</w:t>
      </w:r>
      <w:r w:rsidR="00157EB0" w:rsidRPr="001372AD">
        <w:rPr>
          <w:lang w:val="en-GB"/>
        </w:rPr>
        <w:t xml:space="preserve"> </w:t>
      </w:r>
      <w:r w:rsidR="00157EB0">
        <w:rPr>
          <w:lang w:val="en-GB"/>
        </w:rPr>
        <w:t xml:space="preserve">and </w:t>
      </w:r>
      <w:r w:rsidR="00620FD5" w:rsidRPr="001372AD">
        <w:rPr>
          <w:lang w:val="en-GB"/>
        </w:rPr>
        <w:t>intensifies the Western proclivity to dwell in the ‘mode of comparison’ (Strathern 1997)</w:t>
      </w:r>
      <w:r w:rsidR="008E4FC8" w:rsidRPr="00C17D7F">
        <w:rPr>
          <w:lang w:val="en-GB"/>
        </w:rPr>
        <w:t xml:space="preserve">. </w:t>
      </w:r>
    </w:p>
    <w:p w14:paraId="0B4B027E" w14:textId="77777777" w:rsidR="002267E8" w:rsidRPr="00C17D7F" w:rsidRDefault="002267E8">
      <w:pPr>
        <w:pStyle w:val="Body"/>
        <w:rPr>
          <w:lang w:val="en-GB"/>
        </w:rPr>
      </w:pPr>
    </w:p>
    <w:p w14:paraId="57AB52C5" w14:textId="04F4E014" w:rsidR="002267E8" w:rsidRPr="00C17D7F" w:rsidRDefault="00157EB0">
      <w:pPr>
        <w:pStyle w:val="Body"/>
        <w:rPr>
          <w:lang w:val="en-GB"/>
        </w:rPr>
      </w:pPr>
      <w:r>
        <w:rPr>
          <w:lang w:val="en-GB"/>
        </w:rPr>
        <w:t>In this paper</w:t>
      </w:r>
      <w:r w:rsidR="0084370F" w:rsidRPr="00C17D7F">
        <w:rPr>
          <w:lang w:val="en-GB"/>
        </w:rPr>
        <w:t xml:space="preserve"> we have drawn attention to </w:t>
      </w:r>
      <w:r>
        <w:rPr>
          <w:lang w:val="en-GB"/>
        </w:rPr>
        <w:t xml:space="preserve">how </w:t>
      </w:r>
      <w:r w:rsidR="0084370F" w:rsidRPr="00C17D7F">
        <w:rPr>
          <w:lang w:val="en-GB"/>
        </w:rPr>
        <w:t xml:space="preserve">the </w:t>
      </w:r>
      <w:r w:rsidR="008E39FF" w:rsidRPr="00C17D7F">
        <w:rPr>
          <w:lang w:val="en-GB"/>
        </w:rPr>
        <w:t>welter of</w:t>
      </w:r>
      <w:r>
        <w:rPr>
          <w:lang w:val="en-GB"/>
        </w:rPr>
        <w:t xml:space="preserve"> </w:t>
      </w:r>
      <w:r w:rsidR="000C19C2" w:rsidRPr="00C17D7F">
        <w:rPr>
          <w:lang w:val="en-GB"/>
        </w:rPr>
        <w:t>reforms</w:t>
      </w:r>
      <w:r w:rsidR="007105E7" w:rsidRPr="00C17D7F">
        <w:rPr>
          <w:lang w:val="en-GB"/>
        </w:rPr>
        <w:t xml:space="preserve"> </w:t>
      </w:r>
      <w:r>
        <w:rPr>
          <w:lang w:val="en-GB"/>
        </w:rPr>
        <w:t>in the UK over the last half</w:t>
      </w:r>
      <w:r w:rsidR="00213090">
        <w:rPr>
          <w:lang w:val="en-GB"/>
        </w:rPr>
        <w:t>-</w:t>
      </w:r>
      <w:r>
        <w:rPr>
          <w:lang w:val="en-GB"/>
        </w:rPr>
        <w:t>century have work</w:t>
      </w:r>
      <w:r w:rsidR="00213090">
        <w:rPr>
          <w:lang w:val="en-GB"/>
        </w:rPr>
        <w:t>ed</w:t>
      </w:r>
      <w:r>
        <w:rPr>
          <w:lang w:val="en-GB"/>
        </w:rPr>
        <w:t xml:space="preserve"> to </w:t>
      </w:r>
      <w:r w:rsidR="000C19C2" w:rsidRPr="00C17D7F">
        <w:rPr>
          <w:lang w:val="en-GB"/>
        </w:rPr>
        <w:t xml:space="preserve">shift modernity </w:t>
      </w:r>
      <w:r w:rsidR="0084370F" w:rsidRPr="00C17D7F">
        <w:rPr>
          <w:lang w:val="en-GB"/>
        </w:rPr>
        <w:t xml:space="preserve">away from a culture that </w:t>
      </w:r>
      <w:r w:rsidR="001A6FDE">
        <w:rPr>
          <w:lang w:val="en-GB"/>
        </w:rPr>
        <w:t>values</w:t>
      </w:r>
      <w:r w:rsidR="001A6FDE" w:rsidRPr="00C17D7F">
        <w:rPr>
          <w:lang w:val="en-GB"/>
        </w:rPr>
        <w:t xml:space="preserve"> </w:t>
      </w:r>
      <w:r w:rsidR="0084370F" w:rsidRPr="00C17D7F">
        <w:rPr>
          <w:lang w:val="en-GB"/>
        </w:rPr>
        <w:t>service to the communit</w:t>
      </w:r>
      <w:r w:rsidR="000000B5">
        <w:rPr>
          <w:lang w:val="en-GB"/>
        </w:rPr>
        <w:t xml:space="preserve">y, strives for </w:t>
      </w:r>
      <w:r w:rsidR="0084370F" w:rsidRPr="00C17D7F">
        <w:rPr>
          <w:lang w:val="en-GB"/>
        </w:rPr>
        <w:t>equality, treasures its institutions and is amenable to</w:t>
      </w:r>
      <w:r w:rsidR="00094AED" w:rsidRPr="00C17D7F">
        <w:rPr>
          <w:lang w:val="en-GB"/>
        </w:rPr>
        <w:t xml:space="preserve"> </w:t>
      </w:r>
      <w:r w:rsidR="0084370F" w:rsidRPr="00C17D7F">
        <w:rPr>
          <w:lang w:val="en-GB"/>
        </w:rPr>
        <w:t>redistribut</w:t>
      </w:r>
      <w:r w:rsidR="00094AED" w:rsidRPr="00C17D7F">
        <w:rPr>
          <w:lang w:val="en-GB"/>
        </w:rPr>
        <w:t>ing</w:t>
      </w:r>
      <w:r w:rsidR="0084370F" w:rsidRPr="00C17D7F">
        <w:rPr>
          <w:lang w:val="en-GB"/>
        </w:rPr>
        <w:t xml:space="preserve"> wealth. </w:t>
      </w:r>
      <w:r w:rsidR="000000B5">
        <w:rPr>
          <w:lang w:val="en-GB"/>
        </w:rPr>
        <w:t>Contrastingly, t</w:t>
      </w:r>
      <w:r w:rsidR="0084370F" w:rsidRPr="00C17D7F">
        <w:rPr>
          <w:lang w:val="en-GB"/>
        </w:rPr>
        <w:t xml:space="preserve">he </w:t>
      </w:r>
      <w:r>
        <w:rPr>
          <w:lang w:val="en-GB"/>
        </w:rPr>
        <w:t>current discourse</w:t>
      </w:r>
      <w:r w:rsidRPr="00C17D7F">
        <w:rPr>
          <w:lang w:val="en-GB"/>
        </w:rPr>
        <w:t xml:space="preserve"> </w:t>
      </w:r>
      <w:r w:rsidR="000000B5">
        <w:rPr>
          <w:lang w:val="en-GB"/>
        </w:rPr>
        <w:t>of</w:t>
      </w:r>
      <w:r>
        <w:rPr>
          <w:lang w:val="en-GB"/>
        </w:rPr>
        <w:t xml:space="preserve"> ‘work</w:t>
      </w:r>
      <w:r w:rsidR="000000B5">
        <w:rPr>
          <w:lang w:val="en-GB"/>
        </w:rPr>
        <w:t>ing</w:t>
      </w:r>
      <w:r>
        <w:rPr>
          <w:lang w:val="en-GB"/>
        </w:rPr>
        <w:t xml:space="preserve"> smart’ </w:t>
      </w:r>
      <w:r w:rsidR="000000B5">
        <w:rPr>
          <w:lang w:val="en-GB"/>
        </w:rPr>
        <w:t>on top of</w:t>
      </w:r>
      <w:r>
        <w:rPr>
          <w:lang w:val="en-GB"/>
        </w:rPr>
        <w:t xml:space="preserve"> </w:t>
      </w:r>
      <w:r w:rsidR="008656B9">
        <w:rPr>
          <w:lang w:val="en-GB"/>
        </w:rPr>
        <w:t>‘work</w:t>
      </w:r>
      <w:r w:rsidR="000000B5">
        <w:rPr>
          <w:lang w:val="en-GB"/>
        </w:rPr>
        <w:t>ing</w:t>
      </w:r>
      <w:r w:rsidR="008656B9">
        <w:rPr>
          <w:lang w:val="en-GB"/>
        </w:rPr>
        <w:t xml:space="preserve"> </w:t>
      </w:r>
      <w:r>
        <w:rPr>
          <w:lang w:val="en-GB"/>
        </w:rPr>
        <w:t>hard</w:t>
      </w:r>
      <w:r w:rsidR="008656B9">
        <w:rPr>
          <w:lang w:val="en-GB"/>
        </w:rPr>
        <w:t>’</w:t>
      </w:r>
      <w:r w:rsidR="000000B5">
        <w:rPr>
          <w:lang w:val="en-GB"/>
        </w:rPr>
        <w:t xml:space="preserve"> </w:t>
      </w:r>
      <w:r w:rsidR="0084370F" w:rsidRPr="00C17D7F">
        <w:rPr>
          <w:lang w:val="en-GB"/>
        </w:rPr>
        <w:t xml:space="preserve">appears </w:t>
      </w:r>
      <w:r w:rsidR="000000B5">
        <w:rPr>
          <w:lang w:val="en-GB"/>
        </w:rPr>
        <w:t>promoted</w:t>
      </w:r>
      <w:r w:rsidR="000000B5" w:rsidRPr="00C17D7F">
        <w:rPr>
          <w:lang w:val="en-GB"/>
        </w:rPr>
        <w:t xml:space="preserve"> </w:t>
      </w:r>
      <w:r w:rsidR="0084370F" w:rsidRPr="00C17D7F">
        <w:rPr>
          <w:lang w:val="en-GB"/>
        </w:rPr>
        <w:t xml:space="preserve">by cultures </w:t>
      </w:r>
      <w:r w:rsidR="000000B5">
        <w:rPr>
          <w:lang w:val="en-GB"/>
        </w:rPr>
        <w:t>v</w:t>
      </w:r>
      <w:r w:rsidR="006D5E7F" w:rsidRPr="00C17D7F">
        <w:rPr>
          <w:lang w:val="en-GB"/>
        </w:rPr>
        <w:t xml:space="preserve">ested </w:t>
      </w:r>
      <w:r w:rsidR="000000B5">
        <w:rPr>
          <w:lang w:val="en-GB"/>
        </w:rPr>
        <w:t>i</w:t>
      </w:r>
      <w:r w:rsidR="006D5E7F" w:rsidRPr="00C17D7F">
        <w:rPr>
          <w:lang w:val="en-GB"/>
        </w:rPr>
        <w:t xml:space="preserve">n </w:t>
      </w:r>
      <w:r w:rsidR="00C9026C" w:rsidRPr="00C17D7F">
        <w:rPr>
          <w:lang w:val="en-GB"/>
        </w:rPr>
        <w:t>competition and</w:t>
      </w:r>
      <w:r w:rsidR="0084370F" w:rsidRPr="00C17D7F">
        <w:rPr>
          <w:lang w:val="en-GB"/>
        </w:rPr>
        <w:t xml:space="preserve"> self-interes</w:t>
      </w:r>
      <w:r w:rsidR="006D5E7F" w:rsidRPr="00C17D7F">
        <w:rPr>
          <w:lang w:val="en-GB"/>
        </w:rPr>
        <w:t>t. These</w:t>
      </w:r>
      <w:r w:rsidR="008E39FF" w:rsidRPr="00C17D7F">
        <w:rPr>
          <w:lang w:val="en-GB"/>
        </w:rPr>
        <w:t xml:space="preserve"> </w:t>
      </w:r>
      <w:r w:rsidR="00204DDF" w:rsidRPr="00C17D7F">
        <w:rPr>
          <w:lang w:val="en-GB"/>
        </w:rPr>
        <w:t xml:space="preserve">cultures </w:t>
      </w:r>
      <w:r w:rsidR="0084370F" w:rsidRPr="00C17D7F">
        <w:rPr>
          <w:lang w:val="en-GB"/>
        </w:rPr>
        <w:t>promulgate an illusion of transparency</w:t>
      </w:r>
      <w:r w:rsidR="00C9026C" w:rsidRPr="00C17D7F">
        <w:rPr>
          <w:lang w:val="en-GB"/>
        </w:rPr>
        <w:t xml:space="preserve"> and</w:t>
      </w:r>
      <w:r w:rsidR="0084370F" w:rsidRPr="00C17D7F">
        <w:rPr>
          <w:lang w:val="en-GB"/>
        </w:rPr>
        <w:t xml:space="preserve"> occlude the social benefit of institutions</w:t>
      </w:r>
      <w:r w:rsidR="00C9026C" w:rsidRPr="00C17D7F">
        <w:rPr>
          <w:lang w:val="en-GB"/>
        </w:rPr>
        <w:t xml:space="preserve"> for the </w:t>
      </w:r>
      <w:r w:rsidR="00B651A7">
        <w:rPr>
          <w:lang w:val="en-GB"/>
        </w:rPr>
        <w:t>shibboleth</w:t>
      </w:r>
      <w:r w:rsidR="00B651A7" w:rsidRPr="00C17D7F">
        <w:rPr>
          <w:lang w:val="en-GB"/>
        </w:rPr>
        <w:t xml:space="preserve"> </w:t>
      </w:r>
      <w:r w:rsidR="000B43B4" w:rsidRPr="00C17D7F">
        <w:rPr>
          <w:lang w:val="en-GB"/>
        </w:rPr>
        <w:t xml:space="preserve">that </w:t>
      </w:r>
      <w:r w:rsidR="000C19C2" w:rsidRPr="00C17D7F">
        <w:rPr>
          <w:lang w:val="en-GB"/>
        </w:rPr>
        <w:t xml:space="preserve">successful </w:t>
      </w:r>
      <w:r w:rsidR="0084370F" w:rsidRPr="00C17D7F">
        <w:rPr>
          <w:lang w:val="en-GB"/>
        </w:rPr>
        <w:t xml:space="preserve">individuals </w:t>
      </w:r>
      <w:r w:rsidR="00213090">
        <w:rPr>
          <w:lang w:val="en-GB"/>
        </w:rPr>
        <w:t>must</w:t>
      </w:r>
      <w:r w:rsidR="0084370F" w:rsidRPr="00C17D7F">
        <w:rPr>
          <w:lang w:val="en-GB"/>
        </w:rPr>
        <w:t xml:space="preserve"> be rewarded disproportionately. However much </w:t>
      </w:r>
      <w:r w:rsidR="00073967">
        <w:rPr>
          <w:lang w:val="en-GB"/>
        </w:rPr>
        <w:t>the former kind of</w:t>
      </w:r>
      <w:r w:rsidR="00073967" w:rsidRPr="00C17D7F">
        <w:rPr>
          <w:lang w:val="en-GB"/>
        </w:rPr>
        <w:t xml:space="preserve"> </w:t>
      </w:r>
      <w:r w:rsidR="0084370F" w:rsidRPr="00C17D7F">
        <w:rPr>
          <w:lang w:val="en-GB"/>
        </w:rPr>
        <w:t xml:space="preserve">culture </w:t>
      </w:r>
      <w:r w:rsidR="000C19C2" w:rsidRPr="00C17D7F">
        <w:rPr>
          <w:lang w:val="en-GB"/>
        </w:rPr>
        <w:t>may</w:t>
      </w:r>
      <w:r w:rsidR="0084370F" w:rsidRPr="00C17D7F">
        <w:rPr>
          <w:lang w:val="en-GB"/>
        </w:rPr>
        <w:t xml:space="preserve"> be critiqued for perpetuating false consciousness, the barefaced </w:t>
      </w:r>
      <w:r w:rsidR="007C2678" w:rsidRPr="00C17D7F">
        <w:rPr>
          <w:lang w:val="en-GB"/>
        </w:rPr>
        <w:t>proselytising</w:t>
      </w:r>
      <w:r w:rsidR="0084370F" w:rsidRPr="00C17D7F">
        <w:rPr>
          <w:lang w:val="en-GB"/>
        </w:rPr>
        <w:t xml:space="preserve"> </w:t>
      </w:r>
      <w:r w:rsidR="00073967">
        <w:rPr>
          <w:lang w:val="en-GB"/>
        </w:rPr>
        <w:t xml:space="preserve">by proponents </w:t>
      </w:r>
      <w:r w:rsidR="0084370F" w:rsidRPr="00C17D7F">
        <w:rPr>
          <w:lang w:val="en-GB"/>
        </w:rPr>
        <w:t xml:space="preserve">of the latter </w:t>
      </w:r>
      <w:r w:rsidR="000C19C2" w:rsidRPr="00C17D7F">
        <w:rPr>
          <w:lang w:val="en-GB"/>
        </w:rPr>
        <w:t xml:space="preserve">can </w:t>
      </w:r>
      <w:r w:rsidR="0084370F" w:rsidRPr="00C17D7F">
        <w:rPr>
          <w:lang w:val="en-GB"/>
        </w:rPr>
        <w:t>still take one’s breath away!</w:t>
      </w:r>
    </w:p>
    <w:p w14:paraId="629335D7" w14:textId="77777777" w:rsidR="002267E8" w:rsidRPr="00C17D7F" w:rsidRDefault="002267E8">
      <w:pPr>
        <w:pStyle w:val="Body"/>
        <w:rPr>
          <w:lang w:val="en-GB"/>
        </w:rPr>
      </w:pPr>
    </w:p>
    <w:p w14:paraId="448576FC" w14:textId="08CB9D13" w:rsidR="002267E8" w:rsidRPr="00C17D7F" w:rsidRDefault="0084370F">
      <w:pPr>
        <w:pStyle w:val="Body"/>
        <w:rPr>
          <w:lang w:val="en-GB"/>
        </w:rPr>
      </w:pPr>
      <w:r w:rsidRPr="00C17D7F">
        <w:rPr>
          <w:lang w:val="en-GB"/>
        </w:rPr>
        <w:t xml:space="preserve">It is not part of </w:t>
      </w:r>
      <w:r w:rsidR="00157EB0">
        <w:rPr>
          <w:lang w:val="en-GB"/>
        </w:rPr>
        <w:t>our analysis</w:t>
      </w:r>
      <w:r w:rsidRPr="00C17D7F">
        <w:rPr>
          <w:lang w:val="en-GB"/>
        </w:rPr>
        <w:t xml:space="preserve"> to settle whether changes </w:t>
      </w:r>
      <w:r w:rsidR="007C2678" w:rsidRPr="00C17D7F">
        <w:rPr>
          <w:lang w:val="en-GB"/>
        </w:rPr>
        <w:t xml:space="preserve">wrought by reform end up with </w:t>
      </w:r>
      <w:r w:rsidRPr="00C17D7F">
        <w:rPr>
          <w:lang w:val="en-GB"/>
        </w:rPr>
        <w:t>owners of capital engrossing themselves in their greed</w:t>
      </w:r>
      <w:r w:rsidR="000000B5">
        <w:rPr>
          <w:lang w:val="en-GB"/>
        </w:rPr>
        <w:t xml:space="preserve"> </w:t>
      </w:r>
      <w:r w:rsidRPr="00C17D7F">
        <w:rPr>
          <w:lang w:val="en-GB"/>
        </w:rPr>
        <w:t xml:space="preserve">or whether they represent the swansong of capitalism, a final intake of wealth ahead of the rage against appropriation. Instead a first aim has been to emphasise the importance </w:t>
      </w:r>
      <w:r w:rsidRPr="00C17D7F">
        <w:rPr>
          <w:lang w:val="en-GB"/>
        </w:rPr>
        <w:lastRenderedPageBreak/>
        <w:t xml:space="preserve">of linking culture more generally to the </w:t>
      </w:r>
      <w:r w:rsidR="00094AED" w:rsidRPr="00C17D7F">
        <w:rPr>
          <w:lang w:val="en-GB"/>
        </w:rPr>
        <w:t xml:space="preserve">changing </w:t>
      </w:r>
      <w:r w:rsidRPr="00C17D7F">
        <w:rPr>
          <w:lang w:val="en-GB"/>
        </w:rPr>
        <w:t xml:space="preserve">nature of modernity. Here, against those </w:t>
      </w:r>
      <w:r w:rsidR="007C2678" w:rsidRPr="00C17D7F">
        <w:rPr>
          <w:lang w:val="en-GB"/>
        </w:rPr>
        <w:t>fear</w:t>
      </w:r>
      <w:r w:rsidR="00213090">
        <w:rPr>
          <w:lang w:val="en-GB"/>
        </w:rPr>
        <w:t>ing</w:t>
      </w:r>
      <w:r w:rsidR="007C2678" w:rsidRPr="00C17D7F">
        <w:rPr>
          <w:lang w:val="en-GB"/>
        </w:rPr>
        <w:t xml:space="preserve"> </w:t>
      </w:r>
      <w:r w:rsidRPr="00C17D7F">
        <w:rPr>
          <w:lang w:val="en-GB"/>
        </w:rPr>
        <w:t xml:space="preserve">a postmodernism that relativizes choice to ‘anything goes’, we have </w:t>
      </w:r>
      <w:r w:rsidR="00073967">
        <w:rPr>
          <w:lang w:val="en-GB"/>
        </w:rPr>
        <w:t>explored how</w:t>
      </w:r>
      <w:r w:rsidR="00073967" w:rsidRPr="00C17D7F">
        <w:rPr>
          <w:lang w:val="en-GB"/>
        </w:rPr>
        <w:t xml:space="preserve"> </w:t>
      </w:r>
      <w:r w:rsidR="00204DDF" w:rsidRPr="00C17D7F">
        <w:rPr>
          <w:lang w:val="en-GB"/>
        </w:rPr>
        <w:t xml:space="preserve">culture </w:t>
      </w:r>
      <w:r w:rsidR="007361CF">
        <w:rPr>
          <w:lang w:val="en-GB"/>
        </w:rPr>
        <w:t>in the UK appears to have degenerated to extolling a</w:t>
      </w:r>
      <w:r w:rsidR="00204DDF" w:rsidRPr="00C17D7F">
        <w:rPr>
          <w:lang w:val="en-GB"/>
        </w:rPr>
        <w:t xml:space="preserve"> </w:t>
      </w:r>
      <w:r w:rsidR="00397911">
        <w:rPr>
          <w:lang w:val="en-GB"/>
        </w:rPr>
        <w:t>‘creative destruction’</w:t>
      </w:r>
      <w:r w:rsidRPr="00CA0D85">
        <w:rPr>
          <w:lang w:val="en-GB"/>
        </w:rPr>
        <w:t xml:space="preserve"> </w:t>
      </w:r>
      <w:r w:rsidR="007361CF">
        <w:rPr>
          <w:lang w:val="en-GB"/>
        </w:rPr>
        <w:t xml:space="preserve">that </w:t>
      </w:r>
      <w:r w:rsidR="00073967">
        <w:rPr>
          <w:lang w:val="en-GB"/>
        </w:rPr>
        <w:t>sets out to</w:t>
      </w:r>
      <w:r w:rsidRPr="00CA0D85">
        <w:rPr>
          <w:lang w:val="en-GB"/>
        </w:rPr>
        <w:t xml:space="preserve"> </w:t>
      </w:r>
      <w:r w:rsidR="00204DDF" w:rsidRPr="00C17D7F">
        <w:rPr>
          <w:lang w:val="en-GB"/>
        </w:rPr>
        <w:t>devalu</w:t>
      </w:r>
      <w:r w:rsidR="00073967">
        <w:rPr>
          <w:lang w:val="en-GB"/>
        </w:rPr>
        <w:t>e</w:t>
      </w:r>
      <w:r w:rsidR="00204DDF" w:rsidRPr="00C17D7F">
        <w:rPr>
          <w:lang w:val="en-GB"/>
        </w:rPr>
        <w:t xml:space="preserve"> value to profit and </w:t>
      </w:r>
      <w:r w:rsidRPr="00C17D7F">
        <w:rPr>
          <w:lang w:val="en-GB"/>
        </w:rPr>
        <w:t xml:space="preserve">de-regulate the state to the extent that ‘everything goes’. </w:t>
      </w:r>
    </w:p>
    <w:p w14:paraId="4F328161" w14:textId="77777777" w:rsidR="002267E8" w:rsidRPr="00C17D7F" w:rsidRDefault="002267E8">
      <w:pPr>
        <w:pStyle w:val="Body"/>
        <w:rPr>
          <w:lang w:val="en-GB"/>
        </w:rPr>
      </w:pPr>
    </w:p>
    <w:p w14:paraId="5F9A4C4A" w14:textId="4D793383" w:rsidR="00CD070F" w:rsidRDefault="0084370F">
      <w:pPr>
        <w:pStyle w:val="Body"/>
        <w:rPr>
          <w:lang w:val="en-GB"/>
        </w:rPr>
      </w:pPr>
      <w:r w:rsidRPr="00C17D7F">
        <w:rPr>
          <w:lang w:val="en-GB"/>
        </w:rPr>
        <w:t xml:space="preserve">A second aim </w:t>
      </w:r>
      <w:r w:rsidR="00073967">
        <w:rPr>
          <w:lang w:val="en-GB"/>
        </w:rPr>
        <w:t>of</w:t>
      </w:r>
      <w:r w:rsidRPr="00C17D7F">
        <w:rPr>
          <w:lang w:val="en-GB"/>
        </w:rPr>
        <w:t xml:space="preserve"> this paper has been to </w:t>
      </w:r>
      <w:r w:rsidR="00D75847" w:rsidRPr="00C17D7F">
        <w:rPr>
          <w:lang w:val="en-GB"/>
        </w:rPr>
        <w:t xml:space="preserve">argue that </w:t>
      </w:r>
      <w:r w:rsidRPr="00C17D7F">
        <w:rPr>
          <w:lang w:val="en-GB"/>
        </w:rPr>
        <w:t>nothing less than a full re-appraisal of the cultural conditions underpinning modernity</w:t>
      </w:r>
      <w:r w:rsidR="00D75847" w:rsidRPr="00C17D7F">
        <w:rPr>
          <w:lang w:val="en-GB"/>
        </w:rPr>
        <w:t xml:space="preserve"> is required for any </w:t>
      </w:r>
      <w:r w:rsidR="000B6A8B">
        <w:rPr>
          <w:lang w:val="en-GB"/>
        </w:rPr>
        <w:t>rethinking</w:t>
      </w:r>
      <w:r w:rsidR="000B6A8B" w:rsidRPr="00C17D7F">
        <w:rPr>
          <w:lang w:val="en-GB"/>
        </w:rPr>
        <w:t xml:space="preserve"> </w:t>
      </w:r>
      <w:r w:rsidR="00D75847" w:rsidRPr="00C17D7F">
        <w:rPr>
          <w:lang w:val="en-GB"/>
        </w:rPr>
        <w:t>of class theory</w:t>
      </w:r>
      <w:r w:rsidRPr="00C17D7F">
        <w:rPr>
          <w:lang w:val="en-GB"/>
        </w:rPr>
        <w:t>. In this respect Savage et al (</w:t>
      </w:r>
      <w:r w:rsidR="000333D1" w:rsidRPr="00C17D7F">
        <w:rPr>
          <w:lang w:val="en-GB"/>
        </w:rPr>
        <w:t>2013</w:t>
      </w:r>
      <w:r w:rsidRPr="00C17D7F">
        <w:rPr>
          <w:lang w:val="en-GB"/>
        </w:rPr>
        <w:t>) appear to have fallen into the trap frequented by modernisers, that of pressing for ‘reform’</w:t>
      </w:r>
      <w:r w:rsidR="007E7517" w:rsidRPr="00C17D7F">
        <w:rPr>
          <w:lang w:val="en-GB"/>
        </w:rPr>
        <w:t xml:space="preserve"> –</w:t>
      </w:r>
      <w:r w:rsidRPr="00C17D7F">
        <w:rPr>
          <w:lang w:val="en-GB"/>
        </w:rPr>
        <w:t xml:space="preserve"> </w:t>
      </w:r>
      <w:r w:rsidR="002F1CDD" w:rsidRPr="00C17D7F">
        <w:rPr>
          <w:lang w:val="en-GB"/>
        </w:rPr>
        <w:t xml:space="preserve">which </w:t>
      </w:r>
      <w:r w:rsidRPr="00C17D7F">
        <w:rPr>
          <w:lang w:val="en-GB"/>
        </w:rPr>
        <w:t xml:space="preserve">in their case </w:t>
      </w:r>
      <w:r w:rsidR="002F1CDD" w:rsidRPr="00C17D7F">
        <w:rPr>
          <w:lang w:val="en-GB"/>
        </w:rPr>
        <w:t xml:space="preserve">amounts to </w:t>
      </w:r>
      <w:r w:rsidRPr="00C17D7F">
        <w:rPr>
          <w:lang w:val="en-GB"/>
        </w:rPr>
        <w:t xml:space="preserve">appending </w:t>
      </w:r>
      <w:r w:rsidR="002F1CDD" w:rsidRPr="00C17D7F">
        <w:rPr>
          <w:lang w:val="en-GB"/>
        </w:rPr>
        <w:t xml:space="preserve">some extra, and potentially spurious, </w:t>
      </w:r>
      <w:r w:rsidRPr="00C17D7F">
        <w:rPr>
          <w:lang w:val="en-GB"/>
        </w:rPr>
        <w:t xml:space="preserve">data </w:t>
      </w:r>
      <w:r w:rsidR="006D5E7F" w:rsidRPr="00C17D7F">
        <w:rPr>
          <w:lang w:val="en-GB"/>
        </w:rPr>
        <w:t xml:space="preserve">about consumption </w:t>
      </w:r>
      <w:r w:rsidR="002F1CDD" w:rsidRPr="00C17D7F">
        <w:rPr>
          <w:lang w:val="en-GB"/>
        </w:rPr>
        <w:t>on</w:t>
      </w:r>
      <w:r w:rsidRPr="00C17D7F">
        <w:rPr>
          <w:lang w:val="en-GB"/>
        </w:rPr>
        <w:t xml:space="preserve">to socio-economic categories that are already defunct. </w:t>
      </w:r>
      <w:r w:rsidR="007361CF">
        <w:rPr>
          <w:lang w:val="en-GB"/>
        </w:rPr>
        <w:t>Just</w:t>
      </w:r>
      <w:r w:rsidRPr="00C17D7F">
        <w:rPr>
          <w:lang w:val="en-GB"/>
        </w:rPr>
        <w:t xml:space="preserve"> segmenting off the consumption of certain goods as </w:t>
      </w:r>
      <w:r w:rsidR="007361CF">
        <w:rPr>
          <w:lang w:val="en-GB"/>
        </w:rPr>
        <w:t>‘</w:t>
      </w:r>
      <w:r w:rsidRPr="00C17D7F">
        <w:rPr>
          <w:lang w:val="en-GB"/>
        </w:rPr>
        <w:t>cultural</w:t>
      </w:r>
      <w:r w:rsidR="007361CF">
        <w:rPr>
          <w:lang w:val="en-GB"/>
        </w:rPr>
        <w:t>’</w:t>
      </w:r>
      <w:r w:rsidRPr="00C17D7F">
        <w:rPr>
          <w:lang w:val="en-GB"/>
        </w:rPr>
        <w:t>, and failing to examine the consumption of other</w:t>
      </w:r>
      <w:r w:rsidR="00D75847" w:rsidRPr="00C17D7F">
        <w:rPr>
          <w:lang w:val="en-GB"/>
        </w:rPr>
        <w:t xml:space="preserve"> commodities</w:t>
      </w:r>
      <w:r w:rsidRPr="00C17D7F">
        <w:rPr>
          <w:lang w:val="en-GB"/>
        </w:rPr>
        <w:t>, including what is tantamount to the trafficking of human endeavour, makes an artefactual error</w:t>
      </w:r>
      <w:r w:rsidR="00390289" w:rsidRPr="00C17D7F">
        <w:rPr>
          <w:lang w:val="en-GB"/>
        </w:rPr>
        <w:t>. But more than this, it</w:t>
      </w:r>
      <w:r w:rsidRPr="00C17D7F">
        <w:rPr>
          <w:lang w:val="en-GB"/>
        </w:rPr>
        <w:t xml:space="preserve"> overlooks the contemporary conditions in which </w:t>
      </w:r>
      <w:r w:rsidR="007361CF">
        <w:rPr>
          <w:lang w:val="en-GB"/>
        </w:rPr>
        <w:t xml:space="preserve">production is dominated </w:t>
      </w:r>
      <w:r w:rsidRPr="00C17D7F">
        <w:rPr>
          <w:lang w:val="en-GB"/>
        </w:rPr>
        <w:t xml:space="preserve">by </w:t>
      </w:r>
      <w:r w:rsidR="00E35B27">
        <w:rPr>
          <w:lang w:val="en-GB"/>
        </w:rPr>
        <w:t>a volatility</w:t>
      </w:r>
      <w:r w:rsidRPr="00C17D7F">
        <w:rPr>
          <w:lang w:val="en-GB"/>
        </w:rPr>
        <w:t xml:space="preserve"> on which </w:t>
      </w:r>
      <w:r w:rsidR="00E8702D">
        <w:rPr>
          <w:lang w:val="en-GB"/>
        </w:rPr>
        <w:t>‘reforming’</w:t>
      </w:r>
      <w:r w:rsidR="00E8702D" w:rsidRPr="00C17D7F">
        <w:rPr>
          <w:lang w:val="en-GB"/>
        </w:rPr>
        <w:t xml:space="preserve"> </w:t>
      </w:r>
      <w:r w:rsidRPr="00C17D7F">
        <w:rPr>
          <w:lang w:val="en-GB"/>
        </w:rPr>
        <w:t>parties thrive.</w:t>
      </w:r>
      <w:r w:rsidR="00CD070F" w:rsidRPr="00C17D7F">
        <w:rPr>
          <w:lang w:val="en-GB"/>
        </w:rPr>
        <w:t xml:space="preserve"> </w:t>
      </w:r>
    </w:p>
    <w:p w14:paraId="3D6D9BDC" w14:textId="77777777" w:rsidR="00CD070F" w:rsidRPr="00C17D7F" w:rsidRDefault="00CD070F">
      <w:pPr>
        <w:pStyle w:val="Body"/>
        <w:rPr>
          <w:lang w:val="en-GB"/>
        </w:rPr>
      </w:pPr>
    </w:p>
    <w:p w14:paraId="10532D0C" w14:textId="66648FC2" w:rsidR="002267E8" w:rsidRPr="00C17D7F" w:rsidRDefault="00CD070F">
      <w:pPr>
        <w:pStyle w:val="Body"/>
        <w:rPr>
          <w:lang w:val="en-GB"/>
        </w:rPr>
      </w:pPr>
      <w:r w:rsidRPr="00C17D7F">
        <w:rPr>
          <w:lang w:val="en-GB"/>
        </w:rPr>
        <w:t xml:space="preserve">A third aim has been to highlight </w:t>
      </w:r>
      <w:r w:rsidR="0034477E">
        <w:rPr>
          <w:lang w:val="en-GB"/>
        </w:rPr>
        <w:t>how</w:t>
      </w:r>
      <w:r w:rsidRPr="00C17D7F">
        <w:rPr>
          <w:lang w:val="en-GB"/>
        </w:rPr>
        <w:t xml:space="preserve"> </w:t>
      </w:r>
      <w:r w:rsidR="00E8702D" w:rsidRPr="00C17D7F">
        <w:rPr>
          <w:lang w:val="en-GB"/>
        </w:rPr>
        <w:t xml:space="preserve">demands </w:t>
      </w:r>
      <w:r w:rsidR="00E8702D">
        <w:rPr>
          <w:lang w:val="en-GB"/>
        </w:rPr>
        <w:t xml:space="preserve">for </w:t>
      </w:r>
      <w:r w:rsidRPr="00C17D7F">
        <w:rPr>
          <w:lang w:val="en-GB"/>
        </w:rPr>
        <w:t xml:space="preserve">reform </w:t>
      </w:r>
      <w:r w:rsidR="0034477E">
        <w:rPr>
          <w:lang w:val="en-GB"/>
        </w:rPr>
        <w:t>get</w:t>
      </w:r>
      <w:r w:rsidRPr="00C17D7F">
        <w:rPr>
          <w:lang w:val="en-GB"/>
        </w:rPr>
        <w:t xml:space="preserve"> exhibited in the various agendas</w:t>
      </w:r>
      <w:r w:rsidR="00E8702D">
        <w:rPr>
          <w:lang w:val="en-GB"/>
        </w:rPr>
        <w:t xml:space="preserve"> though which</w:t>
      </w:r>
      <w:r w:rsidRPr="00C17D7F">
        <w:rPr>
          <w:lang w:val="en-GB"/>
        </w:rPr>
        <w:t xml:space="preserve"> parties </w:t>
      </w:r>
      <w:r w:rsidR="00E8702D">
        <w:rPr>
          <w:lang w:val="en-GB"/>
        </w:rPr>
        <w:t>claim</w:t>
      </w:r>
      <w:r w:rsidRPr="00C17D7F">
        <w:rPr>
          <w:lang w:val="en-GB"/>
        </w:rPr>
        <w:t xml:space="preserve"> to represent </w:t>
      </w:r>
      <w:r w:rsidR="00E35B27">
        <w:rPr>
          <w:lang w:val="en-GB"/>
        </w:rPr>
        <w:t xml:space="preserve">others </w:t>
      </w:r>
      <w:r w:rsidRPr="00C17D7F">
        <w:rPr>
          <w:lang w:val="en-GB"/>
        </w:rPr>
        <w:t xml:space="preserve">and act as </w:t>
      </w:r>
      <w:r w:rsidR="00E8702D">
        <w:rPr>
          <w:lang w:val="en-GB"/>
        </w:rPr>
        <w:t xml:space="preserve">their </w:t>
      </w:r>
      <w:r w:rsidRPr="00C17D7F">
        <w:rPr>
          <w:lang w:val="en-GB"/>
        </w:rPr>
        <w:t>spokesperson</w:t>
      </w:r>
      <w:r w:rsidR="00E35B27">
        <w:rPr>
          <w:lang w:val="en-GB"/>
        </w:rPr>
        <w:t>s</w:t>
      </w:r>
      <w:r w:rsidRPr="00C17D7F">
        <w:rPr>
          <w:lang w:val="en-GB"/>
        </w:rPr>
        <w:t xml:space="preserve">. </w:t>
      </w:r>
      <w:r w:rsidR="00B44A64" w:rsidRPr="00C17D7F">
        <w:rPr>
          <w:lang w:val="en-GB"/>
        </w:rPr>
        <w:t>While draw</w:t>
      </w:r>
      <w:r w:rsidR="0034477E">
        <w:rPr>
          <w:lang w:val="en-GB"/>
        </w:rPr>
        <w:t>ing</w:t>
      </w:r>
      <w:r w:rsidR="00B44A64" w:rsidRPr="00C17D7F">
        <w:rPr>
          <w:lang w:val="en-GB"/>
        </w:rPr>
        <w:t xml:space="preserve"> on Weber’s ideas of stratification</w:t>
      </w:r>
      <w:r w:rsidR="00B651A7">
        <w:rPr>
          <w:lang w:val="en-GB"/>
        </w:rPr>
        <w:t xml:space="preserve"> </w:t>
      </w:r>
      <w:r w:rsidR="00B44A64" w:rsidRPr="00C17D7F">
        <w:rPr>
          <w:lang w:val="en-GB"/>
        </w:rPr>
        <w:t>to point out his separation of status and class</w:t>
      </w:r>
      <w:r w:rsidR="00B651A7">
        <w:rPr>
          <w:lang w:val="en-GB"/>
        </w:rPr>
        <w:t xml:space="preserve">, </w:t>
      </w:r>
      <w:r w:rsidR="00B44A64" w:rsidRPr="00C17D7F">
        <w:rPr>
          <w:lang w:val="en-GB"/>
        </w:rPr>
        <w:t>what we have emphasis</w:t>
      </w:r>
      <w:r w:rsidR="00B651A7">
        <w:rPr>
          <w:lang w:val="en-GB"/>
        </w:rPr>
        <w:t>ed</w:t>
      </w:r>
      <w:r w:rsidR="0034477E">
        <w:rPr>
          <w:lang w:val="en-GB"/>
        </w:rPr>
        <w:t xml:space="preserve"> (</w:t>
      </w:r>
      <w:r w:rsidR="000000B5">
        <w:rPr>
          <w:lang w:val="en-GB"/>
        </w:rPr>
        <w:t>to</w:t>
      </w:r>
      <w:r w:rsidR="00614533" w:rsidRPr="00C17D7F">
        <w:rPr>
          <w:lang w:val="en-GB"/>
        </w:rPr>
        <w:t xml:space="preserve"> </w:t>
      </w:r>
      <w:r w:rsidR="0034477E">
        <w:rPr>
          <w:lang w:val="en-GB"/>
        </w:rPr>
        <w:t>update</w:t>
      </w:r>
      <w:r w:rsidR="00614533" w:rsidRPr="00C17D7F">
        <w:rPr>
          <w:lang w:val="en-GB"/>
        </w:rPr>
        <w:t xml:space="preserve"> Weber’s definition</w:t>
      </w:r>
      <w:r w:rsidR="0034477E">
        <w:rPr>
          <w:lang w:val="en-GB"/>
        </w:rPr>
        <w:t>)</w:t>
      </w:r>
      <w:r w:rsidR="00B44A64" w:rsidRPr="00C17D7F">
        <w:rPr>
          <w:lang w:val="en-GB"/>
        </w:rPr>
        <w:t xml:space="preserve"> is </w:t>
      </w:r>
      <w:r w:rsidR="007361CF">
        <w:rPr>
          <w:lang w:val="en-GB"/>
        </w:rPr>
        <w:t xml:space="preserve">how </w:t>
      </w:r>
      <w:r w:rsidR="00B44A64" w:rsidRPr="00C17D7F">
        <w:rPr>
          <w:lang w:val="en-GB"/>
        </w:rPr>
        <w:t>parties</w:t>
      </w:r>
      <w:r w:rsidR="007361CF">
        <w:rPr>
          <w:lang w:val="en-GB"/>
        </w:rPr>
        <w:t xml:space="preserve"> form and reform</w:t>
      </w:r>
      <w:r w:rsidR="00B44A64" w:rsidRPr="00C17D7F">
        <w:rPr>
          <w:lang w:val="en-GB"/>
        </w:rPr>
        <w:t xml:space="preserve"> </w:t>
      </w:r>
      <w:r w:rsidR="00B651A7">
        <w:rPr>
          <w:lang w:val="en-GB"/>
        </w:rPr>
        <w:t xml:space="preserve">themselves </w:t>
      </w:r>
      <w:r w:rsidR="00B44A64" w:rsidRPr="00C17D7F">
        <w:rPr>
          <w:lang w:val="en-GB"/>
        </w:rPr>
        <w:t xml:space="preserve">alongside status and class. </w:t>
      </w:r>
      <w:r w:rsidR="00B651A7">
        <w:rPr>
          <w:lang w:val="en-GB"/>
        </w:rPr>
        <w:t xml:space="preserve">Perhaps </w:t>
      </w:r>
      <w:proofErr w:type="spellStart"/>
      <w:r w:rsidRPr="00C17D7F">
        <w:rPr>
          <w:lang w:val="en-GB"/>
        </w:rPr>
        <w:t>managerialism</w:t>
      </w:r>
      <w:proofErr w:type="spellEnd"/>
      <w:r w:rsidRPr="00C17D7F">
        <w:rPr>
          <w:lang w:val="en-GB"/>
        </w:rPr>
        <w:t xml:space="preserve">, with its discourse of efficiency and budgets, has the </w:t>
      </w:r>
      <w:proofErr w:type="gramStart"/>
      <w:r w:rsidRPr="00C17D7F">
        <w:rPr>
          <w:lang w:val="en-GB"/>
        </w:rPr>
        <w:t>upper</w:t>
      </w:r>
      <w:r w:rsidR="00E8702D">
        <w:rPr>
          <w:lang w:val="en-GB"/>
        </w:rPr>
        <w:t>-</w:t>
      </w:r>
      <w:r w:rsidRPr="00C17D7F">
        <w:rPr>
          <w:lang w:val="en-GB"/>
        </w:rPr>
        <w:t>hand</w:t>
      </w:r>
      <w:proofErr w:type="gramEnd"/>
      <w:r w:rsidRPr="00C17D7F">
        <w:rPr>
          <w:lang w:val="en-GB"/>
        </w:rPr>
        <w:t xml:space="preserve"> </w:t>
      </w:r>
      <w:r w:rsidR="00B651A7">
        <w:rPr>
          <w:lang w:val="en-GB"/>
        </w:rPr>
        <w:t>over</w:t>
      </w:r>
      <w:r w:rsidRPr="00C17D7F">
        <w:rPr>
          <w:lang w:val="en-GB"/>
        </w:rPr>
        <w:t xml:space="preserve"> the UK’s institutional framework</w:t>
      </w:r>
      <w:r w:rsidR="00B651A7">
        <w:rPr>
          <w:lang w:val="en-GB"/>
        </w:rPr>
        <w:t>,</w:t>
      </w:r>
      <w:r w:rsidRPr="00C17D7F">
        <w:rPr>
          <w:lang w:val="en-GB"/>
        </w:rPr>
        <w:t xml:space="preserve"> </w:t>
      </w:r>
      <w:r w:rsidR="00B651A7">
        <w:rPr>
          <w:lang w:val="en-GB"/>
        </w:rPr>
        <w:t>b</w:t>
      </w:r>
      <w:r w:rsidRPr="00C17D7F">
        <w:rPr>
          <w:lang w:val="en-GB"/>
        </w:rPr>
        <w:t xml:space="preserve">ut such a tag blurs </w:t>
      </w:r>
      <w:r w:rsidRPr="00C17D7F">
        <w:rPr>
          <w:i/>
          <w:lang w:val="en-GB"/>
        </w:rPr>
        <w:t>struggles</w:t>
      </w:r>
      <w:r w:rsidRPr="00C17D7F">
        <w:rPr>
          <w:lang w:val="en-GB"/>
        </w:rPr>
        <w:t xml:space="preserve"> between different parties </w:t>
      </w:r>
      <w:r w:rsidR="000000B5">
        <w:rPr>
          <w:lang w:val="en-GB"/>
        </w:rPr>
        <w:t xml:space="preserve">across </w:t>
      </w:r>
      <w:r w:rsidR="000000B5" w:rsidRPr="00C17D7F">
        <w:rPr>
          <w:lang w:val="en-GB"/>
        </w:rPr>
        <w:t xml:space="preserve">all walks of life </w:t>
      </w:r>
      <w:r w:rsidRPr="00C17D7F">
        <w:rPr>
          <w:lang w:val="en-GB"/>
        </w:rPr>
        <w:t xml:space="preserve">as they promote their agendas for ascendency and power. </w:t>
      </w:r>
    </w:p>
    <w:p w14:paraId="60EC9145" w14:textId="77777777" w:rsidR="00B44A64" w:rsidRPr="00C17D7F" w:rsidRDefault="00B44A64">
      <w:pPr>
        <w:pStyle w:val="Body"/>
        <w:rPr>
          <w:lang w:val="en-GB"/>
        </w:rPr>
      </w:pPr>
    </w:p>
    <w:p w14:paraId="6E8DE35F" w14:textId="04828CFA" w:rsidR="002267E8" w:rsidRPr="00C17D7F" w:rsidRDefault="00B651A7" w:rsidP="00EA25DE">
      <w:pPr>
        <w:pStyle w:val="Body"/>
        <w:rPr>
          <w:lang w:val="en-GB"/>
        </w:rPr>
      </w:pPr>
      <w:r>
        <w:rPr>
          <w:lang w:val="en-GB"/>
        </w:rPr>
        <w:t xml:space="preserve">Time </w:t>
      </w:r>
      <w:r w:rsidR="00CD070F" w:rsidRPr="00C17D7F">
        <w:rPr>
          <w:lang w:val="en-GB"/>
        </w:rPr>
        <w:t>and energy, as Skeggs (2011</w:t>
      </w:r>
      <w:r w:rsidR="00A62A45" w:rsidRPr="00C17D7F">
        <w:rPr>
          <w:lang w:val="en-GB"/>
        </w:rPr>
        <w:t>: 509</w:t>
      </w:r>
      <w:r w:rsidR="00CD070F" w:rsidRPr="00C17D7F">
        <w:rPr>
          <w:lang w:val="en-GB"/>
        </w:rPr>
        <w:t>) reminds us, is how Marx saw labour power</w:t>
      </w:r>
      <w:r w:rsidR="00A62A45" w:rsidRPr="00C17D7F">
        <w:rPr>
          <w:lang w:val="en-GB"/>
        </w:rPr>
        <w:t>. Skeggs’</w:t>
      </w:r>
      <w:r w:rsidR="00CD070F" w:rsidRPr="00C17D7F">
        <w:rPr>
          <w:lang w:val="en-GB"/>
        </w:rPr>
        <w:t xml:space="preserve"> insight is to </w:t>
      </w:r>
      <w:r w:rsidR="00E8702D">
        <w:rPr>
          <w:lang w:val="en-GB"/>
        </w:rPr>
        <w:t>stress</w:t>
      </w:r>
      <w:r w:rsidR="00E8702D" w:rsidRPr="00C17D7F">
        <w:rPr>
          <w:lang w:val="en-GB"/>
        </w:rPr>
        <w:t xml:space="preserve"> </w:t>
      </w:r>
      <w:r w:rsidR="00CD070F" w:rsidRPr="00C17D7F">
        <w:rPr>
          <w:lang w:val="en-GB"/>
        </w:rPr>
        <w:t xml:space="preserve">how ‘time and energy can be </w:t>
      </w:r>
      <w:r w:rsidR="00CD070F" w:rsidRPr="00C17D7F">
        <w:rPr>
          <w:i/>
          <w:lang w:val="en-GB"/>
        </w:rPr>
        <w:t>given</w:t>
      </w:r>
      <w:r w:rsidR="00CD070F" w:rsidRPr="00C17D7F">
        <w:rPr>
          <w:lang w:val="en-GB"/>
        </w:rPr>
        <w:t xml:space="preserve"> to others’ rather than </w:t>
      </w:r>
      <w:r w:rsidR="00E8702D">
        <w:rPr>
          <w:lang w:val="en-GB"/>
        </w:rPr>
        <w:t>only</w:t>
      </w:r>
      <w:r w:rsidR="00E35B27">
        <w:rPr>
          <w:lang w:val="en-GB"/>
        </w:rPr>
        <w:t xml:space="preserve"> </w:t>
      </w:r>
      <w:r w:rsidR="00CD070F" w:rsidRPr="00C17D7F">
        <w:rPr>
          <w:lang w:val="en-GB"/>
        </w:rPr>
        <w:t xml:space="preserve">‘extracted </w:t>
      </w:r>
      <w:r w:rsidR="00CD070F" w:rsidRPr="00C17D7F">
        <w:rPr>
          <w:i/>
          <w:lang w:val="en-GB"/>
        </w:rPr>
        <w:t>from</w:t>
      </w:r>
      <w:r w:rsidR="00CD070F" w:rsidRPr="00C17D7F">
        <w:rPr>
          <w:lang w:val="en-GB"/>
        </w:rPr>
        <w:t>’</w:t>
      </w:r>
      <w:r w:rsidR="00E35B27">
        <w:rPr>
          <w:lang w:val="en-GB"/>
        </w:rPr>
        <w:t xml:space="preserve"> them</w:t>
      </w:r>
      <w:r>
        <w:rPr>
          <w:lang w:val="en-GB"/>
        </w:rPr>
        <w:t>. This is why culture matters</w:t>
      </w:r>
      <w:r w:rsidR="00E8702D">
        <w:rPr>
          <w:lang w:val="en-GB"/>
        </w:rPr>
        <w:t xml:space="preserve"> to class</w:t>
      </w:r>
      <w:r>
        <w:rPr>
          <w:lang w:val="en-GB"/>
        </w:rPr>
        <w:t>: culture</w:t>
      </w:r>
      <w:r w:rsidR="00314A52" w:rsidRPr="00C17D7F">
        <w:rPr>
          <w:lang w:val="en-GB"/>
        </w:rPr>
        <w:t xml:space="preserve"> is </w:t>
      </w:r>
      <w:r w:rsidR="00CD070F" w:rsidRPr="00C17D7F">
        <w:rPr>
          <w:lang w:val="en-GB"/>
        </w:rPr>
        <w:t xml:space="preserve">key to understanding how labour power is appropriated </w:t>
      </w:r>
      <w:r w:rsidR="00E8702D">
        <w:rPr>
          <w:lang w:val="en-GB"/>
        </w:rPr>
        <w:t xml:space="preserve">in all manner of ways </w:t>
      </w:r>
      <w:r w:rsidR="00E8702D" w:rsidRPr="00C17D7F">
        <w:rPr>
          <w:lang w:val="en-GB"/>
        </w:rPr>
        <w:t>from those ‘standing in advance’</w:t>
      </w:r>
      <w:r w:rsidR="00E8702D">
        <w:rPr>
          <w:lang w:val="en-GB"/>
        </w:rPr>
        <w:t xml:space="preserve"> </w:t>
      </w:r>
      <w:r w:rsidR="004036CB">
        <w:rPr>
          <w:lang w:val="en-GB"/>
        </w:rPr>
        <w:t>by leaders of parties</w:t>
      </w:r>
      <w:r w:rsidR="00CD070F" w:rsidRPr="00C17D7F">
        <w:rPr>
          <w:lang w:val="en-GB"/>
        </w:rPr>
        <w:t xml:space="preserve">. </w:t>
      </w:r>
      <w:r w:rsidR="00CE6C91">
        <w:rPr>
          <w:lang w:val="en-GB"/>
        </w:rPr>
        <w:t>For example,</w:t>
      </w:r>
      <w:r w:rsidR="00CE6C91" w:rsidRPr="00955DE9">
        <w:rPr>
          <w:lang w:val="en-GB"/>
        </w:rPr>
        <w:t xml:space="preserve"> </w:t>
      </w:r>
      <w:r w:rsidR="00CD070F" w:rsidRPr="00C17D7F">
        <w:rPr>
          <w:lang w:val="en-GB"/>
        </w:rPr>
        <w:t xml:space="preserve">Watson’s </w:t>
      </w:r>
      <w:r w:rsidR="00A62A45" w:rsidRPr="00C17D7F">
        <w:rPr>
          <w:lang w:val="en-GB"/>
        </w:rPr>
        <w:t>(1994</w:t>
      </w:r>
      <w:r w:rsidR="00B44A64" w:rsidRPr="00C17D7F">
        <w:rPr>
          <w:lang w:val="en-GB"/>
        </w:rPr>
        <w:t xml:space="preserve">) </w:t>
      </w:r>
      <w:r w:rsidR="00CD070F" w:rsidRPr="00C17D7F">
        <w:rPr>
          <w:lang w:val="en-GB"/>
        </w:rPr>
        <w:t>study is illuminating</w:t>
      </w:r>
      <w:r w:rsidR="004036CB">
        <w:rPr>
          <w:lang w:val="en-GB"/>
        </w:rPr>
        <w:t xml:space="preserve"> </w:t>
      </w:r>
      <w:r w:rsidR="00CD070F" w:rsidRPr="00C17D7F">
        <w:rPr>
          <w:lang w:val="en-GB"/>
        </w:rPr>
        <w:t>of how much time and energy middle managers spend</w:t>
      </w:r>
      <w:r w:rsidR="00B44A64" w:rsidRPr="00C17D7F">
        <w:rPr>
          <w:lang w:val="en-GB"/>
        </w:rPr>
        <w:t xml:space="preserve"> just</w:t>
      </w:r>
      <w:r w:rsidR="00CD070F" w:rsidRPr="00C17D7F">
        <w:rPr>
          <w:lang w:val="en-GB"/>
        </w:rPr>
        <w:t xml:space="preserve"> trying to work out the agendas of their senior managers</w:t>
      </w:r>
      <w:r w:rsidR="00B44A64" w:rsidRPr="00C17D7F">
        <w:rPr>
          <w:lang w:val="en-GB"/>
        </w:rPr>
        <w:t xml:space="preserve"> (see also </w:t>
      </w:r>
      <w:ins w:id="55" w:author="Author">
        <w:r w:rsidR="00CA1449">
          <w:rPr>
            <w:lang w:val="en-GB"/>
          </w:rPr>
          <w:t>Munro</w:t>
        </w:r>
      </w:ins>
      <w:r w:rsidR="00CE6C91">
        <w:rPr>
          <w:lang w:val="en-GB"/>
        </w:rPr>
        <w:t>,</w:t>
      </w:r>
      <w:r w:rsidR="00B44A64" w:rsidRPr="00C17D7F">
        <w:rPr>
          <w:lang w:val="en-GB"/>
        </w:rPr>
        <w:t xml:space="preserve"> 1995)</w:t>
      </w:r>
      <w:r w:rsidR="004036CB">
        <w:rPr>
          <w:lang w:val="en-GB"/>
        </w:rPr>
        <w:t>. In this respect,</w:t>
      </w:r>
      <w:r w:rsidR="00CD070F" w:rsidRPr="00C17D7F">
        <w:rPr>
          <w:lang w:val="en-GB"/>
        </w:rPr>
        <w:t xml:space="preserve"> future research could focus more carefully on how time and energy is reallocated by virtue of class</w:t>
      </w:r>
      <w:r w:rsidR="00B44A64" w:rsidRPr="00C17D7F">
        <w:rPr>
          <w:lang w:val="en-GB"/>
        </w:rPr>
        <w:t xml:space="preserve"> division</w:t>
      </w:r>
      <w:r w:rsidR="00E8702D">
        <w:rPr>
          <w:lang w:val="en-GB"/>
        </w:rPr>
        <w:t>s</w:t>
      </w:r>
      <w:r w:rsidR="00B44A64" w:rsidRPr="00C17D7F">
        <w:rPr>
          <w:lang w:val="en-GB"/>
        </w:rPr>
        <w:t xml:space="preserve"> </w:t>
      </w:r>
      <w:r w:rsidR="00231991">
        <w:rPr>
          <w:lang w:val="en-GB"/>
        </w:rPr>
        <w:t>within institutions</w:t>
      </w:r>
      <w:r w:rsidR="00E8702D">
        <w:rPr>
          <w:lang w:val="en-GB"/>
        </w:rPr>
        <w:t xml:space="preserve">. These might include the division </w:t>
      </w:r>
      <w:r w:rsidR="00B44A64" w:rsidRPr="00C17D7F">
        <w:rPr>
          <w:lang w:val="en-GB"/>
        </w:rPr>
        <w:t>which,</w:t>
      </w:r>
      <w:r w:rsidR="00CD070F" w:rsidRPr="00C17D7F">
        <w:rPr>
          <w:lang w:val="en-GB"/>
        </w:rPr>
        <w:t xml:space="preserve"> </w:t>
      </w:r>
      <w:r w:rsidR="00B44A64" w:rsidRPr="00C17D7F">
        <w:rPr>
          <w:lang w:val="en-GB"/>
        </w:rPr>
        <w:t>on the one hand,</w:t>
      </w:r>
      <w:r w:rsidR="00CD070F" w:rsidRPr="00C17D7F">
        <w:rPr>
          <w:lang w:val="en-GB"/>
        </w:rPr>
        <w:t xml:space="preserve"> </w:t>
      </w:r>
      <w:r w:rsidR="00CE6C91">
        <w:rPr>
          <w:lang w:val="en-GB"/>
        </w:rPr>
        <w:t>re</w:t>
      </w:r>
      <w:r w:rsidR="00CD070F" w:rsidRPr="00C17D7F">
        <w:rPr>
          <w:lang w:val="en-GB"/>
        </w:rPr>
        <w:t>serves</w:t>
      </w:r>
      <w:r w:rsidR="00CE6C91">
        <w:rPr>
          <w:lang w:val="en-GB"/>
        </w:rPr>
        <w:t xml:space="preserve"> recognition of</w:t>
      </w:r>
      <w:r w:rsidR="00CD070F" w:rsidRPr="00C17D7F">
        <w:rPr>
          <w:lang w:val="en-GB"/>
        </w:rPr>
        <w:t xml:space="preserve"> decision-making to </w:t>
      </w:r>
      <w:r w:rsidR="00231991">
        <w:rPr>
          <w:lang w:val="en-GB"/>
        </w:rPr>
        <w:t>so-called leaders making</w:t>
      </w:r>
      <w:r w:rsidR="00CD070F" w:rsidRPr="00C17D7F">
        <w:rPr>
          <w:lang w:val="en-GB"/>
        </w:rPr>
        <w:t xml:space="preserve"> policy and strategy and</w:t>
      </w:r>
      <w:r w:rsidR="00B44A64" w:rsidRPr="00C17D7F">
        <w:rPr>
          <w:lang w:val="en-GB"/>
        </w:rPr>
        <w:t>,</w:t>
      </w:r>
      <w:r w:rsidR="00CD070F" w:rsidRPr="00C17D7F">
        <w:rPr>
          <w:lang w:val="en-GB"/>
        </w:rPr>
        <w:t xml:space="preserve"> </w:t>
      </w:r>
      <w:r w:rsidR="00B44A64" w:rsidRPr="00C17D7F">
        <w:rPr>
          <w:lang w:val="en-GB"/>
        </w:rPr>
        <w:t xml:space="preserve">on the other, </w:t>
      </w:r>
      <w:r w:rsidR="00CD070F" w:rsidRPr="00C17D7F">
        <w:rPr>
          <w:lang w:val="en-GB"/>
        </w:rPr>
        <w:t>pass</w:t>
      </w:r>
      <w:r w:rsidR="00E8702D">
        <w:rPr>
          <w:lang w:val="en-GB"/>
        </w:rPr>
        <w:t>es</w:t>
      </w:r>
      <w:r w:rsidR="00CD070F" w:rsidRPr="00C17D7F">
        <w:rPr>
          <w:lang w:val="en-GB"/>
        </w:rPr>
        <w:t xml:space="preserve"> the buck of implementation </w:t>
      </w:r>
      <w:r w:rsidR="00661594" w:rsidRPr="00C17D7F">
        <w:rPr>
          <w:lang w:val="en-GB"/>
        </w:rPr>
        <w:t xml:space="preserve">over </w:t>
      </w:r>
      <w:r w:rsidR="00CD070F" w:rsidRPr="00C17D7F">
        <w:rPr>
          <w:lang w:val="en-GB"/>
        </w:rPr>
        <w:t xml:space="preserve">to the class ‘standing in advance’ </w:t>
      </w:r>
      <w:r w:rsidR="00231991">
        <w:rPr>
          <w:lang w:val="en-GB"/>
        </w:rPr>
        <w:t>– th</w:t>
      </w:r>
      <w:r w:rsidR="00CE6C91">
        <w:rPr>
          <w:lang w:val="en-GB"/>
        </w:rPr>
        <w:t>e man</w:t>
      </w:r>
      <w:r w:rsidR="005A4DF9">
        <w:rPr>
          <w:lang w:val="en-GB"/>
        </w:rPr>
        <w:t xml:space="preserve">y </w:t>
      </w:r>
      <w:r w:rsidR="00E8702D">
        <w:rPr>
          <w:lang w:val="en-GB"/>
        </w:rPr>
        <w:t>left</w:t>
      </w:r>
      <w:r w:rsidR="005A4DF9">
        <w:rPr>
          <w:lang w:val="en-GB"/>
        </w:rPr>
        <w:t xml:space="preserve"> </w:t>
      </w:r>
      <w:r w:rsidR="00CD070F" w:rsidRPr="00C17D7F">
        <w:rPr>
          <w:lang w:val="en-GB"/>
        </w:rPr>
        <w:t>to work out what to do</w:t>
      </w:r>
      <w:r w:rsidR="00B44A64" w:rsidRPr="00C17D7F">
        <w:rPr>
          <w:lang w:val="en-GB"/>
        </w:rPr>
        <w:t xml:space="preserve"> in order to succeed or fail</w:t>
      </w:r>
      <w:r w:rsidR="00CD070F" w:rsidRPr="00C17D7F">
        <w:rPr>
          <w:lang w:val="en-GB"/>
        </w:rPr>
        <w:t>.</w:t>
      </w:r>
    </w:p>
    <w:p w14:paraId="5458B583" w14:textId="77777777" w:rsidR="002267E8" w:rsidRPr="00C17D7F" w:rsidRDefault="002267E8">
      <w:pPr>
        <w:pStyle w:val="Body"/>
        <w:rPr>
          <w:lang w:val="en-GB"/>
        </w:rPr>
      </w:pPr>
    </w:p>
    <w:p w14:paraId="139C0788" w14:textId="77777777" w:rsidR="00877210" w:rsidRDefault="00877210">
      <w:pPr>
        <w:pStyle w:val="Body"/>
        <w:rPr>
          <w:ins w:id="56" w:author="Author"/>
          <w:lang w:val="en-GB"/>
        </w:rPr>
      </w:pPr>
    </w:p>
    <w:p w14:paraId="64FB4215" w14:textId="77777777" w:rsidR="003836BE" w:rsidRPr="00C17D7F" w:rsidRDefault="003836BE">
      <w:pPr>
        <w:pStyle w:val="Body"/>
        <w:rPr>
          <w:lang w:val="en-GB"/>
        </w:rPr>
      </w:pPr>
    </w:p>
    <w:p w14:paraId="7EEC8BBA" w14:textId="77777777" w:rsidR="000333D1" w:rsidRPr="00CA0D85" w:rsidRDefault="000333D1">
      <w:pPr>
        <w:pStyle w:val="Body"/>
        <w:rPr>
          <w:b/>
          <w:bCs/>
          <w:color w:val="1C1C1C"/>
          <w:u w:color="1C1C1C"/>
          <w:lang w:val="en-GB"/>
        </w:rPr>
      </w:pPr>
      <w:r w:rsidRPr="00CA0D85">
        <w:rPr>
          <w:b/>
          <w:bCs/>
          <w:color w:val="1C1C1C"/>
          <w:u w:color="1C1C1C"/>
          <w:lang w:val="en-GB"/>
        </w:rPr>
        <w:t xml:space="preserve">References </w:t>
      </w:r>
    </w:p>
    <w:p w14:paraId="53B95ABA" w14:textId="77777777" w:rsidR="000333D1" w:rsidRPr="00C17D7F" w:rsidRDefault="000333D1">
      <w:pPr>
        <w:pStyle w:val="Body"/>
        <w:rPr>
          <w:color w:val="1C1C1C"/>
          <w:u w:color="1C1C1C"/>
          <w:lang w:val="en-GB"/>
        </w:rPr>
      </w:pPr>
    </w:p>
    <w:p w14:paraId="29785ACF" w14:textId="77FA31C2" w:rsidR="00C74EE3" w:rsidRDefault="00C74EE3" w:rsidP="00AC6E1D">
      <w:pPr>
        <w:widowControl w:val="0"/>
        <w:autoSpaceDE w:val="0"/>
        <w:autoSpaceDN w:val="0"/>
        <w:adjustRightInd w:val="0"/>
        <w:ind w:left="284" w:hanging="284"/>
        <w:rPr>
          <w:u w:color="1C1C1C"/>
          <w:lang w:val="en-GB"/>
        </w:rPr>
      </w:pPr>
      <w:r w:rsidRPr="00AC6E1D">
        <w:rPr>
          <w:rFonts w:ascii="Cambria" w:hAnsi="Cambria"/>
          <w:color w:val="1C1C1C"/>
          <w:u w:color="1C1C1C"/>
          <w:lang w:val="en-GB"/>
        </w:rPr>
        <w:t xml:space="preserve">Adams V., Murphy M. and Clarke A.E. (2009) </w:t>
      </w:r>
      <w:r w:rsidRPr="00AC6E1D">
        <w:rPr>
          <w:rFonts w:ascii="Cambria" w:hAnsi="Cambria" w:cs="Verdana"/>
        </w:rPr>
        <w:t xml:space="preserve">Anticipation: </w:t>
      </w:r>
      <w:proofErr w:type="spellStart"/>
      <w:r w:rsidRPr="00AC6E1D">
        <w:rPr>
          <w:rFonts w:ascii="Cambria" w:hAnsi="Cambria" w:cs="Verdana"/>
        </w:rPr>
        <w:t>Technoscience</w:t>
      </w:r>
      <w:proofErr w:type="spellEnd"/>
      <w:r w:rsidRPr="00AC6E1D">
        <w:rPr>
          <w:rFonts w:ascii="Cambria" w:hAnsi="Cambria" w:cs="Verdana"/>
        </w:rPr>
        <w:t xml:space="preserve">, life, affect, </w:t>
      </w:r>
      <w:proofErr w:type="gramStart"/>
      <w:r w:rsidRPr="00AC6E1D">
        <w:rPr>
          <w:rFonts w:ascii="Cambria" w:hAnsi="Cambria" w:cs="Verdana"/>
        </w:rPr>
        <w:t>temporality</w:t>
      </w:r>
      <w:proofErr w:type="gramEnd"/>
      <w:r w:rsidRPr="00AC6E1D">
        <w:rPr>
          <w:rFonts w:ascii="Cambria" w:hAnsi="Cambria" w:cs="Verdana"/>
        </w:rPr>
        <w:t xml:space="preserve">. </w:t>
      </w:r>
      <w:proofErr w:type="gramStart"/>
      <w:r w:rsidRPr="00AC6E1D">
        <w:rPr>
          <w:rFonts w:ascii="Cambria" w:hAnsi="Cambria" w:cs="Verdana"/>
          <w:i/>
          <w:iCs/>
        </w:rPr>
        <w:t>Subjectivity</w:t>
      </w:r>
      <w:r w:rsidRPr="00AC6E1D">
        <w:rPr>
          <w:rFonts w:ascii="Cambria" w:hAnsi="Cambria" w:cs="Verdana"/>
        </w:rPr>
        <w:t xml:space="preserve"> </w:t>
      </w:r>
      <w:r w:rsidR="00DA14A3" w:rsidRPr="00DA14A3">
        <w:rPr>
          <w:rFonts w:ascii="Cambria" w:hAnsi="Cambria" w:cs="Verdana"/>
          <w:bCs/>
        </w:rPr>
        <w:t>28:</w:t>
      </w:r>
      <w:r w:rsidRPr="00AC6E1D">
        <w:rPr>
          <w:rFonts w:ascii="Cambria" w:hAnsi="Cambria" w:cs="Verdana"/>
        </w:rPr>
        <w:t>246–265.</w:t>
      </w:r>
      <w:proofErr w:type="gramEnd"/>
    </w:p>
    <w:p w14:paraId="08DA6AAA" w14:textId="77777777" w:rsidR="000333D1" w:rsidRPr="00C17D7F" w:rsidRDefault="008B2730">
      <w:pPr>
        <w:pStyle w:val="Body"/>
        <w:ind w:left="284" w:hanging="284"/>
        <w:rPr>
          <w:color w:val="1C1C1C"/>
          <w:u w:color="1C1C1C"/>
          <w:lang w:val="en-GB"/>
        </w:rPr>
      </w:pPr>
      <w:proofErr w:type="gramStart"/>
      <w:r w:rsidRPr="00C17D7F">
        <w:rPr>
          <w:color w:val="1C1C1C"/>
          <w:u w:color="1C1C1C"/>
          <w:lang w:val="en-GB"/>
        </w:rPr>
        <w:lastRenderedPageBreak/>
        <w:t>Arendt H. (</w:t>
      </w:r>
      <w:r w:rsidR="000333D1" w:rsidRPr="00C17D7F">
        <w:rPr>
          <w:color w:val="1C1C1C"/>
          <w:u w:color="1C1C1C"/>
          <w:lang w:val="en-GB"/>
        </w:rPr>
        <w:t xml:space="preserve">1998 [1958]) </w:t>
      </w:r>
      <w:r w:rsidR="000333D1" w:rsidRPr="00C17D7F">
        <w:rPr>
          <w:i/>
          <w:color w:val="1C1C1C"/>
          <w:u w:color="1C1C1C"/>
          <w:lang w:val="en-GB"/>
        </w:rPr>
        <w:t>The Human Condition.</w:t>
      </w:r>
      <w:proofErr w:type="gramEnd"/>
      <w:r w:rsidR="000333D1" w:rsidRPr="00C17D7F">
        <w:rPr>
          <w:i/>
          <w:color w:val="1C1C1C"/>
          <w:u w:color="1C1C1C"/>
          <w:lang w:val="en-GB"/>
        </w:rPr>
        <w:t xml:space="preserve"> </w:t>
      </w:r>
      <w:r w:rsidR="000333D1" w:rsidRPr="00C17D7F">
        <w:rPr>
          <w:color w:val="1C1C1C"/>
          <w:u w:color="1C1C1C"/>
          <w:lang w:val="en-GB"/>
        </w:rPr>
        <w:t>Chicago: University of Chicago Press.</w:t>
      </w:r>
    </w:p>
    <w:p w14:paraId="3E3AAE1C" w14:textId="5453C4EE" w:rsidR="000333D1" w:rsidRPr="00AC6E1D" w:rsidRDefault="000333D1">
      <w:pPr>
        <w:autoSpaceDE w:val="0"/>
        <w:autoSpaceDN w:val="0"/>
        <w:adjustRightInd w:val="0"/>
        <w:spacing w:before="1" w:after="1"/>
        <w:ind w:left="284" w:hanging="284"/>
        <w:rPr>
          <w:rFonts w:ascii="Cambria" w:hAnsi="Cambria"/>
          <w:lang w:val="en-GB"/>
        </w:rPr>
      </w:pPr>
      <w:r w:rsidRPr="00AC6E1D">
        <w:rPr>
          <w:rFonts w:ascii="Cambria" w:hAnsi="Cambria" w:cs="Times-Roman"/>
          <w:lang w:val="en-GB"/>
        </w:rPr>
        <w:t xml:space="preserve">Armstrong, D. </w:t>
      </w:r>
      <w:r w:rsidR="00A62A45" w:rsidRPr="00AC6E1D">
        <w:rPr>
          <w:rFonts w:ascii="Cambria" w:hAnsi="Cambria" w:cs="Times-Roman"/>
          <w:lang w:val="en-GB"/>
        </w:rPr>
        <w:t>(2002)</w:t>
      </w:r>
      <w:r w:rsidRPr="00AC6E1D">
        <w:rPr>
          <w:rFonts w:ascii="Cambria" w:hAnsi="Cambria" w:cs="Times-Roman"/>
          <w:lang w:val="en-GB"/>
        </w:rPr>
        <w:t xml:space="preserve"> </w:t>
      </w:r>
      <w:r w:rsidR="00A62A45" w:rsidRPr="00AC6E1D">
        <w:rPr>
          <w:rFonts w:ascii="Cambria" w:hAnsi="Cambria" w:cs="Times-Roman"/>
          <w:lang w:val="en-GB"/>
        </w:rPr>
        <w:t>‘</w:t>
      </w:r>
      <w:r w:rsidRPr="00AC6E1D">
        <w:rPr>
          <w:rFonts w:ascii="Cambria" w:hAnsi="Cambria" w:cs="Times-Roman"/>
          <w:lang w:val="en-GB"/>
        </w:rPr>
        <w:t>Clinical autonomy, individual and collective: The problem of changing</w:t>
      </w:r>
      <w:r w:rsidRPr="00AC6E1D">
        <w:rPr>
          <w:rFonts w:ascii="Cambria" w:hAnsi="Cambria"/>
          <w:lang w:val="en-GB"/>
        </w:rPr>
        <w:t xml:space="preserve"> </w:t>
      </w:r>
      <w:r w:rsidRPr="00AC6E1D">
        <w:rPr>
          <w:rFonts w:ascii="Cambria" w:hAnsi="Cambria" w:cs="Times-Roman"/>
          <w:lang w:val="en-GB"/>
        </w:rPr>
        <w:t>doctors’ behaviour</w:t>
      </w:r>
      <w:r w:rsidR="00A62A45" w:rsidRPr="00AC6E1D">
        <w:rPr>
          <w:rFonts w:ascii="Cambria" w:hAnsi="Cambria" w:cs="Times-Roman"/>
          <w:lang w:val="en-GB"/>
        </w:rPr>
        <w:t>’</w:t>
      </w:r>
      <w:r w:rsidRPr="00AC6E1D">
        <w:rPr>
          <w:rFonts w:ascii="Cambria" w:hAnsi="Cambria" w:cs="Times-Roman"/>
          <w:lang w:val="en-GB"/>
        </w:rPr>
        <w:t xml:space="preserve">. </w:t>
      </w:r>
      <w:r w:rsidRPr="00AC6E1D">
        <w:rPr>
          <w:rFonts w:ascii="Cambria" w:hAnsi="Cambria" w:cs="Times-Roman"/>
          <w:i/>
          <w:iCs/>
          <w:lang w:val="en-GB"/>
        </w:rPr>
        <w:t xml:space="preserve">Social Science and Medicine </w:t>
      </w:r>
      <w:r w:rsidRPr="00AC6E1D">
        <w:rPr>
          <w:rFonts w:ascii="Cambria" w:hAnsi="Cambria" w:cs="Times-Roman"/>
          <w:lang w:val="en-GB"/>
        </w:rPr>
        <w:t>55 (10)</w:t>
      </w:r>
      <w:proofErr w:type="gramStart"/>
      <w:r w:rsidRPr="00AC6E1D">
        <w:rPr>
          <w:rFonts w:ascii="Cambria" w:hAnsi="Cambria" w:cs="Times-Roman"/>
          <w:lang w:val="en-GB"/>
        </w:rPr>
        <w:t>:1771</w:t>
      </w:r>
      <w:proofErr w:type="gramEnd"/>
      <w:r w:rsidRPr="00AC6E1D">
        <w:rPr>
          <w:rFonts w:ascii="Cambria" w:hAnsi="Cambria" w:cs="Times-Roman"/>
          <w:lang w:val="en-GB"/>
        </w:rPr>
        <w:t>–77.</w:t>
      </w:r>
    </w:p>
    <w:p w14:paraId="11E29079" w14:textId="45B9758E" w:rsidR="000333D1" w:rsidRPr="00C17D7F" w:rsidRDefault="000333D1">
      <w:pPr>
        <w:pStyle w:val="Body"/>
        <w:ind w:left="284" w:hanging="284"/>
        <w:rPr>
          <w:color w:val="1C1C1C"/>
          <w:u w:color="1C1C1C"/>
          <w:lang w:val="en-GB"/>
        </w:rPr>
      </w:pPr>
      <w:proofErr w:type="gramStart"/>
      <w:r w:rsidRPr="00C17D7F">
        <w:rPr>
          <w:color w:val="1C1C1C"/>
          <w:u w:color="1C1C1C"/>
          <w:lang w:val="en-GB"/>
        </w:rPr>
        <w:t>Bauman</w:t>
      </w:r>
      <w:ins w:id="57" w:author="Author">
        <w:r w:rsidR="00CA1449">
          <w:rPr>
            <w:color w:val="1C1C1C"/>
            <w:u w:color="1C1C1C"/>
            <w:lang w:val="en-GB"/>
          </w:rPr>
          <w:t>,</w:t>
        </w:r>
      </w:ins>
      <w:r w:rsidRPr="00C17D7F">
        <w:rPr>
          <w:color w:val="1C1C1C"/>
          <w:u w:color="1C1C1C"/>
          <w:lang w:val="en-GB"/>
        </w:rPr>
        <w:t xml:space="preserve"> Z. (2005) </w:t>
      </w:r>
      <w:r w:rsidRPr="00C17D7F">
        <w:rPr>
          <w:i/>
          <w:iCs/>
          <w:color w:val="1C1C1C"/>
          <w:u w:color="1C1C1C"/>
          <w:lang w:val="en-GB"/>
        </w:rPr>
        <w:t>Liquid Life</w:t>
      </w:r>
      <w:r w:rsidRPr="00C17D7F">
        <w:rPr>
          <w:color w:val="1C1C1C"/>
          <w:u w:color="1C1C1C"/>
          <w:lang w:val="en-GB"/>
        </w:rPr>
        <w:t>.</w:t>
      </w:r>
      <w:proofErr w:type="gramEnd"/>
      <w:r w:rsidRPr="00C17D7F">
        <w:rPr>
          <w:color w:val="1C1C1C"/>
          <w:u w:color="1C1C1C"/>
          <w:lang w:val="en-GB"/>
        </w:rPr>
        <w:t xml:space="preserve"> Cambridge: Polity Press. </w:t>
      </w:r>
    </w:p>
    <w:p w14:paraId="072ED262" w14:textId="76DFA02D" w:rsidR="000333D1" w:rsidRPr="00AC6E1D" w:rsidRDefault="000333D1">
      <w:pPr>
        <w:pStyle w:val="Heading2"/>
        <w:spacing w:before="0"/>
        <w:ind w:left="284" w:hanging="284"/>
        <w:rPr>
          <w:rFonts w:ascii="Cambria" w:hAnsi="Cambria"/>
          <w:b w:val="0"/>
          <w:i/>
          <w:color w:val="auto"/>
          <w:sz w:val="24"/>
          <w:szCs w:val="24"/>
          <w:lang w:val="en-GB"/>
        </w:rPr>
      </w:pPr>
      <w:r w:rsidRPr="00C17D7F">
        <w:rPr>
          <w:rFonts w:ascii="Cambria" w:hAnsi="Cambria"/>
          <w:b w:val="0"/>
          <w:color w:val="262701"/>
          <w:sz w:val="24"/>
          <w:szCs w:val="24"/>
          <w:u w:color="262701"/>
          <w:lang w:val="en-GB"/>
        </w:rPr>
        <w:t>Beck</w:t>
      </w:r>
      <w:ins w:id="58" w:author="Author">
        <w:r w:rsidR="00CA1449">
          <w:rPr>
            <w:rFonts w:ascii="Cambria" w:hAnsi="Cambria"/>
            <w:b w:val="0"/>
            <w:color w:val="262701"/>
            <w:sz w:val="24"/>
            <w:szCs w:val="24"/>
            <w:u w:color="262701"/>
            <w:lang w:val="en-GB"/>
          </w:rPr>
          <w:t>,</w:t>
        </w:r>
      </w:ins>
      <w:r w:rsidRPr="00C17D7F">
        <w:rPr>
          <w:rFonts w:ascii="Cambria" w:hAnsi="Cambria"/>
          <w:b w:val="0"/>
          <w:color w:val="262701"/>
          <w:sz w:val="24"/>
          <w:szCs w:val="24"/>
          <w:u w:color="262701"/>
          <w:lang w:val="en-GB"/>
        </w:rPr>
        <w:t xml:space="preserve"> U. and Beck-</w:t>
      </w:r>
      <w:proofErr w:type="spellStart"/>
      <w:r w:rsidRPr="00C17D7F">
        <w:rPr>
          <w:rFonts w:ascii="Cambria" w:hAnsi="Cambria"/>
          <w:b w:val="0"/>
          <w:color w:val="262701"/>
          <w:sz w:val="24"/>
          <w:szCs w:val="24"/>
          <w:u w:color="262701"/>
          <w:lang w:val="en-GB"/>
        </w:rPr>
        <w:t>Gersnheim</w:t>
      </w:r>
      <w:proofErr w:type="spellEnd"/>
      <w:r w:rsidRPr="00C17D7F">
        <w:rPr>
          <w:rFonts w:ascii="Cambria" w:hAnsi="Cambria"/>
          <w:b w:val="0"/>
          <w:color w:val="262701"/>
          <w:sz w:val="24"/>
          <w:szCs w:val="24"/>
          <w:u w:color="262701"/>
          <w:lang w:val="en-GB"/>
        </w:rPr>
        <w:t xml:space="preserve"> E. (2002) </w:t>
      </w:r>
      <w:r w:rsidRPr="00AC6E1D">
        <w:rPr>
          <w:rStyle w:val="Strong"/>
          <w:rFonts w:ascii="Cambria" w:hAnsi="Cambria"/>
          <w:i/>
          <w:color w:val="auto"/>
          <w:sz w:val="24"/>
          <w:szCs w:val="24"/>
          <w:lang w:val="en-GB"/>
        </w:rPr>
        <w:t>Individualization</w:t>
      </w:r>
      <w:r w:rsidR="00A62A45" w:rsidRPr="00AC6E1D">
        <w:rPr>
          <w:rStyle w:val="Strong"/>
          <w:rFonts w:ascii="Cambria" w:hAnsi="Cambria"/>
          <w:i/>
          <w:color w:val="auto"/>
          <w:sz w:val="24"/>
          <w:szCs w:val="24"/>
          <w:lang w:val="en-GB"/>
        </w:rPr>
        <w:t>:</w:t>
      </w:r>
      <w:r w:rsidRPr="00AC6E1D">
        <w:rPr>
          <w:rFonts w:ascii="Cambria" w:hAnsi="Cambria"/>
          <w:b w:val="0"/>
          <w:i/>
          <w:color w:val="auto"/>
          <w:sz w:val="24"/>
          <w:szCs w:val="24"/>
          <w:lang w:val="en-GB"/>
        </w:rPr>
        <w:t xml:space="preserve"> </w:t>
      </w:r>
    </w:p>
    <w:p w14:paraId="2A49BFA9" w14:textId="77777777" w:rsidR="000333D1" w:rsidRPr="00AC6E1D" w:rsidRDefault="000333D1">
      <w:pPr>
        <w:pStyle w:val="Heading3"/>
        <w:spacing w:before="0"/>
        <w:ind w:left="284"/>
        <w:rPr>
          <w:rFonts w:ascii="Cambria" w:hAnsi="Cambria"/>
          <w:b w:val="0"/>
          <w:color w:val="auto"/>
          <w:lang w:val="en-GB"/>
        </w:rPr>
      </w:pPr>
      <w:proofErr w:type="gramStart"/>
      <w:r w:rsidRPr="00AC6E1D">
        <w:rPr>
          <w:rFonts w:ascii="Cambria" w:hAnsi="Cambria"/>
          <w:b w:val="0"/>
          <w:i/>
          <w:color w:val="auto"/>
          <w:lang w:val="en-GB"/>
        </w:rPr>
        <w:t>Institutionalized Individualism and its Social and Political Consequences.</w:t>
      </w:r>
      <w:proofErr w:type="gramEnd"/>
      <w:r w:rsidRPr="00AC6E1D">
        <w:rPr>
          <w:rFonts w:ascii="Cambria" w:hAnsi="Cambria"/>
          <w:b w:val="0"/>
          <w:i/>
          <w:color w:val="auto"/>
          <w:lang w:val="en-GB"/>
        </w:rPr>
        <w:t xml:space="preserve"> </w:t>
      </w:r>
      <w:r w:rsidRPr="00AC6E1D">
        <w:rPr>
          <w:rFonts w:ascii="Cambria" w:hAnsi="Cambria"/>
          <w:b w:val="0"/>
          <w:color w:val="auto"/>
          <w:lang w:val="en-GB"/>
        </w:rPr>
        <w:t xml:space="preserve">Translated by Patrick </w:t>
      </w:r>
      <w:proofErr w:type="spellStart"/>
      <w:r w:rsidRPr="00AC6E1D">
        <w:rPr>
          <w:rFonts w:ascii="Cambria" w:hAnsi="Cambria"/>
          <w:b w:val="0"/>
          <w:color w:val="auto"/>
          <w:lang w:val="en-GB"/>
        </w:rPr>
        <w:t>Camiller</w:t>
      </w:r>
      <w:proofErr w:type="spellEnd"/>
      <w:r w:rsidRPr="00AC6E1D">
        <w:rPr>
          <w:rFonts w:ascii="Cambria" w:hAnsi="Cambria"/>
          <w:b w:val="0"/>
          <w:color w:val="auto"/>
          <w:lang w:val="en-GB"/>
        </w:rPr>
        <w:t>. London: Sage</w:t>
      </w:r>
    </w:p>
    <w:p w14:paraId="6A4A89DD" w14:textId="7E03538D" w:rsidR="000333D1" w:rsidRPr="00C17D7F" w:rsidRDefault="00B9047C">
      <w:pPr>
        <w:pStyle w:val="Body"/>
        <w:widowControl w:val="0"/>
        <w:tabs>
          <w:tab w:val="left" w:pos="220"/>
          <w:tab w:val="left" w:pos="720"/>
        </w:tabs>
        <w:ind w:left="284" w:hanging="284"/>
        <w:rPr>
          <w:color w:val="1C1C1C"/>
          <w:u w:color="1C1C1C"/>
          <w:lang w:val="en-GB"/>
        </w:rPr>
      </w:pPr>
      <w:hyperlink r:id="rId7" w:history="1">
        <w:r w:rsidR="000333D1" w:rsidRPr="00C17D7F">
          <w:rPr>
            <w:rStyle w:val="Hyperlink1"/>
            <w:lang w:val="en-GB"/>
          </w:rPr>
          <w:t>Beck</w:t>
        </w:r>
      </w:hyperlink>
      <w:r w:rsidR="000333D1" w:rsidRPr="00C17D7F">
        <w:rPr>
          <w:color w:val="262626"/>
          <w:u w:color="262626"/>
          <w:lang w:val="en-GB"/>
        </w:rPr>
        <w:t xml:space="preserve"> U., </w:t>
      </w:r>
      <w:hyperlink r:id="rId8" w:history="1">
        <w:proofErr w:type="spellStart"/>
        <w:r w:rsidR="000333D1" w:rsidRPr="00C17D7F">
          <w:rPr>
            <w:rStyle w:val="Hyperlink1"/>
            <w:lang w:val="en-GB"/>
          </w:rPr>
          <w:t>Bonss</w:t>
        </w:r>
        <w:proofErr w:type="spellEnd"/>
      </w:hyperlink>
      <w:r w:rsidR="000333D1" w:rsidRPr="00C17D7F">
        <w:rPr>
          <w:color w:val="262626"/>
          <w:u w:color="262626"/>
          <w:lang w:val="en-GB"/>
        </w:rPr>
        <w:t xml:space="preserve"> W. &amp; Lau C. </w:t>
      </w:r>
      <w:r w:rsidR="000333D1" w:rsidRPr="00C17D7F">
        <w:rPr>
          <w:color w:val="1C1C1C"/>
          <w:u w:color="1C1C1C"/>
          <w:lang w:val="en-GB"/>
        </w:rPr>
        <w:t xml:space="preserve"> (2003) </w:t>
      </w:r>
      <w:r w:rsidR="00A62A45" w:rsidRPr="00C17D7F">
        <w:rPr>
          <w:color w:val="1C1C1C"/>
          <w:u w:color="1C1C1C"/>
          <w:lang w:val="en-GB"/>
        </w:rPr>
        <w:t>‘</w:t>
      </w:r>
      <w:r w:rsidR="000333D1" w:rsidRPr="00C17D7F">
        <w:rPr>
          <w:color w:val="312A2A"/>
          <w:u w:color="312A2A"/>
          <w:lang w:val="en-GB"/>
        </w:rPr>
        <w:t>The Theory of Reflexive Modernization</w:t>
      </w:r>
      <w:r w:rsidR="00A62A45" w:rsidRPr="00C17D7F">
        <w:rPr>
          <w:color w:val="312A2A"/>
          <w:u w:color="312A2A"/>
          <w:lang w:val="en-GB"/>
        </w:rPr>
        <w:t>:</w:t>
      </w:r>
      <w:r w:rsidR="000333D1" w:rsidRPr="00C17D7F">
        <w:rPr>
          <w:color w:val="1C1C1C"/>
          <w:u w:color="1C1C1C"/>
          <w:lang w:val="en-GB"/>
        </w:rPr>
        <w:t xml:space="preserve"> </w:t>
      </w:r>
      <w:r w:rsidR="00A62A45" w:rsidRPr="00C17D7F">
        <w:rPr>
          <w:color w:val="312A2A"/>
          <w:u w:color="312A2A"/>
          <w:lang w:val="en-GB"/>
        </w:rPr>
        <w:t>Problematic, hypotheses and research p</w:t>
      </w:r>
      <w:r w:rsidR="000333D1" w:rsidRPr="00C17D7F">
        <w:rPr>
          <w:color w:val="312A2A"/>
          <w:u w:color="312A2A"/>
          <w:lang w:val="en-GB"/>
        </w:rPr>
        <w:t>rogramme</w:t>
      </w:r>
      <w:r w:rsidR="00A62A45" w:rsidRPr="00C17D7F">
        <w:rPr>
          <w:color w:val="312A2A"/>
          <w:u w:color="312A2A"/>
          <w:lang w:val="en-GB"/>
        </w:rPr>
        <w:t>’</w:t>
      </w:r>
      <w:r w:rsidR="000333D1" w:rsidRPr="00C17D7F">
        <w:rPr>
          <w:color w:val="312A2A"/>
          <w:u w:color="312A2A"/>
          <w:lang w:val="en-GB"/>
        </w:rPr>
        <w:t xml:space="preserve">, </w:t>
      </w:r>
      <w:r w:rsidR="000333D1" w:rsidRPr="00C17D7F">
        <w:rPr>
          <w:i/>
          <w:iCs/>
          <w:color w:val="262701"/>
          <w:u w:color="262701"/>
          <w:lang w:val="en-GB"/>
        </w:rPr>
        <w:t>Theory, Culture &amp; Society</w:t>
      </w:r>
      <w:r w:rsidR="000333D1" w:rsidRPr="00C17D7F">
        <w:rPr>
          <w:color w:val="262701"/>
          <w:u w:color="262701"/>
          <w:lang w:val="en-GB"/>
        </w:rPr>
        <w:t>, 20 (2)</w:t>
      </w:r>
      <w:proofErr w:type="gramStart"/>
      <w:r w:rsidR="000333D1" w:rsidRPr="00C17D7F">
        <w:rPr>
          <w:color w:val="262701"/>
          <w:u w:color="262701"/>
          <w:lang w:val="en-GB"/>
        </w:rPr>
        <w:t>:1</w:t>
      </w:r>
      <w:proofErr w:type="gramEnd"/>
      <w:r w:rsidR="000333D1" w:rsidRPr="00C17D7F">
        <w:rPr>
          <w:color w:val="262701"/>
          <w:u w:color="262701"/>
          <w:lang w:val="en-GB"/>
        </w:rPr>
        <w:t>-33</w:t>
      </w:r>
      <w:r w:rsidR="00A62A45" w:rsidRPr="00C17D7F">
        <w:rPr>
          <w:color w:val="262701"/>
          <w:u w:color="262701"/>
          <w:lang w:val="en-GB"/>
        </w:rPr>
        <w:t>.</w:t>
      </w:r>
    </w:p>
    <w:p w14:paraId="4897CA76" w14:textId="77777777" w:rsidR="000333D1" w:rsidRPr="00C17D7F" w:rsidRDefault="000333D1">
      <w:pPr>
        <w:pStyle w:val="Body"/>
        <w:widowControl w:val="0"/>
        <w:ind w:left="284" w:hanging="284"/>
        <w:rPr>
          <w:color w:val="262701"/>
          <w:u w:color="262701"/>
          <w:lang w:val="en-GB"/>
        </w:rPr>
      </w:pPr>
      <w:proofErr w:type="gramStart"/>
      <w:r w:rsidRPr="00C17D7F">
        <w:rPr>
          <w:color w:val="1C1C1C"/>
          <w:u w:color="1C1C1C"/>
          <w:lang w:val="en-GB"/>
        </w:rPr>
        <w:t xml:space="preserve">Bourdieu P. (1984) </w:t>
      </w:r>
      <w:r w:rsidRPr="00C17D7F">
        <w:rPr>
          <w:i/>
          <w:color w:val="1C1C1C"/>
          <w:u w:color="1C1C1C"/>
          <w:lang w:val="en-GB"/>
        </w:rPr>
        <w:t>Distinction.</w:t>
      </w:r>
      <w:proofErr w:type="gramEnd"/>
      <w:r w:rsidRPr="00C17D7F">
        <w:rPr>
          <w:i/>
          <w:color w:val="1C1C1C"/>
          <w:u w:color="1C1C1C"/>
          <w:lang w:val="en-GB"/>
        </w:rPr>
        <w:t xml:space="preserve"> </w:t>
      </w:r>
      <w:proofErr w:type="gramStart"/>
      <w:r w:rsidRPr="00C17D7F">
        <w:rPr>
          <w:i/>
          <w:color w:val="1C1C1C"/>
          <w:u w:color="1C1C1C"/>
          <w:lang w:val="en-GB"/>
        </w:rPr>
        <w:t>A Social Critique of the Judgement of Taste.</w:t>
      </w:r>
      <w:proofErr w:type="gramEnd"/>
      <w:r w:rsidRPr="00C17D7F">
        <w:rPr>
          <w:i/>
          <w:color w:val="1C1C1C"/>
          <w:u w:color="1C1C1C"/>
          <w:lang w:val="en-GB"/>
        </w:rPr>
        <w:t xml:space="preserve"> </w:t>
      </w:r>
      <w:r w:rsidRPr="00C17D7F">
        <w:rPr>
          <w:color w:val="1C1C1C"/>
          <w:u w:color="1C1C1C"/>
          <w:lang w:val="en-GB"/>
        </w:rPr>
        <w:t xml:space="preserve">Translated by Richard Nice. London: Routledge &amp; </w:t>
      </w:r>
      <w:proofErr w:type="spellStart"/>
      <w:r w:rsidRPr="00C17D7F">
        <w:rPr>
          <w:color w:val="1C1C1C"/>
          <w:u w:color="1C1C1C"/>
          <w:lang w:val="en-GB"/>
        </w:rPr>
        <w:t>Kegan</w:t>
      </w:r>
      <w:proofErr w:type="spellEnd"/>
      <w:r w:rsidRPr="00C17D7F">
        <w:rPr>
          <w:color w:val="1C1C1C"/>
          <w:u w:color="1C1C1C"/>
          <w:lang w:val="en-GB"/>
        </w:rPr>
        <w:t xml:space="preserve"> Paul.</w:t>
      </w:r>
    </w:p>
    <w:p w14:paraId="023EEF48" w14:textId="60A9486C" w:rsidR="000333D1" w:rsidRPr="00C17D7F" w:rsidRDefault="000333D1">
      <w:pPr>
        <w:pStyle w:val="Body"/>
        <w:widowControl w:val="0"/>
        <w:ind w:left="284" w:hanging="284"/>
        <w:rPr>
          <w:color w:val="262701"/>
          <w:u w:color="262701"/>
          <w:lang w:val="en-GB"/>
        </w:rPr>
      </w:pPr>
      <w:r w:rsidRPr="00C17D7F">
        <w:rPr>
          <w:color w:val="1C1C1C"/>
          <w:u w:color="1C1C1C"/>
          <w:lang w:val="en-GB"/>
        </w:rPr>
        <w:t xml:space="preserve">Bourdieu P. (1989) </w:t>
      </w:r>
      <w:r w:rsidR="00A62A45" w:rsidRPr="00C17D7F">
        <w:rPr>
          <w:color w:val="1C1C1C"/>
          <w:u w:color="1C1C1C"/>
          <w:lang w:val="en-GB"/>
        </w:rPr>
        <w:t>‘</w:t>
      </w:r>
      <w:r w:rsidRPr="00C17D7F">
        <w:rPr>
          <w:color w:val="1C1C1C"/>
          <w:u w:color="1C1C1C"/>
          <w:lang w:val="en-GB"/>
        </w:rPr>
        <w:t>Social space and symbolic power</w:t>
      </w:r>
      <w:r w:rsidR="00A62A45" w:rsidRPr="00C17D7F">
        <w:rPr>
          <w:color w:val="1C1C1C"/>
          <w:u w:color="1C1C1C"/>
          <w:lang w:val="en-GB"/>
        </w:rPr>
        <w:t>’</w:t>
      </w:r>
      <w:r w:rsidRPr="00C17D7F">
        <w:rPr>
          <w:color w:val="1C1C1C"/>
          <w:u w:color="1C1C1C"/>
          <w:lang w:val="en-GB"/>
        </w:rPr>
        <w:t xml:space="preserve">. </w:t>
      </w:r>
      <w:r w:rsidRPr="00C17D7F">
        <w:rPr>
          <w:i/>
          <w:iCs/>
          <w:color w:val="1C1C1C"/>
          <w:u w:color="1C1C1C"/>
          <w:lang w:val="en-GB"/>
        </w:rPr>
        <w:t>Sociological Theory</w:t>
      </w:r>
      <w:r w:rsidRPr="00C17D7F">
        <w:rPr>
          <w:color w:val="1C1C1C"/>
          <w:u w:color="1C1C1C"/>
          <w:lang w:val="en-GB"/>
        </w:rPr>
        <w:t xml:space="preserve"> 7(1)</w:t>
      </w:r>
      <w:proofErr w:type="gramStart"/>
      <w:r w:rsidRPr="00C17D7F">
        <w:rPr>
          <w:color w:val="1C1C1C"/>
          <w:u w:color="1C1C1C"/>
          <w:lang w:val="en-GB"/>
        </w:rPr>
        <w:t>:14</w:t>
      </w:r>
      <w:proofErr w:type="gramEnd"/>
      <w:r w:rsidRPr="00C17D7F">
        <w:rPr>
          <w:color w:val="1C1C1C"/>
          <w:u w:color="1C1C1C"/>
          <w:lang w:val="en-GB"/>
        </w:rPr>
        <w:t>-25.</w:t>
      </w:r>
    </w:p>
    <w:p w14:paraId="436E4B89" w14:textId="77777777" w:rsidR="000333D1" w:rsidRPr="00C17D7F" w:rsidRDefault="000333D1">
      <w:pPr>
        <w:pStyle w:val="Body"/>
        <w:ind w:left="284" w:hanging="284"/>
        <w:rPr>
          <w:color w:val="1C1C1C"/>
          <w:u w:color="1C1C1C"/>
          <w:lang w:val="en-GB"/>
        </w:rPr>
      </w:pPr>
      <w:proofErr w:type="gramStart"/>
      <w:r w:rsidRPr="00C17D7F">
        <w:rPr>
          <w:color w:val="1C1C1C"/>
          <w:u w:color="1C1C1C"/>
          <w:lang w:val="en-GB"/>
        </w:rPr>
        <w:t xml:space="preserve">Bourdieu P. &amp; </w:t>
      </w:r>
      <w:proofErr w:type="spellStart"/>
      <w:r w:rsidRPr="00C17D7F">
        <w:rPr>
          <w:color w:val="1C1C1C"/>
          <w:u w:color="1C1C1C"/>
          <w:lang w:val="en-GB"/>
        </w:rPr>
        <w:t>Sayad</w:t>
      </w:r>
      <w:proofErr w:type="spellEnd"/>
      <w:r w:rsidRPr="00C17D7F">
        <w:rPr>
          <w:color w:val="1C1C1C"/>
          <w:u w:color="1C1C1C"/>
          <w:lang w:val="en-GB"/>
        </w:rPr>
        <w:t xml:space="preserve"> A. (1964) </w:t>
      </w:r>
      <w:r w:rsidRPr="00C17D7F">
        <w:rPr>
          <w:i/>
          <w:color w:val="1C1C1C"/>
          <w:u w:color="1C1C1C"/>
          <w:lang w:val="en-GB"/>
        </w:rPr>
        <w:t xml:space="preserve">Le </w:t>
      </w:r>
      <w:proofErr w:type="spellStart"/>
      <w:r w:rsidRPr="00C17D7F">
        <w:rPr>
          <w:i/>
          <w:color w:val="1C1C1C"/>
          <w:u w:color="1C1C1C"/>
          <w:lang w:val="en-GB"/>
        </w:rPr>
        <w:t>Déracinement</w:t>
      </w:r>
      <w:proofErr w:type="spellEnd"/>
      <w:r w:rsidRPr="00C17D7F">
        <w:rPr>
          <w:i/>
          <w:color w:val="1C1C1C"/>
          <w:u w:color="1C1C1C"/>
          <w:lang w:val="en-GB"/>
        </w:rPr>
        <w:t>.</w:t>
      </w:r>
      <w:proofErr w:type="gramEnd"/>
      <w:r w:rsidRPr="00C17D7F">
        <w:rPr>
          <w:i/>
          <w:color w:val="1C1C1C"/>
          <w:u w:color="1C1C1C"/>
          <w:lang w:val="en-GB"/>
        </w:rPr>
        <w:t xml:space="preserve">  La </w:t>
      </w:r>
      <w:proofErr w:type="spellStart"/>
      <w:r w:rsidRPr="00C17D7F">
        <w:rPr>
          <w:i/>
          <w:color w:val="1C1C1C"/>
          <w:u w:color="1C1C1C"/>
          <w:lang w:val="en-GB"/>
        </w:rPr>
        <w:t>Crise</w:t>
      </w:r>
      <w:proofErr w:type="spellEnd"/>
      <w:r w:rsidRPr="00C17D7F">
        <w:rPr>
          <w:i/>
          <w:color w:val="1C1C1C"/>
          <w:u w:color="1C1C1C"/>
          <w:lang w:val="en-GB"/>
        </w:rPr>
        <w:t xml:space="preserve"> de Agriculture </w:t>
      </w:r>
      <w:proofErr w:type="spellStart"/>
      <w:r w:rsidRPr="00C17D7F">
        <w:rPr>
          <w:i/>
          <w:color w:val="1C1C1C"/>
          <w:u w:color="1C1C1C"/>
          <w:lang w:val="en-GB"/>
        </w:rPr>
        <w:t>Traditionnelle</w:t>
      </w:r>
      <w:proofErr w:type="spellEnd"/>
      <w:r w:rsidRPr="00C17D7F">
        <w:rPr>
          <w:i/>
          <w:color w:val="1C1C1C"/>
          <w:u w:color="1C1C1C"/>
          <w:lang w:val="en-GB"/>
        </w:rPr>
        <w:t xml:space="preserve"> en </w:t>
      </w:r>
      <w:proofErr w:type="spellStart"/>
      <w:r w:rsidRPr="00C17D7F">
        <w:rPr>
          <w:i/>
          <w:color w:val="1C1C1C"/>
          <w:u w:color="1C1C1C"/>
          <w:lang w:val="en-GB"/>
        </w:rPr>
        <w:t>Algerie</w:t>
      </w:r>
      <w:proofErr w:type="spellEnd"/>
      <w:r w:rsidRPr="00C17D7F">
        <w:rPr>
          <w:i/>
          <w:color w:val="1C1C1C"/>
          <w:u w:color="1C1C1C"/>
          <w:lang w:val="en-GB"/>
        </w:rPr>
        <w:t>.</w:t>
      </w:r>
      <w:r w:rsidRPr="00C17D7F">
        <w:rPr>
          <w:color w:val="1C1C1C"/>
          <w:u w:color="1C1C1C"/>
          <w:lang w:val="en-GB"/>
        </w:rPr>
        <w:t xml:space="preserve">  Paris: Editions de Minuit. </w:t>
      </w:r>
    </w:p>
    <w:p w14:paraId="7954B151" w14:textId="77777777" w:rsidR="000333D1" w:rsidRPr="00C17D7F" w:rsidRDefault="000333D1">
      <w:pPr>
        <w:pStyle w:val="Body"/>
        <w:ind w:left="284" w:hanging="284"/>
        <w:rPr>
          <w:color w:val="1C1C1C"/>
          <w:u w:color="1C1C1C"/>
          <w:lang w:val="en-GB"/>
        </w:rPr>
      </w:pPr>
      <w:r w:rsidRPr="00C17D7F">
        <w:rPr>
          <w:color w:val="1C1C1C"/>
          <w:u w:color="1C1C1C"/>
          <w:lang w:val="en-GB"/>
        </w:rPr>
        <w:t xml:space="preserve">Bourdieu P. &amp; </w:t>
      </w:r>
      <w:proofErr w:type="spellStart"/>
      <w:r w:rsidRPr="00C17D7F">
        <w:rPr>
          <w:color w:val="1C1C1C"/>
          <w:u w:color="1C1C1C"/>
          <w:lang w:val="en-GB"/>
        </w:rPr>
        <w:t>Sayad</w:t>
      </w:r>
      <w:proofErr w:type="spellEnd"/>
      <w:r w:rsidRPr="00C17D7F">
        <w:rPr>
          <w:color w:val="1C1C1C"/>
          <w:u w:color="1C1C1C"/>
          <w:lang w:val="en-GB"/>
        </w:rPr>
        <w:t xml:space="preserve"> A. (2015) </w:t>
      </w:r>
      <w:r w:rsidRPr="00C17D7F">
        <w:rPr>
          <w:i/>
          <w:color w:val="1C1C1C"/>
          <w:u w:color="1C1C1C"/>
          <w:lang w:val="en-GB"/>
        </w:rPr>
        <w:t xml:space="preserve">Uprooting. </w:t>
      </w:r>
      <w:r w:rsidRPr="00C17D7F">
        <w:rPr>
          <w:color w:val="1C1C1C"/>
          <w:u w:color="1C1C1C"/>
          <w:lang w:val="en-GB"/>
        </w:rPr>
        <w:t xml:space="preserve"> Cambridge: Polity Press.</w:t>
      </w:r>
    </w:p>
    <w:p w14:paraId="07068947" w14:textId="2F962F91" w:rsidR="000333D1" w:rsidRPr="00AC6E1D" w:rsidRDefault="000333D1">
      <w:pPr>
        <w:pStyle w:val="Body"/>
        <w:ind w:left="284" w:hanging="284"/>
        <w:rPr>
          <w:lang w:val="en-GB"/>
        </w:rPr>
      </w:pPr>
      <w:proofErr w:type="spellStart"/>
      <w:r w:rsidRPr="00AC6E1D">
        <w:rPr>
          <w:lang w:val="en-GB"/>
        </w:rPr>
        <w:t>Bührmann</w:t>
      </w:r>
      <w:proofErr w:type="spellEnd"/>
      <w:r w:rsidRPr="00AC6E1D">
        <w:rPr>
          <w:lang w:val="en-GB"/>
        </w:rPr>
        <w:t xml:space="preserve"> A.D. (2005) </w:t>
      </w:r>
      <w:r w:rsidR="00EB580A" w:rsidRPr="00AC6E1D">
        <w:rPr>
          <w:lang w:val="en-GB"/>
        </w:rPr>
        <w:t>‘</w:t>
      </w:r>
      <w:r w:rsidRPr="00AC6E1D">
        <w:rPr>
          <w:lang w:val="en-GB"/>
        </w:rPr>
        <w:t>The Emerging of the Entrepreneuria</w:t>
      </w:r>
      <w:r w:rsidR="00EB580A" w:rsidRPr="00AC6E1D">
        <w:rPr>
          <w:lang w:val="en-GB"/>
        </w:rPr>
        <w:t>l Self and Its Current Hegemony</w:t>
      </w:r>
      <w:r w:rsidR="005714D8">
        <w:rPr>
          <w:lang w:val="en-GB"/>
        </w:rPr>
        <w:t>’</w:t>
      </w:r>
      <w:r w:rsidRPr="00AC6E1D">
        <w:rPr>
          <w:lang w:val="en-GB"/>
        </w:rPr>
        <w:t xml:space="preserve">. Forum: </w:t>
      </w:r>
      <w:r w:rsidRPr="00AC6E1D">
        <w:rPr>
          <w:i/>
          <w:lang w:val="en-GB"/>
        </w:rPr>
        <w:t>Qualitative Social Research</w:t>
      </w:r>
      <w:r w:rsidRPr="00AC6E1D">
        <w:rPr>
          <w:lang w:val="en-GB"/>
        </w:rPr>
        <w:t xml:space="preserve">, 6(1), art.16. </w:t>
      </w:r>
    </w:p>
    <w:p w14:paraId="7729FB97" w14:textId="77777777" w:rsidR="000333D1" w:rsidRPr="00C17D7F" w:rsidRDefault="000333D1">
      <w:pPr>
        <w:pStyle w:val="Body"/>
        <w:ind w:left="284" w:hanging="284"/>
        <w:rPr>
          <w:color w:val="1C1C1C"/>
          <w:u w:color="1C1C1C"/>
          <w:lang w:val="en-GB"/>
        </w:rPr>
      </w:pPr>
      <w:proofErr w:type="gramStart"/>
      <w:r w:rsidRPr="00C17D7F">
        <w:rPr>
          <w:color w:val="1C1C1C"/>
          <w:u w:color="1C1C1C"/>
          <w:lang w:val="en-GB"/>
        </w:rPr>
        <w:t xml:space="preserve">Clarke J., S. </w:t>
      </w:r>
      <w:proofErr w:type="spellStart"/>
      <w:r w:rsidRPr="00C17D7F">
        <w:rPr>
          <w:color w:val="1C1C1C"/>
          <w:u w:color="1C1C1C"/>
          <w:lang w:val="en-GB"/>
        </w:rPr>
        <w:t>Gewirtz</w:t>
      </w:r>
      <w:proofErr w:type="spellEnd"/>
      <w:r w:rsidRPr="00C17D7F">
        <w:rPr>
          <w:color w:val="1C1C1C"/>
          <w:u w:color="1C1C1C"/>
          <w:lang w:val="en-GB"/>
        </w:rPr>
        <w:t xml:space="preserve"> &amp; E. McLaughlin (2000) </w:t>
      </w:r>
      <w:r w:rsidRPr="00C17D7F">
        <w:rPr>
          <w:i/>
          <w:color w:val="1C1C1C"/>
          <w:u w:color="1C1C1C"/>
          <w:lang w:val="en-GB"/>
        </w:rPr>
        <w:t xml:space="preserve">New </w:t>
      </w:r>
      <w:proofErr w:type="spellStart"/>
      <w:r w:rsidRPr="00C17D7F">
        <w:rPr>
          <w:i/>
          <w:color w:val="1C1C1C"/>
          <w:u w:color="1C1C1C"/>
          <w:lang w:val="en-GB"/>
        </w:rPr>
        <w:t>Managerialism</w:t>
      </w:r>
      <w:proofErr w:type="spellEnd"/>
      <w:r w:rsidRPr="00C17D7F">
        <w:rPr>
          <w:i/>
          <w:color w:val="1C1C1C"/>
          <w:u w:color="1C1C1C"/>
          <w:lang w:val="en-GB"/>
        </w:rPr>
        <w:t>, New Welfare.</w:t>
      </w:r>
      <w:proofErr w:type="gramEnd"/>
      <w:r w:rsidRPr="00C17D7F">
        <w:rPr>
          <w:i/>
          <w:color w:val="1C1C1C"/>
          <w:u w:color="1C1C1C"/>
          <w:lang w:val="en-GB"/>
        </w:rPr>
        <w:t xml:space="preserve"> </w:t>
      </w:r>
      <w:r w:rsidRPr="00C17D7F">
        <w:rPr>
          <w:color w:val="1C1C1C"/>
          <w:u w:color="1C1C1C"/>
          <w:lang w:val="en-GB"/>
        </w:rPr>
        <w:t xml:space="preserve">London: Sage. </w:t>
      </w:r>
    </w:p>
    <w:p w14:paraId="12571634" w14:textId="16597446" w:rsidR="000333D1" w:rsidRPr="00C17D7F" w:rsidRDefault="000333D1">
      <w:pPr>
        <w:pStyle w:val="Body"/>
        <w:ind w:left="284" w:hanging="284"/>
        <w:rPr>
          <w:i/>
          <w:color w:val="1C1C1C"/>
          <w:u w:color="1C1C1C"/>
          <w:lang w:val="en-GB"/>
        </w:rPr>
      </w:pPr>
      <w:r w:rsidRPr="00C17D7F">
        <w:rPr>
          <w:color w:val="1C1C1C"/>
          <w:u w:color="1C1C1C"/>
          <w:lang w:val="en-GB"/>
        </w:rPr>
        <w:t xml:space="preserve">Devine F. &amp; </w:t>
      </w:r>
      <w:proofErr w:type="spellStart"/>
      <w:r w:rsidRPr="00C17D7F">
        <w:rPr>
          <w:color w:val="1C1C1C"/>
          <w:u w:color="1C1C1C"/>
          <w:lang w:val="en-GB"/>
        </w:rPr>
        <w:t>Snee</w:t>
      </w:r>
      <w:proofErr w:type="spellEnd"/>
      <w:r w:rsidRPr="00C17D7F">
        <w:rPr>
          <w:color w:val="1C1C1C"/>
          <w:u w:color="1C1C1C"/>
          <w:lang w:val="en-GB"/>
        </w:rPr>
        <w:t xml:space="preserve"> H. (this </w:t>
      </w:r>
      <w:r w:rsidR="004C3682">
        <w:rPr>
          <w:color w:val="1C1C1C"/>
          <w:u w:color="1C1C1C"/>
          <w:lang w:val="en-GB"/>
        </w:rPr>
        <w:t>issue</w:t>
      </w:r>
      <w:r w:rsidRPr="00C17D7F">
        <w:rPr>
          <w:color w:val="1C1C1C"/>
          <w:u w:color="1C1C1C"/>
          <w:lang w:val="en-GB"/>
        </w:rPr>
        <w:t xml:space="preserve">) Doing the Great British Class Survey. </w:t>
      </w:r>
      <w:proofErr w:type="gramStart"/>
      <w:r w:rsidRPr="00C17D7F">
        <w:rPr>
          <w:i/>
          <w:color w:val="1C1C1C"/>
          <w:u w:color="1C1C1C"/>
          <w:lang w:val="en-GB"/>
        </w:rPr>
        <w:t>The Sociological Review.</w:t>
      </w:r>
      <w:proofErr w:type="gramEnd"/>
    </w:p>
    <w:p w14:paraId="4DDD506B" w14:textId="749B1854" w:rsidR="0034182E" w:rsidRPr="0034182E" w:rsidRDefault="0034182E">
      <w:pPr>
        <w:pStyle w:val="Body"/>
        <w:ind w:left="284" w:hanging="284"/>
        <w:rPr>
          <w:ins w:id="59" w:author="Author"/>
          <w:color w:val="1C1C1C"/>
          <w:u w:color="1C1C1C"/>
          <w:lang w:val="en-GB"/>
        </w:rPr>
      </w:pPr>
      <w:proofErr w:type="gramStart"/>
      <w:ins w:id="60" w:author="Author">
        <w:r>
          <w:rPr>
            <w:color w:val="1C1C1C"/>
            <w:u w:color="1C1C1C"/>
            <w:lang w:val="en-GB"/>
          </w:rPr>
          <w:t>Douglas</w:t>
        </w:r>
        <w:r w:rsidR="0065088B">
          <w:rPr>
            <w:color w:val="1C1C1C"/>
            <w:u w:color="1C1C1C"/>
            <w:lang w:val="en-GB"/>
          </w:rPr>
          <w:t>,</w:t>
        </w:r>
        <w:r>
          <w:rPr>
            <w:color w:val="1C1C1C"/>
            <w:u w:color="1C1C1C"/>
            <w:lang w:val="en-GB"/>
          </w:rPr>
          <w:t xml:space="preserve"> M. (1986) </w:t>
        </w:r>
        <w:r>
          <w:rPr>
            <w:i/>
            <w:color w:val="1C1C1C"/>
            <w:u w:color="1C1C1C"/>
            <w:lang w:val="en-GB"/>
          </w:rPr>
          <w:t>How Institutions Think.</w:t>
        </w:r>
        <w:proofErr w:type="gramEnd"/>
        <w:r>
          <w:rPr>
            <w:color w:val="1C1C1C"/>
            <w:u w:color="1C1C1C"/>
            <w:lang w:val="en-GB"/>
          </w:rPr>
          <w:t xml:space="preserve"> New York: Syracuse University Press.</w:t>
        </w:r>
      </w:ins>
    </w:p>
    <w:p w14:paraId="31FB8F79" w14:textId="7D01450C" w:rsidR="000333D1" w:rsidRPr="00C17D7F" w:rsidRDefault="000333D1">
      <w:pPr>
        <w:pStyle w:val="Body"/>
        <w:ind w:left="284" w:hanging="284"/>
        <w:rPr>
          <w:color w:val="1C1C1C"/>
          <w:u w:color="1C1C1C"/>
          <w:lang w:val="en-GB"/>
        </w:rPr>
      </w:pPr>
      <w:proofErr w:type="gramStart"/>
      <w:r w:rsidRPr="00C17D7F">
        <w:rPr>
          <w:color w:val="1C1C1C"/>
          <w:u w:color="1C1C1C"/>
          <w:lang w:val="en-GB"/>
        </w:rPr>
        <w:t>Douglas</w:t>
      </w:r>
      <w:ins w:id="61" w:author="Author">
        <w:r w:rsidR="0065088B">
          <w:rPr>
            <w:color w:val="1C1C1C"/>
            <w:u w:color="1C1C1C"/>
            <w:lang w:val="en-GB"/>
          </w:rPr>
          <w:t>,</w:t>
        </w:r>
      </w:ins>
      <w:r w:rsidRPr="00C17D7F">
        <w:rPr>
          <w:color w:val="1C1C1C"/>
          <w:u w:color="1C1C1C"/>
          <w:lang w:val="en-GB"/>
        </w:rPr>
        <w:t xml:space="preserve"> M. &amp; Isherwood B. (</w:t>
      </w:r>
      <w:r w:rsidR="00690959">
        <w:rPr>
          <w:color w:val="1C1C1C"/>
          <w:u w:color="1C1C1C"/>
          <w:lang w:val="en-GB"/>
        </w:rPr>
        <w:t>1980</w:t>
      </w:r>
      <w:r w:rsidRPr="00C17D7F">
        <w:rPr>
          <w:color w:val="1C1C1C"/>
          <w:u w:color="1C1C1C"/>
          <w:lang w:val="en-GB"/>
        </w:rPr>
        <w:t xml:space="preserve">) </w:t>
      </w:r>
      <w:r w:rsidRPr="00C17D7F">
        <w:rPr>
          <w:i/>
          <w:color w:val="1C1C1C"/>
          <w:u w:color="1C1C1C"/>
          <w:lang w:val="en-GB"/>
        </w:rPr>
        <w:t>The World of Goods.</w:t>
      </w:r>
      <w:proofErr w:type="gramEnd"/>
      <w:r w:rsidRPr="00C17D7F">
        <w:rPr>
          <w:i/>
          <w:color w:val="1C1C1C"/>
          <w:u w:color="1C1C1C"/>
          <w:lang w:val="en-GB"/>
        </w:rPr>
        <w:t xml:space="preserve"> </w:t>
      </w:r>
      <w:proofErr w:type="gramStart"/>
      <w:r w:rsidRPr="00C17D7F">
        <w:rPr>
          <w:i/>
          <w:color w:val="1C1C1C"/>
          <w:u w:color="1C1C1C"/>
          <w:lang w:val="en-GB"/>
        </w:rPr>
        <w:t>Towards an anthropology of consumption.</w:t>
      </w:r>
      <w:proofErr w:type="gramEnd"/>
      <w:r w:rsidRPr="00C17D7F">
        <w:rPr>
          <w:i/>
          <w:color w:val="1C1C1C"/>
          <w:u w:color="1C1C1C"/>
          <w:lang w:val="en-GB"/>
        </w:rPr>
        <w:t xml:space="preserve"> </w:t>
      </w:r>
      <w:r w:rsidRPr="00C17D7F">
        <w:rPr>
          <w:color w:val="1C1C1C"/>
          <w:u w:color="1C1C1C"/>
          <w:lang w:val="en-GB"/>
        </w:rPr>
        <w:t>London: Routledge.</w:t>
      </w:r>
    </w:p>
    <w:p w14:paraId="376012CC" w14:textId="2A7263D5" w:rsidR="000333D1" w:rsidRPr="00C17D7F" w:rsidRDefault="000333D1">
      <w:pPr>
        <w:pStyle w:val="Body"/>
        <w:ind w:left="284" w:hanging="284"/>
        <w:rPr>
          <w:color w:val="1C1C1C"/>
          <w:u w:color="1C1C1C"/>
          <w:lang w:val="en-GB"/>
        </w:rPr>
      </w:pPr>
      <w:proofErr w:type="gramStart"/>
      <w:r w:rsidRPr="00C17D7F">
        <w:rPr>
          <w:color w:val="1C1C1C"/>
          <w:u w:color="1C1C1C"/>
          <w:lang w:val="en-GB"/>
        </w:rPr>
        <w:t xml:space="preserve">Featherstone M. (1982) </w:t>
      </w:r>
      <w:r w:rsidRPr="00C17D7F">
        <w:rPr>
          <w:i/>
          <w:color w:val="1C1C1C"/>
          <w:u w:color="1C1C1C"/>
          <w:lang w:val="en-GB"/>
        </w:rPr>
        <w:t>Consumer Culture &amp; Postmodernism</w:t>
      </w:r>
      <w:r w:rsidRPr="00C17D7F">
        <w:rPr>
          <w:color w:val="1C1C1C"/>
          <w:u w:color="1C1C1C"/>
          <w:lang w:val="en-GB"/>
        </w:rPr>
        <w:t>.</w:t>
      </w:r>
      <w:proofErr w:type="gramEnd"/>
      <w:r w:rsidRPr="00C17D7F">
        <w:rPr>
          <w:color w:val="1C1C1C"/>
          <w:u w:color="1C1C1C"/>
          <w:lang w:val="en-GB"/>
        </w:rPr>
        <w:t xml:space="preserve"> London: Sage.</w:t>
      </w:r>
    </w:p>
    <w:p w14:paraId="5643C552" w14:textId="69559B9C" w:rsidR="000333D1" w:rsidRPr="00C17D7F" w:rsidRDefault="000333D1">
      <w:pPr>
        <w:pStyle w:val="Body"/>
        <w:ind w:left="284" w:hanging="284"/>
        <w:rPr>
          <w:lang w:val="en-GB"/>
        </w:rPr>
      </w:pPr>
      <w:r w:rsidRPr="00CA0D85">
        <w:rPr>
          <w:lang w:val="en-GB"/>
        </w:rPr>
        <w:t xml:space="preserve">Francis, B. and Hey, V. (2009) ‘Talking back to power: Snowballs in hell and the imperative of insisting on structural explanations’, </w:t>
      </w:r>
      <w:r w:rsidRPr="00C17D7F">
        <w:rPr>
          <w:i/>
          <w:iCs/>
          <w:lang w:val="en-GB"/>
        </w:rPr>
        <w:t>Gender and Education</w:t>
      </w:r>
      <w:r w:rsidRPr="00C17D7F">
        <w:rPr>
          <w:lang w:val="en-GB"/>
        </w:rPr>
        <w:t xml:space="preserve"> Vol. 21(2)</w:t>
      </w:r>
      <w:proofErr w:type="gramStart"/>
      <w:r w:rsidRPr="00C17D7F">
        <w:rPr>
          <w:lang w:val="en-GB"/>
        </w:rPr>
        <w:t>:225</w:t>
      </w:r>
      <w:proofErr w:type="gramEnd"/>
      <w:r w:rsidRPr="00C17D7F">
        <w:rPr>
          <w:lang w:val="en-GB"/>
        </w:rPr>
        <w:t>-232.</w:t>
      </w:r>
    </w:p>
    <w:p w14:paraId="00F5B48F" w14:textId="77777777" w:rsidR="000333D1" w:rsidRPr="00AC6E1D" w:rsidRDefault="000333D1">
      <w:pPr>
        <w:pStyle w:val="Body"/>
        <w:ind w:left="284" w:hanging="284"/>
        <w:rPr>
          <w:color w:val="FF0000"/>
          <w:lang w:val="en-GB"/>
        </w:rPr>
      </w:pPr>
      <w:proofErr w:type="spellStart"/>
      <w:r w:rsidRPr="00AC6E1D">
        <w:rPr>
          <w:rStyle w:val="addmd"/>
          <w:lang w:val="en-GB"/>
        </w:rPr>
        <w:t>Freidson</w:t>
      </w:r>
      <w:proofErr w:type="spellEnd"/>
      <w:r w:rsidRPr="00AC6E1D">
        <w:rPr>
          <w:rStyle w:val="addmd"/>
          <w:lang w:val="en-GB"/>
        </w:rPr>
        <w:t xml:space="preserve"> E. (1970) </w:t>
      </w:r>
      <w:r w:rsidRPr="00AC6E1D">
        <w:rPr>
          <w:i/>
          <w:lang w:val="en-GB"/>
        </w:rPr>
        <w:t>Profession of Medicine: A Study of the Sociology of Applied Knowledge.</w:t>
      </w:r>
      <w:r w:rsidRPr="00AC6E1D">
        <w:rPr>
          <w:i/>
          <w:color w:val="FF0000"/>
          <w:lang w:val="en-GB"/>
        </w:rPr>
        <w:t xml:space="preserve"> </w:t>
      </w:r>
      <w:r w:rsidRPr="00AC6E1D">
        <w:rPr>
          <w:lang w:val="en-GB"/>
        </w:rPr>
        <w:t>Chicago: Unive</w:t>
      </w:r>
      <w:r w:rsidR="00EB580A" w:rsidRPr="00AC6E1D">
        <w:rPr>
          <w:lang w:val="en-GB"/>
        </w:rPr>
        <w:t>r</w:t>
      </w:r>
      <w:r w:rsidRPr="00AC6E1D">
        <w:rPr>
          <w:lang w:val="en-GB"/>
        </w:rPr>
        <w:t>sity of Chicago Press.</w:t>
      </w:r>
      <w:r w:rsidRPr="00AC6E1D">
        <w:rPr>
          <w:color w:val="FF0000"/>
          <w:lang w:val="en-GB"/>
        </w:rPr>
        <w:t xml:space="preserve"> </w:t>
      </w:r>
    </w:p>
    <w:p w14:paraId="6D1C7649" w14:textId="77777777" w:rsidR="000333D1" w:rsidRPr="00CA0D85" w:rsidRDefault="000333D1">
      <w:pPr>
        <w:pStyle w:val="Body"/>
        <w:ind w:left="284" w:hanging="284"/>
        <w:rPr>
          <w:color w:val="1C1C1C"/>
          <w:u w:color="1C1C1C"/>
          <w:lang w:val="en-GB"/>
        </w:rPr>
      </w:pPr>
      <w:r w:rsidRPr="00AC6E1D">
        <w:rPr>
          <w:lang w:val="en-GB"/>
        </w:rPr>
        <w:t xml:space="preserve">Garfinkel, Harold.  </w:t>
      </w:r>
      <w:proofErr w:type="gramStart"/>
      <w:r w:rsidRPr="00AC6E1D">
        <w:rPr>
          <w:lang w:val="en-GB"/>
        </w:rPr>
        <w:t xml:space="preserve">(1967) </w:t>
      </w:r>
      <w:r w:rsidRPr="00AC6E1D">
        <w:rPr>
          <w:i/>
          <w:lang w:val="en-GB"/>
        </w:rPr>
        <w:t>Studies in ethnomethodology</w:t>
      </w:r>
      <w:r w:rsidRPr="00AC6E1D">
        <w:rPr>
          <w:lang w:val="en-GB"/>
        </w:rPr>
        <w:t>.</w:t>
      </w:r>
      <w:proofErr w:type="gramEnd"/>
      <w:r w:rsidRPr="00AC6E1D">
        <w:rPr>
          <w:lang w:val="en-GB"/>
        </w:rPr>
        <w:t xml:space="preserve">  Englewood Cliffs, N.J.: Prentice-Hall.</w:t>
      </w:r>
    </w:p>
    <w:p w14:paraId="397E4615" w14:textId="24E20741" w:rsidR="000333D1" w:rsidRPr="00C17D7F" w:rsidRDefault="000333D1">
      <w:pPr>
        <w:ind w:left="284" w:hanging="284"/>
        <w:rPr>
          <w:rFonts w:ascii="Cambria" w:eastAsiaTheme="minorHAnsi" w:hAnsi="Cambria" w:cstheme="minorBidi"/>
          <w:bdr w:val="none" w:sz="0" w:space="0" w:color="auto"/>
          <w:lang w:val="en-GB"/>
        </w:rPr>
      </w:pPr>
      <w:proofErr w:type="spellStart"/>
      <w:r w:rsidRPr="00CA0D85">
        <w:rPr>
          <w:rFonts w:ascii="Cambria" w:hAnsi="Cambria"/>
          <w:color w:val="1C1C1C"/>
          <w:u w:color="1C1C1C"/>
          <w:lang w:val="en-GB"/>
        </w:rPr>
        <w:t>Goffman</w:t>
      </w:r>
      <w:proofErr w:type="spellEnd"/>
      <w:r w:rsidRPr="00CA0D85">
        <w:rPr>
          <w:rFonts w:ascii="Cambria" w:hAnsi="Cambria"/>
          <w:color w:val="1C1C1C"/>
          <w:u w:color="1C1C1C"/>
          <w:lang w:val="en-GB"/>
        </w:rPr>
        <w:t xml:space="preserve"> E. (1955) </w:t>
      </w:r>
      <w:r w:rsidR="00EB580A" w:rsidRPr="00C17D7F">
        <w:rPr>
          <w:rFonts w:ascii="Cambria" w:hAnsi="Cambria"/>
          <w:color w:val="1C1C1C"/>
          <w:u w:color="1C1C1C"/>
          <w:lang w:val="en-GB"/>
        </w:rPr>
        <w:t>‘</w:t>
      </w:r>
      <w:proofErr w:type="gramStart"/>
      <w:r w:rsidRPr="00C17D7F">
        <w:rPr>
          <w:rFonts w:ascii="Cambria" w:eastAsiaTheme="minorHAnsi" w:hAnsi="Cambria" w:cstheme="minorBidi"/>
          <w:bdr w:val="none" w:sz="0" w:space="0" w:color="auto"/>
          <w:lang w:val="en-GB"/>
        </w:rPr>
        <w:t>On</w:t>
      </w:r>
      <w:proofErr w:type="gramEnd"/>
      <w:r w:rsidRPr="00C17D7F">
        <w:rPr>
          <w:rFonts w:ascii="Cambria" w:eastAsiaTheme="minorHAnsi" w:hAnsi="Cambria" w:cstheme="minorBidi"/>
          <w:bdr w:val="none" w:sz="0" w:space="0" w:color="auto"/>
          <w:lang w:val="en-GB"/>
        </w:rPr>
        <w:t xml:space="preserve"> face-work: an analysis of ritual elements in social interaction</w:t>
      </w:r>
      <w:r w:rsidR="00EB580A" w:rsidRPr="00C17D7F">
        <w:rPr>
          <w:rFonts w:ascii="Cambria" w:eastAsiaTheme="minorHAnsi" w:hAnsi="Cambria" w:cstheme="minorBidi"/>
          <w:bdr w:val="none" w:sz="0" w:space="0" w:color="auto"/>
          <w:lang w:val="en-GB"/>
        </w:rPr>
        <w:t>’</w:t>
      </w:r>
      <w:r w:rsidRPr="00C17D7F">
        <w:rPr>
          <w:rFonts w:ascii="Cambria" w:eastAsiaTheme="minorHAnsi" w:hAnsi="Cambria" w:cstheme="minorBidi"/>
          <w:bdr w:val="none" w:sz="0" w:space="0" w:color="auto"/>
          <w:lang w:val="en-GB"/>
        </w:rPr>
        <w:t xml:space="preserve">. </w:t>
      </w:r>
      <w:r w:rsidRPr="00C17D7F">
        <w:rPr>
          <w:rFonts w:ascii="Cambria" w:eastAsiaTheme="minorHAnsi" w:hAnsi="Cambria" w:cstheme="minorBidi"/>
          <w:i/>
          <w:bdr w:val="none" w:sz="0" w:space="0" w:color="auto"/>
          <w:lang w:val="en-GB"/>
        </w:rPr>
        <w:t>Journal for the Study of Interpersonal Processes</w:t>
      </w:r>
      <w:r w:rsidRPr="00C17D7F">
        <w:rPr>
          <w:rFonts w:ascii="Cambria" w:eastAsiaTheme="minorHAnsi" w:hAnsi="Cambria" w:cstheme="minorBidi"/>
          <w:bdr w:val="none" w:sz="0" w:space="0" w:color="auto"/>
          <w:lang w:val="en-GB"/>
        </w:rPr>
        <w:t>, 18:213-231.</w:t>
      </w:r>
    </w:p>
    <w:p w14:paraId="3C5361EE" w14:textId="77777777" w:rsidR="000333D1" w:rsidRPr="00AC6E1D" w:rsidRDefault="000333D1">
      <w:pPr>
        <w:ind w:left="284" w:hanging="284"/>
        <w:rPr>
          <w:rFonts w:ascii="Cambria" w:hAnsi="Cambria"/>
          <w:lang w:val="en-GB"/>
        </w:rPr>
      </w:pPr>
      <w:proofErr w:type="spellStart"/>
      <w:proofErr w:type="gramStart"/>
      <w:r w:rsidRPr="00C17D7F">
        <w:rPr>
          <w:rFonts w:ascii="Cambria" w:hAnsi="Cambria"/>
          <w:color w:val="1C1C1C"/>
          <w:u w:color="1C1C1C"/>
          <w:lang w:val="en-GB"/>
        </w:rPr>
        <w:t>Goffman</w:t>
      </w:r>
      <w:proofErr w:type="spellEnd"/>
      <w:r w:rsidRPr="00C17D7F">
        <w:rPr>
          <w:rFonts w:ascii="Cambria" w:hAnsi="Cambria"/>
          <w:color w:val="1C1C1C"/>
          <w:u w:color="1C1C1C"/>
          <w:lang w:val="en-GB"/>
        </w:rPr>
        <w:t xml:space="preserve"> E. (1959) </w:t>
      </w:r>
      <w:r w:rsidRPr="00C17D7F">
        <w:rPr>
          <w:rFonts w:ascii="Cambria" w:hAnsi="Cambria"/>
          <w:i/>
          <w:color w:val="1C1C1C"/>
          <w:u w:color="1C1C1C"/>
          <w:lang w:val="en-GB"/>
        </w:rPr>
        <w:t>Presentation of Self in Everyday Life.</w:t>
      </w:r>
      <w:proofErr w:type="gramEnd"/>
      <w:r w:rsidRPr="00C17D7F">
        <w:rPr>
          <w:rFonts w:ascii="Cambria" w:hAnsi="Cambria"/>
          <w:i/>
          <w:color w:val="1C1C1C"/>
          <w:u w:color="1C1C1C"/>
          <w:lang w:val="en-GB"/>
        </w:rPr>
        <w:t xml:space="preserve"> </w:t>
      </w:r>
      <w:r w:rsidRPr="00AC6E1D">
        <w:rPr>
          <w:rFonts w:ascii="Cambria" w:hAnsi="Cambria"/>
          <w:lang w:val="en-GB"/>
        </w:rPr>
        <w:t>New York: Doubleday.</w:t>
      </w:r>
    </w:p>
    <w:p w14:paraId="795364ED" w14:textId="77777777" w:rsidR="000333D1" w:rsidRPr="00C17D7F" w:rsidRDefault="000333D1">
      <w:pPr>
        <w:ind w:left="284" w:hanging="284"/>
        <w:rPr>
          <w:rFonts w:ascii="Cambria" w:hAnsi="Cambria"/>
          <w:color w:val="1C1C1C"/>
          <w:u w:color="1C1C1C"/>
          <w:lang w:val="en-GB"/>
        </w:rPr>
      </w:pPr>
      <w:r w:rsidRPr="00CA0D85">
        <w:rPr>
          <w:rFonts w:ascii="Cambria" w:hAnsi="Cambria"/>
          <w:color w:val="1C1C1C"/>
          <w:u w:color="1C1C1C"/>
          <w:lang w:val="en-GB"/>
        </w:rPr>
        <w:t xml:space="preserve">Giddens A. (1998) </w:t>
      </w:r>
      <w:r w:rsidRPr="00C17D7F">
        <w:rPr>
          <w:rFonts w:ascii="Cambria" w:hAnsi="Cambria"/>
          <w:i/>
          <w:iCs/>
          <w:color w:val="1C1C1C"/>
          <w:u w:color="1C1C1C"/>
          <w:lang w:val="en-GB"/>
        </w:rPr>
        <w:t>Conversations with Anthony Giddens: Making Sense of Modernity</w:t>
      </w:r>
      <w:r w:rsidRPr="00C17D7F">
        <w:rPr>
          <w:rFonts w:ascii="Cambria" w:hAnsi="Cambria"/>
          <w:color w:val="1C1C1C"/>
          <w:u w:color="1C1C1C"/>
          <w:lang w:val="en-GB"/>
        </w:rPr>
        <w:t>. Stanford, Calif.: Stanford University Press.</w:t>
      </w:r>
    </w:p>
    <w:p w14:paraId="1FBA66FE" w14:textId="77777777" w:rsidR="000333D1" w:rsidRPr="00C17D7F" w:rsidRDefault="000333D1">
      <w:pPr>
        <w:ind w:left="284" w:hanging="284"/>
        <w:rPr>
          <w:rFonts w:ascii="Cambria" w:eastAsia="Cambria" w:hAnsi="Cambria" w:cs="Cambria"/>
          <w:lang w:val="en-GB"/>
        </w:rPr>
      </w:pPr>
      <w:r w:rsidRPr="00C17D7F">
        <w:rPr>
          <w:rFonts w:ascii="Cambria" w:eastAsia="Cambria" w:hAnsi="Cambria" w:cs="Cambria"/>
          <w:lang w:val="en-GB"/>
        </w:rPr>
        <w:t xml:space="preserve">Goldthorpe J.H. (2007) </w:t>
      </w:r>
      <w:r w:rsidR="00CD070F" w:rsidRPr="00C17D7F">
        <w:rPr>
          <w:rFonts w:ascii="Cambria" w:eastAsia="Cambria" w:hAnsi="Cambria" w:cs="Cambria"/>
          <w:lang w:val="en-GB"/>
        </w:rPr>
        <w:t>‘</w:t>
      </w:r>
      <w:r w:rsidRPr="00C17D7F">
        <w:rPr>
          <w:rFonts w:ascii="Cambria" w:eastAsia="Cambria" w:hAnsi="Cambria" w:cs="Cambria"/>
          <w:lang w:val="en-GB"/>
        </w:rPr>
        <w:t>“Cultural Capital”: Some Critical Observations</w:t>
      </w:r>
      <w:r w:rsidR="00CD070F" w:rsidRPr="00C17D7F">
        <w:rPr>
          <w:rFonts w:ascii="Cambria" w:eastAsia="Cambria" w:hAnsi="Cambria" w:cs="Cambria"/>
          <w:lang w:val="en-GB"/>
        </w:rPr>
        <w:t>’.</w:t>
      </w:r>
      <w:r w:rsidRPr="00C17D7F">
        <w:rPr>
          <w:rFonts w:ascii="Cambria" w:eastAsia="Cambria" w:hAnsi="Cambria" w:cs="Cambria"/>
          <w:lang w:val="en-GB"/>
        </w:rPr>
        <w:t xml:space="preserve"> </w:t>
      </w:r>
      <w:proofErr w:type="spellStart"/>
      <w:r w:rsidRPr="00C17D7F">
        <w:rPr>
          <w:rFonts w:ascii="Cambria" w:eastAsia="Cambria" w:hAnsi="Cambria" w:cs="Cambria"/>
          <w:i/>
          <w:lang w:val="en-GB"/>
        </w:rPr>
        <w:t>Sociologica</w:t>
      </w:r>
      <w:proofErr w:type="spellEnd"/>
      <w:r w:rsidRPr="00C17D7F">
        <w:rPr>
          <w:rFonts w:ascii="Cambria" w:eastAsia="Cambria" w:hAnsi="Cambria" w:cs="Cambria"/>
          <w:lang w:val="en-GB"/>
        </w:rPr>
        <w:t>, 2:1-23</w:t>
      </w:r>
    </w:p>
    <w:p w14:paraId="3D465B1E" w14:textId="1286D07F" w:rsidR="005714D8" w:rsidRPr="00AC6E1D" w:rsidRDefault="000333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rFonts w:cs="Helvetica"/>
          <w:lang w:val="en-GB"/>
        </w:rPr>
      </w:pPr>
      <w:proofErr w:type="gramStart"/>
      <w:r w:rsidRPr="00C17D7F">
        <w:rPr>
          <w:rFonts w:ascii="Cambria" w:hAnsi="Cambria"/>
          <w:lang w:val="en-GB"/>
        </w:rPr>
        <w:t>Heidegger M. (1993)</w:t>
      </w:r>
      <w:r w:rsidR="006451F0" w:rsidRPr="00AC6E1D">
        <w:rPr>
          <w:lang w:val="en-GB"/>
        </w:rPr>
        <w:t xml:space="preserve"> ‘The Question Concerning Technology’, in David </w:t>
      </w:r>
      <w:proofErr w:type="spellStart"/>
      <w:r w:rsidR="006451F0" w:rsidRPr="00AC6E1D">
        <w:rPr>
          <w:lang w:val="en-GB"/>
        </w:rPr>
        <w:t>Krell</w:t>
      </w:r>
      <w:proofErr w:type="spellEnd"/>
      <w:r w:rsidR="006451F0" w:rsidRPr="00AC6E1D">
        <w:rPr>
          <w:lang w:val="en-GB"/>
        </w:rPr>
        <w:t xml:space="preserve"> (ed.) </w:t>
      </w:r>
      <w:r w:rsidR="006451F0" w:rsidRPr="00AC6E1D">
        <w:rPr>
          <w:i/>
          <w:lang w:val="en-GB"/>
        </w:rPr>
        <w:t>Basic Writings: Martin Heidegger</w:t>
      </w:r>
      <w:r w:rsidR="006451F0" w:rsidRPr="00AC6E1D">
        <w:rPr>
          <w:lang w:val="en-GB"/>
        </w:rPr>
        <w:t>, pp.311-341</w:t>
      </w:r>
      <w:r w:rsidR="001A6FDE">
        <w:rPr>
          <w:lang w:val="en-GB"/>
        </w:rPr>
        <w:t>.</w:t>
      </w:r>
      <w:proofErr w:type="gramEnd"/>
      <w:r w:rsidR="001A6FDE">
        <w:rPr>
          <w:lang w:val="en-GB"/>
        </w:rPr>
        <w:t xml:space="preserve"> </w:t>
      </w:r>
      <w:r w:rsidR="006451F0" w:rsidRPr="00AC6E1D">
        <w:rPr>
          <w:lang w:val="en-GB"/>
        </w:rPr>
        <w:t>London: Routledge.</w:t>
      </w:r>
    </w:p>
    <w:p w14:paraId="5EBACA7F" w14:textId="58F96503" w:rsidR="000333D1" w:rsidRPr="00C17D7F" w:rsidRDefault="000333D1" w:rsidP="00AC6E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bCs/>
        </w:rPr>
      </w:pPr>
      <w:proofErr w:type="spellStart"/>
      <w:proofErr w:type="gramStart"/>
      <w:r w:rsidRPr="00CA0D85">
        <w:t>Holmwood</w:t>
      </w:r>
      <w:proofErr w:type="spellEnd"/>
      <w:r w:rsidRPr="00CA0D85">
        <w:t xml:space="preserve"> J.M. &amp; Stewart A. (1983) </w:t>
      </w:r>
      <w:r w:rsidRPr="00C17D7F">
        <w:rPr>
          <w:bCs/>
        </w:rPr>
        <w:t>The Role of Contradictions in Modern Theories of Social Stratification</w:t>
      </w:r>
      <w:r w:rsidR="00EB580A" w:rsidRPr="00C17D7F">
        <w:rPr>
          <w:bCs/>
        </w:rPr>
        <w:t>’</w:t>
      </w:r>
      <w:r w:rsidRPr="00C17D7F">
        <w:rPr>
          <w:bCs/>
        </w:rPr>
        <w:t>.</w:t>
      </w:r>
      <w:proofErr w:type="gramEnd"/>
      <w:r w:rsidRPr="00C17D7F">
        <w:rPr>
          <w:bCs/>
        </w:rPr>
        <w:t xml:space="preserve"> </w:t>
      </w:r>
      <w:r w:rsidRPr="00C17D7F">
        <w:rPr>
          <w:bCs/>
          <w:i/>
        </w:rPr>
        <w:t>Sociology</w:t>
      </w:r>
      <w:r w:rsidRPr="00C17D7F">
        <w:rPr>
          <w:bCs/>
        </w:rPr>
        <w:t>, 17 (2)</w:t>
      </w:r>
      <w:proofErr w:type="gramStart"/>
      <w:r w:rsidRPr="00C17D7F">
        <w:rPr>
          <w:bCs/>
        </w:rPr>
        <w:t>:234</w:t>
      </w:r>
      <w:proofErr w:type="gramEnd"/>
      <w:r w:rsidRPr="00C17D7F">
        <w:rPr>
          <w:bCs/>
        </w:rPr>
        <w:t>-254.</w:t>
      </w:r>
    </w:p>
    <w:p w14:paraId="3EF74EC4" w14:textId="77777777" w:rsidR="000333D1" w:rsidRPr="00C17D7F" w:rsidRDefault="000333D1">
      <w:pPr>
        <w:pStyle w:val="Heading1"/>
        <w:shd w:val="clear" w:color="auto" w:fill="FFFFFF"/>
        <w:spacing w:beforeLines="0" w:afterLines="0"/>
        <w:ind w:left="284" w:hanging="284"/>
        <w:textAlignment w:val="baseline"/>
        <w:rPr>
          <w:rFonts w:ascii="Cambria" w:hAnsi="Cambria"/>
          <w:b w:val="0"/>
          <w:bCs/>
          <w:sz w:val="24"/>
          <w:szCs w:val="24"/>
        </w:rPr>
      </w:pPr>
      <w:r w:rsidRPr="00C17D7F">
        <w:rPr>
          <w:rFonts w:ascii="Cambria" w:hAnsi="Cambria"/>
          <w:b w:val="0"/>
          <w:sz w:val="24"/>
          <w:szCs w:val="24"/>
        </w:rPr>
        <w:t xml:space="preserve">Hoskins W.G. (1988) </w:t>
      </w:r>
      <w:r w:rsidRPr="00C17D7F">
        <w:rPr>
          <w:rFonts w:ascii="Cambria" w:hAnsi="Cambria"/>
          <w:b w:val="0"/>
          <w:i/>
          <w:sz w:val="24"/>
          <w:szCs w:val="24"/>
        </w:rPr>
        <w:t xml:space="preserve">The Making of the English Landscape. </w:t>
      </w:r>
      <w:r w:rsidRPr="00C17D7F">
        <w:rPr>
          <w:rFonts w:ascii="Cambria" w:hAnsi="Cambria"/>
          <w:b w:val="0"/>
          <w:sz w:val="24"/>
          <w:szCs w:val="24"/>
        </w:rPr>
        <w:t xml:space="preserve">Sevenoaks: </w:t>
      </w:r>
      <w:proofErr w:type="spellStart"/>
      <w:r w:rsidRPr="00C17D7F">
        <w:rPr>
          <w:rFonts w:ascii="Cambria" w:hAnsi="Cambria"/>
          <w:b w:val="0"/>
          <w:sz w:val="24"/>
          <w:szCs w:val="24"/>
        </w:rPr>
        <w:t>Hodder</w:t>
      </w:r>
      <w:proofErr w:type="spellEnd"/>
      <w:r w:rsidRPr="00C17D7F">
        <w:rPr>
          <w:rFonts w:ascii="Cambria" w:hAnsi="Cambria"/>
          <w:b w:val="0"/>
          <w:sz w:val="24"/>
          <w:szCs w:val="24"/>
        </w:rPr>
        <w:t xml:space="preserve"> &amp; Stoughton.</w:t>
      </w:r>
    </w:p>
    <w:p w14:paraId="30958CDF" w14:textId="77777777" w:rsidR="000333D1" w:rsidRPr="00AC6E1D" w:rsidRDefault="00661594">
      <w:pPr>
        <w:tabs>
          <w:tab w:val="left" w:pos="284"/>
        </w:tabs>
        <w:ind w:left="284" w:hanging="284"/>
        <w:rPr>
          <w:rFonts w:ascii="Cambria" w:hAnsi="Cambria"/>
          <w:lang w:val="en-GB"/>
        </w:rPr>
      </w:pPr>
      <w:proofErr w:type="spellStart"/>
      <w:r w:rsidRPr="00AC6E1D">
        <w:rPr>
          <w:rFonts w:ascii="Cambria" w:hAnsi="Cambria"/>
          <w:lang w:val="en-GB"/>
        </w:rPr>
        <w:lastRenderedPageBreak/>
        <w:t>Iliffe</w:t>
      </w:r>
      <w:proofErr w:type="spellEnd"/>
      <w:r w:rsidR="000333D1" w:rsidRPr="00AC6E1D">
        <w:rPr>
          <w:rFonts w:ascii="Cambria" w:hAnsi="Cambria"/>
          <w:lang w:val="en-GB"/>
        </w:rPr>
        <w:t xml:space="preserve"> S. (2008).</w:t>
      </w:r>
      <w:r w:rsidR="000333D1" w:rsidRPr="00AC6E1D">
        <w:rPr>
          <w:rStyle w:val="apple-converted-space"/>
          <w:rFonts w:ascii="Cambria" w:hAnsi="Cambria"/>
          <w:lang w:val="en-GB"/>
        </w:rPr>
        <w:t> </w:t>
      </w:r>
      <w:r w:rsidR="000333D1" w:rsidRPr="00AC6E1D">
        <w:rPr>
          <w:rStyle w:val="apple-converted-space"/>
          <w:rFonts w:ascii="Cambria" w:hAnsi="Cambria"/>
          <w:i/>
          <w:lang w:val="en-GB"/>
        </w:rPr>
        <w:t xml:space="preserve">From General Practice to Primary Care: the Industrialization of Family Medicine. </w:t>
      </w:r>
      <w:r w:rsidR="000333D1" w:rsidRPr="00AC6E1D">
        <w:rPr>
          <w:rFonts w:ascii="Cambria" w:hAnsi="Cambria"/>
          <w:bdr w:val="none" w:sz="0" w:space="0" w:color="auto" w:frame="1"/>
          <w:lang w:val="en-GB"/>
        </w:rPr>
        <w:t xml:space="preserve">Oxford: </w:t>
      </w:r>
      <w:r w:rsidR="000333D1" w:rsidRPr="00AC6E1D">
        <w:rPr>
          <w:rFonts w:ascii="Cambria" w:hAnsi="Cambria"/>
          <w:lang w:val="en-GB"/>
        </w:rPr>
        <w:t>Oxford University Press.</w:t>
      </w:r>
    </w:p>
    <w:p w14:paraId="7515006F" w14:textId="77777777" w:rsidR="00CA1449" w:rsidRPr="00AC6E1D" w:rsidRDefault="00CA1449" w:rsidP="00CA1449">
      <w:pPr>
        <w:tabs>
          <w:tab w:val="left" w:pos="284"/>
        </w:tabs>
        <w:ind w:left="284" w:hanging="284"/>
        <w:rPr>
          <w:ins w:id="62" w:author="Author"/>
          <w:rFonts w:ascii="Cambria" w:hAnsi="Cambria"/>
          <w:lang w:val="en-GB"/>
        </w:rPr>
      </w:pPr>
      <w:ins w:id="63" w:author="Author">
        <w:r>
          <w:rPr>
            <w:rFonts w:ascii="Cambria" w:hAnsi="Cambria"/>
            <w:lang w:val="en-GB"/>
          </w:rPr>
          <w:t>Latimer, J</w:t>
        </w:r>
        <w:r w:rsidRPr="00AC6E1D">
          <w:rPr>
            <w:rFonts w:ascii="Cambria" w:hAnsi="Cambria"/>
            <w:lang w:val="en-GB"/>
          </w:rPr>
          <w:t xml:space="preserve">. (1999) ‘The Dark at the Bottom of the Stair: Participation and performance of older people in hospital’. </w:t>
        </w:r>
        <w:r w:rsidRPr="00AC6E1D">
          <w:rPr>
            <w:rStyle w:val="Emphasis"/>
            <w:rFonts w:ascii="Cambria" w:hAnsi="Cambria"/>
            <w:lang w:val="en-GB"/>
          </w:rPr>
          <w:t>Medical Anthropology Quarterly</w:t>
        </w:r>
        <w:r w:rsidRPr="00AC6E1D">
          <w:rPr>
            <w:rFonts w:ascii="Cambria" w:hAnsi="Cambria"/>
            <w:lang w:val="en-GB"/>
          </w:rPr>
          <w:t>, 1999, 13(2)</w:t>
        </w:r>
        <w:proofErr w:type="gramStart"/>
        <w:r w:rsidRPr="00AC6E1D">
          <w:rPr>
            <w:rFonts w:ascii="Cambria" w:hAnsi="Cambria"/>
            <w:lang w:val="en-GB"/>
          </w:rPr>
          <w:t>:186</w:t>
        </w:r>
        <w:proofErr w:type="gramEnd"/>
        <w:r w:rsidRPr="00AC6E1D">
          <w:rPr>
            <w:rFonts w:ascii="Cambria" w:hAnsi="Cambria"/>
            <w:lang w:val="en-GB"/>
          </w:rPr>
          <w:t>-213.</w:t>
        </w:r>
      </w:ins>
    </w:p>
    <w:p w14:paraId="41BE90FE" w14:textId="77777777" w:rsidR="00CA1449" w:rsidRPr="00AC6E1D" w:rsidRDefault="00CA1449" w:rsidP="00CA1449">
      <w:pPr>
        <w:tabs>
          <w:tab w:val="left" w:pos="284"/>
        </w:tabs>
        <w:ind w:left="284" w:hanging="284"/>
        <w:rPr>
          <w:ins w:id="64" w:author="Author"/>
          <w:rFonts w:ascii="Cambria" w:hAnsi="Cambria"/>
          <w:lang w:val="en-GB"/>
        </w:rPr>
      </w:pPr>
      <w:ins w:id="65" w:author="Author">
        <w:r>
          <w:rPr>
            <w:rFonts w:ascii="Cambria" w:hAnsi="Cambria"/>
            <w:lang w:val="en-GB"/>
          </w:rPr>
          <w:t>Latimer, J</w:t>
        </w:r>
        <w:r w:rsidRPr="00AC6E1D">
          <w:rPr>
            <w:rFonts w:ascii="Cambria" w:hAnsi="Cambria"/>
            <w:lang w:val="en-GB"/>
          </w:rPr>
          <w:t xml:space="preserve">.  </w:t>
        </w:r>
        <w:proofErr w:type="gramStart"/>
        <w:r w:rsidRPr="00AC6E1D">
          <w:rPr>
            <w:rFonts w:ascii="Cambria" w:hAnsi="Cambria"/>
            <w:lang w:val="en-GB"/>
          </w:rPr>
          <w:t xml:space="preserve">(2000) </w:t>
        </w:r>
        <w:r w:rsidRPr="00AC6E1D">
          <w:rPr>
            <w:rStyle w:val="Emphasis"/>
            <w:rFonts w:ascii="Cambria" w:hAnsi="Cambria"/>
            <w:lang w:val="en-GB"/>
          </w:rPr>
          <w:t>The Conduct of Care.</w:t>
        </w:r>
        <w:proofErr w:type="gramEnd"/>
        <w:r w:rsidRPr="00AC6E1D">
          <w:rPr>
            <w:rFonts w:ascii="Cambria" w:hAnsi="Cambria"/>
            <w:lang w:val="en-GB"/>
          </w:rPr>
          <w:t xml:space="preserve">  Oxford: Blackwell Science. </w:t>
        </w:r>
      </w:ins>
    </w:p>
    <w:p w14:paraId="46CD450D" w14:textId="77777777" w:rsidR="00CA1449" w:rsidRDefault="00CA1449" w:rsidP="00CA1449">
      <w:pPr>
        <w:tabs>
          <w:tab w:val="left" w:pos="284"/>
        </w:tabs>
        <w:ind w:left="284" w:hanging="284"/>
        <w:rPr>
          <w:ins w:id="66" w:author="Author"/>
          <w:rFonts w:ascii="Cambria" w:hAnsi="Cambria"/>
          <w:lang w:val="en-GB"/>
        </w:rPr>
      </w:pPr>
      <w:ins w:id="67" w:author="Author">
        <w:r>
          <w:rPr>
            <w:rFonts w:ascii="Cambria" w:hAnsi="Cambria"/>
            <w:lang w:val="en-GB"/>
          </w:rPr>
          <w:t>Latimer, J</w:t>
        </w:r>
        <w:r w:rsidRPr="00AC6E1D">
          <w:rPr>
            <w:rFonts w:ascii="Cambria" w:hAnsi="Cambria"/>
            <w:lang w:val="en-GB"/>
          </w:rPr>
          <w:t xml:space="preserve">.  (2001) ‘All-consuming passions: materials and subjectivity in the age of enhancement’.  In: N. Lee and R. </w:t>
        </w:r>
        <w:r>
          <w:rPr>
            <w:rFonts w:ascii="Cambria" w:hAnsi="Cambria"/>
            <w:lang w:val="en-GB"/>
          </w:rPr>
          <w:t>Munro</w:t>
        </w:r>
        <w:r w:rsidRPr="00AC6E1D">
          <w:rPr>
            <w:rFonts w:ascii="Cambria" w:hAnsi="Cambria"/>
            <w:lang w:val="en-GB"/>
          </w:rPr>
          <w:t xml:space="preserve">  (eds.) </w:t>
        </w:r>
        <w:proofErr w:type="gramStart"/>
        <w:r w:rsidRPr="00AC6E1D">
          <w:rPr>
            <w:rStyle w:val="Emphasis"/>
            <w:rFonts w:ascii="Cambria" w:hAnsi="Cambria"/>
            <w:lang w:val="en-GB"/>
          </w:rPr>
          <w:t>The Consumption of Mass.</w:t>
        </w:r>
        <w:proofErr w:type="gramEnd"/>
        <w:r w:rsidRPr="00AC6E1D">
          <w:rPr>
            <w:rStyle w:val="Emphasis"/>
            <w:rFonts w:ascii="Cambria" w:hAnsi="Cambria"/>
            <w:lang w:val="en-GB"/>
          </w:rPr>
          <w:t> </w:t>
        </w:r>
        <w:r w:rsidRPr="00AC6E1D">
          <w:rPr>
            <w:rFonts w:ascii="Cambria" w:hAnsi="Cambria"/>
            <w:lang w:val="en-GB"/>
          </w:rPr>
          <w:t xml:space="preserve"> </w:t>
        </w:r>
        <w:proofErr w:type="gramStart"/>
        <w:r w:rsidRPr="00AC6E1D">
          <w:rPr>
            <w:rFonts w:ascii="Cambria" w:hAnsi="Cambria"/>
            <w:lang w:val="en-GB"/>
          </w:rPr>
          <w:t>Sociological Review Monographs.</w:t>
        </w:r>
        <w:proofErr w:type="gramEnd"/>
        <w:r w:rsidRPr="00AC6E1D">
          <w:rPr>
            <w:rFonts w:ascii="Cambria" w:hAnsi="Cambria"/>
            <w:lang w:val="en-GB"/>
          </w:rPr>
          <w:t xml:space="preserve"> </w:t>
        </w:r>
        <w:proofErr w:type="gramStart"/>
        <w:r w:rsidRPr="00AC6E1D">
          <w:rPr>
            <w:rFonts w:ascii="Cambria" w:hAnsi="Cambria"/>
            <w:lang w:val="en-GB"/>
          </w:rPr>
          <w:t>Oxford: Blackwell</w:t>
        </w:r>
        <w:r>
          <w:rPr>
            <w:rFonts w:ascii="Cambria" w:hAnsi="Cambria"/>
            <w:lang w:val="en-GB"/>
          </w:rPr>
          <w:t>, p</w:t>
        </w:r>
        <w:r w:rsidRPr="00AC6E1D">
          <w:rPr>
            <w:rFonts w:ascii="Cambria" w:hAnsi="Cambria"/>
            <w:lang w:val="en-GB"/>
          </w:rPr>
          <w:t>p</w:t>
        </w:r>
        <w:r>
          <w:rPr>
            <w:rFonts w:ascii="Cambria" w:hAnsi="Cambria"/>
            <w:lang w:val="en-GB"/>
          </w:rPr>
          <w:t>.</w:t>
        </w:r>
        <w:r w:rsidRPr="00AC6E1D">
          <w:rPr>
            <w:rFonts w:ascii="Cambria" w:hAnsi="Cambria"/>
            <w:lang w:val="en-GB"/>
          </w:rPr>
          <w:t>158-173.</w:t>
        </w:r>
        <w:proofErr w:type="gramEnd"/>
      </w:ins>
    </w:p>
    <w:p w14:paraId="4BDEE953" w14:textId="77777777" w:rsidR="00CA1449" w:rsidRPr="00AC6E1D" w:rsidRDefault="00CA1449" w:rsidP="00CA1449">
      <w:pPr>
        <w:tabs>
          <w:tab w:val="left" w:pos="284"/>
        </w:tabs>
        <w:ind w:left="284" w:hanging="284"/>
        <w:rPr>
          <w:ins w:id="68" w:author="Author"/>
          <w:rFonts w:ascii="Cambria" w:hAnsi="Cambria"/>
          <w:lang w:val="en-GB"/>
        </w:rPr>
      </w:pPr>
      <w:ins w:id="69" w:author="Author">
        <w:r>
          <w:rPr>
            <w:rFonts w:ascii="Cambria" w:hAnsi="Cambria"/>
            <w:lang w:val="en-GB"/>
          </w:rPr>
          <w:t>Latimer, J.</w:t>
        </w:r>
        <w:r w:rsidRPr="009E743C">
          <w:rPr>
            <w:rFonts w:ascii="Cambria" w:hAnsi="Cambria"/>
            <w:lang w:val="en-GB"/>
          </w:rPr>
          <w:t xml:space="preserve"> (</w:t>
        </w:r>
        <w:r w:rsidRPr="00AC6E1D">
          <w:rPr>
            <w:rFonts w:ascii="Cambria" w:hAnsi="Cambria" w:cs="Arial"/>
            <w:color w:val="424242"/>
          </w:rPr>
          <w:t xml:space="preserve">2004) </w:t>
        </w:r>
        <w:r w:rsidRPr="00AC6E1D">
          <w:rPr>
            <w:rFonts w:ascii="Cambria" w:hAnsi="Cambria" w:cs="Arial"/>
            <w:bCs/>
            <w:color w:val="424242"/>
          </w:rPr>
          <w:t>Commanding materials</w:t>
        </w:r>
        <w:r w:rsidRPr="00AC6E1D">
          <w:rPr>
            <w:rFonts w:ascii="Cambria" w:hAnsi="Cambria" w:cs="Arial"/>
            <w:color w:val="424242"/>
          </w:rPr>
          <w:t>: (</w:t>
        </w:r>
        <w:proofErr w:type="gramStart"/>
        <w:r w:rsidRPr="00AC6E1D">
          <w:rPr>
            <w:rFonts w:ascii="Cambria" w:hAnsi="Cambria" w:cs="Arial"/>
            <w:color w:val="424242"/>
          </w:rPr>
          <w:t>Re)legitimating</w:t>
        </w:r>
        <w:proofErr w:type="gramEnd"/>
        <w:r w:rsidRPr="00AC6E1D">
          <w:rPr>
            <w:rFonts w:ascii="Cambria" w:hAnsi="Cambria" w:cs="Arial"/>
            <w:color w:val="424242"/>
          </w:rPr>
          <w:t xml:space="preserve"> authority in the context of multi-disciplinary work, Sociology, 38, 4:757-76.</w:t>
        </w:r>
      </w:ins>
    </w:p>
    <w:p w14:paraId="41A9FAAE" w14:textId="77777777" w:rsidR="00CA1449" w:rsidRPr="00C17D7F" w:rsidRDefault="00CA1449" w:rsidP="00CA1449">
      <w:pPr>
        <w:pStyle w:val="BodyTextIndent3"/>
        <w:ind w:left="284" w:hanging="284"/>
        <w:rPr>
          <w:ins w:id="70" w:author="Author"/>
          <w:rFonts w:ascii="Cambria" w:hAnsi="Cambria"/>
          <w:sz w:val="24"/>
          <w:szCs w:val="24"/>
        </w:rPr>
      </w:pPr>
      <w:proofErr w:type="gramStart"/>
      <w:ins w:id="71" w:author="Author">
        <w:r>
          <w:rPr>
            <w:rFonts w:ascii="Cambria" w:hAnsi="Cambria"/>
            <w:sz w:val="24"/>
            <w:szCs w:val="24"/>
          </w:rPr>
          <w:t>Latimer, J</w:t>
        </w:r>
        <w:r w:rsidRPr="00C17D7F">
          <w:rPr>
            <w:rFonts w:ascii="Cambria" w:hAnsi="Cambria"/>
            <w:sz w:val="24"/>
            <w:szCs w:val="24"/>
          </w:rPr>
          <w:t>. (2013) ‘</w:t>
        </w:r>
        <w:r w:rsidRPr="00C17D7F">
          <w:rPr>
            <w:rFonts w:ascii="Cambria" w:eastAsia="Cambria" w:hAnsi="Cambria"/>
            <w:sz w:val="24"/>
            <w:szCs w:val="24"/>
          </w:rPr>
          <w:t>Unsettling Conditions?</w:t>
        </w:r>
        <w:proofErr w:type="gramEnd"/>
        <w:r w:rsidRPr="00C17D7F">
          <w:rPr>
            <w:rFonts w:ascii="Cambria" w:eastAsia="Cambria" w:hAnsi="Cambria"/>
            <w:sz w:val="24"/>
            <w:szCs w:val="24"/>
          </w:rPr>
          <w:t>  Motility, human division and (</w:t>
        </w:r>
        <w:proofErr w:type="gramStart"/>
        <w:r w:rsidRPr="00C17D7F">
          <w:rPr>
            <w:rFonts w:ascii="Cambria" w:eastAsia="Cambria" w:hAnsi="Cambria"/>
            <w:sz w:val="24"/>
            <w:szCs w:val="24"/>
          </w:rPr>
          <w:t>post)human</w:t>
        </w:r>
        <w:proofErr w:type="gramEnd"/>
        <w:r w:rsidRPr="00C17D7F">
          <w:rPr>
            <w:rFonts w:ascii="Cambria" w:eastAsia="Cambria" w:hAnsi="Cambria"/>
            <w:sz w:val="24"/>
            <w:szCs w:val="24"/>
          </w:rPr>
          <w:t xml:space="preserve"> imperatives’, </w:t>
        </w:r>
        <w:r w:rsidRPr="00AC6E1D">
          <w:rPr>
            <w:rFonts w:ascii="Cambria" w:hAnsi="Cambria"/>
            <w:sz w:val="24"/>
            <w:szCs w:val="24"/>
          </w:rPr>
          <w:t>Plenary</w:t>
        </w:r>
        <w:r w:rsidRPr="00C17D7F">
          <w:rPr>
            <w:rFonts w:ascii="Cambria" w:hAnsi="Cambria"/>
            <w:i/>
            <w:sz w:val="24"/>
            <w:szCs w:val="24"/>
          </w:rPr>
          <w:t xml:space="preserve">, </w:t>
        </w:r>
        <w:r w:rsidRPr="00C17D7F">
          <w:rPr>
            <w:rFonts w:ascii="Cambria" w:hAnsi="Cambria"/>
            <w:sz w:val="24"/>
            <w:szCs w:val="24"/>
          </w:rPr>
          <w:t xml:space="preserve">Australian Anthropology Society Annual Conference, </w:t>
        </w:r>
        <w:r>
          <w:rPr>
            <w:rFonts w:ascii="Cambria" w:hAnsi="Cambria"/>
            <w:sz w:val="24"/>
            <w:szCs w:val="24"/>
          </w:rPr>
          <w:t>ANU</w:t>
        </w:r>
        <w:r w:rsidRPr="00C17D7F">
          <w:rPr>
            <w:rFonts w:ascii="Cambria" w:hAnsi="Cambria"/>
            <w:sz w:val="24"/>
            <w:szCs w:val="24"/>
          </w:rPr>
          <w:t>, Canberra, 6-8</w:t>
        </w:r>
        <w:r w:rsidRPr="00C17D7F">
          <w:rPr>
            <w:rFonts w:ascii="Cambria" w:hAnsi="Cambria"/>
            <w:sz w:val="24"/>
            <w:szCs w:val="24"/>
            <w:vertAlign w:val="superscript"/>
          </w:rPr>
          <w:t>th</w:t>
        </w:r>
        <w:r w:rsidRPr="00C17D7F">
          <w:rPr>
            <w:rFonts w:ascii="Cambria" w:hAnsi="Cambria"/>
            <w:sz w:val="24"/>
            <w:szCs w:val="24"/>
          </w:rPr>
          <w:t xml:space="preserve"> November. </w:t>
        </w:r>
      </w:ins>
    </w:p>
    <w:p w14:paraId="3102C3C6" w14:textId="77777777" w:rsidR="00CA1449" w:rsidRPr="00C17D7F" w:rsidRDefault="00CA1449" w:rsidP="00CA1449">
      <w:pPr>
        <w:pStyle w:val="BodyTextIndent3"/>
        <w:ind w:left="284" w:hanging="284"/>
        <w:rPr>
          <w:ins w:id="72" w:author="Author"/>
          <w:rFonts w:ascii="Cambria" w:hAnsi="Cambria"/>
          <w:sz w:val="24"/>
          <w:szCs w:val="24"/>
        </w:rPr>
      </w:pPr>
      <w:ins w:id="73" w:author="Author">
        <w:r>
          <w:rPr>
            <w:rFonts w:ascii="Cambria" w:hAnsi="Cambria"/>
            <w:sz w:val="24"/>
            <w:szCs w:val="24"/>
          </w:rPr>
          <w:t>Latimer, J</w:t>
        </w:r>
        <w:r w:rsidRPr="00C17D7F">
          <w:rPr>
            <w:rFonts w:ascii="Cambria" w:hAnsi="Cambria"/>
            <w:sz w:val="24"/>
            <w:szCs w:val="24"/>
          </w:rPr>
          <w:t xml:space="preserve">. </w:t>
        </w:r>
        <w:r>
          <w:rPr>
            <w:rFonts w:ascii="Cambria" w:hAnsi="Cambria"/>
            <w:sz w:val="24"/>
            <w:szCs w:val="24"/>
          </w:rPr>
          <w:t>and</w:t>
        </w:r>
        <w:r w:rsidRPr="00C17D7F">
          <w:rPr>
            <w:rFonts w:ascii="Cambria" w:hAnsi="Cambria"/>
            <w:sz w:val="24"/>
            <w:szCs w:val="24"/>
          </w:rPr>
          <w:t xml:space="preserve"> </w:t>
        </w:r>
        <w:r>
          <w:rPr>
            <w:rFonts w:ascii="Cambria" w:hAnsi="Cambria"/>
            <w:sz w:val="24"/>
            <w:szCs w:val="24"/>
          </w:rPr>
          <w:t>Munro, R</w:t>
        </w:r>
        <w:r w:rsidRPr="00C17D7F">
          <w:rPr>
            <w:rFonts w:ascii="Cambria" w:hAnsi="Cambria"/>
            <w:sz w:val="24"/>
            <w:szCs w:val="24"/>
          </w:rPr>
          <w:t xml:space="preserve">. (2006) ‘Driving the Social'. In: </w:t>
        </w:r>
        <w:proofErr w:type="spellStart"/>
        <w:r w:rsidRPr="00C17D7F">
          <w:rPr>
            <w:rFonts w:ascii="Cambria" w:hAnsi="Cambria"/>
            <w:sz w:val="24"/>
            <w:szCs w:val="24"/>
          </w:rPr>
          <w:t>Bohm</w:t>
        </w:r>
        <w:proofErr w:type="spellEnd"/>
        <w:r w:rsidRPr="00C17D7F">
          <w:rPr>
            <w:rFonts w:ascii="Cambria" w:hAnsi="Cambria"/>
            <w:sz w:val="24"/>
            <w:szCs w:val="24"/>
          </w:rPr>
          <w:t xml:space="preserve"> S, Jones C and Pattison M </w:t>
        </w:r>
        <w:r w:rsidRPr="00C17D7F">
          <w:rPr>
            <w:rStyle w:val="Emphasis"/>
            <w:rFonts w:ascii="Cambria" w:eastAsia="Cambria" w:hAnsi="Cambria"/>
            <w:sz w:val="24"/>
            <w:szCs w:val="24"/>
          </w:rPr>
          <w:t>Against</w:t>
        </w:r>
        <w:r w:rsidRPr="00C17D7F">
          <w:rPr>
            <w:rFonts w:ascii="Cambria" w:hAnsi="Cambria"/>
            <w:sz w:val="24"/>
            <w:szCs w:val="24"/>
          </w:rPr>
          <w:t xml:space="preserve"> </w:t>
        </w:r>
        <w:proofErr w:type="spellStart"/>
        <w:r w:rsidRPr="00C17D7F">
          <w:rPr>
            <w:rStyle w:val="Emphasis"/>
            <w:rFonts w:ascii="Cambria" w:eastAsia="Cambria" w:hAnsi="Cambria"/>
            <w:sz w:val="24"/>
            <w:szCs w:val="24"/>
          </w:rPr>
          <w:t>Automobility</w:t>
        </w:r>
        <w:proofErr w:type="spellEnd"/>
        <w:r w:rsidRPr="00C17D7F">
          <w:rPr>
            <w:rStyle w:val="Emphasis"/>
            <w:rFonts w:ascii="Cambria" w:eastAsia="Cambria" w:hAnsi="Cambria"/>
            <w:sz w:val="24"/>
            <w:szCs w:val="24"/>
          </w:rPr>
          <w:t>.</w:t>
        </w:r>
        <w:r w:rsidRPr="00C17D7F">
          <w:rPr>
            <w:rFonts w:ascii="Cambria" w:hAnsi="Cambria"/>
            <w:sz w:val="24"/>
            <w:szCs w:val="24"/>
          </w:rPr>
          <w:t xml:space="preserve">  Sociological Review Monograph</w:t>
        </w:r>
        <w:r>
          <w:rPr>
            <w:rFonts w:ascii="Cambria" w:hAnsi="Cambria"/>
            <w:sz w:val="24"/>
            <w:szCs w:val="24"/>
          </w:rPr>
          <w:t>s</w:t>
        </w:r>
        <w:r w:rsidRPr="00C17D7F">
          <w:rPr>
            <w:rFonts w:ascii="Cambria" w:hAnsi="Cambria"/>
            <w:sz w:val="24"/>
            <w:szCs w:val="24"/>
          </w:rPr>
          <w:t>, Oxford: Blackwell.</w:t>
        </w:r>
      </w:ins>
    </w:p>
    <w:p w14:paraId="521D3F3F" w14:textId="47103631" w:rsidR="00CA1449" w:rsidRPr="00AC6E1D" w:rsidRDefault="00CA1449" w:rsidP="00CA1449">
      <w:pPr>
        <w:spacing w:beforeLines="1" w:before="2" w:afterLines="1" w:after="2"/>
        <w:ind w:left="284" w:hanging="284"/>
        <w:rPr>
          <w:ins w:id="74" w:author="Author"/>
          <w:rFonts w:ascii="Cambria" w:hAnsi="Cambria"/>
          <w:lang w:val="en-GB"/>
        </w:rPr>
      </w:pPr>
      <w:ins w:id="75" w:author="Author">
        <w:r>
          <w:rPr>
            <w:rFonts w:ascii="Cambria" w:hAnsi="Cambria"/>
            <w:lang w:val="en-GB"/>
          </w:rPr>
          <w:t>Latimer, J</w:t>
        </w:r>
        <w:r w:rsidRPr="00AC6E1D">
          <w:rPr>
            <w:rFonts w:ascii="Cambria" w:hAnsi="Cambria"/>
            <w:lang w:val="en-GB"/>
          </w:rPr>
          <w:t xml:space="preserve">. and </w:t>
        </w:r>
        <w:r>
          <w:rPr>
            <w:rFonts w:ascii="Cambria" w:hAnsi="Cambria"/>
            <w:lang w:val="en-GB"/>
          </w:rPr>
          <w:t>Munro, R.</w:t>
        </w:r>
        <w:r w:rsidRPr="00AC6E1D">
          <w:rPr>
            <w:rFonts w:ascii="Cambria" w:hAnsi="Cambria"/>
            <w:lang w:val="en-GB"/>
          </w:rPr>
          <w:t xml:space="preserve"> (2009) ‘</w:t>
        </w:r>
        <w:r>
          <w:fldChar w:fldCharType="begin"/>
        </w:r>
        <w:r>
          <w:instrText xml:space="preserve"> HYPERLINK "http://sac.sagepub.com/content/12/3/317.abstract" </w:instrText>
        </w:r>
        <w:r>
          <w:fldChar w:fldCharType="separate"/>
        </w:r>
        <w:r w:rsidRPr="00AC6E1D">
          <w:rPr>
            <w:rStyle w:val="Hyperlink"/>
            <w:rFonts w:ascii="Cambria" w:hAnsi="Cambria"/>
            <w:u w:val="none"/>
            <w:lang w:val="en-GB"/>
          </w:rPr>
          <w:t>Keeping &amp; Dwelling: Relational Extension, the Idea of Home, and Otherness.</w:t>
        </w:r>
        <w:r>
          <w:rPr>
            <w:rStyle w:val="Hyperlink"/>
            <w:rFonts w:ascii="Cambria" w:hAnsi="Cambria"/>
            <w:u w:val="none"/>
            <w:lang w:val="en-GB"/>
          </w:rPr>
          <w:fldChar w:fldCharType="end"/>
        </w:r>
        <w:r w:rsidRPr="00AC6E1D">
          <w:rPr>
            <w:rStyle w:val="Hyperlink"/>
            <w:rFonts w:ascii="Cambria" w:hAnsi="Cambria"/>
            <w:u w:val="none"/>
            <w:lang w:val="en-GB"/>
          </w:rPr>
          <w:t>’</w:t>
        </w:r>
        <w:r w:rsidRPr="00AC6E1D">
          <w:rPr>
            <w:rFonts w:ascii="Cambria" w:hAnsi="Cambria"/>
            <w:lang w:val="en-GB"/>
          </w:rPr>
          <w:t xml:space="preserve"> </w:t>
        </w:r>
        <w:r w:rsidRPr="00AC6E1D">
          <w:rPr>
            <w:rFonts w:ascii="Cambria" w:hAnsi="Cambria"/>
            <w:i/>
            <w:lang w:val="en-GB"/>
          </w:rPr>
          <w:t>Space and Culture</w:t>
        </w:r>
        <w:r w:rsidRPr="00AC6E1D">
          <w:rPr>
            <w:rFonts w:ascii="Cambria" w:hAnsi="Cambria"/>
            <w:lang w:val="en-GB"/>
          </w:rPr>
          <w:t>, 12 (3)</w:t>
        </w:r>
        <w:proofErr w:type="gramStart"/>
        <w:r w:rsidRPr="00AC6E1D">
          <w:rPr>
            <w:rFonts w:ascii="Cambria" w:hAnsi="Cambria"/>
            <w:lang w:val="en-GB"/>
          </w:rPr>
          <w:t>:317</w:t>
        </w:r>
        <w:proofErr w:type="gramEnd"/>
        <w:r w:rsidRPr="00AC6E1D">
          <w:rPr>
            <w:rFonts w:ascii="Cambria" w:hAnsi="Cambria"/>
            <w:lang w:val="en-GB"/>
          </w:rPr>
          <w:t>-331.</w:t>
        </w:r>
      </w:ins>
    </w:p>
    <w:p w14:paraId="4D2F1826" w14:textId="41997CA9" w:rsidR="00CE6C91" w:rsidRDefault="00CE6C91">
      <w:pPr>
        <w:spacing w:beforeLines="1" w:before="2" w:afterLines="1" w:after="2"/>
        <w:ind w:left="284" w:hanging="284"/>
        <w:rPr>
          <w:rFonts w:ascii="Cambria" w:hAnsi="Cambria" w:cs="Arial"/>
          <w:bCs/>
          <w:color w:val="000000" w:themeColor="text1"/>
          <w:lang w:val="en-GB"/>
        </w:rPr>
      </w:pPr>
      <w:proofErr w:type="spellStart"/>
      <w:r>
        <w:rPr>
          <w:rFonts w:ascii="Cambria" w:hAnsi="Cambria" w:cs="Arial"/>
          <w:bCs/>
          <w:color w:val="000000" w:themeColor="text1"/>
          <w:lang w:val="en-GB"/>
        </w:rPr>
        <w:t>Latour</w:t>
      </w:r>
      <w:proofErr w:type="spellEnd"/>
      <w:r>
        <w:rPr>
          <w:rFonts w:ascii="Cambria" w:hAnsi="Cambria" w:cs="Arial"/>
          <w:bCs/>
          <w:color w:val="000000" w:themeColor="text1"/>
          <w:lang w:val="en-GB"/>
        </w:rPr>
        <w:t xml:space="preserve">, B. (1987) </w:t>
      </w:r>
      <w:r w:rsidRPr="00AC6E1D">
        <w:rPr>
          <w:rFonts w:ascii="Cambria" w:hAnsi="Cambria" w:cs="Arial"/>
          <w:bCs/>
          <w:i/>
          <w:color w:val="000000" w:themeColor="text1"/>
          <w:lang w:val="en-GB"/>
        </w:rPr>
        <w:t>Science in Action: How to follow scientists and engineers through society.</w:t>
      </w:r>
      <w:r>
        <w:rPr>
          <w:rFonts w:ascii="Cambria" w:hAnsi="Cambria" w:cs="Arial"/>
          <w:bCs/>
          <w:color w:val="000000" w:themeColor="text1"/>
          <w:lang w:val="en-GB"/>
        </w:rPr>
        <w:t xml:space="preserve"> Cambridge, Mass.: Harvard University Press.</w:t>
      </w:r>
    </w:p>
    <w:p w14:paraId="5817FCAE" w14:textId="77777777" w:rsidR="000333D1" w:rsidRPr="00AC6E1D" w:rsidRDefault="000333D1">
      <w:pPr>
        <w:spacing w:beforeLines="1" w:before="2" w:afterLines="1" w:after="2"/>
        <w:ind w:left="284" w:hanging="284"/>
        <w:rPr>
          <w:rFonts w:ascii="Cambria" w:hAnsi="Cambria" w:cs="Arial"/>
          <w:color w:val="000000" w:themeColor="text1"/>
          <w:lang w:val="en-GB"/>
        </w:rPr>
      </w:pPr>
      <w:r w:rsidRPr="00AC6E1D">
        <w:rPr>
          <w:rFonts w:ascii="Cambria" w:hAnsi="Cambria" w:cs="Arial"/>
          <w:bCs/>
          <w:color w:val="000000" w:themeColor="text1"/>
          <w:lang w:val="en-GB"/>
        </w:rPr>
        <w:t>Latour, B. (1993)</w:t>
      </w:r>
      <w:r w:rsidRPr="00AC6E1D">
        <w:rPr>
          <w:rFonts w:ascii="Cambria" w:hAnsi="Cambria" w:cs="Arial"/>
          <w:color w:val="000000" w:themeColor="text1"/>
          <w:lang w:val="en-GB"/>
        </w:rPr>
        <w:t xml:space="preserve"> </w:t>
      </w:r>
      <w:r w:rsidRPr="00AC6E1D">
        <w:rPr>
          <w:rFonts w:ascii="Cambria" w:hAnsi="Cambria" w:cs="Arial"/>
          <w:bCs/>
          <w:i/>
          <w:color w:val="000000" w:themeColor="text1"/>
          <w:lang w:val="en-GB"/>
        </w:rPr>
        <w:t>We Have Never Been Modern</w:t>
      </w:r>
      <w:r w:rsidRPr="00AC6E1D">
        <w:rPr>
          <w:rFonts w:ascii="Cambria" w:hAnsi="Cambria" w:cs="Arial"/>
          <w:color w:val="000000" w:themeColor="text1"/>
          <w:lang w:val="en-GB"/>
        </w:rPr>
        <w:t xml:space="preserve">. Translated by Catherine Porter. Cambridge, Mass: Harvard University Press. </w:t>
      </w:r>
    </w:p>
    <w:p w14:paraId="7DC1E1E6" w14:textId="77777777" w:rsidR="000333D1" w:rsidRPr="00C17D7F" w:rsidRDefault="000333D1">
      <w:pPr>
        <w:spacing w:beforeLines="1" w:before="2" w:afterLines="1" w:after="2"/>
        <w:ind w:left="284" w:hanging="284"/>
        <w:rPr>
          <w:rFonts w:ascii="Cambria" w:hAnsi="Cambria"/>
          <w:lang w:val="en-GB"/>
        </w:rPr>
      </w:pPr>
      <w:proofErr w:type="spellStart"/>
      <w:r w:rsidRPr="00C17D7F">
        <w:rPr>
          <w:rFonts w:ascii="Cambria" w:hAnsi="Cambria"/>
          <w:lang w:val="en-GB"/>
        </w:rPr>
        <w:t>Lyotard</w:t>
      </w:r>
      <w:proofErr w:type="spellEnd"/>
      <w:r w:rsidRPr="00C17D7F">
        <w:rPr>
          <w:rFonts w:ascii="Cambria" w:hAnsi="Cambria"/>
          <w:lang w:val="en-GB"/>
        </w:rPr>
        <w:t xml:space="preserve"> J-F. </w:t>
      </w:r>
      <w:proofErr w:type="gramStart"/>
      <w:r w:rsidRPr="00C17D7F">
        <w:rPr>
          <w:rFonts w:ascii="Cambria" w:hAnsi="Cambria"/>
          <w:lang w:val="en-GB"/>
        </w:rPr>
        <w:t xml:space="preserve">(1984) </w:t>
      </w:r>
      <w:r w:rsidRPr="00C17D7F">
        <w:rPr>
          <w:rFonts w:ascii="Cambria" w:hAnsi="Cambria"/>
          <w:i/>
          <w:lang w:val="en-GB"/>
        </w:rPr>
        <w:t>The Postmodern Condition.</w:t>
      </w:r>
      <w:proofErr w:type="gramEnd"/>
      <w:r w:rsidRPr="00C17D7F">
        <w:rPr>
          <w:rFonts w:ascii="Cambria" w:hAnsi="Cambria"/>
          <w:i/>
          <w:lang w:val="en-GB"/>
        </w:rPr>
        <w:t xml:space="preserve"> </w:t>
      </w:r>
      <w:proofErr w:type="gramStart"/>
      <w:r w:rsidRPr="00C17D7F">
        <w:rPr>
          <w:rFonts w:ascii="Cambria" w:hAnsi="Cambria"/>
          <w:i/>
          <w:lang w:val="en-GB"/>
        </w:rPr>
        <w:t>A Report on Knowledge.</w:t>
      </w:r>
      <w:proofErr w:type="gramEnd"/>
      <w:r w:rsidRPr="00C17D7F">
        <w:rPr>
          <w:rFonts w:ascii="Cambria" w:hAnsi="Cambria"/>
          <w:i/>
          <w:lang w:val="en-GB"/>
        </w:rPr>
        <w:t xml:space="preserve"> </w:t>
      </w:r>
      <w:r w:rsidRPr="00C17D7F">
        <w:rPr>
          <w:rFonts w:ascii="Cambria" w:hAnsi="Cambria"/>
          <w:lang w:val="en-GB"/>
        </w:rPr>
        <w:t>Minneapolis: University of Minnesota Press.</w:t>
      </w:r>
    </w:p>
    <w:p w14:paraId="12042BD8" w14:textId="77777777" w:rsidR="000333D1" w:rsidRPr="00AC6E1D" w:rsidRDefault="000333D1">
      <w:pPr>
        <w:spacing w:beforeLines="1" w:before="2" w:afterLines="1" w:after="2"/>
        <w:ind w:left="284" w:hanging="284"/>
        <w:rPr>
          <w:rFonts w:ascii="Cambria" w:hAnsi="Cambria"/>
          <w:lang w:val="en-GB"/>
        </w:rPr>
      </w:pPr>
      <w:proofErr w:type="gramStart"/>
      <w:r w:rsidRPr="00C17D7F">
        <w:rPr>
          <w:rFonts w:ascii="Cambria" w:hAnsi="Cambria"/>
          <w:lang w:val="en-GB"/>
        </w:rPr>
        <w:t xml:space="preserve">Marshall, T.H., (1951), </w:t>
      </w:r>
      <w:r w:rsidRPr="00C17D7F">
        <w:rPr>
          <w:rFonts w:ascii="Cambria" w:hAnsi="Cambria"/>
          <w:i/>
          <w:iCs/>
          <w:lang w:val="en-GB"/>
        </w:rPr>
        <w:t xml:space="preserve">Citizenship and social Class, and other essays, </w:t>
      </w:r>
      <w:r w:rsidRPr="00C17D7F">
        <w:rPr>
          <w:rFonts w:ascii="Cambria" w:hAnsi="Cambria"/>
          <w:lang w:val="en-GB"/>
        </w:rPr>
        <w:t>Cambridge, CUP.</w:t>
      </w:r>
      <w:proofErr w:type="gramEnd"/>
      <w:r w:rsidRPr="00C17D7F">
        <w:rPr>
          <w:rFonts w:ascii="Cambria" w:hAnsi="Cambria"/>
          <w:lang w:val="en-GB"/>
        </w:rPr>
        <w:t xml:space="preserve"> </w:t>
      </w:r>
    </w:p>
    <w:p w14:paraId="16C9F8FD" w14:textId="7C779DA2" w:rsidR="009C3B0D" w:rsidRPr="00C5055C" w:rsidRDefault="009C3B0D">
      <w:pPr>
        <w:ind w:left="284" w:hanging="284"/>
        <w:rPr>
          <w:rFonts w:cs="Arial"/>
          <w:bCs/>
          <w:color w:val="262626"/>
          <w:lang w:val="en-GB"/>
        </w:rPr>
      </w:pPr>
      <w:proofErr w:type="spellStart"/>
      <w:r>
        <w:rPr>
          <w:rFonts w:cs="Arial"/>
          <w:bCs/>
          <w:color w:val="262626"/>
          <w:lang w:val="en-GB"/>
        </w:rPr>
        <w:t>Michels</w:t>
      </w:r>
      <w:proofErr w:type="spellEnd"/>
      <w:r>
        <w:rPr>
          <w:rFonts w:cs="Arial"/>
          <w:bCs/>
          <w:color w:val="262626"/>
          <w:lang w:val="en-GB"/>
        </w:rPr>
        <w:t xml:space="preserve"> R. (</w:t>
      </w:r>
      <w:r w:rsidR="00C5055C">
        <w:rPr>
          <w:rFonts w:cs="Arial"/>
          <w:bCs/>
          <w:color w:val="262626"/>
          <w:lang w:val="en-GB"/>
        </w:rPr>
        <w:t>19</w:t>
      </w:r>
      <w:r w:rsidR="001A6FDE">
        <w:rPr>
          <w:rFonts w:cs="Arial"/>
          <w:bCs/>
          <w:color w:val="262626"/>
          <w:lang w:val="en-GB"/>
        </w:rPr>
        <w:t>15</w:t>
      </w:r>
      <w:r w:rsidR="00C5055C">
        <w:rPr>
          <w:rFonts w:cs="Arial"/>
          <w:bCs/>
          <w:color w:val="262626"/>
          <w:lang w:val="en-GB"/>
        </w:rPr>
        <w:t xml:space="preserve"> [</w:t>
      </w:r>
      <w:r>
        <w:rPr>
          <w:rFonts w:cs="Arial"/>
          <w:bCs/>
          <w:color w:val="262626"/>
          <w:lang w:val="en-GB"/>
        </w:rPr>
        <w:t>19</w:t>
      </w:r>
      <w:r w:rsidR="001A6FDE">
        <w:rPr>
          <w:rFonts w:cs="Arial"/>
          <w:bCs/>
          <w:color w:val="262626"/>
          <w:lang w:val="en-GB"/>
        </w:rPr>
        <w:t>59</w:t>
      </w:r>
      <w:r w:rsidR="00C5055C">
        <w:rPr>
          <w:rFonts w:cs="Arial"/>
          <w:bCs/>
          <w:color w:val="262626"/>
          <w:lang w:val="en-GB"/>
        </w:rPr>
        <w:t>]</w:t>
      </w:r>
      <w:r>
        <w:rPr>
          <w:rFonts w:cs="Arial"/>
          <w:bCs/>
          <w:color w:val="262626"/>
          <w:lang w:val="en-GB"/>
        </w:rPr>
        <w:t xml:space="preserve">) </w:t>
      </w:r>
      <w:r>
        <w:rPr>
          <w:rFonts w:cs="Arial"/>
          <w:bCs/>
          <w:i/>
          <w:color w:val="262626"/>
          <w:lang w:val="en-GB"/>
        </w:rPr>
        <w:t xml:space="preserve">Political Parties: A Sociological Study of the Emergence of Leadership, the Psychology of Power and the Oligarchical Tendencies of Organization. </w:t>
      </w:r>
      <w:r>
        <w:rPr>
          <w:rFonts w:cs="Arial"/>
          <w:bCs/>
          <w:color w:val="262626"/>
          <w:lang w:val="en-GB"/>
        </w:rPr>
        <w:t>New York: Dover.</w:t>
      </w:r>
    </w:p>
    <w:p w14:paraId="4951771A"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right="-99" w:hanging="284"/>
        <w:rPr>
          <w:ins w:id="76" w:author="Author"/>
          <w:rFonts w:ascii="Cambria" w:hAnsi="Cambria" w:cs="Helvetica"/>
          <w:lang w:val="en-GB"/>
        </w:rPr>
      </w:pPr>
      <w:ins w:id="77" w:author="Author">
        <w:r>
          <w:rPr>
            <w:rFonts w:ascii="Cambria" w:hAnsi="Cambria"/>
            <w:u w:color="FF0000"/>
            <w:lang w:val="en-GB"/>
          </w:rPr>
          <w:t>Munro, R</w:t>
        </w:r>
        <w:proofErr w:type="gramStart"/>
        <w:r>
          <w:rPr>
            <w:rFonts w:ascii="Cambria" w:hAnsi="Cambria"/>
            <w:u w:color="FF0000"/>
            <w:lang w:val="en-GB"/>
          </w:rPr>
          <w:t>.</w:t>
        </w:r>
        <w:r w:rsidRPr="00CA0D85">
          <w:rPr>
            <w:rFonts w:ascii="Cambria" w:hAnsi="Cambria"/>
            <w:u w:color="FF0000"/>
            <w:lang w:val="en-GB"/>
          </w:rPr>
          <w:t>.</w:t>
        </w:r>
        <w:proofErr w:type="gramEnd"/>
        <w:r w:rsidRPr="00CA0D85">
          <w:rPr>
            <w:rFonts w:ascii="Cambria" w:hAnsi="Cambria"/>
            <w:u w:color="FF0000"/>
            <w:lang w:val="en-GB"/>
          </w:rPr>
          <w:t xml:space="preserve"> (</w:t>
        </w:r>
        <w:r w:rsidRPr="00AC6E1D">
          <w:rPr>
            <w:rFonts w:ascii="Cambria" w:hAnsi="Cambria"/>
            <w:lang w:val="en-GB"/>
          </w:rPr>
          <w:t>1995)  'Managing By Ambiguity: An archaeology of the social in the absence of</w:t>
        </w:r>
        <w:r w:rsidRPr="00AC6E1D">
          <w:rPr>
            <w:rFonts w:ascii="Cambria" w:hAnsi="Cambria" w:cs="Helvetica"/>
            <w:lang w:val="en-GB"/>
          </w:rPr>
          <w:t xml:space="preserve"> </w:t>
        </w:r>
        <w:r w:rsidRPr="00AC6E1D">
          <w:rPr>
            <w:rFonts w:ascii="Cambria" w:hAnsi="Cambria"/>
            <w:lang w:val="en-GB"/>
          </w:rPr>
          <w:t xml:space="preserve">management accounting', </w:t>
        </w:r>
        <w:r w:rsidRPr="00AC6E1D">
          <w:rPr>
            <w:rFonts w:ascii="Cambria" w:hAnsi="Cambria"/>
            <w:i/>
            <w:iCs/>
            <w:u w:val="single"/>
            <w:lang w:val="en-GB"/>
          </w:rPr>
          <w:t>Critical Perspectives on Accounting</w:t>
        </w:r>
        <w:r w:rsidRPr="00AC6E1D">
          <w:rPr>
            <w:rFonts w:ascii="Cambria" w:hAnsi="Cambria"/>
            <w:i/>
            <w:iCs/>
            <w:lang w:val="en-GB"/>
          </w:rPr>
          <w:t xml:space="preserve">, </w:t>
        </w:r>
        <w:r w:rsidRPr="00AC6E1D">
          <w:rPr>
            <w:rFonts w:ascii="Cambria" w:hAnsi="Cambria"/>
            <w:lang w:val="en-GB"/>
          </w:rPr>
          <w:t>6,</w:t>
        </w:r>
        <w:r w:rsidRPr="00AC6E1D">
          <w:rPr>
            <w:rFonts w:ascii="Cambria" w:hAnsi="Cambria" w:cs="Helvetica"/>
            <w:lang w:val="en-GB"/>
          </w:rPr>
          <w:t xml:space="preserve"> </w:t>
        </w:r>
        <w:r w:rsidRPr="00AC6E1D">
          <w:rPr>
            <w:rFonts w:ascii="Cambria" w:hAnsi="Cambria"/>
            <w:lang w:val="en-GB"/>
          </w:rPr>
          <w:t>4:433-482.</w:t>
        </w:r>
        <w:r w:rsidRPr="00AC6E1D">
          <w:rPr>
            <w:rFonts w:ascii="Cambria" w:hAnsi="Cambria" w:cs="Helvetica"/>
            <w:lang w:val="en-GB"/>
          </w:rPr>
          <w:t xml:space="preserve"> </w:t>
        </w:r>
      </w:ins>
    </w:p>
    <w:p w14:paraId="5552FBB5"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ins w:id="78" w:author="Author"/>
          <w:rFonts w:ascii="Cambria" w:hAnsi="Cambria" w:cs="Helvetica"/>
          <w:lang w:val="en-GB"/>
        </w:rPr>
      </w:pPr>
      <w:ins w:id="79" w:author="Author">
        <w:r>
          <w:rPr>
            <w:rFonts w:ascii="Cambria" w:hAnsi="Cambria"/>
            <w:u w:color="FF0000"/>
            <w:lang w:val="en-GB"/>
          </w:rPr>
          <w:t>Munro, R</w:t>
        </w:r>
        <w:r w:rsidRPr="00CA0D85">
          <w:rPr>
            <w:rFonts w:ascii="Cambria" w:hAnsi="Cambria"/>
            <w:u w:color="FF0000"/>
            <w:lang w:val="en-GB"/>
          </w:rPr>
          <w:t>. (1998)</w:t>
        </w:r>
        <w:r w:rsidRPr="00AC6E1D">
          <w:rPr>
            <w:rFonts w:ascii="Cambria" w:hAnsi="Cambria"/>
            <w:lang w:val="en-GB"/>
          </w:rPr>
          <w:t xml:space="preserve">  ‘Belonging on the Move: Market rhetoric and the future as obligatory passage’,</w:t>
        </w:r>
        <w:r w:rsidRPr="00AC6E1D">
          <w:rPr>
            <w:rFonts w:ascii="Cambria" w:hAnsi="Cambria" w:cs="Helvetica"/>
            <w:lang w:val="en-GB"/>
          </w:rPr>
          <w:t xml:space="preserve"> </w:t>
        </w:r>
        <w:r w:rsidRPr="00AC6E1D">
          <w:rPr>
            <w:rFonts w:ascii="Cambria" w:hAnsi="Cambria"/>
            <w:i/>
            <w:iCs/>
            <w:u w:val="single"/>
            <w:lang w:val="en-GB"/>
          </w:rPr>
          <w:t>The Sociological Review</w:t>
        </w:r>
        <w:r w:rsidRPr="00AC6E1D">
          <w:rPr>
            <w:rFonts w:ascii="Cambria" w:hAnsi="Cambria"/>
            <w:lang w:val="en-GB"/>
          </w:rPr>
          <w:t>, 46, 2:208-243.</w:t>
        </w:r>
        <w:r w:rsidRPr="00AC6E1D">
          <w:rPr>
            <w:rFonts w:ascii="Cambria" w:hAnsi="Cambria" w:cs="Helvetica"/>
            <w:lang w:val="en-GB"/>
          </w:rPr>
          <w:t xml:space="preserve"> </w:t>
        </w:r>
      </w:ins>
    </w:p>
    <w:p w14:paraId="6B8F31BB" w14:textId="77777777" w:rsidR="00CA1449"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ins w:id="80" w:author="Author"/>
          <w:rFonts w:ascii="Cambria" w:hAnsi="Cambria"/>
          <w:lang w:val="en-GB"/>
        </w:rPr>
      </w:pPr>
      <w:ins w:id="81" w:author="Author">
        <w:r>
          <w:rPr>
            <w:rFonts w:ascii="Cambria" w:hAnsi="Cambria"/>
            <w:u w:color="FF0000"/>
            <w:lang w:val="en-GB"/>
          </w:rPr>
          <w:t>Munro, R</w:t>
        </w:r>
        <w:r w:rsidRPr="00CA0D85">
          <w:rPr>
            <w:rFonts w:ascii="Cambria" w:hAnsi="Cambria"/>
            <w:u w:color="FF0000"/>
            <w:lang w:val="en-GB"/>
          </w:rPr>
          <w:t xml:space="preserve">. (1999) </w:t>
        </w:r>
        <w:r w:rsidRPr="00AC6E1D">
          <w:rPr>
            <w:rFonts w:ascii="Cambria" w:hAnsi="Cambria"/>
            <w:lang w:val="en-GB"/>
          </w:rPr>
          <w:t xml:space="preserve">'The Cultural Performance of Control’, </w:t>
        </w:r>
        <w:r w:rsidRPr="00AC6E1D">
          <w:rPr>
            <w:rFonts w:ascii="Cambria" w:hAnsi="Cambria"/>
            <w:i/>
            <w:iCs/>
            <w:u w:val="single"/>
            <w:lang w:val="en-GB"/>
          </w:rPr>
          <w:t>Organization Studies</w:t>
        </w:r>
        <w:r w:rsidRPr="00AC6E1D">
          <w:rPr>
            <w:rFonts w:ascii="Cambria" w:hAnsi="Cambria"/>
            <w:i/>
            <w:iCs/>
            <w:lang w:val="en-GB"/>
          </w:rPr>
          <w:t xml:space="preserve">, </w:t>
        </w:r>
        <w:r w:rsidRPr="00AC6E1D">
          <w:rPr>
            <w:rFonts w:ascii="Cambria" w:hAnsi="Cambria"/>
            <w:lang w:val="en-GB"/>
          </w:rPr>
          <w:t>20, 4:619-639.</w:t>
        </w:r>
      </w:ins>
    </w:p>
    <w:p w14:paraId="6F73D11C"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7" w:hanging="567"/>
        <w:rPr>
          <w:ins w:id="82" w:author="Author"/>
          <w:rFonts w:ascii="Cambria" w:hAnsi="Cambria" w:cs="Helvetica"/>
          <w:lang w:val="en-GB"/>
        </w:rPr>
      </w:pPr>
      <w:ins w:id="83" w:author="Author">
        <w:r>
          <w:rPr>
            <w:rFonts w:ascii="Cambria" w:hAnsi="Cambria"/>
            <w:lang w:val="en-GB"/>
          </w:rPr>
          <w:t>Munro, R.</w:t>
        </w:r>
        <w:r w:rsidRPr="009E743C">
          <w:rPr>
            <w:rFonts w:ascii="Cambria" w:hAnsi="Cambria"/>
            <w:lang w:val="en-GB"/>
          </w:rPr>
          <w:t xml:space="preserve"> (2001) </w:t>
        </w:r>
        <w:r>
          <w:rPr>
            <w:rFonts w:ascii="Cambria" w:hAnsi="Cambria"/>
            <w:lang w:val="en-GB"/>
          </w:rPr>
          <w:t>‘</w:t>
        </w:r>
        <w:r w:rsidRPr="009E743C">
          <w:rPr>
            <w:rFonts w:ascii="Cambria" w:hAnsi="Cambria"/>
            <w:lang w:val="en-GB"/>
          </w:rPr>
          <w:t>Calling for Accounts</w:t>
        </w:r>
        <w:r w:rsidRPr="00AC6E1D">
          <w:rPr>
            <w:rFonts w:ascii="Cambria" w:hAnsi="Cambria" w:cs="Arial"/>
          </w:rPr>
          <w:t>: Numbers, Monsters and Membership.</w:t>
        </w:r>
        <w:r>
          <w:rPr>
            <w:rFonts w:ascii="Cambria" w:hAnsi="Cambria" w:cs="Arial"/>
          </w:rPr>
          <w:t xml:space="preserve">’ </w:t>
        </w:r>
        <w:r w:rsidRPr="00AC6E1D">
          <w:rPr>
            <w:rFonts w:ascii="Cambria" w:hAnsi="Cambria" w:cs="Arial"/>
            <w:i/>
          </w:rPr>
          <w:t>The Sociological Review</w:t>
        </w:r>
        <w:r w:rsidRPr="009E743C">
          <w:rPr>
            <w:rFonts w:ascii="Cambria" w:hAnsi="Cambria" w:cs="Arial"/>
          </w:rPr>
          <w:t xml:space="preserve"> 49(4</w:t>
        </w:r>
        <w:r>
          <w:rPr>
            <w:rFonts w:ascii="Cambria" w:hAnsi="Cambria" w:cs="Arial"/>
          </w:rPr>
          <w:t>)</w:t>
        </w:r>
        <w:proofErr w:type="gramStart"/>
        <w:r w:rsidRPr="00AC6E1D">
          <w:rPr>
            <w:rFonts w:ascii="Cambria" w:hAnsi="Cambria" w:cs="Arial"/>
          </w:rPr>
          <w:t>:473</w:t>
        </w:r>
        <w:proofErr w:type="gramEnd"/>
        <w:r w:rsidRPr="00AC6E1D">
          <w:rPr>
            <w:rFonts w:ascii="Cambria" w:hAnsi="Cambria" w:cs="Arial"/>
          </w:rPr>
          <w:t>—93.</w:t>
        </w:r>
        <w:r w:rsidRPr="00272317">
          <w:rPr>
            <w:rFonts w:ascii="Cambria" w:hAnsi="Cambria" w:cs="Helvetica"/>
            <w:lang w:val="en-GB"/>
          </w:rPr>
          <w:t xml:space="preserve"> </w:t>
        </w:r>
      </w:ins>
    </w:p>
    <w:p w14:paraId="492A1AE1" w14:textId="77777777" w:rsidR="00CA1449" w:rsidRPr="00C17D7F" w:rsidRDefault="00CA1449" w:rsidP="00CA1449">
      <w:pPr>
        <w:pStyle w:val="Body"/>
        <w:ind w:left="284" w:hanging="284"/>
        <w:rPr>
          <w:ins w:id="84" w:author="Author"/>
          <w:color w:val="auto"/>
          <w:u w:color="FF0000"/>
          <w:lang w:val="en-GB"/>
        </w:rPr>
      </w:pPr>
      <w:ins w:id="85" w:author="Author">
        <w:r>
          <w:rPr>
            <w:color w:val="auto"/>
            <w:u w:color="FF0000"/>
            <w:lang w:val="en-GB"/>
          </w:rPr>
          <w:t>Munro, R</w:t>
        </w:r>
        <w:r w:rsidRPr="00CA0D85">
          <w:rPr>
            <w:color w:val="auto"/>
            <w:u w:color="FF0000"/>
            <w:lang w:val="en-GB"/>
          </w:rPr>
          <w:t>. (2004a) ‘</w:t>
        </w:r>
        <w:proofErr w:type="gramStart"/>
        <w:r w:rsidRPr="00CA0D85">
          <w:rPr>
            <w:color w:val="auto"/>
            <w:u w:color="FF0000"/>
            <w:lang w:val="en-GB"/>
          </w:rPr>
          <w:t>Just</w:t>
        </w:r>
        <w:proofErr w:type="gramEnd"/>
        <w:r w:rsidRPr="00CA0D85">
          <w:rPr>
            <w:color w:val="auto"/>
            <w:u w:color="FF0000"/>
            <w:lang w:val="en-GB"/>
          </w:rPr>
          <w:t xml:space="preserve"> waiting: Endless deferral and the social injustice of ‘suspending’ participants between bidding and evaluation’. </w:t>
        </w:r>
        <w:proofErr w:type="gramStart"/>
        <w:r w:rsidRPr="00CA0D85">
          <w:rPr>
            <w:color w:val="auto"/>
            <w:u w:color="FF0000"/>
            <w:lang w:val="en-GB"/>
          </w:rPr>
          <w:t xml:space="preserve">In R. </w:t>
        </w:r>
        <w:proofErr w:type="spellStart"/>
        <w:r w:rsidRPr="00CA0D85">
          <w:rPr>
            <w:color w:val="auto"/>
            <w:u w:color="FF0000"/>
            <w:lang w:val="en-GB"/>
          </w:rPr>
          <w:t>Lippens</w:t>
        </w:r>
        <w:proofErr w:type="spellEnd"/>
        <w:r w:rsidRPr="00CA0D85">
          <w:rPr>
            <w:color w:val="auto"/>
            <w:u w:color="FF0000"/>
            <w:lang w:val="en-GB"/>
          </w:rPr>
          <w:t xml:space="preserve"> (ed.) </w:t>
        </w:r>
        <w:r w:rsidRPr="00C17D7F">
          <w:rPr>
            <w:i/>
            <w:color w:val="auto"/>
            <w:u w:color="FF0000"/>
            <w:lang w:val="en-GB"/>
          </w:rPr>
          <w:t>Imaginary Boundaries of Justice</w:t>
        </w:r>
        <w:r>
          <w:rPr>
            <w:color w:val="auto"/>
            <w:u w:color="FF0000"/>
            <w:lang w:val="en-GB"/>
          </w:rPr>
          <w:t>, pp.</w:t>
        </w:r>
        <w:r w:rsidRPr="00C17D7F">
          <w:rPr>
            <w:color w:val="auto"/>
            <w:u w:color="FF0000"/>
            <w:lang w:val="en-GB"/>
          </w:rPr>
          <w:t>51-67.</w:t>
        </w:r>
        <w:proofErr w:type="gramEnd"/>
        <w:r w:rsidRPr="00C17D7F">
          <w:rPr>
            <w:color w:val="auto"/>
            <w:u w:color="FF0000"/>
            <w:lang w:val="en-GB"/>
          </w:rPr>
          <w:t xml:space="preserve"> Portland, Oregon: Hart. </w:t>
        </w:r>
      </w:ins>
    </w:p>
    <w:p w14:paraId="6F55FF61"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ns w:id="86" w:author="Author"/>
          <w:rFonts w:ascii="Cambria" w:hAnsi="Cambria" w:cs="Helvetica"/>
          <w:lang w:val="en-GB"/>
        </w:rPr>
      </w:pPr>
      <w:ins w:id="87" w:author="Author">
        <w:r>
          <w:rPr>
            <w:rFonts w:ascii="Cambria" w:hAnsi="Cambria"/>
            <w:u w:color="FF0000"/>
            <w:lang w:val="en-GB"/>
          </w:rPr>
          <w:t>Munro, R</w:t>
        </w:r>
        <w:r w:rsidRPr="00C17D7F">
          <w:rPr>
            <w:rFonts w:ascii="Cambria" w:hAnsi="Cambria"/>
            <w:u w:color="FF0000"/>
            <w:lang w:val="en-GB"/>
          </w:rPr>
          <w:t xml:space="preserve">. (2004b) </w:t>
        </w:r>
        <w:r w:rsidRPr="00AC6E1D">
          <w:rPr>
            <w:rFonts w:ascii="Cambria" w:hAnsi="Cambria"/>
            <w:lang w:val="en-GB"/>
          </w:rPr>
          <w:t>‘</w:t>
        </w:r>
        <w:proofErr w:type="spellStart"/>
        <w:r w:rsidRPr="00AC6E1D">
          <w:rPr>
            <w:rFonts w:ascii="Cambria" w:hAnsi="Cambria"/>
            <w:lang w:val="en-GB"/>
          </w:rPr>
          <w:t>Punctualising</w:t>
        </w:r>
        <w:proofErr w:type="spellEnd"/>
        <w:r w:rsidRPr="00AC6E1D">
          <w:rPr>
            <w:rFonts w:ascii="Cambria" w:hAnsi="Cambria"/>
            <w:lang w:val="en-GB"/>
          </w:rPr>
          <w:t xml:space="preserve"> Identity: Time and the demanding relation’, </w:t>
        </w:r>
        <w:r w:rsidRPr="00AC6E1D">
          <w:rPr>
            <w:rFonts w:ascii="Cambria" w:hAnsi="Cambria"/>
            <w:i/>
            <w:iCs/>
            <w:u w:val="single"/>
            <w:lang w:val="en-GB"/>
          </w:rPr>
          <w:t>Sociology</w:t>
        </w:r>
        <w:r w:rsidRPr="00AC6E1D">
          <w:rPr>
            <w:rFonts w:ascii="Cambria" w:hAnsi="Cambria"/>
            <w:lang w:val="en-GB"/>
          </w:rPr>
          <w:t>,</w:t>
        </w:r>
        <w:r w:rsidRPr="00AC6E1D">
          <w:rPr>
            <w:rFonts w:ascii="Cambria" w:hAnsi="Cambria" w:cs="Helvetica"/>
            <w:lang w:val="en-GB"/>
          </w:rPr>
          <w:t xml:space="preserve"> </w:t>
        </w:r>
        <w:r w:rsidRPr="00AC6E1D">
          <w:rPr>
            <w:rFonts w:ascii="Cambria" w:hAnsi="Cambria"/>
            <w:lang w:val="en-GB"/>
          </w:rPr>
          <w:t>38(2)</w:t>
        </w:r>
        <w:proofErr w:type="gramStart"/>
        <w:r w:rsidRPr="00AC6E1D">
          <w:rPr>
            <w:rFonts w:ascii="Cambria" w:hAnsi="Cambria"/>
            <w:lang w:val="en-GB"/>
          </w:rPr>
          <w:t>:293</w:t>
        </w:r>
        <w:proofErr w:type="gramEnd"/>
        <w:r w:rsidRPr="00AC6E1D">
          <w:rPr>
            <w:rFonts w:ascii="Cambria" w:hAnsi="Cambria"/>
            <w:lang w:val="en-GB"/>
          </w:rPr>
          <w:t>-311.</w:t>
        </w:r>
        <w:r w:rsidRPr="00AC6E1D">
          <w:rPr>
            <w:rFonts w:ascii="Cambria" w:hAnsi="Cambria" w:cs="Helvetica"/>
            <w:lang w:val="en-GB"/>
          </w:rPr>
          <w:t xml:space="preserve"> </w:t>
        </w:r>
      </w:ins>
    </w:p>
    <w:p w14:paraId="51331DAE"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ns w:id="88" w:author="Author"/>
          <w:rFonts w:ascii="Cambria" w:hAnsi="Cambria" w:cs="Helvetica"/>
          <w:lang w:val="en-GB"/>
        </w:rPr>
      </w:pPr>
      <w:ins w:id="89" w:author="Author">
        <w:r>
          <w:rPr>
            <w:rFonts w:ascii="Cambria" w:hAnsi="Cambria"/>
            <w:u w:color="FF0000"/>
            <w:lang w:val="en-GB"/>
          </w:rPr>
          <w:t>Munro, R</w:t>
        </w:r>
        <w:r w:rsidRPr="00CA0D85">
          <w:rPr>
            <w:rFonts w:ascii="Cambria" w:hAnsi="Cambria"/>
            <w:u w:color="FF0000"/>
            <w:lang w:val="en-GB"/>
          </w:rPr>
          <w:t>. (</w:t>
        </w:r>
        <w:r w:rsidRPr="00AC6E1D">
          <w:rPr>
            <w:rFonts w:ascii="Cambria" w:hAnsi="Cambria"/>
            <w:lang w:val="en-GB"/>
          </w:rPr>
          <w:t xml:space="preserve">2010) ‘Identity: Culture and technology’. </w:t>
        </w:r>
        <w:proofErr w:type="gramStart"/>
        <w:r w:rsidRPr="00AC6E1D">
          <w:rPr>
            <w:rFonts w:ascii="Cambria" w:hAnsi="Cambria"/>
            <w:lang w:val="en-GB"/>
          </w:rPr>
          <w:t xml:space="preserve">In M. </w:t>
        </w:r>
        <w:proofErr w:type="spellStart"/>
        <w:r w:rsidRPr="00AC6E1D">
          <w:rPr>
            <w:rFonts w:ascii="Cambria" w:hAnsi="Cambria"/>
            <w:lang w:val="en-GB"/>
          </w:rPr>
          <w:t>Wetherell</w:t>
        </w:r>
        <w:proofErr w:type="spellEnd"/>
        <w:r w:rsidRPr="00AC6E1D">
          <w:rPr>
            <w:rFonts w:ascii="Cambria" w:hAnsi="Cambria"/>
            <w:lang w:val="en-GB"/>
          </w:rPr>
          <w:t xml:space="preserve"> &amp; C. </w:t>
        </w:r>
        <w:proofErr w:type="spellStart"/>
        <w:r w:rsidRPr="00AC6E1D">
          <w:rPr>
            <w:rFonts w:ascii="Cambria" w:hAnsi="Cambria"/>
            <w:lang w:val="en-GB"/>
          </w:rPr>
          <w:t>Talpade</w:t>
        </w:r>
        <w:proofErr w:type="spellEnd"/>
        <w:r w:rsidRPr="00AC6E1D">
          <w:rPr>
            <w:rFonts w:ascii="Cambria" w:hAnsi="Cambria"/>
            <w:lang w:val="en-GB"/>
          </w:rPr>
          <w:t xml:space="preserve"> </w:t>
        </w:r>
        <w:proofErr w:type="spellStart"/>
        <w:r w:rsidRPr="00AC6E1D">
          <w:rPr>
            <w:rFonts w:ascii="Cambria" w:hAnsi="Cambria"/>
            <w:lang w:val="en-GB"/>
          </w:rPr>
          <w:t>Mohanty</w:t>
        </w:r>
        <w:proofErr w:type="spellEnd"/>
        <w:r w:rsidRPr="00AC6E1D">
          <w:rPr>
            <w:rFonts w:ascii="Cambria" w:hAnsi="Cambria" w:cs="Helvetica"/>
            <w:lang w:val="en-GB"/>
          </w:rPr>
          <w:t xml:space="preserve"> </w:t>
        </w:r>
        <w:r w:rsidRPr="00AC6E1D">
          <w:rPr>
            <w:rFonts w:ascii="Cambria" w:hAnsi="Cambria"/>
            <w:lang w:val="en-GB"/>
          </w:rPr>
          <w:t>(</w:t>
        </w:r>
        <w:proofErr w:type="spellStart"/>
        <w:r w:rsidRPr="00AC6E1D">
          <w:rPr>
            <w:rFonts w:ascii="Cambria" w:hAnsi="Cambria"/>
            <w:lang w:val="en-GB"/>
          </w:rPr>
          <w:t>eds</w:t>
        </w:r>
        <w:proofErr w:type="spellEnd"/>
        <w:r w:rsidRPr="00AC6E1D">
          <w:rPr>
            <w:rFonts w:ascii="Cambria" w:hAnsi="Cambria"/>
            <w:lang w:val="en-GB"/>
          </w:rPr>
          <w:t xml:space="preserve">), </w:t>
        </w:r>
        <w:r w:rsidRPr="00AC6E1D">
          <w:rPr>
            <w:rFonts w:ascii="Cambria" w:hAnsi="Cambria"/>
            <w:i/>
            <w:iCs/>
            <w:lang w:val="en-GB"/>
          </w:rPr>
          <w:t>Handbook of Identities</w:t>
        </w:r>
        <w:r w:rsidRPr="00AC6E1D">
          <w:rPr>
            <w:rFonts w:ascii="Cambria" w:hAnsi="Cambria"/>
            <w:lang w:val="en-GB"/>
          </w:rPr>
          <w:t>, pp.201-215.</w:t>
        </w:r>
        <w:proofErr w:type="gramEnd"/>
        <w:r w:rsidRPr="00AC6E1D">
          <w:rPr>
            <w:rFonts w:ascii="Cambria" w:hAnsi="Cambria" w:cs="Helvetica"/>
            <w:lang w:val="en-GB"/>
          </w:rPr>
          <w:t xml:space="preserve"> </w:t>
        </w:r>
        <w:r w:rsidRPr="00AC6E1D">
          <w:rPr>
            <w:rFonts w:ascii="Cambria" w:hAnsi="Cambria"/>
            <w:lang w:val="en-GB"/>
          </w:rPr>
          <w:t>London: Sage.</w:t>
        </w:r>
        <w:r w:rsidRPr="00AC6E1D">
          <w:rPr>
            <w:rFonts w:ascii="Cambria" w:hAnsi="Cambria" w:cs="Helvetica"/>
            <w:lang w:val="en-GB"/>
          </w:rPr>
          <w:t xml:space="preserve"> </w:t>
        </w:r>
      </w:ins>
    </w:p>
    <w:p w14:paraId="3106765A" w14:textId="77777777" w:rsidR="00CA1449" w:rsidRPr="00C17D7F"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ns w:id="90" w:author="Author"/>
          <w:rFonts w:ascii="Cambria" w:hAnsi="Cambria"/>
          <w:u w:color="FF0000"/>
          <w:lang w:val="en-GB"/>
        </w:rPr>
      </w:pPr>
      <w:ins w:id="91" w:author="Author">
        <w:r>
          <w:rPr>
            <w:rFonts w:ascii="Cambria" w:hAnsi="Cambria"/>
            <w:u w:color="FF0000"/>
            <w:lang w:val="en-GB"/>
          </w:rPr>
          <w:t>Munro, R</w:t>
        </w:r>
        <w:r w:rsidRPr="00CA0D85">
          <w:rPr>
            <w:rFonts w:ascii="Cambria" w:hAnsi="Cambria"/>
            <w:u w:color="FF0000"/>
            <w:lang w:val="en-GB"/>
          </w:rPr>
          <w:t>. (2015</w:t>
        </w:r>
        <w:r w:rsidRPr="00C17D7F">
          <w:rPr>
            <w:rFonts w:ascii="Cambria" w:hAnsi="Cambria"/>
            <w:u w:color="FF0000"/>
            <w:lang w:val="en-GB"/>
          </w:rPr>
          <w:t>) ‘Identity and consumption’. In D.T. Cook and J.M. Ryan (</w:t>
        </w:r>
        <w:proofErr w:type="spellStart"/>
        <w:r w:rsidRPr="00C17D7F">
          <w:rPr>
            <w:rFonts w:ascii="Cambria" w:hAnsi="Cambria"/>
            <w:u w:color="FF0000"/>
            <w:lang w:val="en-GB"/>
          </w:rPr>
          <w:t>eds</w:t>
        </w:r>
        <w:proofErr w:type="spellEnd"/>
        <w:r w:rsidRPr="00C17D7F">
          <w:rPr>
            <w:rFonts w:ascii="Cambria" w:hAnsi="Cambria"/>
            <w:u w:color="FF0000"/>
            <w:lang w:val="en-GB"/>
          </w:rPr>
          <w:t xml:space="preserve">), </w:t>
        </w:r>
        <w:r w:rsidRPr="00C17D7F">
          <w:rPr>
            <w:rFonts w:ascii="Cambria" w:hAnsi="Cambria"/>
            <w:i/>
            <w:u w:color="FF0000"/>
            <w:lang w:val="en-GB"/>
          </w:rPr>
          <w:t xml:space="preserve">The Wiley-Blackwell </w:t>
        </w:r>
        <w:proofErr w:type="spellStart"/>
        <w:r w:rsidRPr="00C17D7F">
          <w:rPr>
            <w:rFonts w:ascii="Cambria" w:hAnsi="Cambria"/>
            <w:i/>
            <w:u w:color="FF0000"/>
            <w:lang w:val="en-GB"/>
          </w:rPr>
          <w:t>Encyclopedia</w:t>
        </w:r>
        <w:proofErr w:type="spellEnd"/>
        <w:r w:rsidRPr="00C17D7F">
          <w:rPr>
            <w:rFonts w:ascii="Cambria" w:hAnsi="Cambria"/>
            <w:i/>
            <w:u w:color="FF0000"/>
            <w:lang w:val="en-GB"/>
          </w:rPr>
          <w:t xml:space="preserve"> of Consumption and Consumer Studies</w:t>
        </w:r>
        <w:r w:rsidRPr="00C17D7F">
          <w:rPr>
            <w:rFonts w:ascii="Cambria" w:hAnsi="Cambria"/>
            <w:u w:color="FF0000"/>
            <w:lang w:val="en-GB"/>
          </w:rPr>
          <w:t xml:space="preserve">. </w:t>
        </w:r>
      </w:ins>
    </w:p>
    <w:p w14:paraId="5FF721E0" w14:textId="77777777" w:rsidR="00CA1449" w:rsidRPr="00AC6E1D" w:rsidRDefault="00CA1449" w:rsidP="00CA14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84" w:hanging="284"/>
        <w:rPr>
          <w:ins w:id="92" w:author="Author"/>
          <w:rFonts w:ascii="Cambria" w:hAnsi="Cambria" w:cs="Helvetica"/>
          <w:lang w:val="en-GB"/>
        </w:rPr>
      </w:pPr>
      <w:ins w:id="93" w:author="Author">
        <w:r>
          <w:rPr>
            <w:rFonts w:ascii="Cambria" w:hAnsi="Cambria"/>
            <w:u w:color="FF0000"/>
            <w:lang w:val="en-GB"/>
          </w:rPr>
          <w:t>Munro, R</w:t>
        </w:r>
        <w:r w:rsidRPr="00C17D7F">
          <w:rPr>
            <w:rFonts w:ascii="Cambria" w:hAnsi="Cambria"/>
            <w:u w:color="FF0000"/>
            <w:lang w:val="en-GB"/>
          </w:rPr>
          <w:t xml:space="preserve">. &amp; </w:t>
        </w:r>
        <w:proofErr w:type="spellStart"/>
        <w:r w:rsidRPr="00C17D7F">
          <w:rPr>
            <w:rFonts w:ascii="Cambria" w:hAnsi="Cambria"/>
            <w:u w:color="FF0000"/>
            <w:lang w:val="en-GB"/>
          </w:rPr>
          <w:t>Mouritsen</w:t>
        </w:r>
        <w:proofErr w:type="spellEnd"/>
        <w:r w:rsidRPr="00C17D7F">
          <w:rPr>
            <w:rFonts w:ascii="Cambria" w:hAnsi="Cambria"/>
            <w:u w:color="FF0000"/>
            <w:lang w:val="en-GB"/>
          </w:rPr>
          <w:t xml:space="preserve"> J. (1996)</w:t>
        </w:r>
        <w:r w:rsidRPr="00AC6E1D">
          <w:rPr>
            <w:rFonts w:ascii="Cambria" w:hAnsi="Cambria"/>
            <w:i/>
            <w:iCs/>
            <w:lang w:val="en-GB"/>
          </w:rPr>
          <w:t xml:space="preserve"> Accountability: Power, Ethos and the </w:t>
        </w:r>
        <w:r w:rsidRPr="00AC6E1D">
          <w:rPr>
            <w:rFonts w:ascii="Cambria" w:hAnsi="Cambria"/>
            <w:i/>
            <w:iCs/>
            <w:lang w:val="en-GB"/>
          </w:rPr>
          <w:lastRenderedPageBreak/>
          <w:t>Technologies of Managing</w:t>
        </w:r>
        <w:r w:rsidRPr="00AC6E1D">
          <w:rPr>
            <w:rFonts w:ascii="Cambria" w:hAnsi="Cambria"/>
            <w:lang w:val="en-GB"/>
          </w:rPr>
          <w:t>. London: Thomson International.</w:t>
        </w:r>
      </w:ins>
    </w:p>
    <w:p w14:paraId="1B79523F" w14:textId="367E388C" w:rsidR="000333D1" w:rsidRPr="00AC6E1D" w:rsidRDefault="000333D1">
      <w:pPr>
        <w:ind w:left="284" w:hanging="284"/>
        <w:rPr>
          <w:rFonts w:ascii="Cambria" w:hAnsi="Cambria"/>
          <w:lang w:val="en-GB"/>
        </w:rPr>
      </w:pPr>
      <w:r w:rsidRPr="00AC6E1D">
        <w:rPr>
          <w:rFonts w:ascii="Cambria" w:hAnsi="Cambria"/>
          <w:lang w:val="en-GB"/>
        </w:rPr>
        <w:t xml:space="preserve">Oswald L.R. (1999) </w:t>
      </w:r>
      <w:r w:rsidR="00EB580A" w:rsidRPr="00AC6E1D">
        <w:rPr>
          <w:rFonts w:ascii="Cambria" w:hAnsi="Cambria"/>
          <w:lang w:val="en-GB"/>
        </w:rPr>
        <w:t>‘</w:t>
      </w:r>
      <w:r w:rsidRPr="00AC6E1D">
        <w:rPr>
          <w:rFonts w:ascii="Cambria" w:hAnsi="Cambria"/>
          <w:lang w:val="en-GB"/>
        </w:rPr>
        <w:t xml:space="preserve">Culture Swapping: Consumption and the </w:t>
      </w:r>
      <w:proofErr w:type="spellStart"/>
      <w:r w:rsidRPr="00AC6E1D">
        <w:rPr>
          <w:rFonts w:ascii="Cambria" w:hAnsi="Cambria"/>
          <w:lang w:val="en-GB"/>
        </w:rPr>
        <w:t>Ethnogenesis</w:t>
      </w:r>
      <w:proofErr w:type="spellEnd"/>
      <w:r w:rsidRPr="00AC6E1D">
        <w:rPr>
          <w:rFonts w:ascii="Cambria" w:hAnsi="Cambria"/>
          <w:lang w:val="en-GB"/>
        </w:rPr>
        <w:t xml:space="preserve"> of Middle</w:t>
      </w:r>
      <w:r w:rsidRPr="00AC6E1D">
        <w:rPr>
          <w:rFonts w:ascii="Cambria" w:hAnsi="Cambria" w:cs="Party LET"/>
          <w:lang w:val="en-GB"/>
        </w:rPr>
        <w:t>‐</w:t>
      </w:r>
      <w:r w:rsidRPr="00AC6E1D">
        <w:rPr>
          <w:rFonts w:ascii="Cambria" w:hAnsi="Cambria"/>
          <w:lang w:val="en-GB"/>
        </w:rPr>
        <w:t>Class Haitian Immigrants</w:t>
      </w:r>
      <w:r w:rsidR="00EB580A" w:rsidRPr="00AC6E1D">
        <w:rPr>
          <w:rFonts w:ascii="Cambria" w:hAnsi="Cambria"/>
          <w:lang w:val="en-GB"/>
        </w:rPr>
        <w:t>’</w:t>
      </w:r>
      <w:r w:rsidRPr="00AC6E1D">
        <w:rPr>
          <w:rFonts w:ascii="Cambria" w:hAnsi="Cambria"/>
          <w:lang w:val="en-GB"/>
        </w:rPr>
        <w:t xml:space="preserve">, </w:t>
      </w:r>
      <w:r w:rsidRPr="00AC6E1D">
        <w:rPr>
          <w:rStyle w:val="HTMLCite"/>
          <w:rFonts w:ascii="Cambria" w:hAnsi="Cambria"/>
          <w:lang w:val="en-GB"/>
        </w:rPr>
        <w:t>Journal of Consumer Research</w:t>
      </w:r>
      <w:r w:rsidRPr="00AC6E1D">
        <w:rPr>
          <w:rFonts w:ascii="Cambria" w:hAnsi="Cambria"/>
          <w:lang w:val="en-GB"/>
        </w:rPr>
        <w:t>, 25 (4)</w:t>
      </w:r>
      <w:proofErr w:type="gramStart"/>
      <w:r w:rsidRPr="00AC6E1D">
        <w:rPr>
          <w:rFonts w:ascii="Cambria" w:hAnsi="Cambria"/>
          <w:lang w:val="en-GB"/>
        </w:rPr>
        <w:t>:303</w:t>
      </w:r>
      <w:proofErr w:type="gramEnd"/>
      <w:r w:rsidRPr="00AC6E1D">
        <w:rPr>
          <w:rFonts w:ascii="Cambria" w:hAnsi="Cambria"/>
          <w:lang w:val="en-GB"/>
        </w:rPr>
        <w:t>-318.</w:t>
      </w:r>
    </w:p>
    <w:p w14:paraId="18550A9D" w14:textId="77777777" w:rsidR="000333D1" w:rsidRPr="00AC6E1D" w:rsidRDefault="000333D1">
      <w:pPr>
        <w:ind w:left="284" w:hanging="284"/>
        <w:rPr>
          <w:rFonts w:ascii="Cambria" w:hAnsi="Cambria"/>
          <w:lang w:val="en-GB"/>
        </w:rPr>
      </w:pPr>
      <w:proofErr w:type="gramStart"/>
      <w:r w:rsidRPr="00AC6E1D">
        <w:rPr>
          <w:rFonts w:ascii="Cambria" w:hAnsi="Cambria"/>
          <w:lang w:val="en-GB"/>
        </w:rPr>
        <w:t xml:space="preserve">Papadopoulos, D., Stephenson, N., &amp; </w:t>
      </w:r>
      <w:proofErr w:type="spellStart"/>
      <w:r w:rsidRPr="00AC6E1D">
        <w:rPr>
          <w:rFonts w:ascii="Cambria" w:hAnsi="Cambria"/>
          <w:lang w:val="en-GB"/>
        </w:rPr>
        <w:t>Tsianos</w:t>
      </w:r>
      <w:proofErr w:type="spellEnd"/>
      <w:r w:rsidRPr="00AC6E1D">
        <w:rPr>
          <w:rFonts w:ascii="Cambria" w:hAnsi="Cambria"/>
          <w:lang w:val="en-GB"/>
        </w:rPr>
        <w:t>, V. (2008).</w:t>
      </w:r>
      <w:proofErr w:type="gramEnd"/>
      <w:r w:rsidRPr="00AC6E1D">
        <w:rPr>
          <w:rFonts w:ascii="Cambria" w:hAnsi="Cambria"/>
          <w:lang w:val="en-GB"/>
        </w:rPr>
        <w:t xml:space="preserve"> </w:t>
      </w:r>
      <w:hyperlink r:id="rId9" w:history="1">
        <w:r w:rsidRPr="00AC6E1D">
          <w:rPr>
            <w:rStyle w:val="Emphasis"/>
            <w:rFonts w:ascii="Cambria" w:hAnsi="Cambria"/>
            <w:lang w:val="en-GB"/>
          </w:rPr>
          <w:t xml:space="preserve">Escape routes. </w:t>
        </w:r>
        <w:proofErr w:type="gramStart"/>
        <w:r w:rsidRPr="00AC6E1D">
          <w:rPr>
            <w:rStyle w:val="Emphasis"/>
            <w:rFonts w:ascii="Cambria" w:hAnsi="Cambria"/>
            <w:lang w:val="en-GB"/>
          </w:rPr>
          <w:t>Control and subversion in the 21st century</w:t>
        </w:r>
      </w:hyperlink>
      <w:r w:rsidRPr="00AC6E1D">
        <w:rPr>
          <w:rStyle w:val="Emphasis"/>
          <w:rFonts w:ascii="Cambria" w:hAnsi="Cambria"/>
          <w:lang w:val="en-GB"/>
        </w:rPr>
        <w:t>.</w:t>
      </w:r>
      <w:proofErr w:type="gramEnd"/>
      <w:r w:rsidRPr="00AC6E1D">
        <w:rPr>
          <w:rFonts w:ascii="Cambria" w:hAnsi="Cambria"/>
          <w:lang w:val="en-GB"/>
        </w:rPr>
        <w:t xml:space="preserve"> London: Pluto Press.</w:t>
      </w:r>
    </w:p>
    <w:p w14:paraId="1184E6B4" w14:textId="234C352B" w:rsidR="000333D1" w:rsidRPr="00AC6E1D" w:rsidRDefault="000333D1">
      <w:pPr>
        <w:ind w:left="284" w:hanging="284"/>
        <w:rPr>
          <w:rFonts w:ascii="Cambria" w:hAnsi="Cambria"/>
          <w:lang w:val="en-GB"/>
        </w:rPr>
      </w:pPr>
      <w:r w:rsidRPr="00CA0D85">
        <w:rPr>
          <w:rFonts w:ascii="Cambria" w:hAnsi="Cambria"/>
          <w:u w:color="FF0000"/>
          <w:lang w:val="en-GB"/>
        </w:rPr>
        <w:t xml:space="preserve">Pascale C-M. (2008) </w:t>
      </w:r>
      <w:r w:rsidR="00EB580A" w:rsidRPr="00C17D7F">
        <w:rPr>
          <w:rFonts w:ascii="Cambria" w:hAnsi="Cambria"/>
          <w:u w:color="FF0000"/>
          <w:lang w:val="en-GB"/>
        </w:rPr>
        <w:t>‘</w:t>
      </w:r>
      <w:r w:rsidRPr="00C17D7F">
        <w:rPr>
          <w:rFonts w:ascii="Cambria" w:hAnsi="Cambria"/>
          <w:u w:color="FF0000"/>
          <w:lang w:val="en-GB"/>
        </w:rPr>
        <w:t>Common Sense and the Collaborative Production of Class</w:t>
      </w:r>
      <w:r w:rsidR="00EB580A" w:rsidRPr="00C17D7F">
        <w:rPr>
          <w:rFonts w:ascii="Cambria" w:hAnsi="Cambria"/>
          <w:u w:color="FF0000"/>
          <w:lang w:val="en-GB"/>
        </w:rPr>
        <w:t>’</w:t>
      </w:r>
      <w:r w:rsidRPr="00C17D7F">
        <w:rPr>
          <w:rFonts w:ascii="Cambria" w:hAnsi="Cambria"/>
          <w:u w:color="FF0000"/>
          <w:lang w:val="en-GB"/>
        </w:rPr>
        <w:t xml:space="preserve">. </w:t>
      </w:r>
      <w:r w:rsidRPr="00C17D7F">
        <w:rPr>
          <w:rFonts w:ascii="Cambria" w:hAnsi="Cambria"/>
          <w:i/>
          <w:u w:color="FF0000"/>
          <w:lang w:val="en-GB"/>
        </w:rPr>
        <w:t xml:space="preserve">Cultural Sociology, </w:t>
      </w:r>
      <w:r w:rsidRPr="00C17D7F">
        <w:rPr>
          <w:rFonts w:ascii="Cambria" w:hAnsi="Cambria"/>
          <w:u w:color="FF0000"/>
          <w:lang w:val="en-GB"/>
        </w:rPr>
        <w:t>2(3)</w:t>
      </w:r>
      <w:proofErr w:type="gramStart"/>
      <w:r w:rsidRPr="00C17D7F">
        <w:rPr>
          <w:rFonts w:ascii="Cambria" w:hAnsi="Cambria"/>
          <w:u w:color="FF0000"/>
          <w:lang w:val="en-GB"/>
        </w:rPr>
        <w:t>:345</w:t>
      </w:r>
      <w:proofErr w:type="gramEnd"/>
      <w:r w:rsidRPr="00C17D7F">
        <w:rPr>
          <w:rFonts w:ascii="Cambria" w:hAnsi="Cambria"/>
          <w:u w:color="FF0000"/>
          <w:lang w:val="en-GB"/>
        </w:rPr>
        <w:t>-367.</w:t>
      </w:r>
    </w:p>
    <w:p w14:paraId="07D6ACD0" w14:textId="67666966" w:rsidR="000B5913" w:rsidRPr="00AC6E1D" w:rsidRDefault="000B5913">
      <w:pPr>
        <w:pStyle w:val="Body"/>
        <w:ind w:left="284" w:hanging="284"/>
        <w:rPr>
          <w:rFonts w:cs="Helvetica"/>
          <w:bCs/>
        </w:rPr>
      </w:pPr>
      <w:r>
        <w:rPr>
          <w:lang w:val="en-GB"/>
        </w:rPr>
        <w:t xml:space="preserve">Popper K. </w:t>
      </w:r>
      <w:r w:rsidR="00FE2A76">
        <w:rPr>
          <w:lang w:val="en-GB"/>
        </w:rPr>
        <w:t xml:space="preserve">(1962) </w:t>
      </w:r>
      <w:r w:rsidR="00FE2A76" w:rsidRPr="00AC6E1D">
        <w:rPr>
          <w:i/>
          <w:lang w:val="en-GB"/>
        </w:rPr>
        <w:t xml:space="preserve">The </w:t>
      </w:r>
      <w:r w:rsidR="00815051" w:rsidRPr="00AC6E1D">
        <w:rPr>
          <w:rFonts w:cs="Helvetica"/>
          <w:bCs/>
          <w:i/>
        </w:rPr>
        <w:t>Open Society and Its Enemies, Volume 1: The Spell of Plato</w:t>
      </w:r>
      <w:r w:rsidRPr="00AC6E1D">
        <w:rPr>
          <w:i/>
          <w:lang w:val="en-GB"/>
        </w:rPr>
        <w:t>.</w:t>
      </w:r>
      <w:r w:rsidR="00FE2A76">
        <w:rPr>
          <w:lang w:val="en-GB"/>
        </w:rPr>
        <w:t xml:space="preserve"> London: Routledge.</w:t>
      </w:r>
    </w:p>
    <w:p w14:paraId="1E8F7DBD" w14:textId="5083D4F1" w:rsidR="000333D1" w:rsidRPr="00CA0D85" w:rsidRDefault="000333D1">
      <w:pPr>
        <w:pStyle w:val="Body"/>
        <w:ind w:left="284" w:hanging="284"/>
        <w:rPr>
          <w:lang w:val="en-GB"/>
        </w:rPr>
      </w:pPr>
      <w:r w:rsidRPr="00CA0D85">
        <w:rPr>
          <w:color w:val="auto"/>
          <w:lang w:val="en-GB"/>
        </w:rPr>
        <w:t xml:space="preserve">Rose N. &amp; Miller P. (1992) </w:t>
      </w:r>
      <w:r w:rsidRPr="00AC6E1D">
        <w:rPr>
          <w:i/>
          <w:color w:val="auto"/>
          <w:lang w:val="en-GB"/>
        </w:rPr>
        <w:t xml:space="preserve">Political Power Beyond the State: </w:t>
      </w:r>
      <w:proofErr w:type="spellStart"/>
      <w:r w:rsidRPr="00AC6E1D">
        <w:rPr>
          <w:i/>
          <w:color w:val="auto"/>
          <w:lang w:val="en-GB"/>
        </w:rPr>
        <w:t>Problematics</w:t>
      </w:r>
      <w:proofErr w:type="spellEnd"/>
      <w:r w:rsidRPr="00AC6E1D">
        <w:rPr>
          <w:i/>
          <w:color w:val="auto"/>
          <w:lang w:val="en-GB"/>
        </w:rPr>
        <w:t xml:space="preserve"> of Government.</w:t>
      </w:r>
      <w:r w:rsidRPr="00AC6E1D">
        <w:rPr>
          <w:color w:val="auto"/>
          <w:lang w:val="en-GB"/>
        </w:rPr>
        <w:t xml:space="preserve"> </w:t>
      </w:r>
      <w:r w:rsidRPr="00AC6E1D">
        <w:rPr>
          <w:i/>
          <w:color w:val="auto"/>
          <w:lang w:val="en-GB"/>
        </w:rPr>
        <w:t>BJS</w:t>
      </w:r>
      <w:r w:rsidRPr="00AC6E1D">
        <w:rPr>
          <w:color w:val="auto"/>
          <w:lang w:val="en-GB"/>
        </w:rPr>
        <w:t>, 43(2)</w:t>
      </w:r>
      <w:proofErr w:type="gramStart"/>
      <w:r w:rsidRPr="00AC6E1D">
        <w:rPr>
          <w:color w:val="auto"/>
          <w:lang w:val="en-GB"/>
        </w:rPr>
        <w:t>:173</w:t>
      </w:r>
      <w:proofErr w:type="gramEnd"/>
      <w:r w:rsidRPr="00AC6E1D">
        <w:rPr>
          <w:color w:val="auto"/>
          <w:lang w:val="en-GB"/>
        </w:rPr>
        <w:t>-205.</w:t>
      </w:r>
    </w:p>
    <w:p w14:paraId="01D774D6" w14:textId="6C8CFDA3" w:rsidR="000333D1" w:rsidRPr="00C17D7F" w:rsidRDefault="00EB580A">
      <w:pPr>
        <w:pStyle w:val="Body"/>
        <w:ind w:left="284" w:hanging="284"/>
        <w:rPr>
          <w:i/>
          <w:lang w:val="en-GB"/>
        </w:rPr>
      </w:pPr>
      <w:r w:rsidRPr="00C17D7F">
        <w:rPr>
          <w:lang w:val="en-GB"/>
        </w:rPr>
        <w:t xml:space="preserve">Savage M. (this </w:t>
      </w:r>
      <w:r w:rsidR="004C3682">
        <w:rPr>
          <w:lang w:val="en-GB"/>
        </w:rPr>
        <w:t>issue</w:t>
      </w:r>
      <w:r w:rsidRPr="00C17D7F">
        <w:rPr>
          <w:lang w:val="en-GB"/>
        </w:rPr>
        <w:t>) ‘</w:t>
      </w:r>
      <w:proofErr w:type="gramStart"/>
      <w:r w:rsidRPr="00C17D7F">
        <w:rPr>
          <w:lang w:val="en-GB"/>
        </w:rPr>
        <w:t>From</w:t>
      </w:r>
      <w:proofErr w:type="gramEnd"/>
      <w:r w:rsidRPr="00C17D7F">
        <w:rPr>
          <w:lang w:val="en-GB"/>
        </w:rPr>
        <w:t xml:space="preserve"> the “</w:t>
      </w:r>
      <w:r w:rsidR="000333D1" w:rsidRPr="00C17D7F">
        <w:rPr>
          <w:lang w:val="en-GB"/>
        </w:rPr>
        <w:t xml:space="preserve">Problematic of </w:t>
      </w:r>
      <w:r w:rsidRPr="00C17D7F">
        <w:rPr>
          <w:lang w:val="en-GB"/>
        </w:rPr>
        <w:t>the Proletariat” to a Class Analysis of “Professional-Executive”</w:t>
      </w:r>
      <w:r w:rsidR="000333D1" w:rsidRPr="00C17D7F">
        <w:rPr>
          <w:lang w:val="en-GB"/>
        </w:rPr>
        <w:t xml:space="preserve"> Elites. </w:t>
      </w:r>
      <w:proofErr w:type="gramStart"/>
      <w:r w:rsidR="000333D1" w:rsidRPr="00C17D7F">
        <w:rPr>
          <w:i/>
          <w:lang w:val="en-GB"/>
        </w:rPr>
        <w:t>The Sociological Review.</w:t>
      </w:r>
      <w:proofErr w:type="gramEnd"/>
    </w:p>
    <w:p w14:paraId="41A9D98F" w14:textId="15FB2B1D" w:rsidR="000333D1" w:rsidRPr="00C17D7F" w:rsidRDefault="000333D1">
      <w:pPr>
        <w:pStyle w:val="Body"/>
        <w:ind w:left="284" w:hanging="284"/>
        <w:rPr>
          <w:lang w:val="en-GB"/>
        </w:rPr>
      </w:pPr>
      <w:r w:rsidRPr="00C17D7F">
        <w:rPr>
          <w:lang w:val="en-GB"/>
        </w:rPr>
        <w:t>Savage M., Devine F., Cunningham N., Taylor M., Li Y., </w:t>
      </w:r>
      <w:proofErr w:type="spellStart"/>
      <w:r w:rsidRPr="00C17D7F">
        <w:rPr>
          <w:lang w:val="en-GB"/>
        </w:rPr>
        <w:t>Hjellbrekke</w:t>
      </w:r>
      <w:proofErr w:type="spellEnd"/>
      <w:r w:rsidRPr="00C17D7F">
        <w:rPr>
          <w:lang w:val="en-GB"/>
        </w:rPr>
        <w:t xml:space="preserve"> J., Le Roux B., &amp; Miles A. (2013) </w:t>
      </w:r>
      <w:r w:rsidR="00EB580A" w:rsidRPr="00C17D7F">
        <w:rPr>
          <w:lang w:val="en-GB"/>
        </w:rPr>
        <w:t>‘</w:t>
      </w:r>
      <w:r w:rsidRPr="00C17D7F">
        <w:rPr>
          <w:lang w:val="en-GB"/>
        </w:rPr>
        <w:t xml:space="preserve">A New Model of Social Class? </w:t>
      </w:r>
      <w:proofErr w:type="gramStart"/>
      <w:r w:rsidRPr="00C17D7F">
        <w:rPr>
          <w:lang w:val="en-GB"/>
        </w:rPr>
        <w:t>Findings from the BBC's Great British Class Survey Experiment</w:t>
      </w:r>
      <w:r w:rsidR="00EB580A" w:rsidRPr="00C17D7F">
        <w:rPr>
          <w:lang w:val="en-GB"/>
        </w:rPr>
        <w:t>’</w:t>
      </w:r>
      <w:r w:rsidRPr="00C17D7F">
        <w:rPr>
          <w:lang w:val="en-GB"/>
        </w:rPr>
        <w:t>.</w:t>
      </w:r>
      <w:proofErr w:type="gramEnd"/>
      <w:r w:rsidRPr="00C17D7F">
        <w:rPr>
          <w:lang w:val="en-GB"/>
        </w:rPr>
        <w:t xml:space="preserve"> </w:t>
      </w:r>
      <w:r w:rsidRPr="00C17D7F">
        <w:rPr>
          <w:i/>
          <w:iCs/>
          <w:lang w:val="en-GB"/>
        </w:rPr>
        <w:t>Sociology</w:t>
      </w:r>
      <w:proofErr w:type="gramStart"/>
      <w:r w:rsidRPr="00C17D7F">
        <w:rPr>
          <w:lang w:val="en-GB"/>
        </w:rPr>
        <w:t>,  47</w:t>
      </w:r>
      <w:proofErr w:type="gramEnd"/>
      <w:r w:rsidRPr="00C17D7F">
        <w:rPr>
          <w:lang w:val="en-GB"/>
        </w:rPr>
        <w:t>(2):219-250.</w:t>
      </w:r>
    </w:p>
    <w:p w14:paraId="2C0C160C" w14:textId="77777777" w:rsidR="000333D1" w:rsidRPr="00C17D7F" w:rsidRDefault="000333D1">
      <w:pPr>
        <w:pStyle w:val="Body"/>
        <w:ind w:left="284" w:hanging="284"/>
        <w:rPr>
          <w:color w:val="auto"/>
          <w:u w:color="FF0000"/>
          <w:lang w:val="en-GB"/>
        </w:rPr>
      </w:pPr>
      <w:r w:rsidRPr="00C17D7F">
        <w:rPr>
          <w:color w:val="auto"/>
          <w:u w:color="FF0000"/>
          <w:lang w:val="en-GB"/>
        </w:rPr>
        <w:t xml:space="preserve">Savage M., Ward A. &amp; Devine F. (2005) </w:t>
      </w:r>
      <w:r w:rsidR="00EB580A" w:rsidRPr="00C17D7F">
        <w:rPr>
          <w:color w:val="auto"/>
          <w:u w:color="FF0000"/>
          <w:lang w:val="en-GB"/>
        </w:rPr>
        <w:t>‘</w:t>
      </w:r>
      <w:r w:rsidRPr="00C17D7F">
        <w:rPr>
          <w:color w:val="auto"/>
          <w:u w:color="FF0000"/>
          <w:lang w:val="en-GB"/>
        </w:rPr>
        <w:t>Capital Assets &amp; Resources: some critical issues</w:t>
      </w:r>
      <w:r w:rsidR="00EB580A" w:rsidRPr="00C17D7F">
        <w:rPr>
          <w:color w:val="auto"/>
          <w:u w:color="FF0000"/>
          <w:lang w:val="en-GB"/>
        </w:rPr>
        <w:t>’</w:t>
      </w:r>
      <w:r w:rsidRPr="00C17D7F">
        <w:rPr>
          <w:color w:val="auto"/>
          <w:u w:color="FF0000"/>
          <w:lang w:val="en-GB"/>
        </w:rPr>
        <w:t xml:space="preserve">.  </w:t>
      </w:r>
      <w:proofErr w:type="gramStart"/>
      <w:r w:rsidRPr="00C17D7F">
        <w:rPr>
          <w:i/>
          <w:color w:val="auto"/>
          <w:u w:color="FF0000"/>
          <w:lang w:val="en-GB"/>
        </w:rPr>
        <w:t xml:space="preserve">British Journal of Sociology, </w:t>
      </w:r>
      <w:r w:rsidRPr="00C17D7F">
        <w:rPr>
          <w:color w:val="auto"/>
          <w:u w:color="FF0000"/>
          <w:lang w:val="en-GB"/>
        </w:rPr>
        <w:t>56(1): 31-47.</w:t>
      </w:r>
      <w:proofErr w:type="gramEnd"/>
    </w:p>
    <w:p w14:paraId="710265BA" w14:textId="77777777" w:rsidR="000333D1" w:rsidRPr="00CA0D85" w:rsidRDefault="000333D1">
      <w:pPr>
        <w:pStyle w:val="Body"/>
        <w:ind w:left="284" w:hanging="284"/>
        <w:rPr>
          <w:color w:val="auto"/>
          <w:u w:color="FF0000"/>
          <w:lang w:val="en-GB"/>
        </w:rPr>
      </w:pPr>
      <w:r w:rsidRPr="00C17D7F">
        <w:rPr>
          <w:color w:val="auto"/>
          <w:u w:color="FF0000"/>
          <w:lang w:val="en-GB"/>
        </w:rPr>
        <w:t xml:space="preserve">Scott J. (1979) </w:t>
      </w:r>
      <w:r w:rsidRPr="00AC6E1D">
        <w:rPr>
          <w:rStyle w:val="apple-style-span"/>
          <w:i/>
          <w:lang w:val="en-GB"/>
        </w:rPr>
        <w:t>Corporations, Classes and Capitalism</w:t>
      </w:r>
      <w:r w:rsidRPr="00AC6E1D">
        <w:rPr>
          <w:rStyle w:val="apple-style-span"/>
          <w:lang w:val="en-GB"/>
        </w:rPr>
        <w:t>, London: Hutchinson.</w:t>
      </w:r>
      <w:r w:rsidRPr="00CA0D85">
        <w:rPr>
          <w:color w:val="auto"/>
          <w:u w:color="FF0000"/>
          <w:lang w:val="en-GB"/>
        </w:rPr>
        <w:t xml:space="preserve"> </w:t>
      </w:r>
    </w:p>
    <w:p w14:paraId="04058CA8" w14:textId="77777777" w:rsidR="000333D1" w:rsidRPr="00C17D7F" w:rsidRDefault="000333D1">
      <w:pPr>
        <w:pStyle w:val="Body"/>
        <w:ind w:left="284" w:hanging="284"/>
        <w:rPr>
          <w:color w:val="auto"/>
          <w:u w:color="FF0000"/>
          <w:lang w:val="en-GB"/>
        </w:rPr>
      </w:pPr>
      <w:r w:rsidRPr="00C17D7F">
        <w:rPr>
          <w:color w:val="auto"/>
          <w:u w:color="FF0000"/>
          <w:lang w:val="en-GB"/>
        </w:rPr>
        <w:t xml:space="preserve">Sennett R. (1986) </w:t>
      </w:r>
      <w:r w:rsidRPr="00C17D7F">
        <w:rPr>
          <w:i/>
          <w:color w:val="auto"/>
          <w:u w:color="FF0000"/>
          <w:lang w:val="en-GB"/>
        </w:rPr>
        <w:t xml:space="preserve">The Fall of Public Man. </w:t>
      </w:r>
      <w:r w:rsidRPr="00C17D7F">
        <w:rPr>
          <w:color w:val="auto"/>
          <w:u w:color="FF0000"/>
          <w:lang w:val="en-GB"/>
        </w:rPr>
        <w:t>London: Faber &amp; Faber.</w:t>
      </w:r>
    </w:p>
    <w:p w14:paraId="63F1B4B6" w14:textId="0987A012" w:rsidR="000333D1" w:rsidRPr="00AC6E1D" w:rsidRDefault="000333D1">
      <w:pPr>
        <w:pStyle w:val="Body"/>
        <w:ind w:left="284" w:hanging="284"/>
        <w:rPr>
          <w:lang w:val="en-GB"/>
        </w:rPr>
      </w:pPr>
      <w:r w:rsidRPr="00AC6E1D">
        <w:rPr>
          <w:lang w:val="en-GB"/>
        </w:rPr>
        <w:t xml:space="preserve">Sennett R. (1998) </w:t>
      </w:r>
      <w:r w:rsidRPr="00AC6E1D">
        <w:rPr>
          <w:i/>
          <w:lang w:val="en-GB"/>
        </w:rPr>
        <w:t>The Corrosion of Character</w:t>
      </w:r>
      <w:r w:rsidR="001A6FDE">
        <w:rPr>
          <w:i/>
          <w:lang w:val="en-GB"/>
        </w:rPr>
        <w:t>:</w:t>
      </w:r>
      <w:r w:rsidRPr="00AC6E1D">
        <w:rPr>
          <w:i/>
          <w:lang w:val="en-GB"/>
        </w:rPr>
        <w:t xml:space="preserve"> The Personal Consequences of Work In the New Capitalism</w:t>
      </w:r>
      <w:r w:rsidRPr="00AC6E1D">
        <w:rPr>
          <w:lang w:val="en-GB"/>
        </w:rPr>
        <w:t xml:space="preserve">, London: </w:t>
      </w:r>
      <w:proofErr w:type="spellStart"/>
      <w:r w:rsidRPr="00AC6E1D">
        <w:rPr>
          <w:lang w:val="en-GB"/>
        </w:rPr>
        <w:t>W.W.Norton</w:t>
      </w:r>
      <w:proofErr w:type="spellEnd"/>
      <w:r w:rsidRPr="00AC6E1D">
        <w:rPr>
          <w:lang w:val="en-GB"/>
        </w:rPr>
        <w:t xml:space="preserve"> &amp; Co Ltd.</w:t>
      </w:r>
    </w:p>
    <w:p w14:paraId="4550E50D" w14:textId="77777777" w:rsidR="000333D1" w:rsidRPr="00C17D7F" w:rsidRDefault="000333D1" w:rsidP="00AC6E1D">
      <w:pPr>
        <w:pStyle w:val="Body"/>
        <w:ind w:left="284" w:hanging="284"/>
        <w:rPr>
          <w:lang w:val="en-GB"/>
        </w:rPr>
      </w:pPr>
      <w:proofErr w:type="spellStart"/>
      <w:r w:rsidRPr="00C17D7F">
        <w:rPr>
          <w:lang w:val="en-GB"/>
        </w:rPr>
        <w:t>Simmel</w:t>
      </w:r>
      <w:proofErr w:type="spellEnd"/>
      <w:r w:rsidRPr="00C17D7F">
        <w:rPr>
          <w:lang w:val="en-GB"/>
        </w:rPr>
        <w:t xml:space="preserve"> G. (1971) </w:t>
      </w:r>
      <w:r w:rsidRPr="00C17D7F">
        <w:rPr>
          <w:i/>
          <w:lang w:val="en-GB"/>
        </w:rPr>
        <w:t xml:space="preserve">On Individuality and Social Forms. </w:t>
      </w:r>
      <w:r w:rsidRPr="00C17D7F">
        <w:rPr>
          <w:lang w:val="en-GB"/>
        </w:rPr>
        <w:t>Chicago: Chicago University Press.</w:t>
      </w:r>
    </w:p>
    <w:p w14:paraId="4B700474" w14:textId="3107D78A" w:rsidR="000333D1" w:rsidRPr="00C17D7F" w:rsidRDefault="000333D1" w:rsidP="00AC6E1D">
      <w:pPr>
        <w:pStyle w:val="Body"/>
        <w:ind w:left="284" w:hanging="284"/>
        <w:rPr>
          <w:lang w:val="en-GB"/>
        </w:rPr>
      </w:pPr>
      <w:proofErr w:type="gramStart"/>
      <w:r w:rsidRPr="00C17D7F">
        <w:rPr>
          <w:lang w:val="en-GB"/>
        </w:rPr>
        <w:t xml:space="preserve">Skeggs, B. (2004) </w:t>
      </w:r>
      <w:r w:rsidRPr="00C17D7F">
        <w:rPr>
          <w:i/>
          <w:iCs/>
          <w:lang w:val="en-GB"/>
        </w:rPr>
        <w:t>Class, Self, Culture</w:t>
      </w:r>
      <w:r w:rsidR="001A6FDE">
        <w:rPr>
          <w:i/>
          <w:iCs/>
          <w:lang w:val="en-GB"/>
        </w:rPr>
        <w:t>.</w:t>
      </w:r>
      <w:proofErr w:type="gramEnd"/>
      <w:r w:rsidRPr="00C17D7F">
        <w:rPr>
          <w:i/>
          <w:iCs/>
          <w:lang w:val="en-GB"/>
        </w:rPr>
        <w:t xml:space="preserve"> </w:t>
      </w:r>
      <w:r w:rsidRPr="00C17D7F">
        <w:rPr>
          <w:lang w:val="en-GB"/>
        </w:rPr>
        <w:t>London: Routledge.</w:t>
      </w:r>
    </w:p>
    <w:p w14:paraId="2367C317" w14:textId="14E4A8E5" w:rsidR="00A62A45" w:rsidRPr="00C17D7F" w:rsidRDefault="00A62A45" w:rsidP="00AC6E1D">
      <w:pPr>
        <w:pStyle w:val="Body"/>
        <w:ind w:left="284" w:right="-205" w:hanging="284"/>
        <w:rPr>
          <w:lang w:val="en-GB"/>
        </w:rPr>
      </w:pPr>
      <w:r w:rsidRPr="00C17D7F">
        <w:rPr>
          <w:lang w:val="en-GB"/>
        </w:rPr>
        <w:t xml:space="preserve">Skeggs, B. (2011) </w:t>
      </w:r>
      <w:r w:rsidR="00F15A3A" w:rsidRPr="00C17D7F">
        <w:rPr>
          <w:lang w:val="en-GB"/>
        </w:rPr>
        <w:t>‘</w:t>
      </w:r>
      <w:r w:rsidRPr="00C17D7F">
        <w:rPr>
          <w:lang w:val="en-GB"/>
        </w:rPr>
        <w:t>Imagining Personhood Differently:  person value and autonomist working-class value practices</w:t>
      </w:r>
      <w:r w:rsidR="00F15A3A" w:rsidRPr="00C17D7F">
        <w:rPr>
          <w:lang w:val="en-GB"/>
        </w:rPr>
        <w:t>’</w:t>
      </w:r>
      <w:r w:rsidRPr="00C17D7F">
        <w:rPr>
          <w:lang w:val="en-GB"/>
        </w:rPr>
        <w:t xml:space="preserve">. </w:t>
      </w:r>
      <w:r w:rsidRPr="00C17D7F">
        <w:rPr>
          <w:i/>
          <w:lang w:val="en-GB"/>
        </w:rPr>
        <w:t>The Sociological Review</w:t>
      </w:r>
      <w:r w:rsidRPr="00C17D7F">
        <w:rPr>
          <w:lang w:val="en-GB"/>
        </w:rPr>
        <w:t>, 59(3)</w:t>
      </w:r>
      <w:proofErr w:type="gramStart"/>
      <w:r w:rsidRPr="00C17D7F">
        <w:rPr>
          <w:lang w:val="en-GB"/>
        </w:rPr>
        <w:t>:496</w:t>
      </w:r>
      <w:proofErr w:type="gramEnd"/>
      <w:r w:rsidRPr="00C17D7F">
        <w:rPr>
          <w:lang w:val="en-GB"/>
        </w:rPr>
        <w:t>-509</w:t>
      </w:r>
    </w:p>
    <w:p w14:paraId="5EB400E0" w14:textId="77777777" w:rsidR="000333D1" w:rsidRPr="00AC6E1D" w:rsidRDefault="000333D1">
      <w:pPr>
        <w:ind w:left="284" w:hanging="284"/>
        <w:rPr>
          <w:rFonts w:ascii="Cambria" w:hAnsi="Cambria"/>
          <w:color w:val="000000" w:themeColor="text1"/>
          <w:lang w:val="en-GB"/>
        </w:rPr>
      </w:pPr>
      <w:proofErr w:type="gramStart"/>
      <w:r w:rsidRPr="00AC6E1D">
        <w:rPr>
          <w:rFonts w:ascii="Cambria" w:hAnsi="Cambria"/>
          <w:color w:val="000000" w:themeColor="text1"/>
          <w:lang w:val="en-GB"/>
        </w:rPr>
        <w:t>Strathern, M. (1991)</w:t>
      </w:r>
      <w:r w:rsidRPr="00AC6E1D">
        <w:rPr>
          <w:rFonts w:ascii="Cambria" w:hAnsi="Cambria"/>
          <w:i/>
          <w:color w:val="000000" w:themeColor="text1"/>
          <w:lang w:val="en-GB"/>
        </w:rPr>
        <w:t xml:space="preserve"> Partial Connections</w:t>
      </w:r>
      <w:r w:rsidRPr="00AC6E1D">
        <w:rPr>
          <w:rFonts w:ascii="Cambria" w:hAnsi="Cambria"/>
          <w:color w:val="000000" w:themeColor="text1"/>
          <w:lang w:val="en-GB"/>
        </w:rPr>
        <w:t>.</w:t>
      </w:r>
      <w:proofErr w:type="gramEnd"/>
      <w:r w:rsidRPr="00AC6E1D">
        <w:rPr>
          <w:rFonts w:ascii="Cambria" w:hAnsi="Cambria"/>
          <w:color w:val="000000" w:themeColor="text1"/>
          <w:lang w:val="en-GB"/>
        </w:rPr>
        <w:t xml:space="preserve"> Maryland, USA: </w:t>
      </w:r>
      <w:proofErr w:type="spellStart"/>
      <w:r w:rsidRPr="00AC6E1D">
        <w:rPr>
          <w:rFonts w:ascii="Cambria" w:hAnsi="Cambria"/>
          <w:color w:val="000000" w:themeColor="text1"/>
          <w:lang w:val="en-GB"/>
        </w:rPr>
        <w:t>Rowman</w:t>
      </w:r>
      <w:proofErr w:type="spellEnd"/>
      <w:r w:rsidRPr="00AC6E1D">
        <w:rPr>
          <w:rFonts w:ascii="Cambria" w:hAnsi="Cambria"/>
          <w:color w:val="000000" w:themeColor="text1"/>
          <w:lang w:val="en-GB"/>
        </w:rPr>
        <w:t xml:space="preserve"> and </w:t>
      </w:r>
      <w:proofErr w:type="gramStart"/>
      <w:r w:rsidRPr="00AC6E1D">
        <w:rPr>
          <w:rFonts w:ascii="Cambria" w:hAnsi="Cambria"/>
          <w:color w:val="000000" w:themeColor="text1"/>
          <w:lang w:val="en-GB"/>
        </w:rPr>
        <w:t>Littlefield  Publishers</w:t>
      </w:r>
      <w:proofErr w:type="gramEnd"/>
      <w:r w:rsidRPr="00AC6E1D">
        <w:rPr>
          <w:rFonts w:ascii="Cambria" w:hAnsi="Cambria"/>
          <w:color w:val="000000" w:themeColor="text1"/>
          <w:lang w:val="en-GB"/>
        </w:rPr>
        <w:t xml:space="preserve"> Inc.</w:t>
      </w:r>
    </w:p>
    <w:p w14:paraId="3A928211" w14:textId="233011EA" w:rsidR="000333D1" w:rsidRPr="00AC6E1D" w:rsidRDefault="000333D1">
      <w:pPr>
        <w:ind w:left="284" w:hanging="284"/>
        <w:rPr>
          <w:rFonts w:ascii="Cambria" w:eastAsiaTheme="minorHAnsi" w:hAnsi="Cambria" w:cs="Frutiger-LightCn-Regular"/>
          <w:bdr w:val="none" w:sz="0" w:space="0" w:color="auto"/>
          <w:lang w:val="en-GB"/>
        </w:rPr>
      </w:pPr>
      <w:proofErr w:type="gramStart"/>
      <w:r w:rsidRPr="00AC6E1D">
        <w:rPr>
          <w:rFonts w:ascii="Cambria" w:eastAsiaTheme="minorHAnsi" w:hAnsi="Cambria" w:cs="Frutiger-LightCn-Regular"/>
          <w:bdr w:val="none" w:sz="0" w:space="0" w:color="auto"/>
          <w:lang w:val="en-GB"/>
        </w:rPr>
        <w:t xml:space="preserve">Strathern, M. (1993) ‘Culture is a drag’, </w:t>
      </w:r>
      <w:r w:rsidRPr="00AC6E1D">
        <w:rPr>
          <w:rFonts w:ascii="Cambria" w:eastAsiaTheme="minorHAnsi" w:hAnsi="Cambria" w:cs="Frutiger-LightCn-Regular"/>
          <w:i/>
          <w:iCs/>
          <w:bdr w:val="none" w:sz="0" w:space="0" w:color="auto"/>
          <w:lang w:val="en-GB"/>
        </w:rPr>
        <w:t>THES</w:t>
      </w:r>
      <w:r w:rsidR="001A6FDE">
        <w:rPr>
          <w:rFonts w:ascii="Cambria" w:eastAsiaTheme="minorHAnsi" w:hAnsi="Cambria" w:cs="Frutiger-LightCn-Regular"/>
          <w:bdr w:val="none" w:sz="0" w:space="0" w:color="auto"/>
          <w:lang w:val="en-GB"/>
        </w:rPr>
        <w:t xml:space="preserve">, </w:t>
      </w:r>
      <w:r w:rsidRPr="00AC6E1D">
        <w:rPr>
          <w:rFonts w:ascii="Cambria" w:eastAsiaTheme="minorHAnsi" w:hAnsi="Cambria" w:cs="Frutiger-LightCn-Regular"/>
          <w:bdr w:val="none" w:sz="0" w:space="0" w:color="auto"/>
          <w:lang w:val="en-GB"/>
        </w:rPr>
        <w:t>19: 11.</w:t>
      </w:r>
      <w:proofErr w:type="gramEnd"/>
    </w:p>
    <w:p w14:paraId="2194A736" w14:textId="77777777" w:rsidR="000333D1" w:rsidRPr="00AC6E1D" w:rsidRDefault="000333D1">
      <w:pPr>
        <w:ind w:left="284" w:hanging="284"/>
        <w:rPr>
          <w:rFonts w:ascii="Cambria" w:hAnsi="Cambria"/>
          <w:lang w:val="en-GB"/>
        </w:rPr>
      </w:pPr>
      <w:proofErr w:type="gramStart"/>
      <w:r w:rsidRPr="00AC6E1D">
        <w:rPr>
          <w:rFonts w:ascii="Cambria" w:hAnsi="Cambria"/>
          <w:lang w:val="en-GB"/>
        </w:rPr>
        <w:t xml:space="preserve">Strathern M. (1995) </w:t>
      </w:r>
      <w:r w:rsidRPr="00AC6E1D">
        <w:rPr>
          <w:rFonts w:ascii="Cambria" w:hAnsi="Cambria"/>
          <w:i/>
          <w:lang w:val="en-GB"/>
        </w:rPr>
        <w:t xml:space="preserve">The </w:t>
      </w:r>
      <w:proofErr w:type="spellStart"/>
      <w:r w:rsidRPr="00AC6E1D">
        <w:rPr>
          <w:rFonts w:ascii="Cambria" w:hAnsi="Cambria"/>
          <w:i/>
          <w:lang w:val="en-GB"/>
        </w:rPr>
        <w:t>Relation.Issue</w:t>
      </w:r>
      <w:proofErr w:type="spellEnd"/>
      <w:r w:rsidRPr="00AC6E1D">
        <w:rPr>
          <w:rFonts w:ascii="Cambria" w:hAnsi="Cambria"/>
          <w:i/>
          <w:lang w:val="en-GB"/>
        </w:rPr>
        <w:t xml:space="preserve"> in Complexity and Scale.</w:t>
      </w:r>
      <w:proofErr w:type="gramEnd"/>
      <w:r w:rsidRPr="00AC6E1D">
        <w:rPr>
          <w:rFonts w:ascii="Cambria" w:hAnsi="Cambria"/>
          <w:i/>
          <w:lang w:val="en-GB"/>
        </w:rPr>
        <w:t xml:space="preserve"> </w:t>
      </w:r>
      <w:r w:rsidRPr="00AC6E1D">
        <w:rPr>
          <w:rFonts w:ascii="Cambria" w:hAnsi="Cambria"/>
          <w:lang w:val="en-GB"/>
        </w:rPr>
        <w:t xml:space="preserve"> Cambridge: Prickly Pear Press.</w:t>
      </w:r>
    </w:p>
    <w:p w14:paraId="5EDF7EB5" w14:textId="5E164809" w:rsidR="000333D1" w:rsidRPr="00AC6E1D" w:rsidRDefault="000333D1">
      <w:pPr>
        <w:ind w:left="284" w:hanging="284"/>
        <w:rPr>
          <w:rFonts w:ascii="Cambria" w:hAnsi="Cambria"/>
          <w:lang w:val="en-GB"/>
        </w:rPr>
      </w:pPr>
      <w:r w:rsidRPr="00AC6E1D">
        <w:rPr>
          <w:rFonts w:ascii="Cambria" w:hAnsi="Cambria"/>
          <w:lang w:val="en-GB"/>
        </w:rPr>
        <w:t xml:space="preserve">Strathern M. (1997) </w:t>
      </w:r>
      <w:r w:rsidR="00F15A3A" w:rsidRPr="00AC6E1D">
        <w:rPr>
          <w:rFonts w:ascii="Cambria" w:hAnsi="Cambria"/>
          <w:lang w:val="en-GB"/>
        </w:rPr>
        <w:t>‘Gender: Division or C</w:t>
      </w:r>
      <w:r w:rsidRPr="00AC6E1D">
        <w:rPr>
          <w:rFonts w:ascii="Cambria" w:hAnsi="Cambria"/>
          <w:lang w:val="en-GB"/>
        </w:rPr>
        <w:t>omparison?</w:t>
      </w:r>
      <w:r w:rsidR="00F15A3A" w:rsidRPr="00AC6E1D">
        <w:rPr>
          <w:rFonts w:ascii="Cambria" w:hAnsi="Cambria"/>
          <w:lang w:val="en-GB"/>
        </w:rPr>
        <w:t>’</w:t>
      </w:r>
      <w:r w:rsidRPr="00AC6E1D">
        <w:rPr>
          <w:rFonts w:ascii="Cambria" w:hAnsi="Cambria"/>
          <w:lang w:val="en-GB"/>
        </w:rPr>
        <w:t xml:space="preserve"> In: </w:t>
      </w:r>
      <w:r w:rsidRPr="00AC6E1D">
        <w:rPr>
          <w:rFonts w:ascii="Cambria" w:hAnsi="Cambria"/>
          <w:i/>
          <w:lang w:val="en-GB"/>
        </w:rPr>
        <w:t>Ideas of Difference: Social Spaces and the Labour of Division</w:t>
      </w:r>
      <w:r w:rsidR="008B2730" w:rsidRPr="00AC6E1D">
        <w:rPr>
          <w:rFonts w:ascii="Cambria" w:hAnsi="Cambria"/>
          <w:lang w:val="en-GB"/>
        </w:rPr>
        <w:t>, edited by K. Hetherington and</w:t>
      </w:r>
      <w:r w:rsidRPr="00AC6E1D">
        <w:rPr>
          <w:rFonts w:ascii="Cambria" w:hAnsi="Cambria"/>
          <w:lang w:val="en-GB"/>
        </w:rPr>
        <w:t xml:space="preserve"> </w:t>
      </w:r>
      <w:del w:id="94" w:author="Author">
        <w:r w:rsidR="001A6FDE" w:rsidDel="00CA1449">
          <w:rPr>
            <w:rFonts w:ascii="Cambria" w:hAnsi="Cambria"/>
            <w:lang w:val="en-GB"/>
          </w:rPr>
          <w:delText>Author2</w:delText>
        </w:r>
      </w:del>
      <w:ins w:id="95" w:author="Author">
        <w:r w:rsidR="00CA1449">
          <w:rPr>
            <w:rFonts w:ascii="Cambria" w:hAnsi="Cambria"/>
            <w:lang w:val="en-GB"/>
          </w:rPr>
          <w:t>Munro</w:t>
        </w:r>
      </w:ins>
      <w:r w:rsidRPr="00AC6E1D">
        <w:rPr>
          <w:rFonts w:ascii="Cambria" w:hAnsi="Cambria"/>
          <w:lang w:val="en-GB"/>
        </w:rPr>
        <w:t xml:space="preserve">. </w:t>
      </w:r>
      <w:proofErr w:type="gramStart"/>
      <w:r w:rsidRPr="00AC6E1D">
        <w:rPr>
          <w:rFonts w:ascii="Cambria" w:hAnsi="Cambria"/>
          <w:lang w:val="en-GB"/>
        </w:rPr>
        <w:t>Sociological Review Monograph Series.</w:t>
      </w:r>
      <w:proofErr w:type="gramEnd"/>
      <w:r w:rsidRPr="00AC6E1D">
        <w:rPr>
          <w:rFonts w:ascii="Cambria" w:hAnsi="Cambria"/>
          <w:lang w:val="en-GB"/>
        </w:rPr>
        <w:t xml:space="preserve"> 45(S1)</w:t>
      </w:r>
      <w:proofErr w:type="gramStart"/>
      <w:r w:rsidRPr="00AC6E1D">
        <w:rPr>
          <w:rFonts w:ascii="Cambria" w:hAnsi="Cambria"/>
          <w:lang w:val="en-GB"/>
        </w:rPr>
        <w:t>:42</w:t>
      </w:r>
      <w:proofErr w:type="gramEnd"/>
      <w:r w:rsidRPr="00AC6E1D">
        <w:rPr>
          <w:rFonts w:ascii="Cambria" w:hAnsi="Cambria"/>
          <w:lang w:val="en-GB"/>
        </w:rPr>
        <w:t>–63.</w:t>
      </w:r>
    </w:p>
    <w:p w14:paraId="3F0CD985" w14:textId="5D5F3B72" w:rsidR="000333D1" w:rsidRPr="00AC6E1D" w:rsidRDefault="000333D1">
      <w:pPr>
        <w:ind w:left="284" w:hanging="284"/>
        <w:rPr>
          <w:rFonts w:ascii="Cambria" w:hAnsi="Cambria"/>
          <w:color w:val="000000" w:themeColor="text1"/>
          <w:lang w:val="en-GB"/>
        </w:rPr>
      </w:pPr>
      <w:proofErr w:type="gramStart"/>
      <w:r w:rsidRPr="00AC6E1D">
        <w:rPr>
          <w:rFonts w:ascii="Cambria" w:hAnsi="Cambria"/>
          <w:lang w:val="en-GB"/>
        </w:rPr>
        <w:t>Strathern</w:t>
      </w:r>
      <w:r w:rsidR="00C74EE3">
        <w:rPr>
          <w:rFonts w:ascii="Cambria" w:hAnsi="Cambria"/>
          <w:lang w:val="en-GB"/>
        </w:rPr>
        <w:t>,</w:t>
      </w:r>
      <w:r w:rsidRPr="00AC6E1D">
        <w:rPr>
          <w:rFonts w:ascii="Cambria" w:hAnsi="Cambria"/>
          <w:lang w:val="en-GB"/>
        </w:rPr>
        <w:t xml:space="preserve"> M. (1999) </w:t>
      </w:r>
      <w:r w:rsidRPr="00AC6E1D">
        <w:rPr>
          <w:rFonts w:ascii="Cambria" w:hAnsi="Cambria"/>
          <w:i/>
          <w:lang w:val="en-GB"/>
        </w:rPr>
        <w:t>Property, Substance, Affect.</w:t>
      </w:r>
      <w:proofErr w:type="gramEnd"/>
      <w:r w:rsidRPr="00AC6E1D">
        <w:rPr>
          <w:rFonts w:ascii="Cambria" w:hAnsi="Cambria"/>
          <w:i/>
          <w:lang w:val="en-GB"/>
        </w:rPr>
        <w:t xml:space="preserve"> </w:t>
      </w:r>
      <w:proofErr w:type="gramStart"/>
      <w:r w:rsidRPr="00AC6E1D">
        <w:rPr>
          <w:rFonts w:ascii="Cambria" w:hAnsi="Cambria"/>
          <w:i/>
          <w:lang w:val="en-GB"/>
        </w:rPr>
        <w:t>Anthropological essays on persons and things.</w:t>
      </w:r>
      <w:proofErr w:type="gramEnd"/>
      <w:r w:rsidRPr="00AC6E1D">
        <w:rPr>
          <w:rFonts w:ascii="Cambria" w:hAnsi="Cambria"/>
          <w:i/>
          <w:lang w:val="en-GB"/>
        </w:rPr>
        <w:t xml:space="preserve"> </w:t>
      </w:r>
      <w:r w:rsidRPr="00AC6E1D">
        <w:rPr>
          <w:rFonts w:ascii="Cambria" w:hAnsi="Cambria"/>
          <w:lang w:val="en-GB"/>
        </w:rPr>
        <w:t xml:space="preserve">London: </w:t>
      </w:r>
      <w:proofErr w:type="spellStart"/>
      <w:r w:rsidRPr="00AC6E1D">
        <w:rPr>
          <w:rFonts w:ascii="Cambria" w:hAnsi="Cambria"/>
          <w:lang w:val="en-GB"/>
        </w:rPr>
        <w:t>Athlone</w:t>
      </w:r>
      <w:proofErr w:type="spellEnd"/>
      <w:r w:rsidRPr="00AC6E1D">
        <w:rPr>
          <w:rFonts w:ascii="Cambria" w:hAnsi="Cambria"/>
          <w:lang w:val="en-GB"/>
        </w:rPr>
        <w:t xml:space="preserve"> Press.</w:t>
      </w:r>
    </w:p>
    <w:p w14:paraId="6B018F24" w14:textId="48A78327" w:rsidR="000333D1" w:rsidRPr="00C17D7F" w:rsidRDefault="000333D1">
      <w:pPr>
        <w:pStyle w:val="Heading1"/>
        <w:spacing w:beforeLines="0" w:afterLines="0"/>
        <w:ind w:left="284" w:hanging="284"/>
        <w:rPr>
          <w:rFonts w:ascii="Cambria" w:hAnsi="Cambria"/>
          <w:b w:val="0"/>
          <w:sz w:val="24"/>
          <w:szCs w:val="24"/>
        </w:rPr>
      </w:pPr>
      <w:r w:rsidRPr="00CA0D85">
        <w:rPr>
          <w:rFonts w:ascii="Cambria" w:hAnsi="Cambria"/>
          <w:b w:val="0"/>
          <w:sz w:val="24"/>
          <w:szCs w:val="24"/>
        </w:rPr>
        <w:t>Strathern</w:t>
      </w:r>
      <w:r w:rsidR="00C74EE3">
        <w:rPr>
          <w:rFonts w:ascii="Cambria" w:hAnsi="Cambria"/>
          <w:b w:val="0"/>
          <w:sz w:val="24"/>
          <w:szCs w:val="24"/>
        </w:rPr>
        <w:t>,</w:t>
      </w:r>
      <w:r w:rsidRPr="00CA0D85">
        <w:rPr>
          <w:rFonts w:ascii="Cambria" w:hAnsi="Cambria"/>
          <w:b w:val="0"/>
          <w:sz w:val="24"/>
          <w:szCs w:val="24"/>
        </w:rPr>
        <w:t xml:space="preserve"> M. (ed.) (2000) </w:t>
      </w:r>
      <w:r w:rsidRPr="00C17D7F">
        <w:rPr>
          <w:rFonts w:ascii="Cambria" w:hAnsi="Cambria"/>
          <w:b w:val="0"/>
          <w:i/>
          <w:sz w:val="24"/>
          <w:szCs w:val="24"/>
        </w:rPr>
        <w:t>Audit Cultures: Anthropological Studies in Accountability, Ethics, and the Academy</w:t>
      </w:r>
      <w:r w:rsidRPr="00C17D7F">
        <w:rPr>
          <w:rFonts w:ascii="Cambria" w:hAnsi="Cambria"/>
          <w:b w:val="0"/>
          <w:sz w:val="24"/>
          <w:szCs w:val="24"/>
        </w:rPr>
        <w:t>. London: Routledge.</w:t>
      </w:r>
    </w:p>
    <w:p w14:paraId="35DD5163" w14:textId="04B2565B" w:rsidR="000333D1" w:rsidRPr="00C17D7F" w:rsidRDefault="000333D1">
      <w:pPr>
        <w:pStyle w:val="Heading1"/>
        <w:spacing w:beforeLines="0" w:afterLines="0"/>
        <w:ind w:left="284" w:hanging="284"/>
        <w:rPr>
          <w:rFonts w:ascii="Cambria" w:hAnsi="Cambria"/>
          <w:b w:val="0"/>
          <w:sz w:val="24"/>
          <w:szCs w:val="24"/>
        </w:rPr>
      </w:pPr>
      <w:r w:rsidRPr="00C17D7F">
        <w:rPr>
          <w:rFonts w:ascii="Cambria" w:hAnsi="Cambria"/>
          <w:b w:val="0"/>
          <w:sz w:val="24"/>
          <w:szCs w:val="24"/>
        </w:rPr>
        <w:t>Swan</w:t>
      </w:r>
      <w:r w:rsidR="00C74EE3">
        <w:rPr>
          <w:rFonts w:ascii="Cambria" w:hAnsi="Cambria"/>
          <w:b w:val="0"/>
          <w:sz w:val="24"/>
          <w:szCs w:val="24"/>
        </w:rPr>
        <w:t>,</w:t>
      </w:r>
      <w:r w:rsidRPr="00C17D7F">
        <w:rPr>
          <w:rFonts w:ascii="Cambria" w:hAnsi="Cambria"/>
          <w:b w:val="0"/>
          <w:sz w:val="24"/>
          <w:szCs w:val="24"/>
        </w:rPr>
        <w:t xml:space="preserve"> M. (2012) </w:t>
      </w:r>
      <w:r w:rsidR="00F15A3A" w:rsidRPr="00C17D7F">
        <w:rPr>
          <w:rFonts w:ascii="Cambria" w:hAnsi="Cambria"/>
          <w:b w:val="0"/>
          <w:sz w:val="24"/>
          <w:szCs w:val="24"/>
        </w:rPr>
        <w:t>‘</w:t>
      </w:r>
      <w:r w:rsidRPr="00C17D7F">
        <w:rPr>
          <w:rFonts w:ascii="Cambria" w:hAnsi="Cambria"/>
          <w:b w:val="0"/>
          <w:sz w:val="24"/>
          <w:szCs w:val="24"/>
        </w:rPr>
        <w:t xml:space="preserve">Review: Sensor Mania! </w:t>
      </w:r>
      <w:proofErr w:type="gramStart"/>
      <w:r w:rsidRPr="00C17D7F">
        <w:rPr>
          <w:rFonts w:ascii="Cambria" w:hAnsi="Cambria"/>
          <w:b w:val="0"/>
          <w:sz w:val="24"/>
          <w:szCs w:val="24"/>
        </w:rPr>
        <w:t>The Internet of Things, Wearable Computing, Objective Metrics, and the Quantified Self 2.0</w:t>
      </w:r>
      <w:r w:rsidR="00F15A3A" w:rsidRPr="00C17D7F">
        <w:rPr>
          <w:rFonts w:ascii="Cambria" w:hAnsi="Cambria"/>
          <w:b w:val="0"/>
          <w:sz w:val="24"/>
          <w:szCs w:val="24"/>
        </w:rPr>
        <w:t>’</w:t>
      </w:r>
      <w:r w:rsidRPr="00C17D7F">
        <w:rPr>
          <w:rFonts w:ascii="Cambria" w:hAnsi="Cambria"/>
          <w:b w:val="0"/>
          <w:sz w:val="24"/>
          <w:szCs w:val="24"/>
        </w:rPr>
        <w:t>.</w:t>
      </w:r>
      <w:proofErr w:type="gramEnd"/>
      <w:r w:rsidRPr="00C17D7F">
        <w:rPr>
          <w:rFonts w:ascii="Cambria" w:hAnsi="Cambria"/>
          <w:b w:val="0"/>
          <w:sz w:val="24"/>
          <w:szCs w:val="24"/>
        </w:rPr>
        <w:t xml:space="preserve"> </w:t>
      </w:r>
      <w:r w:rsidRPr="00C17D7F">
        <w:rPr>
          <w:rFonts w:ascii="Cambria" w:hAnsi="Cambria"/>
          <w:b w:val="0"/>
          <w:i/>
          <w:sz w:val="24"/>
          <w:szCs w:val="24"/>
        </w:rPr>
        <w:t>Journal of Sensor and Actuator Networks</w:t>
      </w:r>
      <w:r w:rsidRPr="00C17D7F">
        <w:rPr>
          <w:rFonts w:ascii="Cambria" w:hAnsi="Cambria"/>
          <w:b w:val="0"/>
          <w:sz w:val="24"/>
          <w:szCs w:val="24"/>
        </w:rPr>
        <w:t xml:space="preserve">, </w:t>
      </w:r>
      <w:r w:rsidRPr="00C17D7F">
        <w:rPr>
          <w:rFonts w:ascii="Cambria" w:hAnsi="Cambria"/>
          <w:b w:val="0"/>
          <w:i/>
          <w:sz w:val="24"/>
          <w:szCs w:val="24"/>
        </w:rPr>
        <w:t>1</w:t>
      </w:r>
      <w:r w:rsidR="00F15A3A" w:rsidRPr="00C17D7F">
        <w:rPr>
          <w:rFonts w:ascii="Cambria" w:hAnsi="Cambria"/>
          <w:b w:val="0"/>
          <w:sz w:val="24"/>
          <w:szCs w:val="24"/>
        </w:rPr>
        <w:t xml:space="preserve">(3): </w:t>
      </w:r>
      <w:r w:rsidRPr="00C17D7F">
        <w:rPr>
          <w:rFonts w:ascii="Cambria" w:hAnsi="Cambria"/>
          <w:b w:val="0"/>
          <w:sz w:val="24"/>
          <w:szCs w:val="24"/>
        </w:rPr>
        <w:t>217-253.</w:t>
      </w:r>
    </w:p>
    <w:p w14:paraId="06881FCE" w14:textId="42CDABB8" w:rsidR="000333D1" w:rsidRPr="008376AA" w:rsidRDefault="000333D1">
      <w:pPr>
        <w:pStyle w:val="NormalWeb"/>
        <w:spacing w:before="0" w:after="0"/>
        <w:ind w:left="284" w:hanging="284"/>
        <w:rPr>
          <w:rFonts w:ascii="Cambria" w:hAnsi="Cambria"/>
          <w:sz w:val="24"/>
          <w:szCs w:val="24"/>
          <w:lang w:val="en-GB"/>
        </w:rPr>
      </w:pPr>
      <w:r w:rsidRPr="00C17D7F">
        <w:rPr>
          <w:rFonts w:ascii="Cambria" w:hAnsi="Cambria"/>
          <w:color w:val="auto"/>
          <w:sz w:val="24"/>
          <w:szCs w:val="24"/>
          <w:lang w:val="en-GB"/>
        </w:rPr>
        <w:t>Thrift</w:t>
      </w:r>
      <w:r w:rsidR="00C74EE3">
        <w:rPr>
          <w:rFonts w:ascii="Cambria" w:hAnsi="Cambria"/>
          <w:color w:val="auto"/>
          <w:sz w:val="24"/>
          <w:szCs w:val="24"/>
          <w:lang w:val="en-GB"/>
        </w:rPr>
        <w:t>,</w:t>
      </w:r>
      <w:r w:rsidRPr="00C17D7F">
        <w:rPr>
          <w:rFonts w:ascii="Cambria" w:hAnsi="Cambria"/>
          <w:color w:val="auto"/>
          <w:sz w:val="24"/>
          <w:szCs w:val="24"/>
          <w:lang w:val="en-GB"/>
        </w:rPr>
        <w:t xml:space="preserve"> N</w:t>
      </w:r>
      <w:r w:rsidR="000000B5">
        <w:rPr>
          <w:rFonts w:ascii="Cambria" w:hAnsi="Cambria"/>
          <w:color w:val="auto"/>
          <w:sz w:val="24"/>
          <w:szCs w:val="24"/>
          <w:lang w:val="en-GB"/>
        </w:rPr>
        <w:t>.</w:t>
      </w:r>
      <w:r w:rsidRPr="00C17D7F">
        <w:rPr>
          <w:rFonts w:ascii="Cambria" w:hAnsi="Cambria"/>
          <w:color w:val="auto"/>
          <w:sz w:val="24"/>
          <w:szCs w:val="24"/>
          <w:lang w:val="en-GB"/>
        </w:rPr>
        <w:t xml:space="preserve"> (2012) </w:t>
      </w:r>
      <w:r w:rsidR="00F15A3A" w:rsidRPr="00C17D7F">
        <w:rPr>
          <w:rFonts w:ascii="Cambria" w:hAnsi="Cambria"/>
          <w:color w:val="auto"/>
          <w:sz w:val="24"/>
          <w:szCs w:val="24"/>
          <w:lang w:val="en-GB"/>
        </w:rPr>
        <w:t>‘</w:t>
      </w:r>
      <w:proofErr w:type="gramStart"/>
      <w:r w:rsidRPr="00C17D7F">
        <w:rPr>
          <w:rFonts w:ascii="Cambria" w:eastAsiaTheme="minorHAnsi" w:hAnsi="Cambria" w:cstheme="minorBidi"/>
          <w:color w:val="auto"/>
          <w:sz w:val="24"/>
          <w:szCs w:val="24"/>
          <w:bdr w:val="none" w:sz="0" w:space="0" w:color="auto"/>
          <w:lang w:val="en-GB"/>
        </w:rPr>
        <w:t>The</w:t>
      </w:r>
      <w:proofErr w:type="gramEnd"/>
      <w:r w:rsidRPr="00C17D7F">
        <w:rPr>
          <w:rFonts w:ascii="Cambria" w:eastAsiaTheme="minorHAnsi" w:hAnsi="Cambria" w:cstheme="minorBidi"/>
          <w:color w:val="auto"/>
          <w:sz w:val="24"/>
          <w:szCs w:val="24"/>
          <w:bdr w:val="none" w:sz="0" w:space="0" w:color="auto"/>
          <w:lang w:val="en-GB"/>
        </w:rPr>
        <w:t xml:space="preserve"> insubstantial pageant: Producing an untoward land</w:t>
      </w:r>
      <w:r w:rsidR="00F15A3A" w:rsidRPr="00C17D7F">
        <w:rPr>
          <w:rFonts w:ascii="Cambria" w:eastAsiaTheme="minorHAnsi" w:hAnsi="Cambria" w:cstheme="minorBidi"/>
          <w:color w:val="auto"/>
          <w:sz w:val="24"/>
          <w:szCs w:val="24"/>
          <w:bdr w:val="none" w:sz="0" w:space="0" w:color="auto"/>
          <w:lang w:val="en-GB"/>
        </w:rPr>
        <w:t>’</w:t>
      </w:r>
      <w:r w:rsidRPr="00C17D7F">
        <w:rPr>
          <w:rFonts w:ascii="Cambria" w:eastAsiaTheme="minorHAnsi" w:hAnsi="Cambria" w:cstheme="minorBidi"/>
          <w:color w:val="auto"/>
          <w:sz w:val="24"/>
          <w:szCs w:val="24"/>
          <w:bdr w:val="none" w:sz="0" w:space="0" w:color="auto"/>
          <w:lang w:val="en-GB"/>
        </w:rPr>
        <w:t>. </w:t>
      </w:r>
      <w:r w:rsidRPr="00C17D7F">
        <w:rPr>
          <w:rFonts w:ascii="Cambria" w:eastAsiaTheme="minorHAnsi" w:hAnsi="Cambria" w:cstheme="minorBidi"/>
          <w:i/>
          <w:color w:val="auto"/>
          <w:sz w:val="24"/>
          <w:szCs w:val="24"/>
          <w:bdr w:val="none" w:sz="0" w:space="0" w:color="auto"/>
          <w:lang w:val="en-GB"/>
        </w:rPr>
        <w:t>Cultural Geographies, </w:t>
      </w:r>
      <w:r w:rsidR="00F15A3A" w:rsidRPr="00C17D7F">
        <w:rPr>
          <w:rFonts w:ascii="Cambria" w:eastAsiaTheme="minorHAnsi" w:hAnsi="Cambria" w:cstheme="minorBidi"/>
          <w:color w:val="auto"/>
          <w:sz w:val="24"/>
          <w:szCs w:val="24"/>
          <w:bdr w:val="none" w:sz="0" w:space="0" w:color="auto"/>
          <w:lang w:val="en-GB"/>
        </w:rPr>
        <w:t>19(2)</w:t>
      </w:r>
      <w:proofErr w:type="gramStart"/>
      <w:r w:rsidR="00F15A3A" w:rsidRPr="00C17D7F">
        <w:rPr>
          <w:rFonts w:ascii="Cambria" w:eastAsiaTheme="minorHAnsi" w:hAnsi="Cambria" w:cstheme="minorBidi"/>
          <w:color w:val="auto"/>
          <w:sz w:val="24"/>
          <w:szCs w:val="24"/>
          <w:bdr w:val="none" w:sz="0" w:space="0" w:color="auto"/>
          <w:lang w:val="en-GB"/>
        </w:rPr>
        <w:t>:</w:t>
      </w:r>
      <w:r w:rsidRPr="00C17D7F">
        <w:rPr>
          <w:rFonts w:ascii="Cambria" w:eastAsiaTheme="minorHAnsi" w:hAnsi="Cambria" w:cstheme="minorBidi"/>
          <w:color w:val="auto"/>
          <w:sz w:val="24"/>
          <w:szCs w:val="24"/>
          <w:bdr w:val="none" w:sz="0" w:space="0" w:color="auto"/>
          <w:lang w:val="en-GB"/>
        </w:rPr>
        <w:t>141</w:t>
      </w:r>
      <w:proofErr w:type="gramEnd"/>
      <w:r w:rsidRPr="00C17D7F">
        <w:rPr>
          <w:rFonts w:ascii="Cambria" w:eastAsiaTheme="minorHAnsi" w:hAnsi="Cambria" w:cstheme="minorBidi"/>
          <w:color w:val="auto"/>
          <w:sz w:val="24"/>
          <w:szCs w:val="24"/>
          <w:bdr w:val="none" w:sz="0" w:space="0" w:color="auto"/>
          <w:lang w:val="en-GB"/>
        </w:rPr>
        <w:t>-168.</w:t>
      </w:r>
    </w:p>
    <w:p w14:paraId="2F38D756" w14:textId="1607F8F5" w:rsidR="000333D1" w:rsidRPr="008376AA" w:rsidRDefault="000333D1" w:rsidP="008376AA">
      <w:pPr>
        <w:pStyle w:val="Body"/>
        <w:ind w:left="284" w:hanging="284"/>
        <w:rPr>
          <w:lang w:val="en-GB"/>
        </w:rPr>
      </w:pPr>
      <w:r w:rsidRPr="008376AA">
        <w:rPr>
          <w:rFonts w:cstheme="minorBidi"/>
          <w:lang w:val="en-GB"/>
        </w:rPr>
        <w:t>Waquant</w:t>
      </w:r>
      <w:r w:rsidR="003549DE">
        <w:rPr>
          <w:rFonts w:cstheme="minorBidi"/>
          <w:lang w:val="en-GB"/>
        </w:rPr>
        <w:t>,</w:t>
      </w:r>
      <w:r w:rsidRPr="008376AA">
        <w:rPr>
          <w:rFonts w:cstheme="minorBidi"/>
          <w:lang w:val="en-GB"/>
        </w:rPr>
        <w:t xml:space="preserve"> L. (2004) </w:t>
      </w:r>
      <w:r w:rsidR="00F15A3A" w:rsidRPr="008376AA">
        <w:rPr>
          <w:rFonts w:cstheme="minorBidi"/>
          <w:lang w:val="en-GB"/>
        </w:rPr>
        <w:t>‘</w:t>
      </w:r>
      <w:r w:rsidRPr="008376AA">
        <w:rPr>
          <w:rFonts w:cstheme="minorBidi"/>
          <w:lang w:val="en-GB"/>
        </w:rPr>
        <w:t xml:space="preserve">Following </w:t>
      </w:r>
      <w:r w:rsidRPr="008376AA">
        <w:rPr>
          <w:lang w:val="en-GB"/>
        </w:rPr>
        <w:t>Pierre Bourdieu into the Field</w:t>
      </w:r>
      <w:r w:rsidR="00F15A3A" w:rsidRPr="008376AA">
        <w:rPr>
          <w:lang w:val="en-GB"/>
        </w:rPr>
        <w:t>’</w:t>
      </w:r>
      <w:r w:rsidRPr="008376AA">
        <w:rPr>
          <w:lang w:val="en-GB"/>
        </w:rPr>
        <w:t xml:space="preserve">. </w:t>
      </w:r>
      <w:r w:rsidRPr="008376AA">
        <w:rPr>
          <w:i/>
          <w:lang w:val="en-GB"/>
        </w:rPr>
        <w:t xml:space="preserve">Ethnography, </w:t>
      </w:r>
      <w:r w:rsidRPr="008376AA">
        <w:rPr>
          <w:lang w:val="en-GB"/>
        </w:rPr>
        <w:t>5(4)</w:t>
      </w:r>
      <w:proofErr w:type="gramStart"/>
      <w:r w:rsidRPr="008376AA">
        <w:rPr>
          <w:lang w:val="en-GB"/>
        </w:rPr>
        <w:t>:387</w:t>
      </w:r>
      <w:proofErr w:type="gramEnd"/>
      <w:r w:rsidRPr="008376AA">
        <w:rPr>
          <w:lang w:val="en-GB"/>
        </w:rPr>
        <w:t>-414.</w:t>
      </w:r>
    </w:p>
    <w:p w14:paraId="32A9CC3E" w14:textId="77777777" w:rsidR="00A62A45" w:rsidRPr="008376AA" w:rsidRDefault="00A62A45" w:rsidP="008376AA">
      <w:pPr>
        <w:pStyle w:val="Body"/>
        <w:ind w:left="284" w:hanging="284"/>
        <w:rPr>
          <w:rFonts w:cstheme="minorBidi"/>
          <w:lang w:val="en-GB"/>
        </w:rPr>
      </w:pPr>
      <w:r w:rsidRPr="008376AA">
        <w:rPr>
          <w:rFonts w:cstheme="minorBidi"/>
          <w:lang w:val="en-GB"/>
        </w:rPr>
        <w:t xml:space="preserve">Watson, T. (1994) </w:t>
      </w:r>
      <w:r w:rsidRPr="008376AA">
        <w:rPr>
          <w:rFonts w:cs="Georgia"/>
          <w:i/>
          <w:color w:val="262626"/>
          <w:lang w:val="en-GB"/>
        </w:rPr>
        <w:t>In Search of Management: Culture, Chaos and Control in Managerial Work</w:t>
      </w:r>
      <w:r w:rsidR="00F15A3A" w:rsidRPr="008376AA">
        <w:rPr>
          <w:rFonts w:cs="Georgia"/>
          <w:i/>
          <w:color w:val="262626"/>
          <w:lang w:val="en-GB"/>
        </w:rPr>
        <w:t>.</w:t>
      </w:r>
      <w:r w:rsidRPr="008376AA">
        <w:rPr>
          <w:rFonts w:cs="Georgia"/>
          <w:color w:val="262626"/>
          <w:lang w:val="en-GB"/>
        </w:rPr>
        <w:t xml:space="preserve"> London: Routledge.</w:t>
      </w:r>
    </w:p>
    <w:p w14:paraId="12EC5BA4" w14:textId="77777777" w:rsidR="000333D1" w:rsidRPr="008376AA" w:rsidRDefault="000333D1" w:rsidP="008376AA">
      <w:pPr>
        <w:pStyle w:val="Body"/>
        <w:ind w:left="284" w:hanging="284"/>
        <w:rPr>
          <w:lang w:val="en-GB"/>
        </w:rPr>
      </w:pPr>
      <w:proofErr w:type="gramStart"/>
      <w:r w:rsidRPr="008376AA">
        <w:rPr>
          <w:rFonts w:cstheme="minorBidi"/>
          <w:lang w:val="en-GB"/>
        </w:rPr>
        <w:lastRenderedPageBreak/>
        <w:t>Weber M. (</w:t>
      </w:r>
      <w:r w:rsidRPr="008376AA">
        <w:rPr>
          <w:lang w:val="en-GB"/>
        </w:rPr>
        <w:t xml:space="preserve">1978) </w:t>
      </w:r>
      <w:r w:rsidRPr="008376AA">
        <w:rPr>
          <w:i/>
          <w:lang w:val="en-GB"/>
        </w:rPr>
        <w:t>Economy &amp; Society</w:t>
      </w:r>
      <w:r w:rsidRPr="008376AA">
        <w:rPr>
          <w:lang w:val="en-GB"/>
        </w:rPr>
        <w:t>.</w:t>
      </w:r>
      <w:proofErr w:type="gramEnd"/>
      <w:r w:rsidRPr="008376AA">
        <w:rPr>
          <w:lang w:val="en-GB"/>
        </w:rPr>
        <w:t xml:space="preserve"> Volume 2</w:t>
      </w:r>
      <w:r w:rsidRPr="008376AA">
        <w:rPr>
          <w:i/>
          <w:lang w:val="en-GB"/>
        </w:rPr>
        <w:t>.</w:t>
      </w:r>
      <w:r w:rsidRPr="008376AA">
        <w:rPr>
          <w:lang w:val="en-GB"/>
        </w:rPr>
        <w:t xml:space="preserve"> Berkley: University of California Press.</w:t>
      </w:r>
    </w:p>
    <w:p w14:paraId="10845BFA" w14:textId="4BFA37C1" w:rsidR="000333D1" w:rsidRDefault="000333D1" w:rsidP="008376AA">
      <w:pPr>
        <w:pStyle w:val="Body"/>
        <w:ind w:left="284" w:hanging="284"/>
        <w:rPr>
          <w:lang w:val="en-GB"/>
        </w:rPr>
      </w:pPr>
      <w:proofErr w:type="gramStart"/>
      <w:r w:rsidRPr="008376AA">
        <w:rPr>
          <w:lang w:val="en-GB"/>
        </w:rPr>
        <w:t xml:space="preserve">Wright E.O. (1985) </w:t>
      </w:r>
      <w:hyperlink r:id="rId10" w:anchor="classes" w:history="1">
        <w:r w:rsidRPr="008376AA">
          <w:rPr>
            <w:rStyle w:val="Hyperlink"/>
            <w:i/>
            <w:lang w:val="en-GB"/>
          </w:rPr>
          <w:t>Classes</w:t>
        </w:r>
      </w:hyperlink>
      <w:r w:rsidR="003549DE">
        <w:rPr>
          <w:i/>
          <w:lang w:val="en-GB"/>
        </w:rPr>
        <w:t>.</w:t>
      </w:r>
      <w:proofErr w:type="gramEnd"/>
      <w:r w:rsidRPr="008376AA">
        <w:rPr>
          <w:i/>
          <w:lang w:val="en-GB"/>
        </w:rPr>
        <w:t xml:space="preserve"> </w:t>
      </w:r>
      <w:r w:rsidRPr="008376AA">
        <w:rPr>
          <w:lang w:val="en-GB"/>
        </w:rPr>
        <w:t xml:space="preserve">London: Verso. </w:t>
      </w:r>
    </w:p>
    <w:p w14:paraId="15B4778A" w14:textId="04ECCD7A" w:rsidR="003549DE" w:rsidRPr="008376AA" w:rsidRDefault="003549DE" w:rsidP="008376AA">
      <w:pPr>
        <w:pStyle w:val="Body"/>
        <w:ind w:left="284" w:hanging="284"/>
        <w:rPr>
          <w:lang w:val="en-GB"/>
        </w:rPr>
      </w:pPr>
      <w:r>
        <w:rPr>
          <w:lang w:val="en-GB"/>
        </w:rPr>
        <w:t xml:space="preserve">Young, M. </w:t>
      </w:r>
      <w:r w:rsidRPr="008376AA">
        <w:rPr>
          <w:rFonts w:cs="Helvetica"/>
          <w:color w:val="1C1C1C"/>
        </w:rPr>
        <w:t xml:space="preserve">(1958). </w:t>
      </w:r>
      <w:r w:rsidRPr="00CA0D85">
        <w:rPr>
          <w:rFonts w:cs="Helvetica"/>
          <w:i/>
          <w:iCs/>
          <w:color w:val="1C1C1C"/>
        </w:rPr>
        <w:t>The Rise of the M</w:t>
      </w:r>
      <w:r w:rsidRPr="008376AA">
        <w:rPr>
          <w:rFonts w:cs="Helvetica"/>
          <w:i/>
          <w:iCs/>
          <w:color w:val="1C1C1C"/>
        </w:rPr>
        <w:t>eritocracy, 1870-2033: An essay on education and inequality</w:t>
      </w:r>
      <w:r w:rsidRPr="008376AA">
        <w:rPr>
          <w:rFonts w:cs="Helvetica"/>
          <w:color w:val="1C1C1C"/>
        </w:rPr>
        <w:t>. London: Thames &amp; Hudson.</w:t>
      </w:r>
    </w:p>
    <w:p w14:paraId="3A248D93" w14:textId="77777777" w:rsidR="002267E8" w:rsidRPr="00CA0D85" w:rsidRDefault="002267E8" w:rsidP="008376AA">
      <w:pPr>
        <w:pStyle w:val="Body"/>
        <w:rPr>
          <w:lang w:val="en-GB"/>
        </w:rPr>
      </w:pPr>
    </w:p>
    <w:sectPr w:rsidR="002267E8" w:rsidRPr="00CA0D85" w:rsidSect="002267E8">
      <w:footerReference w:type="default" r:id="rId11"/>
      <w:pgSz w:w="11900" w:h="16840"/>
      <w:pgMar w:top="1440" w:right="1800" w:bottom="1440" w:left="180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ACBFA" w14:textId="77777777" w:rsidR="00E8702D" w:rsidRDefault="00E8702D">
      <w:r>
        <w:separator/>
      </w:r>
    </w:p>
  </w:endnote>
  <w:endnote w:type="continuationSeparator" w:id="0">
    <w:p w14:paraId="72CE01C3" w14:textId="77777777" w:rsidR="00E8702D" w:rsidRDefault="00E87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venir Book">
    <w:panose1 w:val="02000503020000020003"/>
    <w:charset w:val="00"/>
    <w:family w:val="auto"/>
    <w:pitch w:val="variable"/>
    <w:sig w:usb0="800000AF" w:usb1="5000204A" w:usb2="00000000" w:usb3="00000000" w:csb0="0000009B"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Times-Roman">
    <w:altName w:val="Times"/>
    <w:panose1 w:val="00000000000000000000"/>
    <w:charset w:val="4D"/>
    <w:family w:val="roman"/>
    <w:notTrueType/>
    <w:pitch w:val="default"/>
    <w:sig w:usb0="00000003" w:usb1="00000000" w:usb2="00000000" w:usb3="00000000" w:csb0="00000001" w:csb1="00000000"/>
  </w:font>
  <w:font w:name="Party LET">
    <w:altName w:val="Geneva"/>
    <w:charset w:val="00"/>
    <w:family w:val="auto"/>
    <w:pitch w:val="variable"/>
    <w:sig w:usb0="00000003" w:usb1="00000000" w:usb2="00000000" w:usb3="00000000" w:csb0="00000001" w:csb1="00000000"/>
  </w:font>
  <w:font w:name="Frutiger-LightCn-Regular">
    <w:altName w:val="Cambria"/>
    <w:panose1 w:val="00000000000000000000"/>
    <w:charset w:val="4D"/>
    <w:family w:val="swiss"/>
    <w:notTrueType/>
    <w:pitch w:val="default"/>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EAD8" w14:textId="77777777" w:rsidR="00E8702D" w:rsidRDefault="00E8702D">
    <w:pPr>
      <w:pStyle w:val="Footer"/>
      <w:tabs>
        <w:tab w:val="clear" w:pos="8640"/>
        <w:tab w:val="right" w:pos="8280"/>
      </w:tabs>
      <w:jc w:val="right"/>
    </w:pPr>
    <w:r>
      <w:fldChar w:fldCharType="begin"/>
    </w:r>
    <w:r>
      <w:instrText xml:space="preserve"> PAGE </w:instrText>
    </w:r>
    <w:r>
      <w:fldChar w:fldCharType="separate"/>
    </w:r>
    <w:r w:rsidR="00B9047C">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581BE4" w14:textId="77777777" w:rsidR="00E8702D" w:rsidRDefault="00E8702D">
      <w:r>
        <w:separator/>
      </w:r>
    </w:p>
  </w:footnote>
  <w:footnote w:type="continuationSeparator" w:id="0">
    <w:p w14:paraId="09B00727" w14:textId="77777777" w:rsidR="00E8702D" w:rsidRDefault="00E8702D">
      <w:r>
        <w:continuationSeparator/>
      </w:r>
    </w:p>
  </w:footnote>
  <w:footnote w:type="continuationNotice" w:id="1">
    <w:p w14:paraId="7A660F4D" w14:textId="77777777" w:rsidR="00E8702D" w:rsidRDefault="00E8702D"/>
  </w:footnote>
  <w:footnote w:id="2">
    <w:p w14:paraId="6BB40C7C" w14:textId="32860657" w:rsidR="0034182E" w:rsidRDefault="0034182E">
      <w:pPr>
        <w:pStyle w:val="FootnoteText"/>
      </w:pPr>
      <w:ins w:id="3" w:author="Author">
        <w:r>
          <w:rPr>
            <w:rStyle w:val="FootnoteReference"/>
          </w:rPr>
          <w:footnoteRef/>
        </w:r>
        <w:r>
          <w:t xml:space="preserve"> Cardiff University School of Social Sciences</w:t>
        </w:r>
      </w:ins>
    </w:p>
  </w:footnote>
  <w:footnote w:id="3">
    <w:p w14:paraId="7FE2066B" w14:textId="726D9BD5" w:rsidR="0034182E" w:rsidRDefault="0034182E">
      <w:pPr>
        <w:pStyle w:val="FootnoteText"/>
      </w:pPr>
      <w:ins w:id="5" w:author="Author">
        <w:r>
          <w:rPr>
            <w:rStyle w:val="FootnoteReference"/>
          </w:rPr>
          <w:footnoteRef/>
        </w:r>
        <w:r>
          <w:t xml:space="preserve"> University of Leicester </w:t>
        </w:r>
      </w:ins>
    </w:p>
  </w:footnote>
  <w:footnote w:id="4">
    <w:p w14:paraId="28626FDF" w14:textId="26559FB4" w:rsidR="00E8702D" w:rsidRDefault="00E8702D">
      <w:pPr>
        <w:pStyle w:val="FootnoteText"/>
      </w:pPr>
      <w:r>
        <w:rPr>
          <w:rStyle w:val="FootnoteReference"/>
        </w:rPr>
        <w:footnoteRef/>
      </w:r>
      <w:r>
        <w:t xml:space="preserve"> </w:t>
      </w:r>
      <w:r w:rsidRPr="00AC6E1D">
        <w:rPr>
          <w:sz w:val="22"/>
          <w:szCs w:val="22"/>
        </w:rPr>
        <w:t>Figures from the Brookings institute for the period since 1998 imply the top 1% has got richer, with the top 0.1% getting even more rich and the top 0.01% doing best.</w:t>
      </w:r>
    </w:p>
  </w:footnote>
  <w:footnote w:id="5">
    <w:p w14:paraId="1E50D448" w14:textId="20B2C9D7" w:rsidR="00E8702D" w:rsidRDefault="00E8702D" w:rsidP="0014442B">
      <w:pPr>
        <w:pStyle w:val="FootnoteText"/>
      </w:pPr>
      <w:r>
        <w:rPr>
          <w:rStyle w:val="FootnoteReference"/>
        </w:rPr>
        <w:footnoteRef/>
      </w:r>
      <w:r>
        <w:t xml:space="preserve"> </w:t>
      </w:r>
      <w:r>
        <w:rPr>
          <w:sz w:val="22"/>
          <w:szCs w:val="22"/>
          <w:lang w:val="en-GB"/>
        </w:rPr>
        <w:t>Notably B</w:t>
      </w:r>
      <w:r w:rsidRPr="004A31EF">
        <w:rPr>
          <w:sz w:val="22"/>
          <w:szCs w:val="22"/>
          <w:lang w:val="en-GB"/>
        </w:rPr>
        <w:t>ecker (200</w:t>
      </w:r>
      <w:r>
        <w:rPr>
          <w:sz w:val="22"/>
          <w:szCs w:val="22"/>
          <w:lang w:val="en-GB"/>
        </w:rPr>
        <w:t>9) favours</w:t>
      </w:r>
      <w:r w:rsidRPr="004A31EF">
        <w:rPr>
          <w:sz w:val="22"/>
          <w:szCs w:val="22"/>
          <w:lang w:val="en-GB"/>
        </w:rPr>
        <w:t xml:space="preserve"> Bourdieu’</w:t>
      </w:r>
      <w:r>
        <w:rPr>
          <w:sz w:val="22"/>
          <w:szCs w:val="22"/>
          <w:lang w:val="en-GB"/>
        </w:rPr>
        <w:t>s use of world over</w:t>
      </w:r>
      <w:r w:rsidRPr="004A31EF">
        <w:rPr>
          <w:sz w:val="22"/>
          <w:szCs w:val="22"/>
          <w:lang w:val="en-GB"/>
        </w:rPr>
        <w:t xml:space="preserve"> his concept of field.</w:t>
      </w:r>
    </w:p>
  </w:footnote>
  <w:footnote w:id="6">
    <w:p w14:paraId="0D8F0F6A" w14:textId="77777777" w:rsidR="00E8702D" w:rsidRPr="00B45BF3" w:rsidRDefault="00E8702D" w:rsidP="002578B3">
      <w:pPr>
        <w:pStyle w:val="FootnoteText"/>
        <w:rPr>
          <w:sz w:val="22"/>
          <w:szCs w:val="22"/>
        </w:rPr>
      </w:pPr>
      <w:r>
        <w:rPr>
          <w:vertAlign w:val="superscript"/>
        </w:rPr>
        <w:footnoteRef/>
      </w:r>
      <w:r>
        <w:rPr>
          <w:rFonts w:ascii="Avenir Book"/>
          <w:sz w:val="20"/>
          <w:szCs w:val="20"/>
        </w:rPr>
        <w:t xml:space="preserve"> </w:t>
      </w:r>
      <w:r w:rsidRPr="00B45BF3">
        <w:rPr>
          <w:sz w:val="22"/>
          <w:szCs w:val="22"/>
        </w:rPr>
        <w:t xml:space="preserve">Our ethnographies </w:t>
      </w:r>
      <w:r w:rsidRPr="00B41519">
        <w:rPr>
          <w:sz w:val="22"/>
          <w:szCs w:val="22"/>
        </w:rPr>
        <w:t xml:space="preserve">of the shifting ethos of management </w:t>
      </w:r>
      <w:r>
        <w:rPr>
          <w:sz w:val="22"/>
          <w:szCs w:val="22"/>
        </w:rPr>
        <w:t xml:space="preserve">and </w:t>
      </w:r>
      <w:r w:rsidRPr="00B41519">
        <w:rPr>
          <w:sz w:val="22"/>
          <w:szCs w:val="22"/>
        </w:rPr>
        <w:t xml:space="preserve">care in the NHS </w:t>
      </w:r>
      <w:r w:rsidRPr="00B45BF3">
        <w:rPr>
          <w:sz w:val="22"/>
          <w:szCs w:val="22"/>
        </w:rPr>
        <w:t>(Author 1</w:t>
      </w:r>
      <w:r>
        <w:rPr>
          <w:sz w:val="22"/>
          <w:szCs w:val="22"/>
        </w:rPr>
        <w:t>, 1999; 2000; 2001</w:t>
      </w:r>
      <w:r w:rsidRPr="00B45BF3">
        <w:rPr>
          <w:sz w:val="22"/>
          <w:szCs w:val="22"/>
        </w:rPr>
        <w:t>; Author 2</w:t>
      </w:r>
      <w:r>
        <w:rPr>
          <w:sz w:val="22"/>
          <w:szCs w:val="22"/>
        </w:rPr>
        <w:t>,</w:t>
      </w:r>
      <w:r w:rsidRPr="00B45BF3">
        <w:rPr>
          <w:sz w:val="22"/>
          <w:szCs w:val="22"/>
        </w:rPr>
        <w:t xml:space="preserve"> 1995, 1998, 1999, 2001, 2004a) show how this sense of precariousness extends to so-called employees (e.g. nurses, doctors, managers) </w:t>
      </w:r>
      <w:r w:rsidRPr="00715D3A">
        <w:rPr>
          <w:sz w:val="22"/>
          <w:szCs w:val="22"/>
        </w:rPr>
        <w:t>as well as</w:t>
      </w:r>
      <w:r w:rsidRPr="00B45BF3">
        <w:rPr>
          <w:sz w:val="22"/>
          <w:szCs w:val="22"/>
        </w:rPr>
        <w:t xml:space="preserve"> so-called ‘consumers’ (e.g. customers, patients).  </w:t>
      </w:r>
    </w:p>
    <w:p w14:paraId="444EFF9E" w14:textId="77777777" w:rsidR="00E8702D" w:rsidRPr="00B41519" w:rsidRDefault="00E8702D" w:rsidP="002578B3">
      <w:pPr>
        <w:pStyle w:val="FootnoteText"/>
        <w:rPr>
          <w:sz w:val="22"/>
          <w:szCs w:val="22"/>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7E8"/>
    <w:rsid w:val="00000077"/>
    <w:rsid w:val="000000B5"/>
    <w:rsid w:val="000031F9"/>
    <w:rsid w:val="0001057D"/>
    <w:rsid w:val="000113D1"/>
    <w:rsid w:val="0001328C"/>
    <w:rsid w:val="00015838"/>
    <w:rsid w:val="000300C3"/>
    <w:rsid w:val="000333D1"/>
    <w:rsid w:val="000348D8"/>
    <w:rsid w:val="00047E0A"/>
    <w:rsid w:val="00054968"/>
    <w:rsid w:val="00072B9E"/>
    <w:rsid w:val="00073967"/>
    <w:rsid w:val="000808BC"/>
    <w:rsid w:val="00082D9A"/>
    <w:rsid w:val="00085AC0"/>
    <w:rsid w:val="0009416F"/>
    <w:rsid w:val="00094AED"/>
    <w:rsid w:val="000A2D21"/>
    <w:rsid w:val="000B4045"/>
    <w:rsid w:val="000B43B4"/>
    <w:rsid w:val="000B5913"/>
    <w:rsid w:val="000B6A8B"/>
    <w:rsid w:val="000B7AB7"/>
    <w:rsid w:val="000C19C2"/>
    <w:rsid w:val="000C3E42"/>
    <w:rsid w:val="000D568D"/>
    <w:rsid w:val="000D5711"/>
    <w:rsid w:val="000D7793"/>
    <w:rsid w:val="000E6B97"/>
    <w:rsid w:val="00101987"/>
    <w:rsid w:val="00103551"/>
    <w:rsid w:val="00103AC5"/>
    <w:rsid w:val="0010458A"/>
    <w:rsid w:val="001139E4"/>
    <w:rsid w:val="001142D6"/>
    <w:rsid w:val="00117152"/>
    <w:rsid w:val="00120F2E"/>
    <w:rsid w:val="00122444"/>
    <w:rsid w:val="00134D4E"/>
    <w:rsid w:val="00142195"/>
    <w:rsid w:val="00144204"/>
    <w:rsid w:val="0014442B"/>
    <w:rsid w:val="00145EED"/>
    <w:rsid w:val="00147892"/>
    <w:rsid w:val="00147F5C"/>
    <w:rsid w:val="00157EB0"/>
    <w:rsid w:val="0016042A"/>
    <w:rsid w:val="00161F10"/>
    <w:rsid w:val="001813DC"/>
    <w:rsid w:val="00181FE6"/>
    <w:rsid w:val="00182A37"/>
    <w:rsid w:val="0019131C"/>
    <w:rsid w:val="001A1E96"/>
    <w:rsid w:val="001A4C20"/>
    <w:rsid w:val="001A6FDE"/>
    <w:rsid w:val="001B3D7A"/>
    <w:rsid w:val="001B4DE8"/>
    <w:rsid w:val="001B4DF4"/>
    <w:rsid w:val="001D2A1F"/>
    <w:rsid w:val="001E0588"/>
    <w:rsid w:val="001F0233"/>
    <w:rsid w:val="001F323D"/>
    <w:rsid w:val="0020148B"/>
    <w:rsid w:val="00204DDF"/>
    <w:rsid w:val="00213090"/>
    <w:rsid w:val="00213B8F"/>
    <w:rsid w:val="00221F4F"/>
    <w:rsid w:val="002267E8"/>
    <w:rsid w:val="00231991"/>
    <w:rsid w:val="00234887"/>
    <w:rsid w:val="00235327"/>
    <w:rsid w:val="002361A8"/>
    <w:rsid w:val="002372B5"/>
    <w:rsid w:val="002431C0"/>
    <w:rsid w:val="00251EB9"/>
    <w:rsid w:val="002578B3"/>
    <w:rsid w:val="00260D3E"/>
    <w:rsid w:val="00272317"/>
    <w:rsid w:val="002749B8"/>
    <w:rsid w:val="00286FD5"/>
    <w:rsid w:val="002919C1"/>
    <w:rsid w:val="002A0F59"/>
    <w:rsid w:val="002A39E3"/>
    <w:rsid w:val="002F1CDD"/>
    <w:rsid w:val="0030056C"/>
    <w:rsid w:val="0030373A"/>
    <w:rsid w:val="00304784"/>
    <w:rsid w:val="00307BB6"/>
    <w:rsid w:val="00311C1B"/>
    <w:rsid w:val="00314A52"/>
    <w:rsid w:val="00315AA2"/>
    <w:rsid w:val="00315C6E"/>
    <w:rsid w:val="00321A78"/>
    <w:rsid w:val="003222C5"/>
    <w:rsid w:val="0032251D"/>
    <w:rsid w:val="00337741"/>
    <w:rsid w:val="00340877"/>
    <w:rsid w:val="00340DDD"/>
    <w:rsid w:val="0034182E"/>
    <w:rsid w:val="0034477E"/>
    <w:rsid w:val="003549DE"/>
    <w:rsid w:val="00364602"/>
    <w:rsid w:val="00370C78"/>
    <w:rsid w:val="003778A7"/>
    <w:rsid w:val="00382F68"/>
    <w:rsid w:val="003836BE"/>
    <w:rsid w:val="0039005E"/>
    <w:rsid w:val="00390289"/>
    <w:rsid w:val="00390CBA"/>
    <w:rsid w:val="00393787"/>
    <w:rsid w:val="00397911"/>
    <w:rsid w:val="003A2BCD"/>
    <w:rsid w:val="003B3C1D"/>
    <w:rsid w:val="003C071B"/>
    <w:rsid w:val="003C5566"/>
    <w:rsid w:val="003C7646"/>
    <w:rsid w:val="003D45C5"/>
    <w:rsid w:val="003D79A1"/>
    <w:rsid w:val="003E2AA7"/>
    <w:rsid w:val="003F1FD8"/>
    <w:rsid w:val="003F346D"/>
    <w:rsid w:val="004036CB"/>
    <w:rsid w:val="004059E7"/>
    <w:rsid w:val="00407F78"/>
    <w:rsid w:val="004105F8"/>
    <w:rsid w:val="00416C36"/>
    <w:rsid w:val="00420F26"/>
    <w:rsid w:val="004220BC"/>
    <w:rsid w:val="00425A83"/>
    <w:rsid w:val="0043217B"/>
    <w:rsid w:val="00436383"/>
    <w:rsid w:val="00440371"/>
    <w:rsid w:val="00443601"/>
    <w:rsid w:val="00444629"/>
    <w:rsid w:val="00453B23"/>
    <w:rsid w:val="004541D6"/>
    <w:rsid w:val="00454AAA"/>
    <w:rsid w:val="0046112E"/>
    <w:rsid w:val="0047206F"/>
    <w:rsid w:val="004728D4"/>
    <w:rsid w:val="00472B82"/>
    <w:rsid w:val="00472FE4"/>
    <w:rsid w:val="0048524A"/>
    <w:rsid w:val="00485908"/>
    <w:rsid w:val="004923DE"/>
    <w:rsid w:val="00497BA7"/>
    <w:rsid w:val="004A1C12"/>
    <w:rsid w:val="004A7CC0"/>
    <w:rsid w:val="004C034E"/>
    <w:rsid w:val="004C3682"/>
    <w:rsid w:val="004C467C"/>
    <w:rsid w:val="004C469D"/>
    <w:rsid w:val="004D2541"/>
    <w:rsid w:val="004D596A"/>
    <w:rsid w:val="004D7DAE"/>
    <w:rsid w:val="004E1629"/>
    <w:rsid w:val="004E4D52"/>
    <w:rsid w:val="00500927"/>
    <w:rsid w:val="0050698B"/>
    <w:rsid w:val="005207EB"/>
    <w:rsid w:val="005223C3"/>
    <w:rsid w:val="00523CB8"/>
    <w:rsid w:val="005310F0"/>
    <w:rsid w:val="0053264F"/>
    <w:rsid w:val="005333BF"/>
    <w:rsid w:val="00536D21"/>
    <w:rsid w:val="005402AB"/>
    <w:rsid w:val="00540323"/>
    <w:rsid w:val="00543B1D"/>
    <w:rsid w:val="005457B4"/>
    <w:rsid w:val="005545AF"/>
    <w:rsid w:val="005566F8"/>
    <w:rsid w:val="005649DE"/>
    <w:rsid w:val="005714D8"/>
    <w:rsid w:val="00574C16"/>
    <w:rsid w:val="00576839"/>
    <w:rsid w:val="00580FC3"/>
    <w:rsid w:val="005848EF"/>
    <w:rsid w:val="005907CE"/>
    <w:rsid w:val="00594F98"/>
    <w:rsid w:val="005A2FA5"/>
    <w:rsid w:val="005A32B9"/>
    <w:rsid w:val="005A4A82"/>
    <w:rsid w:val="005A4DF9"/>
    <w:rsid w:val="005B011B"/>
    <w:rsid w:val="005B13CC"/>
    <w:rsid w:val="005B1A03"/>
    <w:rsid w:val="005B5E29"/>
    <w:rsid w:val="005C65DC"/>
    <w:rsid w:val="005C6F34"/>
    <w:rsid w:val="005D1034"/>
    <w:rsid w:val="005D311D"/>
    <w:rsid w:val="005E2303"/>
    <w:rsid w:val="005E5894"/>
    <w:rsid w:val="005E72FB"/>
    <w:rsid w:val="005F0631"/>
    <w:rsid w:val="006003FF"/>
    <w:rsid w:val="00613C62"/>
    <w:rsid w:val="00614533"/>
    <w:rsid w:val="00620FD5"/>
    <w:rsid w:val="00641C8E"/>
    <w:rsid w:val="00641F27"/>
    <w:rsid w:val="006451F0"/>
    <w:rsid w:val="0065088B"/>
    <w:rsid w:val="00661594"/>
    <w:rsid w:val="00661D22"/>
    <w:rsid w:val="00663348"/>
    <w:rsid w:val="006651EC"/>
    <w:rsid w:val="006672E6"/>
    <w:rsid w:val="00670C3B"/>
    <w:rsid w:val="0067702D"/>
    <w:rsid w:val="00681E56"/>
    <w:rsid w:val="00687E5C"/>
    <w:rsid w:val="00690928"/>
    <w:rsid w:val="00690959"/>
    <w:rsid w:val="006A10ED"/>
    <w:rsid w:val="006A157D"/>
    <w:rsid w:val="006A16A4"/>
    <w:rsid w:val="006A1FD2"/>
    <w:rsid w:val="006A3895"/>
    <w:rsid w:val="006B1D96"/>
    <w:rsid w:val="006B518D"/>
    <w:rsid w:val="006C01A3"/>
    <w:rsid w:val="006C1910"/>
    <w:rsid w:val="006C1B56"/>
    <w:rsid w:val="006D0DA7"/>
    <w:rsid w:val="006D25C0"/>
    <w:rsid w:val="006D5E7F"/>
    <w:rsid w:val="006E2096"/>
    <w:rsid w:val="006E737F"/>
    <w:rsid w:val="006F5549"/>
    <w:rsid w:val="006F69D3"/>
    <w:rsid w:val="00700E41"/>
    <w:rsid w:val="00704552"/>
    <w:rsid w:val="00706840"/>
    <w:rsid w:val="007105E7"/>
    <w:rsid w:val="00721328"/>
    <w:rsid w:val="00724423"/>
    <w:rsid w:val="007303DF"/>
    <w:rsid w:val="00730EE5"/>
    <w:rsid w:val="00734787"/>
    <w:rsid w:val="007361CF"/>
    <w:rsid w:val="0074291E"/>
    <w:rsid w:val="0074572F"/>
    <w:rsid w:val="00746C10"/>
    <w:rsid w:val="00746CD5"/>
    <w:rsid w:val="00752096"/>
    <w:rsid w:val="0075402C"/>
    <w:rsid w:val="00763CEB"/>
    <w:rsid w:val="00772F61"/>
    <w:rsid w:val="0077450C"/>
    <w:rsid w:val="007778B7"/>
    <w:rsid w:val="0078082C"/>
    <w:rsid w:val="007841AD"/>
    <w:rsid w:val="00784B55"/>
    <w:rsid w:val="00791C41"/>
    <w:rsid w:val="00792D7F"/>
    <w:rsid w:val="0079301A"/>
    <w:rsid w:val="00794A95"/>
    <w:rsid w:val="007A15B0"/>
    <w:rsid w:val="007B0CE9"/>
    <w:rsid w:val="007B34C4"/>
    <w:rsid w:val="007B6D2F"/>
    <w:rsid w:val="007C1121"/>
    <w:rsid w:val="007C2678"/>
    <w:rsid w:val="007C69B8"/>
    <w:rsid w:val="007C6B96"/>
    <w:rsid w:val="007D6DBB"/>
    <w:rsid w:val="007E00C4"/>
    <w:rsid w:val="007E2F8F"/>
    <w:rsid w:val="007E4C0E"/>
    <w:rsid w:val="007E5AD7"/>
    <w:rsid w:val="007E7517"/>
    <w:rsid w:val="007F0C67"/>
    <w:rsid w:val="007F111B"/>
    <w:rsid w:val="007F36E6"/>
    <w:rsid w:val="00801109"/>
    <w:rsid w:val="00803AEF"/>
    <w:rsid w:val="0080635B"/>
    <w:rsid w:val="00807739"/>
    <w:rsid w:val="00807C4D"/>
    <w:rsid w:val="00812188"/>
    <w:rsid w:val="00813A4E"/>
    <w:rsid w:val="00815051"/>
    <w:rsid w:val="00816692"/>
    <w:rsid w:val="008226C5"/>
    <w:rsid w:val="00824504"/>
    <w:rsid w:val="00825448"/>
    <w:rsid w:val="00827699"/>
    <w:rsid w:val="0082789B"/>
    <w:rsid w:val="00827C05"/>
    <w:rsid w:val="00830A21"/>
    <w:rsid w:val="00833A34"/>
    <w:rsid w:val="00835AB7"/>
    <w:rsid w:val="008376AA"/>
    <w:rsid w:val="00837D9A"/>
    <w:rsid w:val="00842796"/>
    <w:rsid w:val="0084370F"/>
    <w:rsid w:val="00843DB2"/>
    <w:rsid w:val="00853308"/>
    <w:rsid w:val="00853707"/>
    <w:rsid w:val="00853740"/>
    <w:rsid w:val="0085616F"/>
    <w:rsid w:val="00856601"/>
    <w:rsid w:val="008656B9"/>
    <w:rsid w:val="00871419"/>
    <w:rsid w:val="00877210"/>
    <w:rsid w:val="00890A55"/>
    <w:rsid w:val="00891671"/>
    <w:rsid w:val="008967DE"/>
    <w:rsid w:val="008A2810"/>
    <w:rsid w:val="008B1EF0"/>
    <w:rsid w:val="008B22F4"/>
    <w:rsid w:val="008B2730"/>
    <w:rsid w:val="008B4BE5"/>
    <w:rsid w:val="008B4FBA"/>
    <w:rsid w:val="008C026F"/>
    <w:rsid w:val="008C436F"/>
    <w:rsid w:val="008C565B"/>
    <w:rsid w:val="008D2F23"/>
    <w:rsid w:val="008D3C5B"/>
    <w:rsid w:val="008D6236"/>
    <w:rsid w:val="008E39FF"/>
    <w:rsid w:val="008E4FC8"/>
    <w:rsid w:val="008E52BF"/>
    <w:rsid w:val="008F2A72"/>
    <w:rsid w:val="009005FE"/>
    <w:rsid w:val="0090300C"/>
    <w:rsid w:val="00915650"/>
    <w:rsid w:val="00921C11"/>
    <w:rsid w:val="00936689"/>
    <w:rsid w:val="00940ADA"/>
    <w:rsid w:val="00957E0A"/>
    <w:rsid w:val="00963E35"/>
    <w:rsid w:val="00966614"/>
    <w:rsid w:val="009717DE"/>
    <w:rsid w:val="00973984"/>
    <w:rsid w:val="009778D7"/>
    <w:rsid w:val="0098306B"/>
    <w:rsid w:val="009863B3"/>
    <w:rsid w:val="00995F2D"/>
    <w:rsid w:val="009A27FC"/>
    <w:rsid w:val="009A3473"/>
    <w:rsid w:val="009A7BB2"/>
    <w:rsid w:val="009C3B0D"/>
    <w:rsid w:val="009C4C2A"/>
    <w:rsid w:val="009D1550"/>
    <w:rsid w:val="009E743C"/>
    <w:rsid w:val="009F1773"/>
    <w:rsid w:val="009F40CE"/>
    <w:rsid w:val="00A07A98"/>
    <w:rsid w:val="00A12DA6"/>
    <w:rsid w:val="00A12DAE"/>
    <w:rsid w:val="00A2097D"/>
    <w:rsid w:val="00A27C35"/>
    <w:rsid w:val="00A3230F"/>
    <w:rsid w:val="00A33141"/>
    <w:rsid w:val="00A33C88"/>
    <w:rsid w:val="00A42370"/>
    <w:rsid w:val="00A45344"/>
    <w:rsid w:val="00A51940"/>
    <w:rsid w:val="00A51C86"/>
    <w:rsid w:val="00A5389D"/>
    <w:rsid w:val="00A62A45"/>
    <w:rsid w:val="00A77D31"/>
    <w:rsid w:val="00A83265"/>
    <w:rsid w:val="00A90208"/>
    <w:rsid w:val="00AA002D"/>
    <w:rsid w:val="00AA1E49"/>
    <w:rsid w:val="00AA340B"/>
    <w:rsid w:val="00AA6DDD"/>
    <w:rsid w:val="00AB0D10"/>
    <w:rsid w:val="00AB5E46"/>
    <w:rsid w:val="00AC4353"/>
    <w:rsid w:val="00AC4E1A"/>
    <w:rsid w:val="00AC6E1D"/>
    <w:rsid w:val="00AC74FC"/>
    <w:rsid w:val="00AC7733"/>
    <w:rsid w:val="00B03714"/>
    <w:rsid w:val="00B14004"/>
    <w:rsid w:val="00B14FE8"/>
    <w:rsid w:val="00B176F7"/>
    <w:rsid w:val="00B24A70"/>
    <w:rsid w:val="00B25C9B"/>
    <w:rsid w:val="00B30357"/>
    <w:rsid w:val="00B31B67"/>
    <w:rsid w:val="00B33721"/>
    <w:rsid w:val="00B36661"/>
    <w:rsid w:val="00B36820"/>
    <w:rsid w:val="00B37DDE"/>
    <w:rsid w:val="00B41519"/>
    <w:rsid w:val="00B44A64"/>
    <w:rsid w:val="00B479B0"/>
    <w:rsid w:val="00B5086B"/>
    <w:rsid w:val="00B536E7"/>
    <w:rsid w:val="00B5383B"/>
    <w:rsid w:val="00B62CED"/>
    <w:rsid w:val="00B651A7"/>
    <w:rsid w:val="00B66901"/>
    <w:rsid w:val="00B77B33"/>
    <w:rsid w:val="00B9047C"/>
    <w:rsid w:val="00B91EC0"/>
    <w:rsid w:val="00B9241D"/>
    <w:rsid w:val="00B95F94"/>
    <w:rsid w:val="00BB1891"/>
    <w:rsid w:val="00BB3E04"/>
    <w:rsid w:val="00BC265A"/>
    <w:rsid w:val="00BC506B"/>
    <w:rsid w:val="00BC57F6"/>
    <w:rsid w:val="00BC7E0C"/>
    <w:rsid w:val="00BD1594"/>
    <w:rsid w:val="00BD17A2"/>
    <w:rsid w:val="00BD616C"/>
    <w:rsid w:val="00BE15D0"/>
    <w:rsid w:val="00BE17E1"/>
    <w:rsid w:val="00BF01A1"/>
    <w:rsid w:val="00BF2609"/>
    <w:rsid w:val="00BF79D4"/>
    <w:rsid w:val="00C0346D"/>
    <w:rsid w:val="00C17D7F"/>
    <w:rsid w:val="00C201F5"/>
    <w:rsid w:val="00C310DC"/>
    <w:rsid w:val="00C3291F"/>
    <w:rsid w:val="00C337C3"/>
    <w:rsid w:val="00C33FED"/>
    <w:rsid w:val="00C359AD"/>
    <w:rsid w:val="00C3749D"/>
    <w:rsid w:val="00C459C3"/>
    <w:rsid w:val="00C5055C"/>
    <w:rsid w:val="00C604B9"/>
    <w:rsid w:val="00C647B0"/>
    <w:rsid w:val="00C66C9F"/>
    <w:rsid w:val="00C67A94"/>
    <w:rsid w:val="00C7093C"/>
    <w:rsid w:val="00C71EEE"/>
    <w:rsid w:val="00C73DB5"/>
    <w:rsid w:val="00C74734"/>
    <w:rsid w:val="00C74EE3"/>
    <w:rsid w:val="00C7618F"/>
    <w:rsid w:val="00C77412"/>
    <w:rsid w:val="00C9026C"/>
    <w:rsid w:val="00CA0D85"/>
    <w:rsid w:val="00CA1449"/>
    <w:rsid w:val="00CB21DC"/>
    <w:rsid w:val="00CB282C"/>
    <w:rsid w:val="00CB6623"/>
    <w:rsid w:val="00CC6BFC"/>
    <w:rsid w:val="00CD070F"/>
    <w:rsid w:val="00CD53D4"/>
    <w:rsid w:val="00CD6601"/>
    <w:rsid w:val="00CD7E7C"/>
    <w:rsid w:val="00CE6C91"/>
    <w:rsid w:val="00CF2BBE"/>
    <w:rsid w:val="00CF3DF9"/>
    <w:rsid w:val="00CF4A71"/>
    <w:rsid w:val="00CF5200"/>
    <w:rsid w:val="00CF5269"/>
    <w:rsid w:val="00D046CD"/>
    <w:rsid w:val="00D11C3B"/>
    <w:rsid w:val="00D120DF"/>
    <w:rsid w:val="00D14646"/>
    <w:rsid w:val="00D14D3D"/>
    <w:rsid w:val="00D16415"/>
    <w:rsid w:val="00D16C9E"/>
    <w:rsid w:val="00D17E7A"/>
    <w:rsid w:val="00D215A7"/>
    <w:rsid w:val="00D26C5B"/>
    <w:rsid w:val="00D345B8"/>
    <w:rsid w:val="00D37AEE"/>
    <w:rsid w:val="00D427C1"/>
    <w:rsid w:val="00D50FEB"/>
    <w:rsid w:val="00D52671"/>
    <w:rsid w:val="00D528F0"/>
    <w:rsid w:val="00D52DEF"/>
    <w:rsid w:val="00D60DA7"/>
    <w:rsid w:val="00D65355"/>
    <w:rsid w:val="00D75847"/>
    <w:rsid w:val="00D7662F"/>
    <w:rsid w:val="00D81AAA"/>
    <w:rsid w:val="00D81BAE"/>
    <w:rsid w:val="00D81C7C"/>
    <w:rsid w:val="00D82D03"/>
    <w:rsid w:val="00D91E74"/>
    <w:rsid w:val="00D95108"/>
    <w:rsid w:val="00D95853"/>
    <w:rsid w:val="00D95CA1"/>
    <w:rsid w:val="00D96820"/>
    <w:rsid w:val="00D97B04"/>
    <w:rsid w:val="00DA14A3"/>
    <w:rsid w:val="00DB10B9"/>
    <w:rsid w:val="00DC3970"/>
    <w:rsid w:val="00DC438A"/>
    <w:rsid w:val="00DC5F28"/>
    <w:rsid w:val="00DD1FD0"/>
    <w:rsid w:val="00DE354D"/>
    <w:rsid w:val="00DE70AE"/>
    <w:rsid w:val="00DF3195"/>
    <w:rsid w:val="00E00483"/>
    <w:rsid w:val="00E01904"/>
    <w:rsid w:val="00E0791C"/>
    <w:rsid w:val="00E10266"/>
    <w:rsid w:val="00E12331"/>
    <w:rsid w:val="00E2397F"/>
    <w:rsid w:val="00E23FF7"/>
    <w:rsid w:val="00E322C6"/>
    <w:rsid w:val="00E35B27"/>
    <w:rsid w:val="00E36107"/>
    <w:rsid w:val="00E368F2"/>
    <w:rsid w:val="00E400E9"/>
    <w:rsid w:val="00E54B8C"/>
    <w:rsid w:val="00E66B89"/>
    <w:rsid w:val="00E77ADE"/>
    <w:rsid w:val="00E86362"/>
    <w:rsid w:val="00E8702D"/>
    <w:rsid w:val="00E912AC"/>
    <w:rsid w:val="00E9239C"/>
    <w:rsid w:val="00EA25DE"/>
    <w:rsid w:val="00EB15D1"/>
    <w:rsid w:val="00EB4013"/>
    <w:rsid w:val="00EB580A"/>
    <w:rsid w:val="00ED7C66"/>
    <w:rsid w:val="00EE38B3"/>
    <w:rsid w:val="00EE6FFB"/>
    <w:rsid w:val="00F00528"/>
    <w:rsid w:val="00F0768D"/>
    <w:rsid w:val="00F07D12"/>
    <w:rsid w:val="00F1167D"/>
    <w:rsid w:val="00F14DF0"/>
    <w:rsid w:val="00F15A3A"/>
    <w:rsid w:val="00F25112"/>
    <w:rsid w:val="00F252B6"/>
    <w:rsid w:val="00F554E8"/>
    <w:rsid w:val="00F55635"/>
    <w:rsid w:val="00F621AF"/>
    <w:rsid w:val="00F71A87"/>
    <w:rsid w:val="00F74683"/>
    <w:rsid w:val="00F74D8D"/>
    <w:rsid w:val="00F76C44"/>
    <w:rsid w:val="00F80700"/>
    <w:rsid w:val="00F96DB6"/>
    <w:rsid w:val="00FA713A"/>
    <w:rsid w:val="00FA7A14"/>
    <w:rsid w:val="00FB09EB"/>
    <w:rsid w:val="00FB2E92"/>
    <w:rsid w:val="00FB6982"/>
    <w:rsid w:val="00FC2C04"/>
    <w:rsid w:val="00FD1DCF"/>
    <w:rsid w:val="00FE2A76"/>
    <w:rsid w:val="00FE4018"/>
    <w:rsid w:val="00FE713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AC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267E8"/>
    <w:rPr>
      <w:sz w:val="24"/>
      <w:szCs w:val="24"/>
    </w:rPr>
  </w:style>
  <w:style w:type="paragraph" w:styleId="Heading1">
    <w:name w:val="heading 1"/>
    <w:basedOn w:val="Normal"/>
    <w:link w:val="Heading1Char"/>
    <w:uiPriority w:val="9"/>
    <w:rsid w:val="000333D1"/>
    <w:pPr>
      <w:pBdr>
        <w:top w:val="none" w:sz="0" w:space="0" w:color="auto"/>
        <w:left w:val="none" w:sz="0" w:space="0" w:color="auto"/>
        <w:bottom w:val="none" w:sz="0" w:space="0" w:color="auto"/>
        <w:right w:val="none" w:sz="0" w:space="0" w:color="auto"/>
        <w:between w:val="none" w:sz="0" w:space="0" w:color="auto"/>
        <w:bar w:val="none" w:sz="0" w:color="auto"/>
      </w:pBdr>
      <w:spacing w:beforeLines="1" w:afterLines="1"/>
      <w:outlineLvl w:val="0"/>
    </w:pPr>
    <w:rPr>
      <w:rFonts w:ascii="Times" w:eastAsiaTheme="minorHAnsi" w:hAnsi="Times" w:cstheme="minorBidi"/>
      <w:b/>
      <w:kern w:val="36"/>
      <w:sz w:val="48"/>
      <w:szCs w:val="20"/>
      <w:bdr w:val="none" w:sz="0" w:space="0" w:color="auto"/>
      <w:lang w:val="en-GB"/>
    </w:rPr>
  </w:style>
  <w:style w:type="paragraph" w:styleId="Heading2">
    <w:name w:val="heading 2"/>
    <w:basedOn w:val="Normal"/>
    <w:next w:val="Normal"/>
    <w:link w:val="Heading2Char"/>
    <w:uiPriority w:val="9"/>
    <w:unhideWhenUsed/>
    <w:qFormat/>
    <w:rsid w:val="000333D1"/>
    <w:pPr>
      <w:keepNext/>
      <w:keepLines/>
      <w:spacing w:before="200"/>
      <w:outlineLvl w:val="1"/>
    </w:pPr>
    <w:rPr>
      <w:rFonts w:asciiTheme="majorHAnsi" w:eastAsiaTheme="majorEastAsia" w:hAnsiTheme="majorHAnsi" w:cstheme="majorBidi"/>
      <w:b/>
      <w:bCs/>
      <w:color w:val="499BC9" w:themeColor="accent1"/>
      <w:sz w:val="26"/>
      <w:szCs w:val="26"/>
    </w:rPr>
  </w:style>
  <w:style w:type="paragraph" w:styleId="Heading3">
    <w:name w:val="heading 3"/>
    <w:basedOn w:val="Normal"/>
    <w:next w:val="Normal"/>
    <w:link w:val="Heading3Char"/>
    <w:uiPriority w:val="9"/>
    <w:unhideWhenUsed/>
    <w:qFormat/>
    <w:rsid w:val="000333D1"/>
    <w:pPr>
      <w:keepNext/>
      <w:keepLines/>
      <w:spacing w:before="200"/>
      <w:outlineLvl w:val="2"/>
    </w:pPr>
    <w:rPr>
      <w:rFonts w:asciiTheme="majorHAnsi" w:eastAsiaTheme="majorEastAsia" w:hAnsiTheme="majorHAnsi" w:cstheme="majorBidi"/>
      <w:b/>
      <w:bCs/>
      <w:color w:val="499BC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267E8"/>
    <w:rPr>
      <w:u w:val="single"/>
    </w:rPr>
  </w:style>
  <w:style w:type="paragraph" w:customStyle="1" w:styleId="HeaderFooter">
    <w:name w:val="Header &amp; Footer"/>
    <w:rsid w:val="002267E8"/>
    <w:pPr>
      <w:tabs>
        <w:tab w:val="right" w:pos="9020"/>
      </w:tabs>
    </w:pPr>
    <w:rPr>
      <w:rFonts w:ascii="Helvetica" w:hAnsi="Arial Unicode MS" w:cs="Arial Unicode MS"/>
      <w:color w:val="000000"/>
      <w:sz w:val="24"/>
      <w:szCs w:val="24"/>
    </w:rPr>
  </w:style>
  <w:style w:type="paragraph" w:styleId="Footer">
    <w:name w:val="footer"/>
    <w:rsid w:val="002267E8"/>
    <w:pPr>
      <w:tabs>
        <w:tab w:val="center" w:pos="4320"/>
        <w:tab w:val="right" w:pos="8640"/>
      </w:tabs>
    </w:pPr>
    <w:rPr>
      <w:rFonts w:ascii="Cambria" w:eastAsia="Cambria" w:hAnsi="Cambria" w:cs="Cambria"/>
      <w:color w:val="000000"/>
      <w:sz w:val="24"/>
      <w:szCs w:val="24"/>
      <w:u w:color="000000"/>
    </w:rPr>
  </w:style>
  <w:style w:type="paragraph" w:customStyle="1" w:styleId="Body">
    <w:name w:val="Body"/>
    <w:rsid w:val="002267E8"/>
    <w:rPr>
      <w:rFonts w:ascii="Cambria" w:eastAsia="Cambria" w:hAnsi="Cambria" w:cs="Cambria"/>
      <w:color w:val="000000"/>
      <w:sz w:val="24"/>
      <w:szCs w:val="24"/>
      <w:u w:color="000000"/>
    </w:rPr>
  </w:style>
  <w:style w:type="paragraph" w:customStyle="1" w:styleId="Default">
    <w:name w:val="Default"/>
    <w:rsid w:val="002267E8"/>
    <w:rPr>
      <w:rFonts w:ascii="Helvetica" w:eastAsia="Helvetica" w:hAnsi="Helvetica" w:cs="Helvetica"/>
      <w:color w:val="000000"/>
      <w:sz w:val="22"/>
      <w:szCs w:val="22"/>
    </w:rPr>
  </w:style>
  <w:style w:type="paragraph" w:styleId="FootnoteText">
    <w:name w:val="footnote text"/>
    <w:link w:val="FootnoteTextChar"/>
    <w:rsid w:val="002267E8"/>
    <w:rPr>
      <w:rFonts w:ascii="Cambria" w:eastAsia="Cambria" w:hAnsi="Cambria" w:cs="Cambria"/>
      <w:color w:val="000000"/>
      <w:sz w:val="24"/>
      <w:szCs w:val="24"/>
      <w:u w:color="000000"/>
    </w:rPr>
  </w:style>
  <w:style w:type="character" w:customStyle="1" w:styleId="Link">
    <w:name w:val="Link"/>
    <w:rsid w:val="002267E8"/>
    <w:rPr>
      <w:color w:val="0000FF"/>
      <w:u w:val="single" w:color="0000FF"/>
    </w:rPr>
  </w:style>
  <w:style w:type="character" w:customStyle="1" w:styleId="Hyperlink0">
    <w:name w:val="Hyperlink.0"/>
    <w:basedOn w:val="Link"/>
    <w:rsid w:val="002267E8"/>
    <w:rPr>
      <w:rFonts w:ascii="Avenir Book" w:eastAsia="Avenir Book" w:hAnsi="Avenir Book" w:cs="Avenir Book"/>
      <w:color w:val="1A0DAB"/>
      <w:sz w:val="20"/>
      <w:szCs w:val="20"/>
      <w:u w:val="single" w:color="1A0DAB"/>
      <w:shd w:val="clear" w:color="auto" w:fill="FFFFFF"/>
    </w:rPr>
  </w:style>
  <w:style w:type="paragraph" w:styleId="ListParagraph">
    <w:name w:val="List Paragraph"/>
    <w:rsid w:val="002267E8"/>
    <w:pPr>
      <w:ind w:left="720"/>
    </w:pPr>
    <w:rPr>
      <w:rFonts w:ascii="Cambria" w:eastAsia="Cambria" w:hAnsi="Cambria" w:cs="Cambria"/>
      <w:color w:val="000000"/>
      <w:sz w:val="24"/>
      <w:szCs w:val="24"/>
      <w:u w:color="000000"/>
    </w:rPr>
  </w:style>
  <w:style w:type="character" w:styleId="PageNumber">
    <w:name w:val="page number"/>
    <w:rsid w:val="002267E8"/>
  </w:style>
  <w:style w:type="character" w:customStyle="1" w:styleId="Hyperlink1">
    <w:name w:val="Hyperlink.1"/>
    <w:basedOn w:val="PageNumber"/>
    <w:rsid w:val="002267E8"/>
    <w:rPr>
      <w:color w:val="262626"/>
      <w:u w:color="262626"/>
      <w:lang w:val="en-US"/>
    </w:rPr>
  </w:style>
  <w:style w:type="paragraph" w:styleId="NormalWeb">
    <w:name w:val="Normal (Web)"/>
    <w:uiPriority w:val="99"/>
    <w:rsid w:val="002267E8"/>
    <w:pPr>
      <w:spacing w:before="100" w:after="100"/>
    </w:pPr>
    <w:rPr>
      <w:rFonts w:ascii="Times" w:eastAsia="Times" w:hAnsi="Times" w:cs="Times"/>
      <w:color w:val="000000"/>
      <w:u w:color="000000"/>
    </w:rPr>
  </w:style>
  <w:style w:type="paragraph" w:styleId="CommentText">
    <w:name w:val="annotation text"/>
    <w:basedOn w:val="Normal"/>
    <w:link w:val="CommentTextChar"/>
    <w:uiPriority w:val="99"/>
    <w:semiHidden/>
    <w:unhideWhenUsed/>
    <w:rsid w:val="002267E8"/>
  </w:style>
  <w:style w:type="character" w:customStyle="1" w:styleId="CommentTextChar">
    <w:name w:val="Comment Text Char"/>
    <w:basedOn w:val="DefaultParagraphFont"/>
    <w:link w:val="CommentText"/>
    <w:uiPriority w:val="99"/>
    <w:semiHidden/>
    <w:rsid w:val="002267E8"/>
    <w:rPr>
      <w:sz w:val="24"/>
      <w:szCs w:val="24"/>
    </w:rPr>
  </w:style>
  <w:style w:type="character" w:styleId="CommentReference">
    <w:name w:val="annotation reference"/>
    <w:basedOn w:val="DefaultParagraphFont"/>
    <w:uiPriority w:val="99"/>
    <w:semiHidden/>
    <w:unhideWhenUsed/>
    <w:rsid w:val="002267E8"/>
    <w:rPr>
      <w:sz w:val="18"/>
      <w:szCs w:val="18"/>
    </w:rPr>
  </w:style>
  <w:style w:type="paragraph" w:styleId="BalloonText">
    <w:name w:val="Balloon Text"/>
    <w:basedOn w:val="Normal"/>
    <w:link w:val="BalloonTextChar"/>
    <w:uiPriority w:val="99"/>
    <w:semiHidden/>
    <w:unhideWhenUsed/>
    <w:rsid w:val="00120F2E"/>
    <w:rPr>
      <w:rFonts w:ascii="Lucida Grande" w:hAnsi="Lucida Grande"/>
      <w:sz w:val="18"/>
      <w:szCs w:val="18"/>
    </w:rPr>
  </w:style>
  <w:style w:type="character" w:customStyle="1" w:styleId="BalloonTextChar">
    <w:name w:val="Balloon Text Char"/>
    <w:basedOn w:val="DefaultParagraphFont"/>
    <w:link w:val="BalloonText"/>
    <w:uiPriority w:val="99"/>
    <w:semiHidden/>
    <w:rsid w:val="00120F2E"/>
    <w:rPr>
      <w:rFonts w:ascii="Lucida Grande" w:hAnsi="Lucida Grande"/>
      <w:sz w:val="18"/>
      <w:szCs w:val="18"/>
    </w:rPr>
  </w:style>
  <w:style w:type="character" w:styleId="FootnoteReference">
    <w:name w:val="footnote reference"/>
    <w:basedOn w:val="DefaultParagraphFont"/>
    <w:uiPriority w:val="99"/>
    <w:unhideWhenUsed/>
    <w:rsid w:val="00221F4F"/>
    <w:rPr>
      <w:vertAlign w:val="superscript"/>
    </w:rPr>
  </w:style>
  <w:style w:type="character" w:customStyle="1" w:styleId="FootnoteTextChar">
    <w:name w:val="Footnote Text Char"/>
    <w:basedOn w:val="DefaultParagraphFont"/>
    <w:link w:val="FootnoteText"/>
    <w:rsid w:val="003C7646"/>
    <w:rPr>
      <w:rFonts w:ascii="Cambria" w:eastAsia="Cambria" w:hAnsi="Cambria" w:cs="Cambria"/>
      <w:color w:val="000000"/>
      <w:sz w:val="24"/>
      <w:szCs w:val="24"/>
      <w:u w:color="000000"/>
    </w:rPr>
  </w:style>
  <w:style w:type="character" w:customStyle="1" w:styleId="Heading1Char">
    <w:name w:val="Heading 1 Char"/>
    <w:basedOn w:val="DefaultParagraphFont"/>
    <w:link w:val="Heading1"/>
    <w:uiPriority w:val="9"/>
    <w:rsid w:val="000333D1"/>
    <w:rPr>
      <w:rFonts w:ascii="Times" w:eastAsiaTheme="minorHAnsi" w:hAnsi="Times" w:cstheme="minorBidi"/>
      <w:b/>
      <w:kern w:val="36"/>
      <w:sz w:val="48"/>
      <w:bdr w:val="none" w:sz="0" w:space="0" w:color="auto"/>
      <w:lang w:val="en-GB"/>
    </w:rPr>
  </w:style>
  <w:style w:type="character" w:customStyle="1" w:styleId="Heading2Char">
    <w:name w:val="Heading 2 Char"/>
    <w:basedOn w:val="DefaultParagraphFont"/>
    <w:link w:val="Heading2"/>
    <w:uiPriority w:val="9"/>
    <w:rsid w:val="000333D1"/>
    <w:rPr>
      <w:rFonts w:asciiTheme="majorHAnsi" w:eastAsiaTheme="majorEastAsia" w:hAnsiTheme="majorHAnsi" w:cstheme="majorBidi"/>
      <w:b/>
      <w:bCs/>
      <w:color w:val="499BC9" w:themeColor="accent1"/>
      <w:sz w:val="26"/>
      <w:szCs w:val="26"/>
    </w:rPr>
  </w:style>
  <w:style w:type="character" w:customStyle="1" w:styleId="Heading3Char">
    <w:name w:val="Heading 3 Char"/>
    <w:basedOn w:val="DefaultParagraphFont"/>
    <w:link w:val="Heading3"/>
    <w:uiPriority w:val="9"/>
    <w:rsid w:val="000333D1"/>
    <w:rPr>
      <w:rFonts w:asciiTheme="majorHAnsi" w:eastAsiaTheme="majorEastAsia" w:hAnsiTheme="majorHAnsi" w:cstheme="majorBidi"/>
      <w:b/>
      <w:bCs/>
      <w:color w:val="499BC9" w:themeColor="accent1"/>
      <w:sz w:val="24"/>
      <w:szCs w:val="24"/>
    </w:rPr>
  </w:style>
  <w:style w:type="character" w:styleId="Strong">
    <w:name w:val="Strong"/>
    <w:basedOn w:val="DefaultParagraphFont"/>
    <w:uiPriority w:val="22"/>
    <w:rsid w:val="000333D1"/>
    <w:rPr>
      <w:b/>
    </w:rPr>
  </w:style>
  <w:style w:type="character" w:styleId="Emphasis">
    <w:name w:val="Emphasis"/>
    <w:basedOn w:val="DefaultParagraphFont"/>
    <w:uiPriority w:val="20"/>
    <w:qFormat/>
    <w:rsid w:val="000333D1"/>
    <w:rPr>
      <w:i/>
    </w:rPr>
  </w:style>
  <w:style w:type="paragraph" w:styleId="HTMLPreformatted">
    <w:name w:val="HTML Preformatted"/>
    <w:basedOn w:val="Normal"/>
    <w:link w:val="HTMLPreformattedChar"/>
    <w:uiPriority w:val="99"/>
    <w:rsid w:val="000333D1"/>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bdr w:val="none" w:sz="0" w:space="0" w:color="auto"/>
      <w:lang w:val="en-GB"/>
    </w:rPr>
  </w:style>
  <w:style w:type="character" w:customStyle="1" w:styleId="HTMLPreformattedChar">
    <w:name w:val="HTML Preformatted Char"/>
    <w:basedOn w:val="DefaultParagraphFont"/>
    <w:link w:val="HTMLPreformatted"/>
    <w:uiPriority w:val="99"/>
    <w:rsid w:val="000333D1"/>
    <w:rPr>
      <w:rFonts w:ascii="Courier" w:eastAsiaTheme="minorHAnsi" w:hAnsi="Courier" w:cs="Courier"/>
      <w:bdr w:val="none" w:sz="0" w:space="0" w:color="auto"/>
      <w:lang w:val="en-GB"/>
    </w:rPr>
  </w:style>
  <w:style w:type="character" w:customStyle="1" w:styleId="addmd">
    <w:name w:val="addmd"/>
    <w:basedOn w:val="DefaultParagraphFont"/>
    <w:rsid w:val="000333D1"/>
  </w:style>
  <w:style w:type="character" w:styleId="HTMLCite">
    <w:name w:val="HTML Cite"/>
    <w:basedOn w:val="DefaultParagraphFont"/>
    <w:uiPriority w:val="99"/>
    <w:rsid w:val="000333D1"/>
    <w:rPr>
      <w:i/>
    </w:rPr>
  </w:style>
  <w:style w:type="character" w:customStyle="1" w:styleId="apple-style-span">
    <w:name w:val="apple-style-span"/>
    <w:basedOn w:val="DefaultParagraphFont"/>
    <w:rsid w:val="000333D1"/>
  </w:style>
  <w:style w:type="character" w:customStyle="1" w:styleId="apple-converted-space">
    <w:name w:val="apple-converted-space"/>
    <w:basedOn w:val="DefaultParagraphFont"/>
    <w:rsid w:val="000333D1"/>
  </w:style>
  <w:style w:type="paragraph" w:styleId="BodyTextIndent3">
    <w:name w:val="Body Text Indent 3"/>
    <w:basedOn w:val="Normal"/>
    <w:link w:val="BodyTextIndent3Char"/>
    <w:rsid w:val="000333D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pPr>
    <w:rPr>
      <w:rFonts w:ascii="Arial" w:eastAsia="Times New Roman" w:hAnsi="Arial"/>
      <w:sz w:val="22"/>
      <w:szCs w:val="20"/>
      <w:bdr w:val="none" w:sz="0" w:space="0" w:color="auto"/>
      <w:lang w:val="en-GB" w:eastAsia="en-GB"/>
    </w:rPr>
  </w:style>
  <w:style w:type="character" w:customStyle="1" w:styleId="BodyTextIndent3Char">
    <w:name w:val="Body Text Indent 3 Char"/>
    <w:basedOn w:val="DefaultParagraphFont"/>
    <w:link w:val="BodyTextIndent3"/>
    <w:rsid w:val="000333D1"/>
    <w:rPr>
      <w:rFonts w:ascii="Arial" w:eastAsia="Times New Roman" w:hAnsi="Arial"/>
      <w:sz w:val="22"/>
      <w:bdr w:val="none" w:sz="0" w:space="0" w:color="auto"/>
      <w:lang w:val="en-GB" w:eastAsia="en-GB"/>
    </w:rPr>
  </w:style>
  <w:style w:type="character" w:customStyle="1" w:styleId="st">
    <w:name w:val="st"/>
    <w:basedOn w:val="DefaultParagraphFont"/>
    <w:rsid w:val="000333D1"/>
  </w:style>
  <w:style w:type="character" w:styleId="FollowedHyperlink">
    <w:name w:val="FollowedHyperlink"/>
    <w:basedOn w:val="DefaultParagraphFont"/>
    <w:uiPriority w:val="99"/>
    <w:semiHidden/>
    <w:unhideWhenUsed/>
    <w:rsid w:val="00523CB8"/>
    <w:rPr>
      <w:color w:val="FF00FF" w:themeColor="followedHyperlink"/>
      <w:u w:val="single"/>
    </w:rPr>
  </w:style>
  <w:style w:type="paragraph" w:styleId="Revision">
    <w:name w:val="Revision"/>
    <w:hidden/>
    <w:uiPriority w:val="99"/>
    <w:semiHidden/>
    <w:rsid w:val="00B4151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DB10B9"/>
    <w:pPr>
      <w:tabs>
        <w:tab w:val="center" w:pos="4513"/>
        <w:tab w:val="right" w:pos="9026"/>
      </w:tabs>
    </w:pPr>
  </w:style>
  <w:style w:type="character" w:customStyle="1" w:styleId="HeaderChar">
    <w:name w:val="Header Char"/>
    <w:basedOn w:val="DefaultParagraphFont"/>
    <w:link w:val="Header"/>
    <w:uiPriority w:val="99"/>
    <w:rsid w:val="00DB10B9"/>
    <w:rPr>
      <w:sz w:val="24"/>
      <w:szCs w:val="24"/>
    </w:rPr>
  </w:style>
  <w:style w:type="paragraph" w:styleId="EndnoteText">
    <w:name w:val="endnote text"/>
    <w:basedOn w:val="Normal"/>
    <w:link w:val="EndnoteTextChar"/>
    <w:uiPriority w:val="99"/>
    <w:unhideWhenUsed/>
    <w:rsid w:val="005566F8"/>
  </w:style>
  <w:style w:type="character" w:customStyle="1" w:styleId="EndnoteTextChar">
    <w:name w:val="Endnote Text Char"/>
    <w:basedOn w:val="DefaultParagraphFont"/>
    <w:link w:val="EndnoteText"/>
    <w:uiPriority w:val="99"/>
    <w:rsid w:val="005566F8"/>
    <w:rPr>
      <w:sz w:val="24"/>
      <w:szCs w:val="24"/>
    </w:rPr>
  </w:style>
  <w:style w:type="character" w:styleId="EndnoteReference">
    <w:name w:val="endnote reference"/>
    <w:basedOn w:val="DefaultParagraphFont"/>
    <w:uiPriority w:val="99"/>
    <w:unhideWhenUsed/>
    <w:rsid w:val="005566F8"/>
    <w:rPr>
      <w:vertAlign w:val="superscript"/>
    </w:rPr>
  </w:style>
  <w:style w:type="paragraph" w:styleId="CommentSubject">
    <w:name w:val="annotation subject"/>
    <w:basedOn w:val="CommentText"/>
    <w:next w:val="CommentText"/>
    <w:link w:val="CommentSubjectChar"/>
    <w:uiPriority w:val="99"/>
    <w:semiHidden/>
    <w:unhideWhenUsed/>
    <w:rsid w:val="00444629"/>
    <w:rPr>
      <w:b/>
      <w:bCs/>
      <w:sz w:val="20"/>
      <w:szCs w:val="20"/>
    </w:rPr>
  </w:style>
  <w:style w:type="character" w:customStyle="1" w:styleId="CommentSubjectChar">
    <w:name w:val="Comment Subject Char"/>
    <w:basedOn w:val="CommentTextChar"/>
    <w:link w:val="CommentSubject"/>
    <w:uiPriority w:val="99"/>
    <w:semiHidden/>
    <w:rsid w:val="00444629"/>
    <w:rPr>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267E8"/>
    <w:rPr>
      <w:sz w:val="24"/>
      <w:szCs w:val="24"/>
    </w:rPr>
  </w:style>
  <w:style w:type="paragraph" w:styleId="Heading1">
    <w:name w:val="heading 1"/>
    <w:basedOn w:val="Normal"/>
    <w:link w:val="Heading1Char"/>
    <w:uiPriority w:val="9"/>
    <w:rsid w:val="000333D1"/>
    <w:pPr>
      <w:pBdr>
        <w:top w:val="none" w:sz="0" w:space="0" w:color="auto"/>
        <w:left w:val="none" w:sz="0" w:space="0" w:color="auto"/>
        <w:bottom w:val="none" w:sz="0" w:space="0" w:color="auto"/>
        <w:right w:val="none" w:sz="0" w:space="0" w:color="auto"/>
        <w:between w:val="none" w:sz="0" w:space="0" w:color="auto"/>
        <w:bar w:val="none" w:sz="0" w:color="auto"/>
      </w:pBdr>
      <w:spacing w:beforeLines="1" w:afterLines="1"/>
      <w:outlineLvl w:val="0"/>
    </w:pPr>
    <w:rPr>
      <w:rFonts w:ascii="Times" w:eastAsiaTheme="minorHAnsi" w:hAnsi="Times" w:cstheme="minorBidi"/>
      <w:b/>
      <w:kern w:val="36"/>
      <w:sz w:val="48"/>
      <w:szCs w:val="20"/>
      <w:bdr w:val="none" w:sz="0" w:space="0" w:color="auto"/>
      <w:lang w:val="en-GB"/>
    </w:rPr>
  </w:style>
  <w:style w:type="paragraph" w:styleId="Heading2">
    <w:name w:val="heading 2"/>
    <w:basedOn w:val="Normal"/>
    <w:next w:val="Normal"/>
    <w:link w:val="Heading2Char"/>
    <w:uiPriority w:val="9"/>
    <w:unhideWhenUsed/>
    <w:qFormat/>
    <w:rsid w:val="000333D1"/>
    <w:pPr>
      <w:keepNext/>
      <w:keepLines/>
      <w:spacing w:before="200"/>
      <w:outlineLvl w:val="1"/>
    </w:pPr>
    <w:rPr>
      <w:rFonts w:asciiTheme="majorHAnsi" w:eastAsiaTheme="majorEastAsia" w:hAnsiTheme="majorHAnsi" w:cstheme="majorBidi"/>
      <w:b/>
      <w:bCs/>
      <w:color w:val="499BC9" w:themeColor="accent1"/>
      <w:sz w:val="26"/>
      <w:szCs w:val="26"/>
    </w:rPr>
  </w:style>
  <w:style w:type="paragraph" w:styleId="Heading3">
    <w:name w:val="heading 3"/>
    <w:basedOn w:val="Normal"/>
    <w:next w:val="Normal"/>
    <w:link w:val="Heading3Char"/>
    <w:uiPriority w:val="9"/>
    <w:unhideWhenUsed/>
    <w:qFormat/>
    <w:rsid w:val="000333D1"/>
    <w:pPr>
      <w:keepNext/>
      <w:keepLines/>
      <w:spacing w:before="200"/>
      <w:outlineLvl w:val="2"/>
    </w:pPr>
    <w:rPr>
      <w:rFonts w:asciiTheme="majorHAnsi" w:eastAsiaTheme="majorEastAsia" w:hAnsiTheme="majorHAnsi" w:cstheme="majorBidi"/>
      <w:b/>
      <w:bCs/>
      <w:color w:val="499BC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267E8"/>
    <w:rPr>
      <w:u w:val="single"/>
    </w:rPr>
  </w:style>
  <w:style w:type="paragraph" w:customStyle="1" w:styleId="HeaderFooter">
    <w:name w:val="Header &amp; Footer"/>
    <w:rsid w:val="002267E8"/>
    <w:pPr>
      <w:tabs>
        <w:tab w:val="right" w:pos="9020"/>
      </w:tabs>
    </w:pPr>
    <w:rPr>
      <w:rFonts w:ascii="Helvetica" w:hAnsi="Arial Unicode MS" w:cs="Arial Unicode MS"/>
      <w:color w:val="000000"/>
      <w:sz w:val="24"/>
      <w:szCs w:val="24"/>
    </w:rPr>
  </w:style>
  <w:style w:type="paragraph" w:styleId="Footer">
    <w:name w:val="footer"/>
    <w:rsid w:val="002267E8"/>
    <w:pPr>
      <w:tabs>
        <w:tab w:val="center" w:pos="4320"/>
        <w:tab w:val="right" w:pos="8640"/>
      </w:tabs>
    </w:pPr>
    <w:rPr>
      <w:rFonts w:ascii="Cambria" w:eastAsia="Cambria" w:hAnsi="Cambria" w:cs="Cambria"/>
      <w:color w:val="000000"/>
      <w:sz w:val="24"/>
      <w:szCs w:val="24"/>
      <w:u w:color="000000"/>
    </w:rPr>
  </w:style>
  <w:style w:type="paragraph" w:customStyle="1" w:styleId="Body">
    <w:name w:val="Body"/>
    <w:rsid w:val="002267E8"/>
    <w:rPr>
      <w:rFonts w:ascii="Cambria" w:eastAsia="Cambria" w:hAnsi="Cambria" w:cs="Cambria"/>
      <w:color w:val="000000"/>
      <w:sz w:val="24"/>
      <w:szCs w:val="24"/>
      <w:u w:color="000000"/>
    </w:rPr>
  </w:style>
  <w:style w:type="paragraph" w:customStyle="1" w:styleId="Default">
    <w:name w:val="Default"/>
    <w:rsid w:val="002267E8"/>
    <w:rPr>
      <w:rFonts w:ascii="Helvetica" w:eastAsia="Helvetica" w:hAnsi="Helvetica" w:cs="Helvetica"/>
      <w:color w:val="000000"/>
      <w:sz w:val="22"/>
      <w:szCs w:val="22"/>
    </w:rPr>
  </w:style>
  <w:style w:type="paragraph" w:styleId="FootnoteText">
    <w:name w:val="footnote text"/>
    <w:link w:val="FootnoteTextChar"/>
    <w:rsid w:val="002267E8"/>
    <w:rPr>
      <w:rFonts w:ascii="Cambria" w:eastAsia="Cambria" w:hAnsi="Cambria" w:cs="Cambria"/>
      <w:color w:val="000000"/>
      <w:sz w:val="24"/>
      <w:szCs w:val="24"/>
      <w:u w:color="000000"/>
    </w:rPr>
  </w:style>
  <w:style w:type="character" w:customStyle="1" w:styleId="Link">
    <w:name w:val="Link"/>
    <w:rsid w:val="002267E8"/>
    <w:rPr>
      <w:color w:val="0000FF"/>
      <w:u w:val="single" w:color="0000FF"/>
    </w:rPr>
  </w:style>
  <w:style w:type="character" w:customStyle="1" w:styleId="Hyperlink0">
    <w:name w:val="Hyperlink.0"/>
    <w:basedOn w:val="Link"/>
    <w:rsid w:val="002267E8"/>
    <w:rPr>
      <w:rFonts w:ascii="Avenir Book" w:eastAsia="Avenir Book" w:hAnsi="Avenir Book" w:cs="Avenir Book"/>
      <w:color w:val="1A0DAB"/>
      <w:sz w:val="20"/>
      <w:szCs w:val="20"/>
      <w:u w:val="single" w:color="1A0DAB"/>
      <w:shd w:val="clear" w:color="auto" w:fill="FFFFFF"/>
    </w:rPr>
  </w:style>
  <w:style w:type="paragraph" w:styleId="ListParagraph">
    <w:name w:val="List Paragraph"/>
    <w:rsid w:val="002267E8"/>
    <w:pPr>
      <w:ind w:left="720"/>
    </w:pPr>
    <w:rPr>
      <w:rFonts w:ascii="Cambria" w:eastAsia="Cambria" w:hAnsi="Cambria" w:cs="Cambria"/>
      <w:color w:val="000000"/>
      <w:sz w:val="24"/>
      <w:szCs w:val="24"/>
      <w:u w:color="000000"/>
    </w:rPr>
  </w:style>
  <w:style w:type="character" w:styleId="PageNumber">
    <w:name w:val="page number"/>
    <w:rsid w:val="002267E8"/>
  </w:style>
  <w:style w:type="character" w:customStyle="1" w:styleId="Hyperlink1">
    <w:name w:val="Hyperlink.1"/>
    <w:basedOn w:val="PageNumber"/>
    <w:rsid w:val="002267E8"/>
    <w:rPr>
      <w:color w:val="262626"/>
      <w:u w:color="262626"/>
      <w:lang w:val="en-US"/>
    </w:rPr>
  </w:style>
  <w:style w:type="paragraph" w:styleId="NormalWeb">
    <w:name w:val="Normal (Web)"/>
    <w:uiPriority w:val="99"/>
    <w:rsid w:val="002267E8"/>
    <w:pPr>
      <w:spacing w:before="100" w:after="100"/>
    </w:pPr>
    <w:rPr>
      <w:rFonts w:ascii="Times" w:eastAsia="Times" w:hAnsi="Times" w:cs="Times"/>
      <w:color w:val="000000"/>
      <w:u w:color="000000"/>
    </w:rPr>
  </w:style>
  <w:style w:type="paragraph" w:styleId="CommentText">
    <w:name w:val="annotation text"/>
    <w:basedOn w:val="Normal"/>
    <w:link w:val="CommentTextChar"/>
    <w:uiPriority w:val="99"/>
    <w:semiHidden/>
    <w:unhideWhenUsed/>
    <w:rsid w:val="002267E8"/>
  </w:style>
  <w:style w:type="character" w:customStyle="1" w:styleId="CommentTextChar">
    <w:name w:val="Comment Text Char"/>
    <w:basedOn w:val="DefaultParagraphFont"/>
    <w:link w:val="CommentText"/>
    <w:uiPriority w:val="99"/>
    <w:semiHidden/>
    <w:rsid w:val="002267E8"/>
    <w:rPr>
      <w:sz w:val="24"/>
      <w:szCs w:val="24"/>
    </w:rPr>
  </w:style>
  <w:style w:type="character" w:styleId="CommentReference">
    <w:name w:val="annotation reference"/>
    <w:basedOn w:val="DefaultParagraphFont"/>
    <w:uiPriority w:val="99"/>
    <w:semiHidden/>
    <w:unhideWhenUsed/>
    <w:rsid w:val="002267E8"/>
    <w:rPr>
      <w:sz w:val="18"/>
      <w:szCs w:val="18"/>
    </w:rPr>
  </w:style>
  <w:style w:type="paragraph" w:styleId="BalloonText">
    <w:name w:val="Balloon Text"/>
    <w:basedOn w:val="Normal"/>
    <w:link w:val="BalloonTextChar"/>
    <w:uiPriority w:val="99"/>
    <w:semiHidden/>
    <w:unhideWhenUsed/>
    <w:rsid w:val="00120F2E"/>
    <w:rPr>
      <w:rFonts w:ascii="Lucida Grande" w:hAnsi="Lucida Grande"/>
      <w:sz w:val="18"/>
      <w:szCs w:val="18"/>
    </w:rPr>
  </w:style>
  <w:style w:type="character" w:customStyle="1" w:styleId="BalloonTextChar">
    <w:name w:val="Balloon Text Char"/>
    <w:basedOn w:val="DefaultParagraphFont"/>
    <w:link w:val="BalloonText"/>
    <w:uiPriority w:val="99"/>
    <w:semiHidden/>
    <w:rsid w:val="00120F2E"/>
    <w:rPr>
      <w:rFonts w:ascii="Lucida Grande" w:hAnsi="Lucida Grande"/>
      <w:sz w:val="18"/>
      <w:szCs w:val="18"/>
    </w:rPr>
  </w:style>
  <w:style w:type="character" w:styleId="FootnoteReference">
    <w:name w:val="footnote reference"/>
    <w:basedOn w:val="DefaultParagraphFont"/>
    <w:uiPriority w:val="99"/>
    <w:unhideWhenUsed/>
    <w:rsid w:val="00221F4F"/>
    <w:rPr>
      <w:vertAlign w:val="superscript"/>
    </w:rPr>
  </w:style>
  <w:style w:type="character" w:customStyle="1" w:styleId="FootnoteTextChar">
    <w:name w:val="Footnote Text Char"/>
    <w:basedOn w:val="DefaultParagraphFont"/>
    <w:link w:val="FootnoteText"/>
    <w:rsid w:val="003C7646"/>
    <w:rPr>
      <w:rFonts w:ascii="Cambria" w:eastAsia="Cambria" w:hAnsi="Cambria" w:cs="Cambria"/>
      <w:color w:val="000000"/>
      <w:sz w:val="24"/>
      <w:szCs w:val="24"/>
      <w:u w:color="000000"/>
    </w:rPr>
  </w:style>
  <w:style w:type="character" w:customStyle="1" w:styleId="Heading1Char">
    <w:name w:val="Heading 1 Char"/>
    <w:basedOn w:val="DefaultParagraphFont"/>
    <w:link w:val="Heading1"/>
    <w:uiPriority w:val="9"/>
    <w:rsid w:val="000333D1"/>
    <w:rPr>
      <w:rFonts w:ascii="Times" w:eastAsiaTheme="minorHAnsi" w:hAnsi="Times" w:cstheme="minorBidi"/>
      <w:b/>
      <w:kern w:val="36"/>
      <w:sz w:val="48"/>
      <w:bdr w:val="none" w:sz="0" w:space="0" w:color="auto"/>
      <w:lang w:val="en-GB"/>
    </w:rPr>
  </w:style>
  <w:style w:type="character" w:customStyle="1" w:styleId="Heading2Char">
    <w:name w:val="Heading 2 Char"/>
    <w:basedOn w:val="DefaultParagraphFont"/>
    <w:link w:val="Heading2"/>
    <w:uiPriority w:val="9"/>
    <w:rsid w:val="000333D1"/>
    <w:rPr>
      <w:rFonts w:asciiTheme="majorHAnsi" w:eastAsiaTheme="majorEastAsia" w:hAnsiTheme="majorHAnsi" w:cstheme="majorBidi"/>
      <w:b/>
      <w:bCs/>
      <w:color w:val="499BC9" w:themeColor="accent1"/>
      <w:sz w:val="26"/>
      <w:szCs w:val="26"/>
    </w:rPr>
  </w:style>
  <w:style w:type="character" w:customStyle="1" w:styleId="Heading3Char">
    <w:name w:val="Heading 3 Char"/>
    <w:basedOn w:val="DefaultParagraphFont"/>
    <w:link w:val="Heading3"/>
    <w:uiPriority w:val="9"/>
    <w:rsid w:val="000333D1"/>
    <w:rPr>
      <w:rFonts w:asciiTheme="majorHAnsi" w:eastAsiaTheme="majorEastAsia" w:hAnsiTheme="majorHAnsi" w:cstheme="majorBidi"/>
      <w:b/>
      <w:bCs/>
      <w:color w:val="499BC9" w:themeColor="accent1"/>
      <w:sz w:val="24"/>
      <w:szCs w:val="24"/>
    </w:rPr>
  </w:style>
  <w:style w:type="character" w:styleId="Strong">
    <w:name w:val="Strong"/>
    <w:basedOn w:val="DefaultParagraphFont"/>
    <w:uiPriority w:val="22"/>
    <w:rsid w:val="000333D1"/>
    <w:rPr>
      <w:b/>
    </w:rPr>
  </w:style>
  <w:style w:type="character" w:styleId="Emphasis">
    <w:name w:val="Emphasis"/>
    <w:basedOn w:val="DefaultParagraphFont"/>
    <w:uiPriority w:val="20"/>
    <w:qFormat/>
    <w:rsid w:val="000333D1"/>
    <w:rPr>
      <w:i/>
    </w:rPr>
  </w:style>
  <w:style w:type="paragraph" w:styleId="HTMLPreformatted">
    <w:name w:val="HTML Preformatted"/>
    <w:basedOn w:val="Normal"/>
    <w:link w:val="HTMLPreformattedChar"/>
    <w:uiPriority w:val="99"/>
    <w:rsid w:val="000333D1"/>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bdr w:val="none" w:sz="0" w:space="0" w:color="auto"/>
      <w:lang w:val="en-GB"/>
    </w:rPr>
  </w:style>
  <w:style w:type="character" w:customStyle="1" w:styleId="HTMLPreformattedChar">
    <w:name w:val="HTML Preformatted Char"/>
    <w:basedOn w:val="DefaultParagraphFont"/>
    <w:link w:val="HTMLPreformatted"/>
    <w:uiPriority w:val="99"/>
    <w:rsid w:val="000333D1"/>
    <w:rPr>
      <w:rFonts w:ascii="Courier" w:eastAsiaTheme="minorHAnsi" w:hAnsi="Courier" w:cs="Courier"/>
      <w:bdr w:val="none" w:sz="0" w:space="0" w:color="auto"/>
      <w:lang w:val="en-GB"/>
    </w:rPr>
  </w:style>
  <w:style w:type="character" w:customStyle="1" w:styleId="addmd">
    <w:name w:val="addmd"/>
    <w:basedOn w:val="DefaultParagraphFont"/>
    <w:rsid w:val="000333D1"/>
  </w:style>
  <w:style w:type="character" w:styleId="HTMLCite">
    <w:name w:val="HTML Cite"/>
    <w:basedOn w:val="DefaultParagraphFont"/>
    <w:uiPriority w:val="99"/>
    <w:rsid w:val="000333D1"/>
    <w:rPr>
      <w:i/>
    </w:rPr>
  </w:style>
  <w:style w:type="character" w:customStyle="1" w:styleId="apple-style-span">
    <w:name w:val="apple-style-span"/>
    <w:basedOn w:val="DefaultParagraphFont"/>
    <w:rsid w:val="000333D1"/>
  </w:style>
  <w:style w:type="character" w:customStyle="1" w:styleId="apple-converted-space">
    <w:name w:val="apple-converted-space"/>
    <w:basedOn w:val="DefaultParagraphFont"/>
    <w:rsid w:val="000333D1"/>
  </w:style>
  <w:style w:type="paragraph" w:styleId="BodyTextIndent3">
    <w:name w:val="Body Text Indent 3"/>
    <w:basedOn w:val="Normal"/>
    <w:link w:val="BodyTextIndent3Char"/>
    <w:rsid w:val="000333D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hanging="1440"/>
    </w:pPr>
    <w:rPr>
      <w:rFonts w:ascii="Arial" w:eastAsia="Times New Roman" w:hAnsi="Arial"/>
      <w:sz w:val="22"/>
      <w:szCs w:val="20"/>
      <w:bdr w:val="none" w:sz="0" w:space="0" w:color="auto"/>
      <w:lang w:val="en-GB" w:eastAsia="en-GB"/>
    </w:rPr>
  </w:style>
  <w:style w:type="character" w:customStyle="1" w:styleId="BodyTextIndent3Char">
    <w:name w:val="Body Text Indent 3 Char"/>
    <w:basedOn w:val="DefaultParagraphFont"/>
    <w:link w:val="BodyTextIndent3"/>
    <w:rsid w:val="000333D1"/>
    <w:rPr>
      <w:rFonts w:ascii="Arial" w:eastAsia="Times New Roman" w:hAnsi="Arial"/>
      <w:sz w:val="22"/>
      <w:bdr w:val="none" w:sz="0" w:space="0" w:color="auto"/>
      <w:lang w:val="en-GB" w:eastAsia="en-GB"/>
    </w:rPr>
  </w:style>
  <w:style w:type="character" w:customStyle="1" w:styleId="st">
    <w:name w:val="st"/>
    <w:basedOn w:val="DefaultParagraphFont"/>
    <w:rsid w:val="000333D1"/>
  </w:style>
  <w:style w:type="character" w:styleId="FollowedHyperlink">
    <w:name w:val="FollowedHyperlink"/>
    <w:basedOn w:val="DefaultParagraphFont"/>
    <w:uiPriority w:val="99"/>
    <w:semiHidden/>
    <w:unhideWhenUsed/>
    <w:rsid w:val="00523CB8"/>
    <w:rPr>
      <w:color w:val="FF00FF" w:themeColor="followedHyperlink"/>
      <w:u w:val="single"/>
    </w:rPr>
  </w:style>
  <w:style w:type="paragraph" w:styleId="Revision">
    <w:name w:val="Revision"/>
    <w:hidden/>
    <w:uiPriority w:val="99"/>
    <w:semiHidden/>
    <w:rsid w:val="00B4151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Header">
    <w:name w:val="header"/>
    <w:basedOn w:val="Normal"/>
    <w:link w:val="HeaderChar"/>
    <w:uiPriority w:val="99"/>
    <w:unhideWhenUsed/>
    <w:rsid w:val="00DB10B9"/>
    <w:pPr>
      <w:tabs>
        <w:tab w:val="center" w:pos="4513"/>
        <w:tab w:val="right" w:pos="9026"/>
      </w:tabs>
    </w:pPr>
  </w:style>
  <w:style w:type="character" w:customStyle="1" w:styleId="HeaderChar">
    <w:name w:val="Header Char"/>
    <w:basedOn w:val="DefaultParagraphFont"/>
    <w:link w:val="Header"/>
    <w:uiPriority w:val="99"/>
    <w:rsid w:val="00DB10B9"/>
    <w:rPr>
      <w:sz w:val="24"/>
      <w:szCs w:val="24"/>
    </w:rPr>
  </w:style>
  <w:style w:type="paragraph" w:styleId="EndnoteText">
    <w:name w:val="endnote text"/>
    <w:basedOn w:val="Normal"/>
    <w:link w:val="EndnoteTextChar"/>
    <w:uiPriority w:val="99"/>
    <w:unhideWhenUsed/>
    <w:rsid w:val="005566F8"/>
  </w:style>
  <w:style w:type="character" w:customStyle="1" w:styleId="EndnoteTextChar">
    <w:name w:val="Endnote Text Char"/>
    <w:basedOn w:val="DefaultParagraphFont"/>
    <w:link w:val="EndnoteText"/>
    <w:uiPriority w:val="99"/>
    <w:rsid w:val="005566F8"/>
    <w:rPr>
      <w:sz w:val="24"/>
      <w:szCs w:val="24"/>
    </w:rPr>
  </w:style>
  <w:style w:type="character" w:styleId="EndnoteReference">
    <w:name w:val="endnote reference"/>
    <w:basedOn w:val="DefaultParagraphFont"/>
    <w:uiPriority w:val="99"/>
    <w:unhideWhenUsed/>
    <w:rsid w:val="005566F8"/>
    <w:rPr>
      <w:vertAlign w:val="superscript"/>
    </w:rPr>
  </w:style>
  <w:style w:type="paragraph" w:styleId="CommentSubject">
    <w:name w:val="annotation subject"/>
    <w:basedOn w:val="CommentText"/>
    <w:next w:val="CommentText"/>
    <w:link w:val="CommentSubjectChar"/>
    <w:uiPriority w:val="99"/>
    <w:semiHidden/>
    <w:unhideWhenUsed/>
    <w:rsid w:val="00444629"/>
    <w:rPr>
      <w:b/>
      <w:bCs/>
      <w:sz w:val="20"/>
      <w:szCs w:val="20"/>
    </w:rPr>
  </w:style>
  <w:style w:type="character" w:customStyle="1" w:styleId="CommentSubjectChar">
    <w:name w:val="Comment Subject Char"/>
    <w:basedOn w:val="CommentTextChar"/>
    <w:link w:val="CommentSubject"/>
    <w:uiPriority w:val="99"/>
    <w:semiHidden/>
    <w:rsid w:val="00444629"/>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tcs.sagepub.com/search?author1=Ulrich+Beck&amp;sortspec=date&amp;submit=Submit" TargetMode="External"/><Relationship Id="rId8" Type="http://schemas.openxmlformats.org/officeDocument/2006/relationships/hyperlink" Target="http://tcs.sagepub.com/search?author1=Wolfgang+Bonss&amp;sortspec=date&amp;submit=Submit" TargetMode="External"/><Relationship Id="rId9" Type="http://schemas.openxmlformats.org/officeDocument/2006/relationships/hyperlink" Target="http://www.plutobooks.com/display.asp?K=9780745327785" TargetMode="External"/><Relationship Id="rId10" Type="http://schemas.openxmlformats.org/officeDocument/2006/relationships/hyperlink" Target="http://www.ssc.wisc.edu/%7Ewright/selected-published-writings.h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8411</Words>
  <Characters>47947</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2016-03-02T13:35:00Z</dcterms:created>
  <dcterms:modified xsi:type="dcterms:W3CDTF">2016-03-02T13:35:00Z</dcterms:modified>
</cp:coreProperties>
</file>