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030" w:rsidRDefault="006E73FF" w:rsidP="00DC2BBD">
      <w:pPr>
        <w:pStyle w:val="NoSpacing"/>
        <w:rPr>
          <w:rFonts w:ascii="Garamond" w:hAnsi="Garamond"/>
          <w:sz w:val="32"/>
          <w:szCs w:val="56"/>
        </w:rPr>
      </w:pPr>
      <w:r>
        <w:rPr>
          <w:rFonts w:ascii="Garamond" w:hAnsi="Garamond"/>
          <w:sz w:val="32"/>
          <w:szCs w:val="56"/>
        </w:rPr>
        <w:t>The</w:t>
      </w:r>
      <w:r w:rsidR="00D57030">
        <w:rPr>
          <w:rFonts w:ascii="Garamond" w:hAnsi="Garamond"/>
          <w:sz w:val="32"/>
          <w:szCs w:val="56"/>
        </w:rPr>
        <w:t xml:space="preserve"> Anglo-Indian architect</w:t>
      </w:r>
      <w:r>
        <w:rPr>
          <w:rFonts w:ascii="Garamond" w:hAnsi="Garamond"/>
          <w:sz w:val="32"/>
          <w:szCs w:val="56"/>
        </w:rPr>
        <w:t xml:space="preserve"> </w:t>
      </w:r>
      <w:r w:rsidR="00D57030" w:rsidRPr="005A5451">
        <w:rPr>
          <w:rFonts w:ascii="Garamond" w:hAnsi="Garamond"/>
          <w:sz w:val="32"/>
          <w:szCs w:val="56"/>
        </w:rPr>
        <w:t>Walter Sykes George (1881-1962)</w:t>
      </w:r>
      <w:r w:rsidR="00FA4494">
        <w:rPr>
          <w:rFonts w:ascii="Garamond" w:hAnsi="Garamond"/>
          <w:sz w:val="32"/>
          <w:szCs w:val="56"/>
        </w:rPr>
        <w:t>:</w:t>
      </w:r>
      <w:r w:rsidR="00F815E3">
        <w:rPr>
          <w:rFonts w:ascii="Garamond" w:hAnsi="Garamond"/>
          <w:sz w:val="32"/>
          <w:szCs w:val="56"/>
        </w:rPr>
        <w:t xml:space="preserve"> a </w:t>
      </w:r>
      <w:r w:rsidR="00FA4494">
        <w:rPr>
          <w:rFonts w:ascii="Garamond" w:hAnsi="Garamond"/>
          <w:sz w:val="32"/>
          <w:szCs w:val="56"/>
        </w:rPr>
        <w:t>M</w:t>
      </w:r>
      <w:r w:rsidR="00F815E3">
        <w:rPr>
          <w:rFonts w:ascii="Garamond" w:hAnsi="Garamond"/>
          <w:sz w:val="32"/>
          <w:szCs w:val="56"/>
        </w:rPr>
        <w:t>odernist follower of Lutyens</w:t>
      </w:r>
    </w:p>
    <w:p w:rsidR="00D57030" w:rsidRPr="00B17AD4" w:rsidRDefault="00D57030" w:rsidP="002A6C3E">
      <w:pPr>
        <w:pStyle w:val="NoSpacing"/>
        <w:ind w:firstLine="720"/>
        <w:rPr>
          <w:rFonts w:ascii="Garamond" w:hAnsi="Garamond"/>
          <w:sz w:val="32"/>
          <w:szCs w:val="24"/>
        </w:rPr>
      </w:pPr>
    </w:p>
    <w:p w:rsidR="00D57030" w:rsidRPr="00DC2BBD" w:rsidRDefault="00FA4494" w:rsidP="00FA4494">
      <w:pPr>
        <w:pStyle w:val="NoSpacing"/>
        <w:spacing w:line="480" w:lineRule="auto"/>
        <w:rPr>
          <w:rFonts w:ascii="Garamond" w:hAnsi="Garamond"/>
          <w:sz w:val="20"/>
          <w:szCs w:val="20"/>
        </w:rPr>
      </w:pPr>
      <w:r w:rsidRPr="0040209A">
        <w:rPr>
          <w:rFonts w:ascii="Garamond" w:hAnsi="Garamond"/>
          <w:sz w:val="20"/>
          <w:szCs w:val="20"/>
        </w:rPr>
        <w:t>[</w:t>
      </w:r>
      <w:r w:rsidR="00D57030" w:rsidRPr="0040209A">
        <w:rPr>
          <w:rFonts w:ascii="Garamond" w:hAnsi="Garamond"/>
          <w:sz w:val="20"/>
          <w:szCs w:val="20"/>
        </w:rPr>
        <w:t>Lutyens’</w:t>
      </w:r>
      <w:r w:rsidRPr="0040209A">
        <w:rPr>
          <w:rFonts w:ascii="Garamond" w:hAnsi="Garamond"/>
          <w:sz w:val="20"/>
          <w:szCs w:val="20"/>
        </w:rPr>
        <w:t>s system of proportion</w:t>
      </w:r>
      <w:r w:rsidR="00D57030" w:rsidRPr="0040209A">
        <w:rPr>
          <w:rFonts w:ascii="Garamond" w:hAnsi="Garamond"/>
          <w:sz w:val="20"/>
          <w:szCs w:val="20"/>
        </w:rPr>
        <w:t>]</w:t>
      </w:r>
      <w:r w:rsidR="00D57030" w:rsidRPr="00DC2BBD">
        <w:rPr>
          <w:rFonts w:ascii="Garamond" w:hAnsi="Garamond"/>
          <w:sz w:val="20"/>
          <w:szCs w:val="20"/>
        </w:rPr>
        <w:t xml:space="preserve"> began the link between us, by a chance action of mine, within the first year of my meeting him. He would never discuss it. It was intensely personal </w:t>
      </w:r>
      <w:r w:rsidR="00D57030" w:rsidRPr="0040209A">
        <w:rPr>
          <w:rFonts w:ascii="Garamond" w:hAnsi="Garamond"/>
          <w:sz w:val="20"/>
          <w:szCs w:val="20"/>
        </w:rPr>
        <w:t>to him</w:t>
      </w:r>
      <w:r w:rsidR="00DC2BBD" w:rsidRPr="0040209A">
        <w:rPr>
          <w:rFonts w:ascii="Garamond" w:hAnsi="Garamond"/>
          <w:sz w:val="20"/>
          <w:szCs w:val="20"/>
        </w:rPr>
        <w:t>.</w:t>
      </w:r>
      <w:r w:rsidR="00D57030" w:rsidRPr="0040209A">
        <w:rPr>
          <w:rFonts w:ascii="Garamond" w:hAnsi="Garamond"/>
          <w:sz w:val="20"/>
          <w:szCs w:val="20"/>
        </w:rPr>
        <w:t xml:space="preserve"> [</w:t>
      </w:r>
      <w:r w:rsidR="00291453" w:rsidRPr="0040209A">
        <w:rPr>
          <w:rFonts w:ascii="Garamond" w:hAnsi="Garamond"/>
          <w:sz w:val="20"/>
          <w:szCs w:val="20"/>
        </w:rPr>
        <w:t xml:space="preserve">… </w:t>
      </w:r>
      <w:proofErr w:type="gramStart"/>
      <w:r w:rsidR="00D57030" w:rsidRPr="0040209A">
        <w:rPr>
          <w:rFonts w:ascii="Garamond" w:hAnsi="Garamond"/>
          <w:sz w:val="20"/>
          <w:szCs w:val="20"/>
        </w:rPr>
        <w:t>He once</w:t>
      </w:r>
      <w:r w:rsidR="00D57030" w:rsidRPr="00DC2BBD">
        <w:rPr>
          <w:rFonts w:ascii="Garamond" w:hAnsi="Garamond"/>
          <w:sz w:val="20"/>
          <w:szCs w:val="20"/>
        </w:rPr>
        <w:t>] spoke to a group of students.</w:t>
      </w:r>
      <w:proofErr w:type="gramEnd"/>
      <w:r w:rsidR="00291453">
        <w:rPr>
          <w:rFonts w:ascii="Garamond" w:hAnsi="Garamond"/>
          <w:sz w:val="20"/>
          <w:szCs w:val="20"/>
        </w:rPr>
        <w:t xml:space="preserve"> One asked ‘</w:t>
      </w:r>
      <w:r w:rsidR="00D57030" w:rsidRPr="00DC2BBD">
        <w:rPr>
          <w:rFonts w:ascii="Garamond" w:hAnsi="Garamond"/>
          <w:sz w:val="20"/>
          <w:szCs w:val="20"/>
        </w:rPr>
        <w:t>What is proportion?</w:t>
      </w:r>
      <w:r w:rsidR="00291453">
        <w:rPr>
          <w:rFonts w:ascii="Garamond" w:hAnsi="Garamond"/>
          <w:sz w:val="20"/>
          <w:szCs w:val="20"/>
        </w:rPr>
        <w:t>’</w:t>
      </w:r>
      <w:r w:rsidR="00D57030" w:rsidRPr="00DC2BBD">
        <w:rPr>
          <w:rFonts w:ascii="Garamond" w:hAnsi="Garamond"/>
          <w:sz w:val="20"/>
          <w:szCs w:val="20"/>
        </w:rPr>
        <w:t xml:space="preserve"> and he answered </w:t>
      </w:r>
      <w:r w:rsidR="00291453">
        <w:rPr>
          <w:rFonts w:ascii="Garamond" w:hAnsi="Garamond"/>
          <w:sz w:val="20"/>
          <w:szCs w:val="20"/>
        </w:rPr>
        <w:t>‘</w:t>
      </w:r>
      <w:r w:rsidR="00D57030" w:rsidRPr="00DC2BBD">
        <w:rPr>
          <w:rFonts w:ascii="Garamond" w:hAnsi="Garamond"/>
          <w:sz w:val="20"/>
          <w:szCs w:val="20"/>
        </w:rPr>
        <w:t>God</w:t>
      </w:r>
      <w:r w:rsidR="00291453">
        <w:rPr>
          <w:rFonts w:ascii="Garamond" w:hAnsi="Garamond"/>
          <w:sz w:val="20"/>
          <w:szCs w:val="20"/>
        </w:rPr>
        <w:t>’</w:t>
      </w:r>
      <w:r w:rsidR="00D57030" w:rsidRPr="00DC2BBD">
        <w:rPr>
          <w:rFonts w:ascii="Garamond" w:hAnsi="Garamond"/>
          <w:sz w:val="20"/>
          <w:szCs w:val="20"/>
        </w:rPr>
        <w:t>.</w:t>
      </w:r>
    </w:p>
    <w:p w:rsidR="00D57030" w:rsidRPr="00B85459" w:rsidRDefault="00D57030" w:rsidP="00FA4494">
      <w:pPr>
        <w:pStyle w:val="NoSpacing"/>
        <w:rPr>
          <w:rFonts w:ascii="Garamond" w:hAnsi="Garamond"/>
          <w:sz w:val="24"/>
          <w:szCs w:val="24"/>
        </w:rPr>
      </w:pPr>
      <w:r w:rsidRPr="00B85459">
        <w:rPr>
          <w:rFonts w:ascii="Garamond" w:hAnsi="Garamond"/>
          <w:sz w:val="24"/>
          <w:szCs w:val="24"/>
        </w:rPr>
        <w:t>Walter Sykes George to Hope Bagenal, January 1959.</w:t>
      </w:r>
      <w:r w:rsidRPr="00B85459">
        <w:rPr>
          <w:rStyle w:val="EndnoteReference"/>
          <w:rFonts w:ascii="Garamond" w:hAnsi="Garamond"/>
          <w:sz w:val="24"/>
          <w:szCs w:val="24"/>
        </w:rPr>
        <w:endnoteReference w:id="1"/>
      </w:r>
    </w:p>
    <w:p w:rsidR="00D57030" w:rsidRPr="00B85459" w:rsidRDefault="00D57030" w:rsidP="00742D12">
      <w:pPr>
        <w:pStyle w:val="NoSpacing"/>
        <w:spacing w:line="480" w:lineRule="auto"/>
        <w:jc w:val="both"/>
        <w:rPr>
          <w:rFonts w:ascii="Garamond" w:hAnsi="Garamond"/>
          <w:sz w:val="24"/>
          <w:szCs w:val="24"/>
        </w:rPr>
      </w:pPr>
    </w:p>
    <w:p w:rsidR="00291453" w:rsidRDefault="00D57030" w:rsidP="00210592">
      <w:pPr>
        <w:pStyle w:val="NoSpacing"/>
        <w:spacing w:line="480" w:lineRule="auto"/>
        <w:rPr>
          <w:rFonts w:ascii="Garamond" w:hAnsi="Garamond"/>
          <w:sz w:val="24"/>
          <w:szCs w:val="24"/>
        </w:rPr>
      </w:pPr>
      <w:r w:rsidRPr="00B85459">
        <w:rPr>
          <w:rFonts w:ascii="Garamond" w:hAnsi="Garamond"/>
          <w:sz w:val="24"/>
          <w:szCs w:val="24"/>
        </w:rPr>
        <w:t xml:space="preserve">Walter Sykes George (1881-1962) (Fig. </w:t>
      </w:r>
      <w:r w:rsidRPr="00B85459">
        <w:rPr>
          <w:rFonts w:ascii="Garamond" w:hAnsi="Garamond"/>
          <w:b/>
          <w:sz w:val="24"/>
          <w:szCs w:val="24"/>
        </w:rPr>
        <w:t>1</w:t>
      </w:r>
      <w:r w:rsidRPr="00B85459">
        <w:rPr>
          <w:rFonts w:ascii="Garamond" w:hAnsi="Garamond"/>
          <w:sz w:val="24"/>
          <w:szCs w:val="24"/>
        </w:rPr>
        <w:t>)</w:t>
      </w:r>
      <w:r w:rsidRPr="00B85459">
        <w:rPr>
          <w:rFonts w:ascii="Garamond" w:hAnsi="Garamond"/>
          <w:b/>
          <w:sz w:val="24"/>
          <w:szCs w:val="24"/>
        </w:rPr>
        <w:t xml:space="preserve"> </w:t>
      </w:r>
      <w:r w:rsidRPr="00B85459">
        <w:rPr>
          <w:rFonts w:ascii="Garamond" w:hAnsi="Garamond"/>
          <w:sz w:val="24"/>
          <w:szCs w:val="24"/>
        </w:rPr>
        <w:t xml:space="preserve">was a remarkable Anglo-Indian architect. Obituaries in Indian and British journals cast him as a ‘Renaissance’ man: an artist, Byzantine archaeologist, architect, town planner, philosopher, historian, public intellectual, humanist, </w:t>
      </w:r>
      <w:r w:rsidR="0040209A">
        <w:rPr>
          <w:rFonts w:ascii="Garamond" w:hAnsi="Garamond"/>
          <w:sz w:val="24"/>
          <w:szCs w:val="24"/>
        </w:rPr>
        <w:t>Modernist</w:t>
      </w:r>
      <w:r w:rsidRPr="00B85459">
        <w:rPr>
          <w:rFonts w:ascii="Garamond" w:hAnsi="Garamond"/>
          <w:sz w:val="24"/>
          <w:szCs w:val="24"/>
        </w:rPr>
        <w:t>, even an Indian nationalist.</w:t>
      </w:r>
      <w:r w:rsidRPr="00B85459">
        <w:rPr>
          <w:rStyle w:val="EndnoteReference"/>
          <w:rFonts w:ascii="Garamond" w:hAnsi="Garamond"/>
          <w:sz w:val="24"/>
          <w:szCs w:val="24"/>
        </w:rPr>
        <w:endnoteReference w:id="2"/>
      </w:r>
      <w:r w:rsidRPr="00B85459">
        <w:rPr>
          <w:rFonts w:ascii="Garamond" w:hAnsi="Garamond"/>
          <w:sz w:val="24"/>
          <w:szCs w:val="24"/>
        </w:rPr>
        <w:t xml:space="preserve"> He features prominently in one recent history of modern architecture in India, a rare accolade for an ‘Anglo-Indian’ architect – an architect born in Britain who practised and lived for much of his life in India.</w:t>
      </w:r>
      <w:r w:rsidRPr="00B85459">
        <w:rPr>
          <w:rStyle w:val="EndnoteReference"/>
          <w:rFonts w:ascii="Garamond" w:hAnsi="Garamond"/>
          <w:sz w:val="24"/>
          <w:szCs w:val="24"/>
        </w:rPr>
        <w:endnoteReference w:id="3"/>
      </w:r>
      <w:r w:rsidRPr="00B85459">
        <w:rPr>
          <w:rFonts w:ascii="Garamond" w:hAnsi="Garamond"/>
          <w:sz w:val="24"/>
          <w:szCs w:val="24"/>
        </w:rPr>
        <w:t xml:space="preserve"> In spite of being one of </w:t>
      </w:r>
      <w:r w:rsidR="00E92528">
        <w:rPr>
          <w:rFonts w:ascii="Garamond" w:hAnsi="Garamond"/>
          <w:sz w:val="24"/>
          <w:szCs w:val="24"/>
        </w:rPr>
        <w:t xml:space="preserve">New </w:t>
      </w:r>
      <w:r w:rsidRPr="00B85459">
        <w:rPr>
          <w:rFonts w:ascii="Garamond" w:hAnsi="Garamond"/>
          <w:sz w:val="24"/>
          <w:szCs w:val="24"/>
        </w:rPr>
        <w:t xml:space="preserve">Delhi’s most prolific architects, his name does not appear in Philip Davies’s </w:t>
      </w:r>
      <w:r w:rsidRPr="00B85459">
        <w:rPr>
          <w:rFonts w:ascii="Garamond" w:hAnsi="Garamond"/>
          <w:i/>
          <w:sz w:val="24"/>
          <w:szCs w:val="24"/>
        </w:rPr>
        <w:t>Splendours of the Raj</w:t>
      </w:r>
      <w:r w:rsidRPr="00B85459">
        <w:rPr>
          <w:rFonts w:ascii="Garamond" w:hAnsi="Garamond"/>
          <w:sz w:val="24"/>
          <w:szCs w:val="24"/>
        </w:rPr>
        <w:t>, e</w:t>
      </w:r>
      <w:r w:rsidR="00375F38" w:rsidRPr="00B85459">
        <w:rPr>
          <w:rFonts w:ascii="Garamond" w:hAnsi="Garamond"/>
          <w:sz w:val="24"/>
          <w:szCs w:val="24"/>
        </w:rPr>
        <w:t>ven though his colleagues Robert Tor Russell (1888-1972), Arthur Gordon</w:t>
      </w:r>
      <w:r w:rsidRPr="00B85459">
        <w:rPr>
          <w:rFonts w:ascii="Garamond" w:hAnsi="Garamond"/>
          <w:sz w:val="24"/>
          <w:szCs w:val="24"/>
        </w:rPr>
        <w:t xml:space="preserve"> Shoosmith (1888-1974) </w:t>
      </w:r>
      <w:r w:rsidR="00291453">
        <w:rPr>
          <w:rFonts w:ascii="Garamond" w:hAnsi="Garamond"/>
          <w:sz w:val="24"/>
          <w:szCs w:val="24"/>
        </w:rPr>
        <w:t>and Henry Medd (1892-1977)</w:t>
      </w:r>
      <w:r w:rsidR="00291453" w:rsidRPr="00B85459">
        <w:rPr>
          <w:rFonts w:ascii="Garamond" w:hAnsi="Garamond"/>
          <w:sz w:val="24"/>
          <w:szCs w:val="24"/>
        </w:rPr>
        <w:t xml:space="preserve"> </w:t>
      </w:r>
      <w:r w:rsidRPr="00B85459">
        <w:rPr>
          <w:rFonts w:ascii="Garamond" w:hAnsi="Garamond"/>
          <w:sz w:val="24"/>
          <w:szCs w:val="24"/>
        </w:rPr>
        <w:t>all do.</w:t>
      </w:r>
      <w:r w:rsidRPr="00B85459">
        <w:rPr>
          <w:rStyle w:val="EndnoteReference"/>
          <w:rFonts w:ascii="Garamond" w:hAnsi="Garamond"/>
          <w:sz w:val="24"/>
          <w:szCs w:val="24"/>
        </w:rPr>
        <w:endnoteReference w:id="4"/>
      </w:r>
      <w:r w:rsidRPr="00B85459">
        <w:rPr>
          <w:rFonts w:ascii="Garamond" w:hAnsi="Garamond"/>
          <w:sz w:val="24"/>
          <w:szCs w:val="24"/>
        </w:rPr>
        <w:t xml:space="preserve"> Of the members of the so-called ‘Indo-</w:t>
      </w:r>
      <w:r w:rsidR="00E92528">
        <w:rPr>
          <w:rFonts w:ascii="Garamond" w:hAnsi="Garamond"/>
          <w:sz w:val="24"/>
          <w:szCs w:val="24"/>
        </w:rPr>
        <w:t xml:space="preserve">British School of Architecture’ </w:t>
      </w:r>
      <w:r w:rsidRPr="00B85459">
        <w:rPr>
          <w:rFonts w:ascii="Garamond" w:hAnsi="Garamond"/>
          <w:sz w:val="24"/>
          <w:szCs w:val="24"/>
        </w:rPr>
        <w:t xml:space="preserve">who followed Herbert Baker </w:t>
      </w:r>
      <w:r w:rsidR="00226E60">
        <w:rPr>
          <w:rFonts w:ascii="Garamond" w:hAnsi="Garamond"/>
          <w:sz w:val="24"/>
          <w:szCs w:val="24"/>
        </w:rPr>
        <w:t xml:space="preserve">(1862-1946) </w:t>
      </w:r>
      <w:r w:rsidRPr="00B85459">
        <w:rPr>
          <w:rFonts w:ascii="Garamond" w:hAnsi="Garamond"/>
          <w:sz w:val="24"/>
          <w:szCs w:val="24"/>
        </w:rPr>
        <w:t>and Edwin Lutyens</w:t>
      </w:r>
      <w:r w:rsidR="00226E60">
        <w:rPr>
          <w:rFonts w:ascii="Garamond" w:hAnsi="Garamond"/>
          <w:sz w:val="24"/>
          <w:szCs w:val="24"/>
        </w:rPr>
        <w:t xml:space="preserve"> (1869-1944)</w:t>
      </w:r>
      <w:r w:rsidRPr="00B85459">
        <w:rPr>
          <w:rFonts w:ascii="Garamond" w:hAnsi="Garamond"/>
          <w:sz w:val="24"/>
          <w:szCs w:val="24"/>
        </w:rPr>
        <w:t xml:space="preserve"> to Delhi, he was alone in staying in his adopted country after Independence in 1947.</w:t>
      </w:r>
      <w:r w:rsidRPr="00B85459">
        <w:rPr>
          <w:rStyle w:val="EndnoteReference"/>
          <w:rFonts w:ascii="Garamond" w:hAnsi="Garamond"/>
          <w:sz w:val="24"/>
          <w:szCs w:val="24"/>
        </w:rPr>
        <w:endnoteReference w:id="5"/>
      </w:r>
      <w:r w:rsidRPr="00B85459">
        <w:rPr>
          <w:rFonts w:ascii="Garamond" w:hAnsi="Garamond"/>
          <w:sz w:val="24"/>
          <w:szCs w:val="24"/>
        </w:rPr>
        <w:t xml:space="preserve"> His two greatest achievements are Kashmir House </w:t>
      </w:r>
      <w:r w:rsidR="00AA2DED" w:rsidRPr="00B85459">
        <w:rPr>
          <w:rFonts w:ascii="Garamond" w:hAnsi="Garamond"/>
          <w:sz w:val="24"/>
          <w:szCs w:val="24"/>
        </w:rPr>
        <w:t>(1927-29)</w:t>
      </w:r>
      <w:r w:rsidRPr="00B85459">
        <w:rPr>
          <w:rFonts w:ascii="Garamond" w:hAnsi="Garamond"/>
          <w:sz w:val="24"/>
          <w:szCs w:val="24"/>
        </w:rPr>
        <w:t>, which he co-designed with Lutyens, and the rebuilding of St Stephen’s College</w:t>
      </w:r>
      <w:r w:rsidR="00AA2DED" w:rsidRPr="00B85459">
        <w:rPr>
          <w:rFonts w:ascii="Garamond" w:hAnsi="Garamond"/>
          <w:sz w:val="24"/>
          <w:szCs w:val="24"/>
        </w:rPr>
        <w:t xml:space="preserve"> (1939-52)</w:t>
      </w:r>
      <w:r w:rsidRPr="00B85459">
        <w:rPr>
          <w:rFonts w:ascii="Garamond" w:hAnsi="Garamond"/>
          <w:sz w:val="24"/>
          <w:szCs w:val="24"/>
        </w:rPr>
        <w:t xml:space="preserve">, </w:t>
      </w:r>
      <w:r w:rsidR="00B85459" w:rsidRPr="00B85459">
        <w:rPr>
          <w:rFonts w:ascii="Garamond" w:hAnsi="Garamond"/>
          <w:sz w:val="24"/>
          <w:szCs w:val="24"/>
        </w:rPr>
        <w:t xml:space="preserve">part of the University of Delhi, and </w:t>
      </w:r>
      <w:r w:rsidRPr="00B85459">
        <w:rPr>
          <w:rFonts w:ascii="Garamond" w:hAnsi="Garamond"/>
          <w:sz w:val="24"/>
          <w:szCs w:val="24"/>
        </w:rPr>
        <w:t xml:space="preserve">one of India’s most elite higher education establishments. </w:t>
      </w:r>
    </w:p>
    <w:p w:rsidR="00291453" w:rsidRDefault="00291453" w:rsidP="00210592">
      <w:pPr>
        <w:pStyle w:val="NoSpacing"/>
        <w:spacing w:line="480" w:lineRule="auto"/>
        <w:rPr>
          <w:rFonts w:ascii="Garamond" w:hAnsi="Garamond"/>
          <w:sz w:val="24"/>
          <w:szCs w:val="24"/>
        </w:rPr>
      </w:pPr>
    </w:p>
    <w:p w:rsidR="00D57030" w:rsidRPr="00B85459" w:rsidRDefault="00D57030" w:rsidP="00210592">
      <w:pPr>
        <w:pStyle w:val="NoSpacing"/>
        <w:spacing w:line="480" w:lineRule="auto"/>
        <w:rPr>
          <w:rFonts w:ascii="Garamond" w:hAnsi="Garamond"/>
          <w:sz w:val="24"/>
          <w:szCs w:val="24"/>
        </w:rPr>
      </w:pPr>
      <w:r w:rsidRPr="00B85459">
        <w:rPr>
          <w:rFonts w:ascii="Garamond" w:hAnsi="Garamond"/>
          <w:sz w:val="24"/>
          <w:szCs w:val="24"/>
        </w:rPr>
        <w:t xml:space="preserve">This essay, which builds on extensive research in the </w:t>
      </w:r>
      <w:r w:rsidR="00291453">
        <w:rPr>
          <w:rFonts w:ascii="Garamond" w:hAnsi="Garamond"/>
          <w:sz w:val="24"/>
          <w:szCs w:val="24"/>
        </w:rPr>
        <w:t>United Kingdom</w:t>
      </w:r>
      <w:r w:rsidRPr="00B85459">
        <w:rPr>
          <w:rFonts w:ascii="Garamond" w:hAnsi="Garamond"/>
          <w:sz w:val="24"/>
          <w:szCs w:val="24"/>
        </w:rPr>
        <w:t xml:space="preserve"> and time spent in India over the past three years, seeks to explain the interactions between George and Lutyens, who was arguably </w:t>
      </w:r>
      <w:r w:rsidR="00291453">
        <w:rPr>
          <w:rFonts w:ascii="Garamond" w:hAnsi="Garamond"/>
          <w:sz w:val="24"/>
          <w:szCs w:val="24"/>
        </w:rPr>
        <w:t>George’s</w:t>
      </w:r>
      <w:r w:rsidRPr="00B85459">
        <w:rPr>
          <w:rFonts w:ascii="Garamond" w:hAnsi="Garamond"/>
          <w:sz w:val="24"/>
          <w:szCs w:val="24"/>
        </w:rPr>
        <w:t xml:space="preserve"> most important tutor. To throw light on this matter, detailed use will be made, for the first time, of George’s correspondence with Anne Shearer</w:t>
      </w:r>
      <w:r w:rsidR="00F815E3">
        <w:rPr>
          <w:rFonts w:ascii="Garamond" w:hAnsi="Garamond"/>
          <w:sz w:val="24"/>
          <w:szCs w:val="24"/>
        </w:rPr>
        <w:t xml:space="preserve"> (1952)</w:t>
      </w:r>
      <w:r w:rsidRPr="00B85459">
        <w:rPr>
          <w:rFonts w:ascii="Garamond" w:hAnsi="Garamond"/>
          <w:sz w:val="24"/>
          <w:szCs w:val="24"/>
        </w:rPr>
        <w:t>, a family friend, and with Hope Bagenal</w:t>
      </w:r>
      <w:r w:rsidR="00F815E3">
        <w:rPr>
          <w:rFonts w:ascii="Garamond" w:hAnsi="Garamond"/>
          <w:sz w:val="24"/>
          <w:szCs w:val="24"/>
        </w:rPr>
        <w:t xml:space="preserve"> (1959)</w:t>
      </w:r>
      <w:r w:rsidRPr="00B85459">
        <w:rPr>
          <w:rFonts w:ascii="Garamond" w:hAnsi="Garamond"/>
          <w:sz w:val="24"/>
          <w:szCs w:val="24"/>
        </w:rPr>
        <w:t>, the architectural theorist and acoustician.</w:t>
      </w:r>
      <w:r w:rsidRPr="00B85459">
        <w:rPr>
          <w:rStyle w:val="EndnoteReference"/>
          <w:rFonts w:ascii="Garamond" w:hAnsi="Garamond"/>
          <w:sz w:val="24"/>
          <w:szCs w:val="24"/>
        </w:rPr>
        <w:endnoteReference w:id="6"/>
      </w:r>
      <w:r w:rsidRPr="00B85459">
        <w:rPr>
          <w:rFonts w:ascii="Garamond" w:hAnsi="Garamond"/>
          <w:sz w:val="24"/>
          <w:szCs w:val="24"/>
        </w:rPr>
        <w:t xml:space="preserve"> As Gavin Stamp has </w:t>
      </w:r>
      <w:r w:rsidRPr="00B85459">
        <w:rPr>
          <w:rFonts w:ascii="Garamond" w:hAnsi="Garamond"/>
          <w:sz w:val="24"/>
          <w:szCs w:val="24"/>
        </w:rPr>
        <w:lastRenderedPageBreak/>
        <w:t>said, it was Lutyens who was the most important influence on the ‘Indo-British School’, and those who ‘responded to the spirit rather than the letter of [his] example, learning from his ability to abstract, to simplify Classical forms while never losing a powerful, sculptural sense of mass’ produced, with hindsight, the most successful buildings.</w:t>
      </w:r>
      <w:r w:rsidRPr="00B85459">
        <w:rPr>
          <w:rStyle w:val="EndnoteReference"/>
          <w:rFonts w:ascii="Garamond" w:hAnsi="Garamond"/>
          <w:sz w:val="24"/>
          <w:szCs w:val="24"/>
        </w:rPr>
        <w:endnoteReference w:id="7"/>
      </w:r>
      <w:r w:rsidRPr="00B85459">
        <w:rPr>
          <w:rFonts w:ascii="Garamond" w:hAnsi="Garamond"/>
          <w:sz w:val="24"/>
          <w:szCs w:val="24"/>
        </w:rPr>
        <w:t xml:space="preserve"> </w:t>
      </w:r>
      <w:r w:rsidR="000333DC" w:rsidRPr="00B85459">
        <w:rPr>
          <w:rFonts w:ascii="Garamond" w:hAnsi="Garamond"/>
          <w:sz w:val="24"/>
          <w:szCs w:val="24"/>
        </w:rPr>
        <w:t>Considerable attention will a</w:t>
      </w:r>
      <w:r w:rsidR="00B85459" w:rsidRPr="00B85459">
        <w:rPr>
          <w:rFonts w:ascii="Garamond" w:hAnsi="Garamond"/>
          <w:sz w:val="24"/>
          <w:szCs w:val="24"/>
        </w:rPr>
        <w:t>lso be focused on George’s assimilation with his adopted country</w:t>
      </w:r>
      <w:r w:rsidR="000333DC" w:rsidRPr="00B85459">
        <w:rPr>
          <w:rFonts w:ascii="Garamond" w:hAnsi="Garamond"/>
          <w:sz w:val="24"/>
          <w:szCs w:val="24"/>
        </w:rPr>
        <w:t>, through his understanding of the necessities of the Indian climate and his comprehension of native customs and how architecture should, in his view, respond to them</w:t>
      </w:r>
      <w:r w:rsidR="000333DC" w:rsidRPr="00F815E3">
        <w:rPr>
          <w:rFonts w:ascii="Garamond" w:hAnsi="Garamond"/>
          <w:sz w:val="24"/>
          <w:szCs w:val="24"/>
        </w:rPr>
        <w:t xml:space="preserve">. </w:t>
      </w:r>
      <w:r w:rsidR="006E73FF" w:rsidRPr="00F815E3">
        <w:rPr>
          <w:rFonts w:ascii="Garamond" w:hAnsi="Garamond"/>
          <w:sz w:val="24"/>
          <w:szCs w:val="24"/>
        </w:rPr>
        <w:t>Finally, s</w:t>
      </w:r>
      <w:r w:rsidR="000333DC" w:rsidRPr="00F815E3">
        <w:rPr>
          <w:rFonts w:ascii="Garamond" w:hAnsi="Garamond"/>
          <w:sz w:val="24"/>
          <w:szCs w:val="24"/>
        </w:rPr>
        <w:t>ome</w:t>
      </w:r>
      <w:r w:rsidR="000333DC" w:rsidRPr="00B85459">
        <w:rPr>
          <w:rFonts w:ascii="Garamond" w:hAnsi="Garamond"/>
          <w:sz w:val="24"/>
          <w:szCs w:val="24"/>
        </w:rPr>
        <w:t xml:space="preserve"> observations on George’s position </w:t>
      </w:r>
      <w:r w:rsidR="00226E60">
        <w:rPr>
          <w:rFonts w:ascii="Garamond" w:hAnsi="Garamond"/>
          <w:sz w:val="24"/>
          <w:szCs w:val="24"/>
        </w:rPr>
        <w:t>in</w:t>
      </w:r>
      <w:r w:rsidR="000333DC" w:rsidRPr="00B85459">
        <w:rPr>
          <w:rFonts w:ascii="Garamond" w:hAnsi="Garamond"/>
          <w:sz w:val="24"/>
          <w:szCs w:val="24"/>
        </w:rPr>
        <w:t xml:space="preserve"> the history of post-Independence Indian archite</w:t>
      </w:r>
      <w:r w:rsidR="00B85459" w:rsidRPr="00B85459">
        <w:rPr>
          <w:rFonts w:ascii="Garamond" w:hAnsi="Garamond"/>
          <w:sz w:val="24"/>
          <w:szCs w:val="24"/>
        </w:rPr>
        <w:t xml:space="preserve">cture will also be offered, as well as </w:t>
      </w:r>
      <w:r w:rsidR="000333DC" w:rsidRPr="00B85459">
        <w:rPr>
          <w:rFonts w:ascii="Garamond" w:hAnsi="Garamond"/>
          <w:sz w:val="24"/>
          <w:szCs w:val="24"/>
        </w:rPr>
        <w:t>an overall evaluation of his output.</w:t>
      </w:r>
    </w:p>
    <w:p w:rsidR="00D57030" w:rsidRDefault="00D57030" w:rsidP="00210592">
      <w:pPr>
        <w:pStyle w:val="NoSpacing"/>
        <w:rPr>
          <w:rFonts w:ascii="Garamond" w:hAnsi="Garamond"/>
          <w:b/>
          <w:sz w:val="24"/>
          <w:szCs w:val="24"/>
        </w:rPr>
      </w:pPr>
    </w:p>
    <w:p w:rsidR="006E73FF" w:rsidRDefault="006E73FF" w:rsidP="00210592">
      <w:pPr>
        <w:pStyle w:val="NoSpacing"/>
        <w:rPr>
          <w:rFonts w:ascii="Garamond" w:hAnsi="Garamond"/>
          <w:b/>
          <w:sz w:val="24"/>
          <w:szCs w:val="24"/>
        </w:rPr>
      </w:pPr>
    </w:p>
    <w:p w:rsidR="006E73FF" w:rsidRDefault="006E73FF" w:rsidP="00210592">
      <w:pPr>
        <w:pStyle w:val="NoSpacing"/>
        <w:rPr>
          <w:rFonts w:ascii="Garamond" w:hAnsi="Garamond"/>
          <w:b/>
          <w:sz w:val="24"/>
          <w:szCs w:val="24"/>
        </w:rPr>
      </w:pPr>
    </w:p>
    <w:p w:rsidR="006E73FF" w:rsidRDefault="006E73FF" w:rsidP="00210592">
      <w:pPr>
        <w:pStyle w:val="NoSpacing"/>
        <w:rPr>
          <w:rFonts w:ascii="Garamond" w:hAnsi="Garamond"/>
          <w:b/>
          <w:sz w:val="24"/>
          <w:szCs w:val="24"/>
        </w:rPr>
      </w:pPr>
    </w:p>
    <w:p w:rsidR="006E73FF" w:rsidRPr="00B85459" w:rsidRDefault="006E73FF" w:rsidP="00210592">
      <w:pPr>
        <w:pStyle w:val="NoSpacing"/>
        <w:rPr>
          <w:rFonts w:ascii="Garamond" w:hAnsi="Garamond"/>
          <w:b/>
          <w:sz w:val="24"/>
          <w:szCs w:val="24"/>
        </w:rPr>
      </w:pPr>
    </w:p>
    <w:p w:rsidR="00AA2DED" w:rsidRPr="00B85459" w:rsidRDefault="00AA2DED" w:rsidP="00210592">
      <w:pPr>
        <w:pStyle w:val="NoSpacing"/>
        <w:rPr>
          <w:rFonts w:ascii="Garamond" w:hAnsi="Garamond"/>
          <w:b/>
          <w:sz w:val="24"/>
          <w:szCs w:val="24"/>
        </w:rPr>
      </w:pPr>
    </w:p>
    <w:p w:rsidR="00D57030" w:rsidRPr="00B85459" w:rsidRDefault="00D57030" w:rsidP="00210592">
      <w:pPr>
        <w:pStyle w:val="NoSpacing"/>
        <w:spacing w:line="480" w:lineRule="auto"/>
        <w:rPr>
          <w:rFonts w:ascii="Garamond" w:hAnsi="Garamond"/>
          <w:sz w:val="24"/>
          <w:szCs w:val="24"/>
        </w:rPr>
      </w:pPr>
      <w:r w:rsidRPr="00B85459">
        <w:rPr>
          <w:rFonts w:ascii="Garamond" w:hAnsi="Garamond"/>
          <w:sz w:val="24"/>
          <w:szCs w:val="24"/>
        </w:rPr>
        <w:t>Walter George was born on 24 February 1881, into an East Anglian family of architects and carpenters. In 1901 he enrolled at the Royal College of Art, where he studied under William</w:t>
      </w:r>
      <w:r w:rsidR="00B85459" w:rsidRPr="00B85459">
        <w:rPr>
          <w:rFonts w:ascii="Garamond" w:hAnsi="Garamond"/>
          <w:sz w:val="24"/>
          <w:szCs w:val="24"/>
        </w:rPr>
        <w:t xml:space="preserve"> </w:t>
      </w:r>
      <w:proofErr w:type="spellStart"/>
      <w:r w:rsidRPr="00B85459">
        <w:rPr>
          <w:rFonts w:ascii="Garamond" w:hAnsi="Garamond"/>
          <w:sz w:val="24"/>
          <w:szCs w:val="24"/>
        </w:rPr>
        <w:t>Lethaby</w:t>
      </w:r>
      <w:proofErr w:type="spellEnd"/>
      <w:r w:rsidRPr="00B85459">
        <w:rPr>
          <w:rFonts w:ascii="Garamond" w:hAnsi="Garamond"/>
          <w:sz w:val="24"/>
          <w:szCs w:val="24"/>
        </w:rPr>
        <w:t xml:space="preserve"> (1857-1931) and Arthur Beresford </w:t>
      </w:r>
      <w:proofErr w:type="spellStart"/>
      <w:r w:rsidRPr="00B85459">
        <w:rPr>
          <w:rFonts w:ascii="Garamond" w:hAnsi="Garamond"/>
          <w:sz w:val="24"/>
          <w:szCs w:val="24"/>
        </w:rPr>
        <w:t>Pite</w:t>
      </w:r>
      <w:proofErr w:type="spellEnd"/>
      <w:r w:rsidRPr="00B85459">
        <w:rPr>
          <w:rFonts w:ascii="Garamond" w:hAnsi="Garamond"/>
          <w:sz w:val="24"/>
          <w:szCs w:val="24"/>
        </w:rPr>
        <w:t xml:space="preserve"> (1861-1934). He travelled widely: </w:t>
      </w:r>
      <w:r w:rsidR="00497835" w:rsidRPr="00B85459">
        <w:rPr>
          <w:rFonts w:ascii="Garamond" w:hAnsi="Garamond"/>
          <w:sz w:val="24"/>
          <w:szCs w:val="24"/>
        </w:rPr>
        <w:t xml:space="preserve">Florence in 1902; </w:t>
      </w:r>
      <w:r w:rsidRPr="00B85459">
        <w:rPr>
          <w:rFonts w:ascii="Garamond" w:hAnsi="Garamond"/>
          <w:sz w:val="24"/>
          <w:szCs w:val="24"/>
        </w:rPr>
        <w:t xml:space="preserve">Italy and France in the winter of 1903; </w:t>
      </w:r>
      <w:r w:rsidR="00497835" w:rsidRPr="00B85459">
        <w:rPr>
          <w:rFonts w:ascii="Garamond" w:hAnsi="Garamond"/>
          <w:sz w:val="24"/>
          <w:szCs w:val="24"/>
        </w:rPr>
        <w:t xml:space="preserve">Greece, Egypt, Turkey, and elsewhere </w:t>
      </w:r>
      <w:r w:rsidRPr="00B85459">
        <w:rPr>
          <w:rFonts w:ascii="Garamond" w:hAnsi="Garamond"/>
          <w:sz w:val="24"/>
          <w:szCs w:val="24"/>
        </w:rPr>
        <w:t>in 1906</w:t>
      </w:r>
      <w:r w:rsidR="00497835" w:rsidRPr="00B85459">
        <w:rPr>
          <w:rFonts w:ascii="Garamond" w:hAnsi="Garamond"/>
          <w:sz w:val="24"/>
          <w:szCs w:val="24"/>
        </w:rPr>
        <w:t xml:space="preserve">; </w:t>
      </w:r>
      <w:r w:rsidRPr="00B85459">
        <w:rPr>
          <w:rFonts w:ascii="Garamond" w:hAnsi="Garamond"/>
          <w:sz w:val="24"/>
          <w:szCs w:val="24"/>
        </w:rPr>
        <w:t>Macedonia and Turkey in 1909</w:t>
      </w:r>
      <w:r w:rsidR="00497835" w:rsidRPr="00B85459">
        <w:rPr>
          <w:rFonts w:ascii="Garamond" w:hAnsi="Garamond"/>
          <w:sz w:val="24"/>
          <w:szCs w:val="24"/>
        </w:rPr>
        <w:t>; Egypt, Sudan, and elsewhere in 1912-13</w:t>
      </w:r>
      <w:r w:rsidRPr="00B85459">
        <w:rPr>
          <w:rFonts w:ascii="Garamond" w:hAnsi="Garamond"/>
          <w:sz w:val="24"/>
          <w:szCs w:val="24"/>
        </w:rPr>
        <w:t>.</w:t>
      </w:r>
      <w:r w:rsidRPr="00B85459">
        <w:rPr>
          <w:rStyle w:val="EndnoteReference"/>
          <w:rFonts w:ascii="Garamond" w:hAnsi="Garamond"/>
          <w:sz w:val="24"/>
          <w:szCs w:val="24"/>
        </w:rPr>
        <w:endnoteReference w:id="8"/>
      </w:r>
      <w:r w:rsidRPr="00B85459">
        <w:rPr>
          <w:rFonts w:ascii="Garamond" w:hAnsi="Garamond"/>
          <w:sz w:val="24"/>
          <w:szCs w:val="24"/>
        </w:rPr>
        <w:t xml:space="preserve"> His intense interest in Greece and Turkey </w:t>
      </w:r>
      <w:r w:rsidR="00226E60">
        <w:rPr>
          <w:rFonts w:ascii="Garamond" w:hAnsi="Garamond"/>
          <w:sz w:val="24"/>
          <w:szCs w:val="24"/>
        </w:rPr>
        <w:t xml:space="preserve">is, </w:t>
      </w:r>
      <w:r w:rsidRPr="00B85459">
        <w:rPr>
          <w:rFonts w:ascii="Garamond" w:hAnsi="Garamond"/>
          <w:sz w:val="24"/>
          <w:szCs w:val="24"/>
        </w:rPr>
        <w:t>in particular</w:t>
      </w:r>
      <w:r w:rsidR="00226E60">
        <w:rPr>
          <w:rFonts w:ascii="Garamond" w:hAnsi="Garamond"/>
          <w:sz w:val="24"/>
          <w:szCs w:val="24"/>
        </w:rPr>
        <w:t xml:space="preserve">, </w:t>
      </w:r>
      <w:r w:rsidRPr="00B85459">
        <w:rPr>
          <w:rFonts w:ascii="Garamond" w:hAnsi="Garamond"/>
          <w:sz w:val="24"/>
          <w:szCs w:val="24"/>
        </w:rPr>
        <w:t>testament to his work at this time as an archaeologist.</w:t>
      </w:r>
      <w:r w:rsidRPr="00B85459">
        <w:rPr>
          <w:rStyle w:val="EndnoteReference"/>
          <w:rFonts w:ascii="Garamond" w:hAnsi="Garamond"/>
          <w:sz w:val="24"/>
          <w:szCs w:val="24"/>
        </w:rPr>
        <w:endnoteReference w:id="9"/>
      </w:r>
      <w:r w:rsidRPr="00B85459">
        <w:rPr>
          <w:rFonts w:ascii="Garamond" w:hAnsi="Garamond"/>
          <w:sz w:val="24"/>
          <w:szCs w:val="24"/>
        </w:rPr>
        <w:t xml:space="preserve"> Between 1908 a</w:t>
      </w:r>
      <w:r w:rsidR="00497835" w:rsidRPr="00B85459">
        <w:rPr>
          <w:rFonts w:ascii="Garamond" w:hAnsi="Garamond"/>
          <w:sz w:val="24"/>
          <w:szCs w:val="24"/>
        </w:rPr>
        <w:t>nd 1915, he also exhibited five paintings</w:t>
      </w:r>
      <w:r w:rsidRPr="00B85459">
        <w:rPr>
          <w:rFonts w:ascii="Garamond" w:hAnsi="Garamond"/>
          <w:sz w:val="24"/>
          <w:szCs w:val="24"/>
        </w:rPr>
        <w:t xml:space="preserve"> at the Royal Academy. One of these, </w:t>
      </w:r>
      <w:r w:rsidRPr="00B85459">
        <w:rPr>
          <w:rFonts w:ascii="Garamond" w:hAnsi="Garamond"/>
          <w:i/>
          <w:sz w:val="24"/>
          <w:szCs w:val="24"/>
        </w:rPr>
        <w:t>Afterglow</w:t>
      </w:r>
      <w:r w:rsidR="00B85459" w:rsidRPr="00B85459">
        <w:rPr>
          <w:rFonts w:ascii="Garamond" w:hAnsi="Garamond"/>
          <w:sz w:val="24"/>
          <w:szCs w:val="24"/>
        </w:rPr>
        <w:t xml:space="preserve"> (</w:t>
      </w:r>
      <w:r w:rsidR="00B85459" w:rsidRPr="00B85459">
        <w:rPr>
          <w:rFonts w:ascii="Garamond" w:hAnsi="Garamond"/>
          <w:i/>
          <w:sz w:val="24"/>
          <w:szCs w:val="24"/>
        </w:rPr>
        <w:t xml:space="preserve">c. </w:t>
      </w:r>
      <w:r w:rsidRPr="00B85459">
        <w:rPr>
          <w:rFonts w:ascii="Garamond" w:hAnsi="Garamond"/>
          <w:sz w:val="24"/>
          <w:szCs w:val="24"/>
        </w:rPr>
        <w:t>1908</w:t>
      </w:r>
      <w:r w:rsidR="00B85459" w:rsidRPr="00B85459">
        <w:rPr>
          <w:rFonts w:ascii="Garamond" w:hAnsi="Garamond"/>
          <w:sz w:val="24"/>
          <w:szCs w:val="24"/>
        </w:rPr>
        <w:t>)</w:t>
      </w:r>
      <w:r w:rsidRPr="00B85459">
        <w:rPr>
          <w:rFonts w:ascii="Garamond" w:hAnsi="Garamond"/>
          <w:sz w:val="24"/>
          <w:szCs w:val="24"/>
        </w:rPr>
        <w:t>, was later engraved by his wife Lena, whom he had married a few years earlier.</w:t>
      </w:r>
      <w:r w:rsidRPr="00B85459">
        <w:rPr>
          <w:rStyle w:val="EndnoteReference"/>
          <w:rFonts w:ascii="Garamond" w:hAnsi="Garamond"/>
          <w:sz w:val="24"/>
          <w:szCs w:val="24"/>
        </w:rPr>
        <w:endnoteReference w:id="10"/>
      </w:r>
      <w:r w:rsidRPr="00B85459">
        <w:rPr>
          <w:rFonts w:ascii="Garamond" w:hAnsi="Garamond"/>
          <w:sz w:val="24"/>
          <w:szCs w:val="24"/>
        </w:rPr>
        <w:t xml:space="preserve"> It shows the buildings of the Acropolis lit dramatically, and anticipates a remark he was to make more than forty years later, when he wrote to Anne Shearer and commented that</w:t>
      </w:r>
      <w:r w:rsidR="00226E60">
        <w:rPr>
          <w:rFonts w:ascii="Garamond" w:hAnsi="Garamond"/>
          <w:sz w:val="24"/>
          <w:szCs w:val="24"/>
        </w:rPr>
        <w:t xml:space="preserve"> </w:t>
      </w:r>
      <w:r w:rsidRPr="00B85459">
        <w:rPr>
          <w:rFonts w:ascii="Garamond" w:hAnsi="Garamond"/>
          <w:sz w:val="24"/>
          <w:szCs w:val="24"/>
        </w:rPr>
        <w:t>‘if you want to know what real architecture is, go and look at the Parthenon’.</w:t>
      </w:r>
      <w:r w:rsidRPr="00B85459">
        <w:rPr>
          <w:rStyle w:val="EndnoteReference"/>
          <w:rFonts w:ascii="Garamond" w:hAnsi="Garamond"/>
          <w:sz w:val="24"/>
          <w:szCs w:val="24"/>
        </w:rPr>
        <w:endnoteReference w:id="11"/>
      </w:r>
      <w:r w:rsidRPr="00B85459">
        <w:rPr>
          <w:rFonts w:ascii="Garamond" w:hAnsi="Garamond"/>
          <w:sz w:val="24"/>
          <w:szCs w:val="24"/>
        </w:rPr>
        <w:t xml:space="preserve"> His love of Classical architecture, it will be shown, was also to serve him well in his interactions with Lutyens. The culmination of his work as an archaeologist was his detailed, meticulous study of the church of </w:t>
      </w:r>
      <w:proofErr w:type="spellStart"/>
      <w:r w:rsidRPr="00B85459">
        <w:rPr>
          <w:rFonts w:ascii="Garamond" w:hAnsi="Garamond"/>
          <w:sz w:val="24"/>
          <w:szCs w:val="24"/>
        </w:rPr>
        <w:t>Hagia</w:t>
      </w:r>
      <w:proofErr w:type="spellEnd"/>
      <w:r w:rsidRPr="00B85459">
        <w:rPr>
          <w:rFonts w:ascii="Garamond" w:hAnsi="Garamond"/>
          <w:sz w:val="24"/>
          <w:szCs w:val="24"/>
        </w:rPr>
        <w:t xml:space="preserve"> Irene in Istanbul, dating from the fourth century onwards.</w:t>
      </w:r>
      <w:r w:rsidRPr="00B85459">
        <w:rPr>
          <w:rStyle w:val="EndnoteReference"/>
          <w:rFonts w:ascii="Garamond" w:hAnsi="Garamond"/>
          <w:sz w:val="24"/>
          <w:szCs w:val="24"/>
        </w:rPr>
        <w:endnoteReference w:id="12"/>
      </w:r>
      <w:r w:rsidRPr="00B85459">
        <w:rPr>
          <w:rFonts w:ascii="Garamond" w:hAnsi="Garamond"/>
          <w:sz w:val="24"/>
          <w:szCs w:val="24"/>
        </w:rPr>
        <w:t xml:space="preserve"> His drawings and an </w:t>
      </w:r>
      <w:r w:rsidRPr="00B85459">
        <w:rPr>
          <w:rFonts w:ascii="Garamond" w:hAnsi="Garamond"/>
          <w:sz w:val="24"/>
          <w:szCs w:val="24"/>
        </w:rPr>
        <w:lastRenderedPageBreak/>
        <w:t xml:space="preserve">accompanying text were published in 1912, and a reviewer for the </w:t>
      </w:r>
      <w:r w:rsidRPr="00B85459">
        <w:rPr>
          <w:rFonts w:ascii="Garamond" w:hAnsi="Garamond"/>
          <w:i/>
          <w:sz w:val="24"/>
          <w:szCs w:val="24"/>
        </w:rPr>
        <w:t xml:space="preserve">Burlington Magazine </w:t>
      </w:r>
      <w:r w:rsidRPr="00B85459">
        <w:rPr>
          <w:rFonts w:ascii="Garamond" w:hAnsi="Garamond"/>
          <w:sz w:val="24"/>
          <w:szCs w:val="24"/>
        </w:rPr>
        <w:t>described his work</w:t>
      </w:r>
      <w:r w:rsidR="00497835" w:rsidRPr="00B85459">
        <w:rPr>
          <w:rFonts w:ascii="Garamond" w:hAnsi="Garamond"/>
          <w:sz w:val="24"/>
          <w:szCs w:val="24"/>
        </w:rPr>
        <w:t xml:space="preserve"> as </w:t>
      </w:r>
      <w:r w:rsidRPr="00B85459">
        <w:rPr>
          <w:rFonts w:ascii="Garamond" w:hAnsi="Garamond"/>
          <w:sz w:val="24"/>
          <w:szCs w:val="24"/>
        </w:rPr>
        <w:t>‘reliable’ and as a ‘model of what such a record should be’.</w:t>
      </w:r>
      <w:r w:rsidRPr="00B85459">
        <w:rPr>
          <w:rStyle w:val="EndnoteReference"/>
          <w:rFonts w:ascii="Garamond" w:hAnsi="Garamond"/>
          <w:sz w:val="24"/>
          <w:szCs w:val="24"/>
        </w:rPr>
        <w:endnoteReference w:id="13"/>
      </w:r>
      <w:r w:rsidRPr="00B85459">
        <w:rPr>
          <w:rFonts w:ascii="Garamond" w:hAnsi="Garamond"/>
          <w:sz w:val="24"/>
          <w:szCs w:val="24"/>
        </w:rPr>
        <w:t xml:space="preserve"> He later described his archaeological years as </w:t>
      </w:r>
      <w:r w:rsidR="00497835" w:rsidRPr="00B85459">
        <w:rPr>
          <w:rFonts w:ascii="Garamond" w:hAnsi="Garamond"/>
          <w:sz w:val="24"/>
          <w:szCs w:val="24"/>
        </w:rPr>
        <w:t xml:space="preserve">perhaps </w:t>
      </w:r>
      <w:r w:rsidRPr="00B85459">
        <w:rPr>
          <w:rFonts w:ascii="Garamond" w:hAnsi="Garamond"/>
          <w:sz w:val="24"/>
          <w:szCs w:val="24"/>
        </w:rPr>
        <w:t>‘the happiest in my life’.</w:t>
      </w:r>
      <w:r w:rsidRPr="00B85459">
        <w:rPr>
          <w:rStyle w:val="EndnoteReference"/>
          <w:rFonts w:ascii="Garamond" w:hAnsi="Garamond"/>
          <w:sz w:val="24"/>
          <w:szCs w:val="24"/>
        </w:rPr>
        <w:endnoteReference w:id="14"/>
      </w:r>
    </w:p>
    <w:p w:rsidR="00D57030" w:rsidRPr="00B85459" w:rsidRDefault="00D57030" w:rsidP="00210592">
      <w:pPr>
        <w:pStyle w:val="NoSpacing"/>
        <w:spacing w:line="480" w:lineRule="auto"/>
        <w:rPr>
          <w:rFonts w:ascii="Garamond" w:hAnsi="Garamond"/>
          <w:sz w:val="24"/>
          <w:szCs w:val="24"/>
        </w:rPr>
      </w:pPr>
    </w:p>
    <w:p w:rsidR="00D57030" w:rsidRPr="00B85459" w:rsidRDefault="00D57030" w:rsidP="00210592">
      <w:pPr>
        <w:pStyle w:val="NoSpacing"/>
        <w:spacing w:line="480" w:lineRule="auto"/>
        <w:rPr>
          <w:rFonts w:ascii="Garamond" w:hAnsi="Garamond"/>
          <w:sz w:val="24"/>
          <w:szCs w:val="24"/>
        </w:rPr>
      </w:pPr>
      <w:r w:rsidRPr="00B85459">
        <w:rPr>
          <w:rFonts w:ascii="Garamond" w:hAnsi="Garamond"/>
          <w:sz w:val="24"/>
          <w:szCs w:val="24"/>
        </w:rPr>
        <w:t>After returning to England, George was involved in the design of Whiteley Park Village (</w:t>
      </w:r>
      <w:r w:rsidRPr="00B85459">
        <w:rPr>
          <w:rFonts w:ascii="Garamond" w:hAnsi="Garamond"/>
          <w:i/>
          <w:sz w:val="24"/>
          <w:szCs w:val="24"/>
        </w:rPr>
        <w:t>c.</w:t>
      </w:r>
      <w:r w:rsidRPr="00B85459">
        <w:rPr>
          <w:rFonts w:ascii="Garamond" w:hAnsi="Garamond"/>
          <w:sz w:val="24"/>
          <w:szCs w:val="24"/>
        </w:rPr>
        <w:t xml:space="preserve"> 1914) in Surrey. The Park, for ‘thrifty old people’, was funded by a legacy of £1 million left bequeathed by William Whiteley on his death.</w:t>
      </w:r>
      <w:r w:rsidRPr="00B85459">
        <w:rPr>
          <w:rStyle w:val="EndnoteReference"/>
          <w:rFonts w:ascii="Garamond" w:hAnsi="Garamond"/>
          <w:sz w:val="24"/>
          <w:szCs w:val="24"/>
        </w:rPr>
        <w:endnoteReference w:id="15"/>
      </w:r>
      <w:r w:rsidRPr="00B85459">
        <w:rPr>
          <w:rFonts w:ascii="Garamond" w:hAnsi="Garamond"/>
          <w:sz w:val="24"/>
          <w:szCs w:val="24"/>
        </w:rPr>
        <w:t xml:space="preserve"> The layout, as </w:t>
      </w:r>
      <w:proofErr w:type="spellStart"/>
      <w:r w:rsidRPr="00B85459">
        <w:rPr>
          <w:rStyle w:val="st1"/>
          <w:rFonts w:ascii="Garamond" w:hAnsi="Garamond" w:cs="Arial"/>
          <w:sz w:val="24"/>
          <w:szCs w:val="24"/>
        </w:rPr>
        <w:t>Nikolaus</w:t>
      </w:r>
      <w:proofErr w:type="spellEnd"/>
      <w:r w:rsidRPr="00B85459">
        <w:rPr>
          <w:rStyle w:val="st1"/>
          <w:rFonts w:ascii="Garamond" w:hAnsi="Garamond" w:cs="Arial"/>
          <w:sz w:val="24"/>
          <w:szCs w:val="24"/>
        </w:rPr>
        <w:t xml:space="preserve"> </w:t>
      </w:r>
      <w:r w:rsidRPr="00B85459">
        <w:rPr>
          <w:rFonts w:ascii="Garamond" w:hAnsi="Garamond"/>
          <w:sz w:val="24"/>
          <w:szCs w:val="24"/>
        </w:rPr>
        <w:t>Pevsner and Ian Nairn have written, is ‘as formal and symmetrical as that of an ideal Renaissance town’,</w:t>
      </w:r>
      <w:r w:rsidR="00AF0979">
        <w:rPr>
          <w:rFonts w:ascii="Garamond" w:hAnsi="Garamond"/>
          <w:sz w:val="24"/>
          <w:szCs w:val="24"/>
        </w:rPr>
        <w:t xml:space="preserve"> </w:t>
      </w:r>
      <w:r w:rsidRPr="00B85459">
        <w:rPr>
          <w:rFonts w:ascii="Garamond" w:hAnsi="Garamond"/>
          <w:sz w:val="24"/>
          <w:szCs w:val="24"/>
        </w:rPr>
        <w:t>and the overall style is akin to that of Hampstead Garden Suburb, which was being built at around the same time.</w:t>
      </w:r>
      <w:r w:rsidRPr="00B85459">
        <w:rPr>
          <w:rStyle w:val="EndnoteReference"/>
          <w:rFonts w:ascii="Garamond" w:hAnsi="Garamond"/>
          <w:sz w:val="24"/>
          <w:szCs w:val="24"/>
        </w:rPr>
        <w:endnoteReference w:id="16"/>
      </w:r>
      <w:r w:rsidRPr="00B85459">
        <w:rPr>
          <w:rFonts w:ascii="Garamond" w:hAnsi="Garamond"/>
          <w:sz w:val="24"/>
          <w:szCs w:val="24"/>
        </w:rPr>
        <w:t xml:space="preserve"> The East Avenue cottages were the work of Ernest Newton (1856-1922), then president of R</w:t>
      </w:r>
      <w:r w:rsidR="00226E60">
        <w:rPr>
          <w:rFonts w:ascii="Garamond" w:hAnsi="Garamond"/>
          <w:sz w:val="24"/>
          <w:szCs w:val="24"/>
        </w:rPr>
        <w:t>oyal Institute of British Architects</w:t>
      </w:r>
      <w:r w:rsidRPr="00B85459">
        <w:rPr>
          <w:rFonts w:ascii="Garamond" w:hAnsi="Garamond"/>
          <w:sz w:val="24"/>
          <w:szCs w:val="24"/>
        </w:rPr>
        <w:t>.</w:t>
      </w:r>
      <w:r w:rsidRPr="00B85459">
        <w:rPr>
          <w:rStyle w:val="EndnoteReference"/>
          <w:rFonts w:ascii="Garamond" w:hAnsi="Garamond"/>
          <w:sz w:val="24"/>
          <w:szCs w:val="24"/>
        </w:rPr>
        <w:endnoteReference w:id="17"/>
      </w:r>
      <w:r w:rsidRPr="00B85459">
        <w:rPr>
          <w:rFonts w:ascii="Garamond" w:hAnsi="Garamond"/>
          <w:sz w:val="24"/>
          <w:szCs w:val="24"/>
        </w:rPr>
        <w:t xml:space="preserve"> George must have already been in Newton’s office at this stage, as there are sketches by him of these cottages in his papers in the R</w:t>
      </w:r>
      <w:r w:rsidR="00226E60">
        <w:rPr>
          <w:rFonts w:ascii="Garamond" w:hAnsi="Garamond"/>
          <w:sz w:val="24"/>
          <w:szCs w:val="24"/>
        </w:rPr>
        <w:t>.</w:t>
      </w:r>
      <w:r w:rsidRPr="00B85459">
        <w:rPr>
          <w:rFonts w:ascii="Garamond" w:hAnsi="Garamond"/>
          <w:sz w:val="24"/>
          <w:szCs w:val="24"/>
        </w:rPr>
        <w:t>I</w:t>
      </w:r>
      <w:r w:rsidR="00226E60">
        <w:rPr>
          <w:rFonts w:ascii="Garamond" w:hAnsi="Garamond"/>
          <w:sz w:val="24"/>
          <w:szCs w:val="24"/>
        </w:rPr>
        <w:t>.</w:t>
      </w:r>
      <w:r w:rsidRPr="00B85459">
        <w:rPr>
          <w:rFonts w:ascii="Garamond" w:hAnsi="Garamond"/>
          <w:sz w:val="24"/>
          <w:szCs w:val="24"/>
        </w:rPr>
        <w:t>B</w:t>
      </w:r>
      <w:r w:rsidR="00226E60">
        <w:rPr>
          <w:rFonts w:ascii="Garamond" w:hAnsi="Garamond"/>
          <w:sz w:val="24"/>
          <w:szCs w:val="24"/>
        </w:rPr>
        <w:t>.</w:t>
      </w:r>
      <w:r w:rsidRPr="00B85459">
        <w:rPr>
          <w:rFonts w:ascii="Garamond" w:hAnsi="Garamond"/>
          <w:sz w:val="24"/>
          <w:szCs w:val="24"/>
        </w:rPr>
        <w:t>A</w:t>
      </w:r>
      <w:r w:rsidR="00226E60">
        <w:rPr>
          <w:rFonts w:ascii="Garamond" w:hAnsi="Garamond"/>
          <w:sz w:val="24"/>
          <w:szCs w:val="24"/>
        </w:rPr>
        <w:t>.</w:t>
      </w:r>
      <w:r w:rsidRPr="00B85459">
        <w:rPr>
          <w:rFonts w:ascii="Garamond" w:hAnsi="Garamond"/>
          <w:sz w:val="24"/>
          <w:szCs w:val="24"/>
        </w:rPr>
        <w:t>, together with</w:t>
      </w:r>
      <w:r w:rsidR="00E04BE7" w:rsidRPr="00B85459">
        <w:rPr>
          <w:rFonts w:ascii="Garamond" w:hAnsi="Garamond"/>
          <w:sz w:val="24"/>
          <w:szCs w:val="24"/>
        </w:rPr>
        <w:t xml:space="preserve"> notes </w:t>
      </w:r>
      <w:r w:rsidRPr="00B85459">
        <w:rPr>
          <w:rFonts w:ascii="Garamond" w:hAnsi="Garamond"/>
          <w:sz w:val="24"/>
          <w:szCs w:val="24"/>
        </w:rPr>
        <w:t>about excavations, the development’s radial plan</w:t>
      </w:r>
      <w:r w:rsidR="00E04BE7" w:rsidRPr="00B85459">
        <w:rPr>
          <w:rFonts w:ascii="Garamond" w:hAnsi="Garamond"/>
          <w:sz w:val="24"/>
          <w:szCs w:val="24"/>
        </w:rPr>
        <w:t>,</w:t>
      </w:r>
      <w:r w:rsidRPr="00B85459">
        <w:rPr>
          <w:rFonts w:ascii="Garamond" w:hAnsi="Garamond"/>
          <w:sz w:val="24"/>
          <w:szCs w:val="24"/>
        </w:rPr>
        <w:t xml:space="preserve"> and so on.</w:t>
      </w:r>
      <w:r w:rsidR="00AD270B" w:rsidRPr="00B85459">
        <w:rPr>
          <w:rStyle w:val="EndnoteReference"/>
          <w:rFonts w:ascii="Garamond" w:hAnsi="Garamond"/>
          <w:sz w:val="24"/>
          <w:szCs w:val="24"/>
        </w:rPr>
        <w:endnoteReference w:id="18"/>
      </w:r>
      <w:r w:rsidRPr="00B85459">
        <w:rPr>
          <w:rFonts w:ascii="Garamond" w:hAnsi="Garamond"/>
          <w:sz w:val="24"/>
          <w:szCs w:val="24"/>
        </w:rPr>
        <w:t xml:space="preserve"> This, however, was probably the only architectural work that George was involved with in England, for in 1915, refused by the Army on account of his impaired vision, he departed for Delhi, then one of the largest construction sites in the world.</w:t>
      </w:r>
      <w:r w:rsidRPr="00B85459">
        <w:rPr>
          <w:rStyle w:val="EndnoteReference"/>
          <w:rFonts w:ascii="Garamond" w:hAnsi="Garamond"/>
          <w:sz w:val="24"/>
          <w:szCs w:val="24"/>
        </w:rPr>
        <w:endnoteReference w:id="19"/>
      </w:r>
    </w:p>
    <w:p w:rsidR="00D57030" w:rsidRPr="00B85459" w:rsidRDefault="00D57030" w:rsidP="00210592">
      <w:pPr>
        <w:pStyle w:val="NoSpacing"/>
        <w:rPr>
          <w:rFonts w:ascii="Garamond" w:hAnsi="Garamond"/>
          <w:sz w:val="24"/>
          <w:szCs w:val="24"/>
        </w:rPr>
      </w:pPr>
    </w:p>
    <w:p w:rsidR="00206C52" w:rsidRPr="00B85459" w:rsidRDefault="00206C52" w:rsidP="00210592">
      <w:pPr>
        <w:pStyle w:val="NoSpacing"/>
        <w:rPr>
          <w:rFonts w:ascii="Garamond" w:hAnsi="Garamond"/>
          <w:b/>
          <w:sz w:val="24"/>
          <w:szCs w:val="24"/>
        </w:rPr>
      </w:pPr>
    </w:p>
    <w:p w:rsidR="00D57030" w:rsidRPr="00B85459" w:rsidRDefault="00D57030" w:rsidP="000F778D">
      <w:pPr>
        <w:pStyle w:val="NoSpacing"/>
        <w:spacing w:line="480" w:lineRule="auto"/>
        <w:rPr>
          <w:rFonts w:ascii="Garamond" w:hAnsi="Garamond"/>
          <w:sz w:val="24"/>
          <w:szCs w:val="24"/>
        </w:rPr>
      </w:pPr>
      <w:r w:rsidRPr="00B85459">
        <w:rPr>
          <w:rFonts w:ascii="Garamond" w:hAnsi="Garamond"/>
          <w:sz w:val="24"/>
          <w:szCs w:val="24"/>
        </w:rPr>
        <w:t>George went to India specifically to oversee the construction of Baker’s North Secretariat, and to be his representative in India during his long period of absence each year.</w:t>
      </w:r>
      <w:r w:rsidRPr="00B85459">
        <w:rPr>
          <w:rStyle w:val="EndnoteReference"/>
          <w:rFonts w:ascii="Garamond" w:hAnsi="Garamond"/>
          <w:sz w:val="24"/>
          <w:szCs w:val="24"/>
        </w:rPr>
        <w:endnoteReference w:id="20"/>
      </w:r>
      <w:r w:rsidRPr="00B85459">
        <w:rPr>
          <w:rFonts w:ascii="Garamond" w:hAnsi="Garamond"/>
          <w:sz w:val="24"/>
          <w:szCs w:val="24"/>
        </w:rPr>
        <w:t xml:space="preserve"> Later on, however, George was effectively </w:t>
      </w:r>
      <w:r w:rsidRPr="00F815E3">
        <w:rPr>
          <w:rFonts w:ascii="Garamond" w:hAnsi="Garamond"/>
          <w:sz w:val="24"/>
          <w:szCs w:val="24"/>
        </w:rPr>
        <w:t xml:space="preserve">to deny his </w:t>
      </w:r>
      <w:r w:rsidR="00261067" w:rsidRPr="00F815E3">
        <w:rPr>
          <w:rFonts w:ascii="Garamond" w:hAnsi="Garamond"/>
          <w:sz w:val="24"/>
          <w:szCs w:val="24"/>
        </w:rPr>
        <w:t xml:space="preserve">involvement with Baker and his </w:t>
      </w:r>
      <w:r w:rsidRPr="00F815E3">
        <w:rPr>
          <w:rFonts w:ascii="Garamond" w:hAnsi="Garamond"/>
          <w:sz w:val="24"/>
          <w:szCs w:val="24"/>
        </w:rPr>
        <w:t>role in this</w:t>
      </w:r>
      <w:r w:rsidRPr="00B85459">
        <w:rPr>
          <w:rFonts w:ascii="Garamond" w:hAnsi="Garamond"/>
          <w:sz w:val="24"/>
          <w:szCs w:val="24"/>
        </w:rPr>
        <w:t xml:space="preserve"> work. When he received a C.B.E.</w:t>
      </w:r>
      <w:r w:rsidR="00E04BE7" w:rsidRPr="00B85459">
        <w:rPr>
          <w:rFonts w:ascii="Garamond" w:hAnsi="Garamond"/>
          <w:sz w:val="24"/>
          <w:szCs w:val="24"/>
        </w:rPr>
        <w:t xml:space="preserve"> </w:t>
      </w:r>
      <w:r w:rsidR="006E73FF">
        <w:rPr>
          <w:rFonts w:ascii="Garamond" w:hAnsi="Garamond"/>
          <w:sz w:val="24"/>
          <w:szCs w:val="24"/>
        </w:rPr>
        <w:t xml:space="preserve">in </w:t>
      </w:r>
      <w:r w:rsidR="00E04BE7" w:rsidRPr="00B85459">
        <w:rPr>
          <w:rFonts w:ascii="Garamond" w:hAnsi="Garamond"/>
          <w:sz w:val="24"/>
          <w:szCs w:val="24"/>
        </w:rPr>
        <w:t xml:space="preserve">1961, </w:t>
      </w:r>
      <w:r w:rsidRPr="00B85459">
        <w:rPr>
          <w:rFonts w:ascii="Garamond" w:hAnsi="Garamond"/>
          <w:sz w:val="24"/>
          <w:szCs w:val="24"/>
        </w:rPr>
        <w:t xml:space="preserve">the </w:t>
      </w:r>
      <w:r w:rsidR="006E73FF" w:rsidRPr="00F815E3">
        <w:rPr>
          <w:rFonts w:ascii="Garamond" w:hAnsi="Garamond"/>
          <w:sz w:val="24"/>
          <w:szCs w:val="24"/>
        </w:rPr>
        <w:t>q</w:t>
      </w:r>
      <w:r w:rsidRPr="00F815E3">
        <w:rPr>
          <w:rFonts w:ascii="Garamond" w:hAnsi="Garamond"/>
          <w:sz w:val="24"/>
          <w:szCs w:val="24"/>
        </w:rPr>
        <w:t>ueen remarked that he had ‘built the Secretariats’ but George replied that he had come to India ‘to help Lutyens to see the whole of Delhi through [and] to see […] it was done as he intended.’</w:t>
      </w:r>
      <w:r w:rsidRPr="00F815E3">
        <w:rPr>
          <w:rStyle w:val="EndnoteReference"/>
          <w:rFonts w:ascii="Garamond" w:hAnsi="Garamond"/>
          <w:sz w:val="24"/>
          <w:szCs w:val="24"/>
        </w:rPr>
        <w:endnoteReference w:id="21"/>
      </w:r>
      <w:r w:rsidRPr="00F815E3">
        <w:rPr>
          <w:rFonts w:ascii="Garamond" w:hAnsi="Garamond"/>
          <w:sz w:val="24"/>
          <w:szCs w:val="24"/>
        </w:rPr>
        <w:t xml:space="preserve"> According to Stamp, </w:t>
      </w:r>
      <w:r w:rsidR="00261067" w:rsidRPr="00F815E3">
        <w:rPr>
          <w:rFonts w:ascii="Garamond" w:hAnsi="Garamond"/>
          <w:sz w:val="24"/>
          <w:szCs w:val="24"/>
        </w:rPr>
        <w:t xml:space="preserve">however, </w:t>
      </w:r>
      <w:r w:rsidRPr="00F815E3">
        <w:rPr>
          <w:rFonts w:ascii="Garamond" w:hAnsi="Garamond"/>
          <w:sz w:val="24"/>
          <w:szCs w:val="24"/>
        </w:rPr>
        <w:t>Lutyens’s representative in India during 1915-20 was John Greaves</w:t>
      </w:r>
      <w:r w:rsidR="00F815E3" w:rsidRPr="00F815E3">
        <w:rPr>
          <w:rFonts w:ascii="Garamond" w:hAnsi="Garamond"/>
          <w:sz w:val="24"/>
          <w:szCs w:val="24"/>
        </w:rPr>
        <w:t xml:space="preserve"> (Fig. </w:t>
      </w:r>
      <w:r w:rsidR="00F815E3" w:rsidRPr="00F815E3">
        <w:rPr>
          <w:rFonts w:ascii="Garamond" w:hAnsi="Garamond"/>
          <w:b/>
          <w:sz w:val="24"/>
          <w:szCs w:val="24"/>
        </w:rPr>
        <w:t>2</w:t>
      </w:r>
      <w:r w:rsidR="00F815E3" w:rsidRPr="00F815E3">
        <w:rPr>
          <w:rFonts w:ascii="Garamond" w:hAnsi="Garamond"/>
          <w:sz w:val="24"/>
          <w:szCs w:val="24"/>
        </w:rPr>
        <w:t>)</w:t>
      </w:r>
      <w:r w:rsidRPr="00F815E3">
        <w:rPr>
          <w:rFonts w:ascii="Garamond" w:hAnsi="Garamond"/>
          <w:sz w:val="24"/>
          <w:szCs w:val="24"/>
        </w:rPr>
        <w:t xml:space="preserve">, who was </w:t>
      </w:r>
      <w:r w:rsidR="006E73FF" w:rsidRPr="00F815E3">
        <w:rPr>
          <w:rFonts w:ascii="Garamond" w:hAnsi="Garamond"/>
          <w:sz w:val="24"/>
          <w:szCs w:val="24"/>
        </w:rPr>
        <w:t>subsequently</w:t>
      </w:r>
      <w:r w:rsidRPr="00B85459">
        <w:rPr>
          <w:rFonts w:ascii="Garamond" w:hAnsi="Garamond"/>
          <w:sz w:val="24"/>
          <w:szCs w:val="24"/>
        </w:rPr>
        <w:t xml:space="preserve"> replaced by Shoosmith.</w:t>
      </w:r>
      <w:r w:rsidRPr="00B85459">
        <w:rPr>
          <w:rStyle w:val="EndnoteReference"/>
          <w:rFonts w:ascii="Garamond" w:hAnsi="Garamond"/>
          <w:sz w:val="24"/>
          <w:szCs w:val="24"/>
        </w:rPr>
        <w:endnoteReference w:id="22"/>
      </w:r>
      <w:r w:rsidRPr="00B85459">
        <w:rPr>
          <w:rFonts w:ascii="Garamond" w:hAnsi="Garamond"/>
          <w:sz w:val="24"/>
          <w:szCs w:val="24"/>
        </w:rPr>
        <w:t xml:space="preserve"> </w:t>
      </w:r>
      <w:r w:rsidR="00261067">
        <w:rPr>
          <w:rFonts w:ascii="Garamond" w:hAnsi="Garamond"/>
          <w:sz w:val="24"/>
          <w:szCs w:val="24"/>
        </w:rPr>
        <w:t>W</w:t>
      </w:r>
      <w:r w:rsidRPr="00B85459">
        <w:rPr>
          <w:rFonts w:ascii="Garamond" w:hAnsi="Garamond"/>
          <w:sz w:val="24"/>
          <w:szCs w:val="24"/>
        </w:rPr>
        <w:t xml:space="preserve">hy George choose to revise this bit of his history can probably be related to the view expressed by his contemporary Medd, who travelled to India in 1919 to become Baker’s second </w:t>
      </w:r>
      <w:r w:rsidRPr="00B85459">
        <w:rPr>
          <w:rFonts w:ascii="Garamond" w:hAnsi="Garamond"/>
          <w:sz w:val="24"/>
          <w:szCs w:val="24"/>
        </w:rPr>
        <w:lastRenderedPageBreak/>
        <w:t>representative, and this was that ‘Lutyens was the only real artist’</w:t>
      </w:r>
      <w:r w:rsidR="00261067">
        <w:rPr>
          <w:rFonts w:ascii="Garamond" w:hAnsi="Garamond"/>
          <w:sz w:val="24"/>
          <w:szCs w:val="24"/>
        </w:rPr>
        <w:t>;</w:t>
      </w:r>
      <w:r w:rsidRPr="00B85459">
        <w:rPr>
          <w:rStyle w:val="EndnoteReference"/>
          <w:rFonts w:ascii="Garamond" w:hAnsi="Garamond"/>
          <w:sz w:val="24"/>
          <w:szCs w:val="24"/>
        </w:rPr>
        <w:endnoteReference w:id="23"/>
      </w:r>
      <w:r w:rsidRPr="00B85459">
        <w:rPr>
          <w:rFonts w:ascii="Garamond" w:hAnsi="Garamond"/>
          <w:sz w:val="24"/>
          <w:szCs w:val="24"/>
        </w:rPr>
        <w:t xml:space="preserve"> </w:t>
      </w:r>
      <w:r w:rsidR="00261067">
        <w:rPr>
          <w:rFonts w:ascii="Garamond" w:hAnsi="Garamond"/>
          <w:sz w:val="24"/>
          <w:szCs w:val="24"/>
        </w:rPr>
        <w:t>for, a</w:t>
      </w:r>
      <w:r w:rsidRPr="00B85459">
        <w:rPr>
          <w:rFonts w:ascii="Garamond" w:hAnsi="Garamond"/>
          <w:sz w:val="24"/>
          <w:szCs w:val="24"/>
        </w:rPr>
        <w:t>s Stamp has commented, ‘even when architects worked for Baker, it was usually Lutyens that they revered.’</w:t>
      </w:r>
      <w:r w:rsidRPr="00B85459">
        <w:rPr>
          <w:rStyle w:val="EndnoteReference"/>
          <w:rFonts w:ascii="Garamond" w:hAnsi="Garamond"/>
          <w:sz w:val="24"/>
          <w:szCs w:val="24"/>
        </w:rPr>
        <w:endnoteReference w:id="24"/>
      </w:r>
      <w:r w:rsidRPr="00B85459">
        <w:rPr>
          <w:rFonts w:ascii="Garamond" w:hAnsi="Garamond"/>
          <w:sz w:val="24"/>
          <w:szCs w:val="24"/>
        </w:rPr>
        <w:t xml:space="preserve"> Nevertheless, George must have gained an immense amount of experience from his connections with Baker, and they may have become close as a result of their common admiration of Greek architecture.</w:t>
      </w:r>
      <w:r w:rsidRPr="00B85459">
        <w:rPr>
          <w:rStyle w:val="EndnoteReference"/>
          <w:rFonts w:ascii="Garamond" w:hAnsi="Garamond"/>
          <w:sz w:val="24"/>
          <w:szCs w:val="24"/>
        </w:rPr>
        <w:endnoteReference w:id="25"/>
      </w:r>
      <w:r w:rsidRPr="00B85459">
        <w:rPr>
          <w:rFonts w:ascii="Garamond" w:hAnsi="Garamond"/>
          <w:sz w:val="24"/>
          <w:szCs w:val="24"/>
        </w:rPr>
        <w:t xml:space="preserve"> George had a ‘large staff of draftsmen working under him’ in Delhi, where prominent assistant architects often gained quick rises in status, and this was a rapid advance on his career in England.</w:t>
      </w:r>
      <w:r w:rsidRPr="00B85459">
        <w:rPr>
          <w:rStyle w:val="EndnoteReference"/>
          <w:rFonts w:ascii="Garamond" w:hAnsi="Garamond"/>
          <w:sz w:val="24"/>
          <w:szCs w:val="24"/>
        </w:rPr>
        <w:endnoteReference w:id="26"/>
      </w:r>
      <w:r w:rsidRPr="00B85459">
        <w:rPr>
          <w:rFonts w:ascii="Garamond" w:hAnsi="Garamond"/>
          <w:sz w:val="24"/>
          <w:szCs w:val="24"/>
        </w:rPr>
        <w:t xml:space="preserve"> While Baker and Lutyens could escape the hot season and monsoon –which E.M. Forster</w:t>
      </w:r>
      <w:r w:rsidR="006E73FF">
        <w:rPr>
          <w:rFonts w:ascii="Garamond" w:hAnsi="Garamond"/>
          <w:sz w:val="24"/>
          <w:szCs w:val="24"/>
        </w:rPr>
        <w:t xml:space="preserve"> (</w:t>
      </w:r>
      <w:r w:rsidRPr="00B85459">
        <w:rPr>
          <w:rFonts w:ascii="Garamond" w:hAnsi="Garamond"/>
          <w:sz w:val="24"/>
          <w:szCs w:val="24"/>
        </w:rPr>
        <w:t xml:space="preserve">who was also in India at this </w:t>
      </w:r>
      <w:r w:rsidR="006E73FF">
        <w:rPr>
          <w:rFonts w:ascii="Garamond" w:hAnsi="Garamond"/>
          <w:sz w:val="24"/>
          <w:szCs w:val="24"/>
        </w:rPr>
        <w:t xml:space="preserve">same </w:t>
      </w:r>
      <w:r w:rsidRPr="00B85459">
        <w:rPr>
          <w:rFonts w:ascii="Garamond" w:hAnsi="Garamond"/>
          <w:sz w:val="24"/>
          <w:szCs w:val="24"/>
        </w:rPr>
        <w:t>time</w:t>
      </w:r>
      <w:r w:rsidR="006E73FF">
        <w:rPr>
          <w:rFonts w:ascii="Garamond" w:hAnsi="Garamond"/>
          <w:sz w:val="24"/>
          <w:szCs w:val="24"/>
        </w:rPr>
        <w:t>)</w:t>
      </w:r>
      <w:r w:rsidRPr="00B85459">
        <w:rPr>
          <w:rFonts w:ascii="Garamond" w:hAnsi="Garamond"/>
          <w:sz w:val="24"/>
          <w:szCs w:val="24"/>
        </w:rPr>
        <w:t xml:space="preserve"> called ‘a common burden’ and a ‘he</w:t>
      </w:r>
      <w:r w:rsidR="00B85459" w:rsidRPr="00B85459">
        <w:rPr>
          <w:rFonts w:ascii="Garamond" w:hAnsi="Garamond"/>
          <w:sz w:val="24"/>
          <w:szCs w:val="24"/>
        </w:rPr>
        <w:t>rald of horrors’ – George was</w:t>
      </w:r>
      <w:r w:rsidRPr="00B85459">
        <w:rPr>
          <w:rFonts w:ascii="Garamond" w:hAnsi="Garamond"/>
          <w:sz w:val="24"/>
          <w:szCs w:val="24"/>
        </w:rPr>
        <w:t xml:space="preserve"> </w:t>
      </w:r>
      <w:r w:rsidR="00E04BE7" w:rsidRPr="00B85459">
        <w:rPr>
          <w:rFonts w:ascii="Garamond" w:hAnsi="Garamond"/>
          <w:sz w:val="24"/>
          <w:szCs w:val="24"/>
        </w:rPr>
        <w:t xml:space="preserve">often </w:t>
      </w:r>
      <w:r w:rsidR="00B85459" w:rsidRPr="00B85459">
        <w:rPr>
          <w:rFonts w:ascii="Garamond" w:hAnsi="Garamond"/>
          <w:sz w:val="24"/>
          <w:szCs w:val="24"/>
        </w:rPr>
        <w:t>out in the midday sun</w:t>
      </w:r>
      <w:r w:rsidRPr="00B85459">
        <w:rPr>
          <w:rFonts w:ascii="Garamond" w:hAnsi="Garamond"/>
          <w:sz w:val="24"/>
          <w:szCs w:val="24"/>
        </w:rPr>
        <w:t xml:space="preserve"> dealing with all varieties of practical problems, as well as overseeing the production of an almost unimaginable number of drawings.</w:t>
      </w:r>
      <w:r w:rsidRPr="00B85459">
        <w:rPr>
          <w:rStyle w:val="EndnoteReference"/>
          <w:rFonts w:ascii="Garamond" w:hAnsi="Garamond"/>
          <w:sz w:val="24"/>
          <w:szCs w:val="24"/>
        </w:rPr>
        <w:endnoteReference w:id="27"/>
      </w:r>
    </w:p>
    <w:p w:rsidR="00D57030" w:rsidRPr="00B85459" w:rsidRDefault="00D57030" w:rsidP="000F778D">
      <w:pPr>
        <w:pStyle w:val="NoSpacing"/>
        <w:spacing w:line="480" w:lineRule="auto"/>
        <w:rPr>
          <w:rFonts w:ascii="Garamond" w:hAnsi="Garamond"/>
          <w:sz w:val="24"/>
          <w:szCs w:val="24"/>
        </w:rPr>
      </w:pPr>
    </w:p>
    <w:p w:rsidR="00D57030" w:rsidRPr="00B85459" w:rsidRDefault="00D57030" w:rsidP="000F778D">
      <w:pPr>
        <w:pStyle w:val="NoSpacing"/>
        <w:spacing w:line="480" w:lineRule="auto"/>
        <w:rPr>
          <w:rFonts w:ascii="Garamond" w:hAnsi="Garamond"/>
          <w:sz w:val="24"/>
          <w:szCs w:val="24"/>
        </w:rPr>
      </w:pPr>
      <w:r w:rsidRPr="00B85459">
        <w:rPr>
          <w:rFonts w:ascii="Garamond" w:hAnsi="Garamond"/>
          <w:sz w:val="24"/>
          <w:szCs w:val="24"/>
        </w:rPr>
        <w:t>Although George was to learn more from Lutyens than Baker as the years progressed, his position as one of Baker’s representatives was not without its rewards, and there were three</w:t>
      </w:r>
      <w:r w:rsidR="00E04BE7" w:rsidRPr="00B85459">
        <w:rPr>
          <w:rFonts w:ascii="Garamond" w:hAnsi="Garamond"/>
          <w:sz w:val="24"/>
          <w:szCs w:val="24"/>
        </w:rPr>
        <w:t xml:space="preserve"> </w:t>
      </w:r>
      <w:r w:rsidRPr="00B85459">
        <w:rPr>
          <w:rFonts w:ascii="Garamond" w:hAnsi="Garamond"/>
          <w:sz w:val="24"/>
          <w:szCs w:val="24"/>
        </w:rPr>
        <w:t>in particular</w:t>
      </w:r>
      <w:r w:rsidR="00E04BE7" w:rsidRPr="00B85459">
        <w:rPr>
          <w:rFonts w:ascii="Garamond" w:hAnsi="Garamond"/>
          <w:sz w:val="24"/>
          <w:szCs w:val="24"/>
        </w:rPr>
        <w:t xml:space="preserve">. </w:t>
      </w:r>
      <w:r w:rsidRPr="00B85459">
        <w:rPr>
          <w:rFonts w:ascii="Garamond" w:hAnsi="Garamond"/>
          <w:sz w:val="24"/>
          <w:szCs w:val="24"/>
        </w:rPr>
        <w:t>First, he had</w:t>
      </w:r>
      <w:r w:rsidR="00E04BE7" w:rsidRPr="00B85459">
        <w:rPr>
          <w:rFonts w:ascii="Garamond" w:hAnsi="Garamond"/>
          <w:sz w:val="24"/>
          <w:szCs w:val="24"/>
        </w:rPr>
        <w:t xml:space="preserve"> an </w:t>
      </w:r>
      <w:r w:rsidRPr="00B85459">
        <w:rPr>
          <w:rFonts w:ascii="Garamond" w:hAnsi="Garamond"/>
          <w:sz w:val="24"/>
          <w:szCs w:val="24"/>
        </w:rPr>
        <w:t>opportunity to apply Classical architecture on a monumental scale, and to learn how to master ‘mass, line, proportion’.</w:t>
      </w:r>
      <w:r w:rsidRPr="00B85459">
        <w:rPr>
          <w:rStyle w:val="EndnoteReference"/>
          <w:rFonts w:ascii="Garamond" w:hAnsi="Garamond"/>
          <w:sz w:val="24"/>
          <w:szCs w:val="24"/>
        </w:rPr>
        <w:endnoteReference w:id="28"/>
      </w:r>
      <w:r w:rsidRPr="00B85459">
        <w:rPr>
          <w:rFonts w:ascii="Garamond" w:hAnsi="Garamond"/>
          <w:sz w:val="24"/>
          <w:szCs w:val="24"/>
        </w:rPr>
        <w:t xml:space="preserve"> Secondly, he gained knowledge of Indian building materials – in particular the ‘deep burnt rhubarb’ and ‘rosy cream’ sandstones </w:t>
      </w:r>
      <w:r w:rsidR="00261067">
        <w:rPr>
          <w:rFonts w:ascii="Garamond" w:hAnsi="Garamond"/>
          <w:sz w:val="24"/>
          <w:szCs w:val="24"/>
        </w:rPr>
        <w:t>that</w:t>
      </w:r>
      <w:r w:rsidRPr="00B85459">
        <w:rPr>
          <w:rFonts w:ascii="Garamond" w:hAnsi="Garamond"/>
          <w:sz w:val="24"/>
          <w:szCs w:val="24"/>
        </w:rPr>
        <w:t xml:space="preserve"> </w:t>
      </w:r>
      <w:r w:rsidR="00E04BE7" w:rsidRPr="00B85459">
        <w:rPr>
          <w:rFonts w:ascii="Garamond" w:hAnsi="Garamond"/>
          <w:sz w:val="24"/>
          <w:szCs w:val="24"/>
        </w:rPr>
        <w:t xml:space="preserve">Robert </w:t>
      </w:r>
      <w:r w:rsidRPr="00B85459">
        <w:rPr>
          <w:rFonts w:ascii="Garamond" w:hAnsi="Garamond"/>
          <w:sz w:val="24"/>
          <w:szCs w:val="24"/>
        </w:rPr>
        <w:t xml:space="preserve">Byron had lauded, although the problems with their weathering </w:t>
      </w:r>
      <w:r w:rsidR="00E04BE7" w:rsidRPr="00B85459">
        <w:rPr>
          <w:rFonts w:ascii="Garamond" w:hAnsi="Garamond"/>
          <w:sz w:val="24"/>
          <w:szCs w:val="24"/>
        </w:rPr>
        <w:t>may have</w:t>
      </w:r>
      <w:r w:rsidRPr="00B85459">
        <w:rPr>
          <w:rFonts w:ascii="Garamond" w:hAnsi="Garamond"/>
          <w:sz w:val="24"/>
          <w:szCs w:val="24"/>
        </w:rPr>
        <w:t xml:space="preserve"> eventually cause</w:t>
      </w:r>
      <w:r w:rsidR="00E04BE7" w:rsidRPr="00B85459">
        <w:rPr>
          <w:rFonts w:ascii="Garamond" w:hAnsi="Garamond"/>
          <w:sz w:val="24"/>
          <w:szCs w:val="24"/>
        </w:rPr>
        <w:t>d</w:t>
      </w:r>
      <w:r w:rsidRPr="00B85459">
        <w:rPr>
          <w:rFonts w:ascii="Garamond" w:hAnsi="Garamond"/>
          <w:sz w:val="24"/>
          <w:szCs w:val="24"/>
        </w:rPr>
        <w:t xml:space="preserve"> him </w:t>
      </w:r>
      <w:r w:rsidRPr="007C4D25">
        <w:rPr>
          <w:rFonts w:ascii="Garamond" w:hAnsi="Garamond"/>
          <w:sz w:val="24"/>
          <w:szCs w:val="24"/>
        </w:rPr>
        <w:t>to prefer using quartzite and brick</w:t>
      </w:r>
      <w:r w:rsidR="00E04BE7" w:rsidRPr="007C4D25">
        <w:rPr>
          <w:rFonts w:ascii="Garamond" w:hAnsi="Garamond"/>
          <w:sz w:val="24"/>
          <w:szCs w:val="24"/>
        </w:rPr>
        <w:t>.</w:t>
      </w:r>
      <w:r w:rsidRPr="007C4D25">
        <w:rPr>
          <w:rStyle w:val="EndnoteReference"/>
          <w:rFonts w:ascii="Garamond" w:hAnsi="Garamond"/>
          <w:sz w:val="24"/>
          <w:szCs w:val="24"/>
        </w:rPr>
        <w:endnoteReference w:id="29"/>
      </w:r>
      <w:r w:rsidRPr="007C4D25">
        <w:rPr>
          <w:rFonts w:ascii="Garamond" w:hAnsi="Garamond"/>
          <w:sz w:val="24"/>
          <w:szCs w:val="24"/>
        </w:rPr>
        <w:t xml:space="preserve"> Thirdly, through preparing drawings for Baker</w:t>
      </w:r>
      <w:r w:rsidR="00261067" w:rsidRPr="007C4D25">
        <w:rPr>
          <w:rFonts w:ascii="Garamond" w:hAnsi="Garamond"/>
          <w:sz w:val="24"/>
          <w:szCs w:val="24"/>
        </w:rPr>
        <w:t>,</w:t>
      </w:r>
      <w:r w:rsidR="0003024B" w:rsidRPr="007C4D25">
        <w:rPr>
          <w:rFonts w:ascii="Garamond" w:hAnsi="Garamond"/>
          <w:sz w:val="24"/>
          <w:szCs w:val="24"/>
        </w:rPr>
        <w:t xml:space="preserve"> </w:t>
      </w:r>
      <w:r w:rsidR="00261067" w:rsidRPr="007C4D25">
        <w:rPr>
          <w:rFonts w:ascii="Garamond" w:hAnsi="Garamond"/>
          <w:sz w:val="24"/>
          <w:szCs w:val="24"/>
        </w:rPr>
        <w:t xml:space="preserve">he became familiar </w:t>
      </w:r>
      <w:r w:rsidRPr="007C4D25">
        <w:rPr>
          <w:rFonts w:ascii="Garamond" w:hAnsi="Garamond"/>
          <w:sz w:val="24"/>
          <w:szCs w:val="24"/>
        </w:rPr>
        <w:t xml:space="preserve">with the Mughal architectural style and its most characteristic features, such as the </w:t>
      </w:r>
      <w:r w:rsidR="00E153BA" w:rsidRPr="007C4D25">
        <w:rPr>
          <w:rFonts w:ascii="Garamond" w:hAnsi="Garamond"/>
          <w:i/>
          <w:sz w:val="24"/>
          <w:szCs w:val="24"/>
        </w:rPr>
        <w:t>chujja</w:t>
      </w:r>
      <w:r w:rsidR="00E153BA" w:rsidRPr="007C4D25">
        <w:rPr>
          <w:rFonts w:ascii="Garamond" w:hAnsi="Garamond"/>
          <w:sz w:val="24"/>
          <w:szCs w:val="24"/>
        </w:rPr>
        <w:t xml:space="preserve"> (</w:t>
      </w:r>
      <w:r w:rsidRPr="007C4D25">
        <w:rPr>
          <w:rFonts w:ascii="Garamond" w:hAnsi="Garamond"/>
          <w:sz w:val="24"/>
          <w:szCs w:val="24"/>
        </w:rPr>
        <w:t>overhanging cornice</w:t>
      </w:r>
      <w:r w:rsidR="00E153BA" w:rsidRPr="007C4D25">
        <w:rPr>
          <w:rFonts w:ascii="Garamond" w:hAnsi="Garamond"/>
          <w:sz w:val="24"/>
          <w:szCs w:val="24"/>
        </w:rPr>
        <w:t xml:space="preserve">), </w:t>
      </w:r>
      <w:r w:rsidRPr="007C4D25">
        <w:rPr>
          <w:rFonts w:ascii="Garamond" w:hAnsi="Garamond"/>
          <w:sz w:val="24"/>
          <w:szCs w:val="24"/>
        </w:rPr>
        <w:t>the</w:t>
      </w:r>
      <w:r w:rsidR="00E153BA" w:rsidRPr="007C4D25">
        <w:rPr>
          <w:rFonts w:ascii="Garamond" w:hAnsi="Garamond"/>
          <w:sz w:val="24"/>
          <w:szCs w:val="24"/>
        </w:rPr>
        <w:t xml:space="preserve"> </w:t>
      </w:r>
      <w:r w:rsidR="00E153BA" w:rsidRPr="007C4D25">
        <w:rPr>
          <w:rFonts w:ascii="Garamond" w:hAnsi="Garamond"/>
          <w:i/>
          <w:sz w:val="24"/>
          <w:szCs w:val="24"/>
        </w:rPr>
        <w:t>chattri</w:t>
      </w:r>
      <w:r w:rsidR="00E153BA" w:rsidRPr="007C4D25">
        <w:rPr>
          <w:rFonts w:ascii="Garamond" w:hAnsi="Garamond"/>
          <w:sz w:val="24"/>
          <w:szCs w:val="24"/>
        </w:rPr>
        <w:t xml:space="preserve"> (a type of</w:t>
      </w:r>
      <w:r w:rsidRPr="007C4D25">
        <w:rPr>
          <w:rFonts w:ascii="Garamond" w:hAnsi="Garamond"/>
          <w:sz w:val="24"/>
          <w:szCs w:val="24"/>
        </w:rPr>
        <w:t xml:space="preserve"> airy cupola</w:t>
      </w:r>
      <w:r w:rsidR="00E153BA" w:rsidRPr="007C4D25">
        <w:rPr>
          <w:rFonts w:ascii="Garamond" w:hAnsi="Garamond"/>
          <w:sz w:val="24"/>
          <w:szCs w:val="24"/>
        </w:rPr>
        <w:t>)</w:t>
      </w:r>
      <w:r w:rsidRPr="007C4D25">
        <w:rPr>
          <w:rFonts w:ascii="Garamond" w:hAnsi="Garamond"/>
          <w:sz w:val="24"/>
          <w:szCs w:val="24"/>
        </w:rPr>
        <w:t xml:space="preserve"> and the </w:t>
      </w:r>
      <w:r w:rsidR="00E153BA" w:rsidRPr="007C4D25">
        <w:rPr>
          <w:rFonts w:ascii="Garamond" w:hAnsi="Garamond"/>
          <w:i/>
          <w:sz w:val="24"/>
          <w:szCs w:val="24"/>
        </w:rPr>
        <w:t>jaali</w:t>
      </w:r>
      <w:r w:rsidR="00E153BA" w:rsidRPr="007C4D25">
        <w:rPr>
          <w:rFonts w:ascii="Garamond" w:hAnsi="Garamond"/>
          <w:sz w:val="24"/>
          <w:szCs w:val="24"/>
        </w:rPr>
        <w:t xml:space="preserve"> (a </w:t>
      </w:r>
      <w:r w:rsidRPr="007C4D25">
        <w:rPr>
          <w:rFonts w:ascii="Garamond" w:hAnsi="Garamond"/>
          <w:sz w:val="24"/>
          <w:szCs w:val="24"/>
        </w:rPr>
        <w:t>perforated stone screen</w:t>
      </w:r>
      <w:r w:rsidR="00E153BA" w:rsidRPr="007C4D25">
        <w:rPr>
          <w:rFonts w:ascii="Garamond" w:hAnsi="Garamond"/>
          <w:sz w:val="24"/>
          <w:szCs w:val="24"/>
        </w:rPr>
        <w:t>)</w:t>
      </w:r>
      <w:r w:rsidRPr="007C4D25">
        <w:rPr>
          <w:rFonts w:ascii="Garamond" w:hAnsi="Garamond"/>
          <w:sz w:val="24"/>
          <w:szCs w:val="24"/>
        </w:rPr>
        <w:t>. However, it was seeing</w:t>
      </w:r>
      <w:r w:rsidRPr="00B85459">
        <w:rPr>
          <w:rFonts w:ascii="Garamond" w:hAnsi="Garamond"/>
          <w:sz w:val="24"/>
          <w:szCs w:val="24"/>
        </w:rPr>
        <w:t xml:space="preserve"> Lutyens’s Viceroy’s House (now Rashtrapati Bhavan) being built during the 1920s (Fig. </w:t>
      </w:r>
      <w:r w:rsidRPr="00B85459">
        <w:rPr>
          <w:rFonts w:ascii="Garamond" w:hAnsi="Garamond"/>
          <w:b/>
          <w:sz w:val="24"/>
          <w:szCs w:val="24"/>
        </w:rPr>
        <w:t>3</w:t>
      </w:r>
      <w:r w:rsidRPr="00B85459">
        <w:rPr>
          <w:rFonts w:ascii="Garamond" w:hAnsi="Garamond"/>
          <w:sz w:val="24"/>
          <w:szCs w:val="24"/>
        </w:rPr>
        <w:t xml:space="preserve">) that </w:t>
      </w:r>
      <w:r w:rsidR="00B85459" w:rsidRPr="00B85459">
        <w:rPr>
          <w:rFonts w:ascii="Garamond" w:hAnsi="Garamond"/>
          <w:sz w:val="24"/>
          <w:szCs w:val="24"/>
        </w:rPr>
        <w:t>must</w:t>
      </w:r>
      <w:r w:rsidRPr="00B85459">
        <w:rPr>
          <w:rFonts w:ascii="Garamond" w:hAnsi="Garamond"/>
          <w:sz w:val="24"/>
          <w:szCs w:val="24"/>
        </w:rPr>
        <w:t xml:space="preserve"> have been the most affecting experience in George’s development as an architect. It was certainly Lutyens for whom George – later in life –</w:t>
      </w:r>
      <w:r w:rsidR="0003024B" w:rsidRPr="00B85459">
        <w:rPr>
          <w:rFonts w:ascii="Garamond" w:hAnsi="Garamond"/>
          <w:sz w:val="24"/>
          <w:szCs w:val="24"/>
        </w:rPr>
        <w:t xml:space="preserve"> </w:t>
      </w:r>
      <w:r w:rsidRPr="00B85459">
        <w:rPr>
          <w:rFonts w:ascii="Garamond" w:hAnsi="Garamond"/>
          <w:sz w:val="24"/>
          <w:szCs w:val="24"/>
        </w:rPr>
        <w:t>was unbounded in his praise, calling him a successor to Wren, to Michelangelo, and even to Leonardo da Vinci.</w:t>
      </w:r>
      <w:r w:rsidRPr="00B85459">
        <w:rPr>
          <w:rStyle w:val="EndnoteReference"/>
          <w:rFonts w:ascii="Garamond" w:hAnsi="Garamond"/>
          <w:sz w:val="24"/>
          <w:szCs w:val="24"/>
        </w:rPr>
        <w:endnoteReference w:id="30"/>
      </w:r>
    </w:p>
    <w:p w:rsidR="00D57030" w:rsidRPr="00B85459" w:rsidRDefault="00D57030" w:rsidP="00210592">
      <w:pPr>
        <w:pStyle w:val="NoSpacing"/>
        <w:rPr>
          <w:rFonts w:ascii="Garamond" w:hAnsi="Garamond"/>
          <w:sz w:val="24"/>
          <w:szCs w:val="24"/>
        </w:rPr>
      </w:pPr>
    </w:p>
    <w:p w:rsidR="00D57030" w:rsidRPr="00B85459" w:rsidRDefault="00D57030" w:rsidP="00210592">
      <w:pPr>
        <w:pStyle w:val="NoSpacing"/>
        <w:spacing w:before="240" w:line="480" w:lineRule="auto"/>
        <w:rPr>
          <w:rFonts w:ascii="Garamond" w:hAnsi="Garamond"/>
          <w:color w:val="FF0000"/>
          <w:sz w:val="24"/>
          <w:szCs w:val="24"/>
        </w:rPr>
      </w:pPr>
      <w:r w:rsidRPr="00B85459">
        <w:rPr>
          <w:rFonts w:ascii="Garamond" w:hAnsi="Garamond"/>
          <w:sz w:val="24"/>
          <w:szCs w:val="24"/>
        </w:rPr>
        <w:t xml:space="preserve">George also </w:t>
      </w:r>
      <w:r w:rsidR="00261067">
        <w:rPr>
          <w:rFonts w:ascii="Garamond" w:hAnsi="Garamond"/>
          <w:sz w:val="24"/>
          <w:szCs w:val="24"/>
        </w:rPr>
        <w:t>became</w:t>
      </w:r>
      <w:r w:rsidRPr="00B85459">
        <w:rPr>
          <w:rFonts w:ascii="Garamond" w:hAnsi="Garamond"/>
          <w:sz w:val="24"/>
          <w:szCs w:val="24"/>
        </w:rPr>
        <w:t xml:space="preserve"> </w:t>
      </w:r>
      <w:r w:rsidRPr="007C4D25">
        <w:rPr>
          <w:rFonts w:ascii="Garamond" w:hAnsi="Garamond"/>
          <w:sz w:val="24"/>
          <w:szCs w:val="24"/>
        </w:rPr>
        <w:t xml:space="preserve">involved in landscape planning at this time. The roadside planting of trees in the centre of the city was </w:t>
      </w:r>
      <w:r w:rsidR="00261067" w:rsidRPr="007C4D25">
        <w:rPr>
          <w:rFonts w:ascii="Garamond" w:hAnsi="Garamond"/>
          <w:sz w:val="24"/>
          <w:szCs w:val="24"/>
        </w:rPr>
        <w:t xml:space="preserve">being overseen </w:t>
      </w:r>
      <w:r w:rsidRPr="007C4D25">
        <w:rPr>
          <w:rFonts w:ascii="Garamond" w:hAnsi="Garamond"/>
          <w:sz w:val="24"/>
          <w:szCs w:val="24"/>
        </w:rPr>
        <w:t>by Lutyens and William Robert Mustoe (1878-1942) who, during the winter months, would have breakfasted</w:t>
      </w:r>
      <w:r w:rsidRPr="00B85459">
        <w:rPr>
          <w:rFonts w:ascii="Garamond" w:hAnsi="Garamond"/>
          <w:sz w:val="24"/>
          <w:szCs w:val="24"/>
        </w:rPr>
        <w:t xml:space="preserve"> together and agreed the kinds of tree to be planted.</w:t>
      </w:r>
      <w:r w:rsidRPr="00B85459">
        <w:rPr>
          <w:rStyle w:val="EndnoteReference"/>
          <w:rFonts w:ascii="Garamond" w:hAnsi="Garamond"/>
          <w:sz w:val="24"/>
          <w:szCs w:val="24"/>
        </w:rPr>
        <w:t xml:space="preserve"> </w:t>
      </w:r>
      <w:r w:rsidRPr="00B85459">
        <w:rPr>
          <w:rStyle w:val="EndnoteReference"/>
          <w:rFonts w:ascii="Garamond" w:hAnsi="Garamond"/>
          <w:sz w:val="24"/>
          <w:szCs w:val="24"/>
        </w:rPr>
        <w:endnoteReference w:id="31"/>
      </w:r>
      <w:r w:rsidRPr="00B85459">
        <w:rPr>
          <w:rFonts w:ascii="Garamond" w:hAnsi="Garamond"/>
          <w:sz w:val="24"/>
          <w:szCs w:val="24"/>
        </w:rPr>
        <w:t xml:space="preserve"> For the rest of the year, however, Mustoe worked instead with George.</w:t>
      </w:r>
      <w:r w:rsidRPr="00B85459">
        <w:rPr>
          <w:rStyle w:val="EndnoteReference"/>
          <w:rFonts w:ascii="Garamond" w:hAnsi="Garamond"/>
          <w:sz w:val="24"/>
          <w:szCs w:val="24"/>
        </w:rPr>
        <w:endnoteReference w:id="32"/>
      </w:r>
      <w:r w:rsidRPr="00B85459">
        <w:rPr>
          <w:rFonts w:ascii="Garamond" w:hAnsi="Garamond"/>
          <w:sz w:val="24"/>
          <w:szCs w:val="24"/>
        </w:rPr>
        <w:t xml:space="preserve"> It could be said that landscape planning is </w:t>
      </w:r>
      <w:r w:rsidR="0003024B" w:rsidRPr="00B85459">
        <w:rPr>
          <w:rFonts w:ascii="Garamond" w:hAnsi="Garamond"/>
          <w:sz w:val="24"/>
          <w:szCs w:val="24"/>
        </w:rPr>
        <w:t xml:space="preserve">a </w:t>
      </w:r>
      <w:r w:rsidRPr="00B85459">
        <w:rPr>
          <w:rFonts w:ascii="Garamond" w:hAnsi="Garamond"/>
          <w:sz w:val="24"/>
          <w:szCs w:val="24"/>
        </w:rPr>
        <w:t>more mundane activity than the ‘high game’ of architecture, but the theatrical layout of Lutyens’</w:t>
      </w:r>
      <w:r w:rsidR="00E92528">
        <w:rPr>
          <w:rFonts w:ascii="Garamond" w:hAnsi="Garamond"/>
          <w:sz w:val="24"/>
          <w:szCs w:val="24"/>
        </w:rPr>
        <w:t>s</w:t>
      </w:r>
      <w:r w:rsidRPr="00B85459">
        <w:rPr>
          <w:rFonts w:ascii="Garamond" w:hAnsi="Garamond"/>
          <w:sz w:val="24"/>
          <w:szCs w:val="24"/>
        </w:rPr>
        <w:t xml:space="preserve"> city with its interaction of vistas, and the need for shade from the </w:t>
      </w:r>
      <w:r w:rsidRPr="007C4D25">
        <w:rPr>
          <w:rFonts w:ascii="Garamond" w:hAnsi="Garamond"/>
          <w:sz w:val="24"/>
          <w:szCs w:val="24"/>
        </w:rPr>
        <w:t xml:space="preserve">harsh Indian sun, made this work essential to the overall success of </w:t>
      </w:r>
      <w:r w:rsidR="00CA544A">
        <w:rPr>
          <w:rFonts w:ascii="Garamond" w:hAnsi="Garamond"/>
          <w:sz w:val="24"/>
          <w:szCs w:val="24"/>
        </w:rPr>
        <w:t xml:space="preserve">New </w:t>
      </w:r>
      <w:r w:rsidRPr="007C4D25">
        <w:rPr>
          <w:rFonts w:ascii="Garamond" w:hAnsi="Garamond"/>
          <w:sz w:val="24"/>
          <w:szCs w:val="24"/>
        </w:rPr>
        <w:t xml:space="preserve">Delhi. Thus his involvement in this work brought George closer to Lutyens, personally and also intellectually, just as it </w:t>
      </w:r>
      <w:r w:rsidR="00E92528" w:rsidRPr="007C4D25">
        <w:rPr>
          <w:rFonts w:ascii="Garamond" w:hAnsi="Garamond"/>
          <w:sz w:val="24"/>
          <w:szCs w:val="24"/>
        </w:rPr>
        <w:t>lead to a</w:t>
      </w:r>
      <w:r w:rsidRPr="007C4D25">
        <w:rPr>
          <w:rFonts w:ascii="Garamond" w:hAnsi="Garamond"/>
          <w:sz w:val="24"/>
          <w:szCs w:val="24"/>
        </w:rPr>
        <w:t xml:space="preserve"> friendship with Mustoe, who</w:t>
      </w:r>
      <w:r w:rsidR="00E92528" w:rsidRPr="007C4D25">
        <w:rPr>
          <w:rFonts w:ascii="Garamond" w:hAnsi="Garamond"/>
          <w:sz w:val="24"/>
          <w:szCs w:val="24"/>
        </w:rPr>
        <w:t>m</w:t>
      </w:r>
      <w:r w:rsidRPr="007C4D25">
        <w:rPr>
          <w:rFonts w:ascii="Garamond" w:hAnsi="Garamond"/>
          <w:sz w:val="24"/>
          <w:szCs w:val="24"/>
        </w:rPr>
        <w:t xml:space="preserve"> he accompanied on Sunday drives to plant </w:t>
      </w:r>
      <w:proofErr w:type="spellStart"/>
      <w:r w:rsidRPr="007C4D25">
        <w:rPr>
          <w:rFonts w:ascii="Garamond" w:hAnsi="Garamond"/>
          <w:i/>
          <w:sz w:val="24"/>
          <w:szCs w:val="24"/>
        </w:rPr>
        <w:t>Prosopis</w:t>
      </w:r>
      <w:proofErr w:type="spellEnd"/>
      <w:r w:rsidRPr="007C4D25">
        <w:rPr>
          <w:rFonts w:ascii="Garamond" w:hAnsi="Garamond"/>
          <w:i/>
          <w:sz w:val="24"/>
          <w:szCs w:val="24"/>
        </w:rPr>
        <w:t xml:space="preserve"> </w:t>
      </w:r>
      <w:proofErr w:type="spellStart"/>
      <w:r w:rsidRPr="007C4D25">
        <w:rPr>
          <w:rFonts w:ascii="Garamond" w:hAnsi="Garamond"/>
          <w:i/>
          <w:sz w:val="24"/>
          <w:szCs w:val="24"/>
        </w:rPr>
        <w:t>Juliflora</w:t>
      </w:r>
      <w:proofErr w:type="spellEnd"/>
      <w:r w:rsidRPr="007C4D25">
        <w:rPr>
          <w:rFonts w:ascii="Garamond" w:hAnsi="Garamond"/>
          <w:i/>
          <w:sz w:val="24"/>
          <w:szCs w:val="24"/>
        </w:rPr>
        <w:t xml:space="preserve"> </w:t>
      </w:r>
      <w:r w:rsidRPr="007C4D25">
        <w:rPr>
          <w:rFonts w:ascii="Garamond" w:hAnsi="Garamond"/>
          <w:sz w:val="24"/>
          <w:szCs w:val="24"/>
        </w:rPr>
        <w:t>in the city’s outskirts</w:t>
      </w:r>
      <w:r w:rsidRPr="00B85459">
        <w:rPr>
          <w:rFonts w:ascii="Garamond" w:hAnsi="Garamond"/>
          <w:sz w:val="24"/>
          <w:szCs w:val="24"/>
        </w:rPr>
        <w:t>.</w:t>
      </w:r>
      <w:r w:rsidRPr="00B85459">
        <w:rPr>
          <w:rStyle w:val="EndnoteReference"/>
          <w:rFonts w:ascii="Garamond" w:hAnsi="Garamond"/>
          <w:sz w:val="24"/>
          <w:szCs w:val="24"/>
        </w:rPr>
        <w:endnoteReference w:id="33"/>
      </w:r>
      <w:r w:rsidRPr="00B85459">
        <w:rPr>
          <w:rFonts w:ascii="Garamond" w:hAnsi="Garamond"/>
          <w:sz w:val="24"/>
          <w:szCs w:val="24"/>
        </w:rPr>
        <w:t xml:space="preserve"> </w:t>
      </w:r>
      <w:r w:rsidR="00E92528">
        <w:rPr>
          <w:rFonts w:ascii="Garamond" w:hAnsi="Garamond"/>
          <w:sz w:val="24"/>
          <w:szCs w:val="24"/>
        </w:rPr>
        <w:t>George</w:t>
      </w:r>
      <w:r w:rsidRPr="00B85459">
        <w:rPr>
          <w:rFonts w:ascii="Garamond" w:hAnsi="Garamond"/>
          <w:sz w:val="24"/>
          <w:szCs w:val="24"/>
        </w:rPr>
        <w:t xml:space="preserve"> was later to produce a design of his own in laying</w:t>
      </w:r>
      <w:r w:rsidR="0003024B" w:rsidRPr="00B85459">
        <w:rPr>
          <w:rFonts w:ascii="Garamond" w:hAnsi="Garamond"/>
          <w:sz w:val="24"/>
          <w:szCs w:val="24"/>
        </w:rPr>
        <w:t xml:space="preserve"> out</w:t>
      </w:r>
      <w:r w:rsidRPr="00B85459">
        <w:rPr>
          <w:rFonts w:ascii="Garamond" w:hAnsi="Garamond"/>
          <w:sz w:val="24"/>
          <w:szCs w:val="24"/>
        </w:rPr>
        <w:t xml:space="preserve">, in 1926, a twenty-eight </w:t>
      </w:r>
      <w:r w:rsidR="0003024B" w:rsidRPr="00B85459">
        <w:rPr>
          <w:rFonts w:ascii="Garamond" w:hAnsi="Garamond"/>
          <w:sz w:val="24"/>
          <w:szCs w:val="24"/>
        </w:rPr>
        <w:t xml:space="preserve">acre </w:t>
      </w:r>
      <w:r w:rsidRPr="00B85459">
        <w:rPr>
          <w:rFonts w:ascii="Garamond" w:hAnsi="Garamond"/>
          <w:sz w:val="24"/>
          <w:szCs w:val="24"/>
        </w:rPr>
        <w:t>garden for the British Residency in Kabul, Afghanistan.</w:t>
      </w:r>
      <w:r w:rsidR="00B85459" w:rsidRPr="00B85459">
        <w:rPr>
          <w:rStyle w:val="EndnoteReference"/>
          <w:rFonts w:ascii="Garamond" w:hAnsi="Garamond"/>
          <w:sz w:val="24"/>
          <w:szCs w:val="24"/>
        </w:rPr>
        <w:endnoteReference w:id="34"/>
      </w:r>
    </w:p>
    <w:p w:rsidR="00D57030" w:rsidRPr="00B85459" w:rsidRDefault="00D57030" w:rsidP="00210592">
      <w:pPr>
        <w:pStyle w:val="NoSpacing"/>
        <w:rPr>
          <w:rFonts w:ascii="Garamond" w:hAnsi="Garamond"/>
          <w:sz w:val="24"/>
          <w:szCs w:val="24"/>
        </w:rPr>
      </w:pPr>
    </w:p>
    <w:p w:rsidR="0003024B" w:rsidRPr="00B85459" w:rsidRDefault="00D57030" w:rsidP="0003024B">
      <w:pPr>
        <w:pStyle w:val="NoSpacing"/>
        <w:spacing w:before="240" w:line="480" w:lineRule="auto"/>
        <w:rPr>
          <w:rFonts w:ascii="Garamond" w:hAnsi="Garamond"/>
          <w:sz w:val="24"/>
          <w:szCs w:val="24"/>
        </w:rPr>
      </w:pPr>
      <w:r w:rsidRPr="00B85459">
        <w:rPr>
          <w:rFonts w:ascii="Garamond" w:hAnsi="Garamond"/>
          <w:sz w:val="24"/>
          <w:szCs w:val="24"/>
        </w:rPr>
        <w:t xml:space="preserve">George ended his connection with Baker in 1924, </w:t>
      </w:r>
      <w:r w:rsidRPr="007C4D25">
        <w:rPr>
          <w:rFonts w:ascii="Garamond" w:hAnsi="Garamond"/>
          <w:sz w:val="24"/>
          <w:szCs w:val="24"/>
        </w:rPr>
        <w:t xml:space="preserve">having </w:t>
      </w:r>
      <w:r w:rsidR="00E92528" w:rsidRPr="007C4D25">
        <w:rPr>
          <w:rFonts w:ascii="Garamond" w:hAnsi="Garamond"/>
          <w:sz w:val="24"/>
          <w:szCs w:val="24"/>
        </w:rPr>
        <w:t>set up</w:t>
      </w:r>
      <w:r w:rsidRPr="007C4D25">
        <w:rPr>
          <w:rFonts w:ascii="Garamond" w:hAnsi="Garamond"/>
          <w:sz w:val="24"/>
          <w:szCs w:val="24"/>
        </w:rPr>
        <w:t xml:space="preserve"> his own practice </w:t>
      </w:r>
      <w:r w:rsidR="00E92528" w:rsidRPr="007C4D25">
        <w:rPr>
          <w:rFonts w:ascii="Garamond" w:hAnsi="Garamond"/>
          <w:sz w:val="24"/>
          <w:szCs w:val="24"/>
        </w:rPr>
        <w:t xml:space="preserve">in Delhi </w:t>
      </w:r>
      <w:r w:rsidRPr="007C4D25">
        <w:rPr>
          <w:rFonts w:ascii="Garamond" w:hAnsi="Garamond"/>
          <w:sz w:val="24"/>
          <w:szCs w:val="24"/>
        </w:rPr>
        <w:t>in 1920.</w:t>
      </w:r>
      <w:r w:rsidRPr="007C4D25">
        <w:rPr>
          <w:rStyle w:val="EndnoteReference"/>
          <w:rFonts w:ascii="Garamond" w:hAnsi="Garamond"/>
          <w:sz w:val="24"/>
          <w:szCs w:val="24"/>
        </w:rPr>
        <w:endnoteReference w:id="35"/>
      </w:r>
      <w:r w:rsidR="00E92528" w:rsidRPr="007C4D25">
        <w:rPr>
          <w:rFonts w:ascii="Garamond" w:hAnsi="Garamond"/>
          <w:sz w:val="24"/>
          <w:szCs w:val="24"/>
        </w:rPr>
        <w:t xml:space="preserve"> The</w:t>
      </w:r>
      <w:r w:rsidR="00B554A3" w:rsidRPr="007C4D25">
        <w:rPr>
          <w:rFonts w:ascii="Garamond" w:hAnsi="Garamond"/>
          <w:sz w:val="24"/>
          <w:szCs w:val="24"/>
        </w:rPr>
        <w:t xml:space="preserve"> nine</w:t>
      </w:r>
      <w:r w:rsidRPr="007C4D25">
        <w:rPr>
          <w:rFonts w:ascii="Garamond" w:hAnsi="Garamond"/>
          <w:sz w:val="24"/>
          <w:szCs w:val="24"/>
        </w:rPr>
        <w:t xml:space="preserve"> years </w:t>
      </w:r>
      <w:r w:rsidR="00E92528" w:rsidRPr="007C4D25">
        <w:rPr>
          <w:rFonts w:ascii="Garamond" w:hAnsi="Garamond"/>
          <w:sz w:val="24"/>
          <w:szCs w:val="24"/>
        </w:rPr>
        <w:t xml:space="preserve">with Baker </w:t>
      </w:r>
      <w:r w:rsidRPr="007C4D25">
        <w:rPr>
          <w:rFonts w:ascii="Garamond" w:hAnsi="Garamond"/>
          <w:sz w:val="24"/>
          <w:szCs w:val="24"/>
        </w:rPr>
        <w:t xml:space="preserve">had given him much, but it was to be a while before </w:t>
      </w:r>
      <w:r w:rsidR="00CA544A">
        <w:rPr>
          <w:rFonts w:ascii="Garamond" w:hAnsi="Garamond"/>
          <w:sz w:val="24"/>
          <w:szCs w:val="24"/>
        </w:rPr>
        <w:t xml:space="preserve">New </w:t>
      </w:r>
      <w:r w:rsidRPr="007C4D25">
        <w:rPr>
          <w:rFonts w:ascii="Garamond" w:hAnsi="Garamond"/>
          <w:sz w:val="24"/>
          <w:szCs w:val="24"/>
        </w:rPr>
        <w:t>Delhi</w:t>
      </w:r>
      <w:r w:rsidRPr="00B85459">
        <w:rPr>
          <w:rFonts w:ascii="Garamond" w:hAnsi="Garamond"/>
          <w:sz w:val="24"/>
          <w:szCs w:val="24"/>
        </w:rPr>
        <w:t xml:space="preserve"> </w:t>
      </w:r>
      <w:r w:rsidR="00E92528">
        <w:rPr>
          <w:rFonts w:ascii="Garamond" w:hAnsi="Garamond"/>
          <w:sz w:val="24"/>
          <w:szCs w:val="24"/>
        </w:rPr>
        <w:t>would have</w:t>
      </w:r>
      <w:r w:rsidRPr="00B85459">
        <w:rPr>
          <w:rFonts w:ascii="Garamond" w:hAnsi="Garamond"/>
          <w:sz w:val="24"/>
          <w:szCs w:val="24"/>
        </w:rPr>
        <w:t xml:space="preserve"> its full impact on </w:t>
      </w:r>
      <w:r w:rsidR="00E92528">
        <w:rPr>
          <w:rFonts w:ascii="Garamond" w:hAnsi="Garamond"/>
          <w:sz w:val="24"/>
          <w:szCs w:val="24"/>
        </w:rPr>
        <w:t>George’s</w:t>
      </w:r>
      <w:r w:rsidRPr="00B85459">
        <w:rPr>
          <w:rFonts w:ascii="Garamond" w:hAnsi="Garamond"/>
          <w:sz w:val="24"/>
          <w:szCs w:val="24"/>
        </w:rPr>
        <w:t xml:space="preserve"> own architectural output. </w:t>
      </w:r>
      <w:r w:rsidR="0003024B" w:rsidRPr="00B85459">
        <w:rPr>
          <w:rFonts w:ascii="Garamond" w:hAnsi="Garamond"/>
          <w:sz w:val="24"/>
          <w:szCs w:val="24"/>
        </w:rPr>
        <w:t>T</w:t>
      </w:r>
      <w:r w:rsidRPr="00B85459">
        <w:rPr>
          <w:rFonts w:ascii="Garamond" w:hAnsi="Garamond"/>
          <w:sz w:val="24"/>
          <w:szCs w:val="24"/>
        </w:rPr>
        <w:t xml:space="preserve">he uninspired quality of his early works can be attributed, quite often, to a shortage of money or time, but it also </w:t>
      </w:r>
      <w:r w:rsidR="00E92528">
        <w:rPr>
          <w:rFonts w:ascii="Garamond" w:hAnsi="Garamond"/>
          <w:sz w:val="24"/>
          <w:szCs w:val="24"/>
        </w:rPr>
        <w:t>reflected an</w:t>
      </w:r>
      <w:r w:rsidRPr="00B85459">
        <w:rPr>
          <w:rFonts w:ascii="Garamond" w:hAnsi="Garamond"/>
          <w:sz w:val="24"/>
          <w:szCs w:val="24"/>
        </w:rPr>
        <w:t xml:space="preserve"> absence, at this early stage, of a coherent response to all that </w:t>
      </w:r>
      <w:r w:rsidR="00CA544A">
        <w:rPr>
          <w:rFonts w:ascii="Garamond" w:hAnsi="Garamond"/>
          <w:sz w:val="24"/>
          <w:szCs w:val="24"/>
        </w:rPr>
        <w:t xml:space="preserve">New </w:t>
      </w:r>
      <w:r w:rsidRPr="00B85459">
        <w:rPr>
          <w:rFonts w:ascii="Garamond" w:hAnsi="Garamond"/>
          <w:sz w:val="24"/>
          <w:szCs w:val="24"/>
        </w:rPr>
        <w:t>Delhi provided him. The façade of George’s Maiden’s Hotel</w:t>
      </w:r>
      <w:r w:rsidR="00480832">
        <w:rPr>
          <w:rFonts w:ascii="Garamond" w:hAnsi="Garamond"/>
          <w:sz w:val="24"/>
          <w:szCs w:val="24"/>
        </w:rPr>
        <w:t xml:space="preserve"> in</w:t>
      </w:r>
      <w:r w:rsidRPr="00B85459">
        <w:rPr>
          <w:rFonts w:ascii="Garamond" w:hAnsi="Garamond"/>
          <w:sz w:val="24"/>
          <w:szCs w:val="24"/>
        </w:rPr>
        <w:t xml:space="preserve"> Delhi (1920) (Fig. </w:t>
      </w:r>
      <w:r w:rsidRPr="00B85459">
        <w:rPr>
          <w:rFonts w:ascii="Garamond" w:hAnsi="Garamond"/>
          <w:b/>
          <w:sz w:val="24"/>
          <w:szCs w:val="24"/>
        </w:rPr>
        <w:t>4</w:t>
      </w:r>
      <w:r w:rsidRPr="00B85459">
        <w:rPr>
          <w:rFonts w:ascii="Garamond" w:hAnsi="Garamond"/>
          <w:sz w:val="24"/>
          <w:szCs w:val="24"/>
        </w:rPr>
        <w:t>) can be seen as representative of this early period.</w:t>
      </w:r>
      <w:r w:rsidRPr="00B85459">
        <w:rPr>
          <w:rStyle w:val="EndnoteReference"/>
          <w:rFonts w:ascii="Garamond" w:hAnsi="Garamond"/>
          <w:sz w:val="24"/>
          <w:szCs w:val="24"/>
        </w:rPr>
        <w:endnoteReference w:id="36"/>
      </w:r>
      <w:r w:rsidRPr="00B85459">
        <w:rPr>
          <w:rFonts w:ascii="Garamond" w:hAnsi="Garamond"/>
          <w:sz w:val="24"/>
          <w:szCs w:val="24"/>
        </w:rPr>
        <w:t xml:space="preserve"> According to Medd, the ‘rebuilding of the front’ of Maiden’s, then one of the most popular hotels for European travellers, was undertaken with the </w:t>
      </w:r>
      <w:r w:rsidRPr="007C4D25">
        <w:rPr>
          <w:rFonts w:ascii="Garamond" w:hAnsi="Garamond"/>
          <w:sz w:val="24"/>
          <w:szCs w:val="24"/>
        </w:rPr>
        <w:t>help of</w:t>
      </w:r>
      <w:r w:rsidR="00E92528" w:rsidRPr="007C4D25">
        <w:rPr>
          <w:rFonts w:ascii="Garamond" w:hAnsi="Garamond"/>
          <w:sz w:val="24"/>
          <w:szCs w:val="24"/>
        </w:rPr>
        <w:t xml:space="preserve"> a</w:t>
      </w:r>
      <w:r w:rsidRPr="007C4D25">
        <w:rPr>
          <w:rFonts w:ascii="Garamond" w:hAnsi="Garamond"/>
          <w:sz w:val="24"/>
          <w:szCs w:val="24"/>
        </w:rPr>
        <w:t xml:space="preserve"> C.J.</w:t>
      </w:r>
      <w:r w:rsidRPr="00B85459">
        <w:rPr>
          <w:rFonts w:ascii="Garamond" w:hAnsi="Garamond"/>
          <w:sz w:val="24"/>
          <w:szCs w:val="24"/>
        </w:rPr>
        <w:t xml:space="preserve"> Brandon.</w:t>
      </w:r>
      <w:r w:rsidRPr="00B85459">
        <w:rPr>
          <w:rStyle w:val="EndnoteReference"/>
          <w:rFonts w:ascii="Garamond" w:hAnsi="Garamond"/>
          <w:sz w:val="24"/>
          <w:szCs w:val="24"/>
        </w:rPr>
        <w:endnoteReference w:id="37"/>
      </w:r>
      <w:r w:rsidRPr="00B85459">
        <w:rPr>
          <w:rFonts w:ascii="Garamond" w:hAnsi="Garamond"/>
          <w:sz w:val="24"/>
          <w:szCs w:val="24"/>
        </w:rPr>
        <w:t xml:space="preserve"> Its dazzlingly white façade is thoroughly immersed in the neo-Classical tradition </w:t>
      </w:r>
      <w:r w:rsidR="00480832">
        <w:rPr>
          <w:rFonts w:ascii="Garamond" w:hAnsi="Garamond"/>
          <w:sz w:val="24"/>
          <w:szCs w:val="24"/>
        </w:rPr>
        <w:t>and</w:t>
      </w:r>
      <w:r w:rsidRPr="00B85459">
        <w:rPr>
          <w:rFonts w:ascii="Garamond" w:hAnsi="Garamond"/>
          <w:sz w:val="24"/>
          <w:szCs w:val="24"/>
        </w:rPr>
        <w:t xml:space="preserve"> the engaged Tuscan colonnade is similar to what his colleagues, especially Russell, were designing at this time. The only ‘Indian’ features are the heavy, bracketed ‘Hindu’ arches of </w:t>
      </w:r>
      <w:r w:rsidR="00383097" w:rsidRPr="00B85459">
        <w:rPr>
          <w:rFonts w:ascii="Garamond" w:hAnsi="Garamond"/>
          <w:sz w:val="24"/>
          <w:szCs w:val="24"/>
        </w:rPr>
        <w:t>the carriage porch,</w:t>
      </w:r>
      <w:r w:rsidRPr="00B85459">
        <w:rPr>
          <w:rFonts w:ascii="Garamond" w:hAnsi="Garamond"/>
          <w:sz w:val="24"/>
          <w:szCs w:val="24"/>
        </w:rPr>
        <w:t xml:space="preserve"> each made up of six gentle ‘S’-shape</w:t>
      </w:r>
      <w:r w:rsidR="00480832">
        <w:rPr>
          <w:rFonts w:ascii="Garamond" w:hAnsi="Garamond"/>
          <w:sz w:val="24"/>
          <w:szCs w:val="24"/>
        </w:rPr>
        <w:t>d</w:t>
      </w:r>
      <w:r w:rsidRPr="00B85459">
        <w:rPr>
          <w:rFonts w:ascii="Garamond" w:hAnsi="Garamond"/>
          <w:sz w:val="24"/>
          <w:szCs w:val="24"/>
        </w:rPr>
        <w:t xml:space="preserve"> corbels ― derived perhaps from Baker’s design for the niches that punctuate his great monolithic wall at the base of </w:t>
      </w:r>
      <w:proofErr w:type="spellStart"/>
      <w:r w:rsidRPr="00B85459">
        <w:rPr>
          <w:rFonts w:ascii="Garamond" w:hAnsi="Garamond"/>
          <w:sz w:val="24"/>
          <w:szCs w:val="24"/>
        </w:rPr>
        <w:t>Raisina</w:t>
      </w:r>
      <w:proofErr w:type="spellEnd"/>
      <w:r w:rsidRPr="00B85459">
        <w:rPr>
          <w:rFonts w:ascii="Garamond" w:hAnsi="Garamond"/>
          <w:sz w:val="24"/>
          <w:szCs w:val="24"/>
        </w:rPr>
        <w:t xml:space="preserve"> Hill</w:t>
      </w:r>
      <w:r w:rsidR="00383097" w:rsidRPr="00B85459">
        <w:rPr>
          <w:rFonts w:ascii="Garamond" w:hAnsi="Garamond"/>
          <w:sz w:val="24"/>
          <w:szCs w:val="24"/>
        </w:rPr>
        <w:t xml:space="preserve"> (</w:t>
      </w:r>
      <w:r w:rsidR="00217821">
        <w:rPr>
          <w:rFonts w:ascii="Garamond" w:hAnsi="Garamond"/>
          <w:sz w:val="24"/>
          <w:szCs w:val="24"/>
        </w:rPr>
        <w:t xml:space="preserve">eventually </w:t>
      </w:r>
      <w:r w:rsidR="00082DC5" w:rsidRPr="00B85459">
        <w:rPr>
          <w:rFonts w:ascii="Garamond" w:hAnsi="Garamond"/>
          <w:sz w:val="24"/>
          <w:szCs w:val="24"/>
        </w:rPr>
        <w:t xml:space="preserve">completed </w:t>
      </w:r>
      <w:r w:rsidR="00383097" w:rsidRPr="00B85459">
        <w:rPr>
          <w:rFonts w:ascii="Garamond" w:hAnsi="Garamond"/>
          <w:i/>
          <w:sz w:val="24"/>
          <w:szCs w:val="24"/>
        </w:rPr>
        <w:t xml:space="preserve">c. </w:t>
      </w:r>
      <w:r w:rsidR="00217821">
        <w:rPr>
          <w:rFonts w:ascii="Garamond" w:hAnsi="Garamond"/>
          <w:sz w:val="24"/>
          <w:szCs w:val="24"/>
        </w:rPr>
        <w:lastRenderedPageBreak/>
        <w:t>1931</w:t>
      </w:r>
      <w:r w:rsidR="00383097" w:rsidRPr="00B85459">
        <w:rPr>
          <w:rFonts w:ascii="Garamond" w:hAnsi="Garamond"/>
          <w:sz w:val="24"/>
          <w:szCs w:val="24"/>
        </w:rPr>
        <w:t>)</w:t>
      </w:r>
      <w:r w:rsidRPr="00B85459">
        <w:rPr>
          <w:rFonts w:ascii="Garamond" w:hAnsi="Garamond"/>
          <w:sz w:val="24"/>
          <w:szCs w:val="24"/>
        </w:rPr>
        <w:t>.</w:t>
      </w:r>
      <w:r w:rsidRPr="00B85459">
        <w:rPr>
          <w:rStyle w:val="EndnoteReference"/>
          <w:rFonts w:ascii="Garamond" w:hAnsi="Garamond"/>
          <w:sz w:val="24"/>
          <w:szCs w:val="24"/>
        </w:rPr>
        <w:endnoteReference w:id="38"/>
      </w:r>
      <w:r w:rsidRPr="00B85459">
        <w:rPr>
          <w:rFonts w:ascii="Garamond" w:hAnsi="Garamond"/>
          <w:sz w:val="24"/>
          <w:szCs w:val="24"/>
        </w:rPr>
        <w:t xml:space="preserve"> Maiden’s Hotel certainly has architectural charm and dignity, but it was a rushed job (completed in six months), and does not </w:t>
      </w:r>
      <w:r w:rsidRPr="007C4D25">
        <w:rPr>
          <w:rFonts w:ascii="Garamond" w:hAnsi="Garamond"/>
          <w:sz w:val="24"/>
          <w:szCs w:val="24"/>
        </w:rPr>
        <w:t xml:space="preserve">show any great originality, instead remaining within the stuccoed, neo-Classical tradition </w:t>
      </w:r>
      <w:r w:rsidR="00480832" w:rsidRPr="007C4D25">
        <w:rPr>
          <w:rFonts w:ascii="Garamond" w:hAnsi="Garamond"/>
          <w:sz w:val="24"/>
          <w:szCs w:val="24"/>
        </w:rPr>
        <w:t>which</w:t>
      </w:r>
      <w:r w:rsidRPr="007C4D25">
        <w:rPr>
          <w:rFonts w:ascii="Garamond" w:hAnsi="Garamond"/>
          <w:sz w:val="24"/>
          <w:szCs w:val="24"/>
        </w:rPr>
        <w:t xml:space="preserve"> </w:t>
      </w:r>
      <w:r w:rsidR="00480832" w:rsidRPr="007C4D25">
        <w:rPr>
          <w:rFonts w:ascii="Garamond" w:hAnsi="Garamond"/>
          <w:sz w:val="24"/>
          <w:szCs w:val="24"/>
        </w:rPr>
        <w:t xml:space="preserve">was then at its height in Delhi and which had also </w:t>
      </w:r>
      <w:r w:rsidRPr="007C4D25">
        <w:rPr>
          <w:rFonts w:ascii="Garamond" w:hAnsi="Garamond"/>
          <w:sz w:val="24"/>
          <w:szCs w:val="24"/>
        </w:rPr>
        <w:t>defined a century of building beforehand in Calcutta.</w:t>
      </w:r>
      <w:r w:rsidRPr="007C4D25">
        <w:rPr>
          <w:rStyle w:val="EndnoteReference"/>
          <w:rFonts w:ascii="Garamond" w:hAnsi="Garamond"/>
          <w:sz w:val="24"/>
          <w:szCs w:val="24"/>
        </w:rPr>
        <w:endnoteReference w:id="39"/>
      </w:r>
    </w:p>
    <w:p w:rsidR="0003024B" w:rsidRPr="00B85459" w:rsidRDefault="0003024B" w:rsidP="00F13831">
      <w:pPr>
        <w:pStyle w:val="NoSpacing"/>
        <w:rPr>
          <w:rFonts w:ascii="Garamond" w:hAnsi="Garamond"/>
          <w:iCs/>
          <w:sz w:val="24"/>
          <w:szCs w:val="24"/>
        </w:rPr>
      </w:pPr>
    </w:p>
    <w:p w:rsidR="00D57030" w:rsidRPr="00B85459" w:rsidRDefault="00D57030" w:rsidP="00210592">
      <w:pPr>
        <w:pStyle w:val="NoSpacing"/>
        <w:spacing w:line="480" w:lineRule="auto"/>
        <w:rPr>
          <w:rFonts w:ascii="Garamond" w:hAnsi="Garamond"/>
          <w:sz w:val="24"/>
          <w:szCs w:val="24"/>
        </w:rPr>
      </w:pPr>
      <w:r w:rsidRPr="00B85459">
        <w:rPr>
          <w:rFonts w:ascii="Garamond" w:hAnsi="Garamond"/>
          <w:sz w:val="24"/>
          <w:szCs w:val="24"/>
        </w:rPr>
        <w:t>George f</w:t>
      </w:r>
      <w:r w:rsidR="000333DC" w:rsidRPr="00B85459">
        <w:rPr>
          <w:rFonts w:ascii="Garamond" w:hAnsi="Garamond"/>
          <w:sz w:val="24"/>
          <w:szCs w:val="24"/>
        </w:rPr>
        <w:t>irst met Lutyens when he was 35</w:t>
      </w:r>
      <w:r w:rsidRPr="00B85459">
        <w:rPr>
          <w:rFonts w:ascii="Garamond" w:hAnsi="Garamond"/>
          <w:sz w:val="24"/>
          <w:szCs w:val="24"/>
        </w:rPr>
        <w:t xml:space="preserve">, his character already formed, his </w:t>
      </w:r>
      <w:r w:rsidRPr="007C4D25">
        <w:rPr>
          <w:rFonts w:ascii="Garamond" w:hAnsi="Garamond"/>
          <w:sz w:val="24"/>
          <w:szCs w:val="24"/>
        </w:rPr>
        <w:t xml:space="preserve">interests </w:t>
      </w:r>
      <w:r w:rsidR="006E73FF" w:rsidRPr="007C4D25">
        <w:rPr>
          <w:rFonts w:ascii="Garamond" w:hAnsi="Garamond"/>
          <w:sz w:val="24"/>
          <w:szCs w:val="24"/>
        </w:rPr>
        <w:t>esta</w:t>
      </w:r>
      <w:r w:rsidR="00480832" w:rsidRPr="007C4D25">
        <w:rPr>
          <w:rFonts w:ascii="Garamond" w:hAnsi="Garamond"/>
          <w:sz w:val="24"/>
          <w:szCs w:val="24"/>
        </w:rPr>
        <w:t>blished</w:t>
      </w:r>
      <w:r w:rsidRPr="007C4D25">
        <w:rPr>
          <w:rFonts w:ascii="Garamond" w:hAnsi="Garamond"/>
          <w:sz w:val="24"/>
          <w:szCs w:val="24"/>
        </w:rPr>
        <w:t>,</w:t>
      </w:r>
      <w:r w:rsidRPr="00B85459">
        <w:rPr>
          <w:rFonts w:ascii="Garamond" w:hAnsi="Garamond"/>
          <w:sz w:val="24"/>
          <w:szCs w:val="24"/>
        </w:rPr>
        <w:t xml:space="preserve"> his independent career about to start.</w:t>
      </w:r>
      <w:r w:rsidRPr="00B85459">
        <w:rPr>
          <w:rStyle w:val="EndnoteReference"/>
          <w:rFonts w:ascii="Garamond" w:hAnsi="Garamond"/>
          <w:sz w:val="24"/>
          <w:szCs w:val="24"/>
        </w:rPr>
        <w:endnoteReference w:id="40"/>
      </w:r>
      <w:r w:rsidRPr="00B85459">
        <w:rPr>
          <w:rFonts w:ascii="Garamond" w:hAnsi="Garamond"/>
          <w:sz w:val="24"/>
          <w:szCs w:val="24"/>
        </w:rPr>
        <w:t xml:space="preserve"> Lutyens was 47, balding, the </w:t>
      </w:r>
      <w:r w:rsidRPr="00B85459">
        <w:rPr>
          <w:rFonts w:ascii="Garamond" w:hAnsi="Garamond"/>
          <w:i/>
          <w:sz w:val="24"/>
          <w:szCs w:val="24"/>
        </w:rPr>
        <w:t xml:space="preserve">enfant terrible </w:t>
      </w:r>
      <w:r w:rsidRPr="00B85459">
        <w:rPr>
          <w:rFonts w:ascii="Garamond" w:hAnsi="Garamond"/>
          <w:sz w:val="24"/>
          <w:szCs w:val="24"/>
        </w:rPr>
        <w:t>genius of British architecture. He was preoccupied with New Delhi’s every detail to ‘the 128</w:t>
      </w:r>
      <w:r w:rsidRPr="00B85459">
        <w:rPr>
          <w:rFonts w:ascii="Garamond" w:hAnsi="Garamond"/>
          <w:sz w:val="24"/>
          <w:szCs w:val="24"/>
          <w:vertAlign w:val="superscript"/>
        </w:rPr>
        <w:t>th</w:t>
      </w:r>
      <w:r w:rsidRPr="00B85459">
        <w:rPr>
          <w:rFonts w:ascii="Garamond" w:hAnsi="Garamond"/>
          <w:sz w:val="24"/>
          <w:szCs w:val="24"/>
        </w:rPr>
        <w:t xml:space="preserve"> part of an inch’, saying all kinds of foul things about Baker, visiting India for a few months every year, and, according to Stamp, becoming ‘increasingly obsessed by the subtleties of geometry’ and ‘the emotional power of pure monumental form, comprehensible only in the classical tradition’.</w:t>
      </w:r>
      <w:r w:rsidRPr="00B85459">
        <w:rPr>
          <w:rStyle w:val="EndnoteReference"/>
          <w:rFonts w:ascii="Garamond" w:hAnsi="Garamond"/>
          <w:sz w:val="24"/>
          <w:szCs w:val="24"/>
        </w:rPr>
        <w:endnoteReference w:id="41"/>
      </w:r>
      <w:r w:rsidRPr="00B85459">
        <w:rPr>
          <w:rFonts w:ascii="Garamond" w:hAnsi="Garamond"/>
          <w:sz w:val="24"/>
          <w:szCs w:val="24"/>
        </w:rPr>
        <w:t xml:space="preserve"> This style</w:t>
      </w:r>
      <w:r w:rsidR="00082DC5" w:rsidRPr="00B85459">
        <w:rPr>
          <w:rFonts w:ascii="Garamond" w:hAnsi="Garamond"/>
          <w:sz w:val="24"/>
          <w:szCs w:val="24"/>
        </w:rPr>
        <w:t xml:space="preserve"> </w:t>
      </w:r>
      <w:r w:rsidRPr="00B85459">
        <w:rPr>
          <w:rFonts w:ascii="Garamond" w:hAnsi="Garamond"/>
          <w:sz w:val="24"/>
          <w:szCs w:val="24"/>
        </w:rPr>
        <w:t xml:space="preserve">has been identified by Christopher Hussey, not without controversy, as Lutyens’s ‘Elemental Mode’: a distillation of the Classical language of architecture </w:t>
      </w:r>
      <w:r w:rsidR="00480832">
        <w:rPr>
          <w:rFonts w:ascii="Garamond" w:hAnsi="Garamond"/>
          <w:sz w:val="24"/>
          <w:szCs w:val="24"/>
        </w:rPr>
        <w:t xml:space="preserve">that was </w:t>
      </w:r>
      <w:r w:rsidR="00480832" w:rsidRPr="00B85459">
        <w:rPr>
          <w:rFonts w:ascii="Garamond" w:hAnsi="Garamond"/>
          <w:sz w:val="24"/>
          <w:szCs w:val="24"/>
        </w:rPr>
        <w:t xml:space="preserve">repeated </w:t>
      </w:r>
      <w:r w:rsidRPr="00B85459">
        <w:rPr>
          <w:rFonts w:ascii="Garamond" w:hAnsi="Garamond"/>
          <w:sz w:val="24"/>
          <w:szCs w:val="24"/>
        </w:rPr>
        <w:t xml:space="preserve">until only pure form remained, to which, he said, Lutyens added ‘the subtleties of entasis, visual compensation, and curvature by means of a basically simple but complex </w:t>
      </w:r>
      <w:r w:rsidRPr="00FA4494">
        <w:rPr>
          <w:rFonts w:ascii="Garamond" w:hAnsi="Garamond"/>
          <w:sz w:val="24"/>
          <w:szCs w:val="24"/>
        </w:rPr>
        <w:t>geometry</w:t>
      </w:r>
      <w:r w:rsidR="007C4D25" w:rsidRPr="00FA4494">
        <w:rPr>
          <w:rFonts w:ascii="Garamond" w:hAnsi="Garamond"/>
          <w:sz w:val="24"/>
          <w:szCs w:val="24"/>
        </w:rPr>
        <w:t>, that was likewise often implicit, not expressed</w:t>
      </w:r>
      <w:r w:rsidRPr="00FA4494">
        <w:rPr>
          <w:rFonts w:ascii="Garamond" w:hAnsi="Garamond"/>
          <w:sz w:val="24"/>
          <w:szCs w:val="24"/>
        </w:rPr>
        <w:t>’.</w:t>
      </w:r>
      <w:r w:rsidRPr="00FA4494">
        <w:rPr>
          <w:rStyle w:val="EndnoteReference"/>
          <w:rFonts w:ascii="Garamond" w:hAnsi="Garamond"/>
          <w:sz w:val="24"/>
          <w:szCs w:val="24"/>
        </w:rPr>
        <w:endnoteReference w:id="42"/>
      </w:r>
      <w:r w:rsidRPr="00FA4494">
        <w:rPr>
          <w:rFonts w:ascii="Garamond" w:hAnsi="Garamond"/>
          <w:sz w:val="24"/>
          <w:szCs w:val="24"/>
        </w:rPr>
        <w:t xml:space="preserve"> The style was to appear all over Delhi, in</w:t>
      </w:r>
      <w:r w:rsidRPr="00B85459">
        <w:rPr>
          <w:rFonts w:ascii="Garamond" w:hAnsi="Garamond"/>
          <w:sz w:val="24"/>
          <w:szCs w:val="24"/>
        </w:rPr>
        <w:t xml:space="preserve"> gateways and monumental arches, and in the dome of the Viceroy’s House and its Mughal Gardens, and it is to be seen</w:t>
      </w:r>
      <w:r w:rsidR="00480832">
        <w:rPr>
          <w:rFonts w:ascii="Garamond" w:hAnsi="Garamond"/>
          <w:sz w:val="24"/>
          <w:szCs w:val="24"/>
        </w:rPr>
        <w:t>, too,</w:t>
      </w:r>
      <w:r w:rsidRPr="00B85459">
        <w:rPr>
          <w:rFonts w:ascii="Garamond" w:hAnsi="Garamond"/>
          <w:sz w:val="24"/>
          <w:szCs w:val="24"/>
        </w:rPr>
        <w:t xml:space="preserve"> at the Thiepval Memorial (1927-32) in northern France, and in his drawings for the (mostly unexecuted) Cathedral of Christ the King, Liverpool (1929-41). </w:t>
      </w:r>
      <w:r w:rsidR="00480832">
        <w:rPr>
          <w:rFonts w:ascii="Garamond" w:hAnsi="Garamond"/>
          <w:sz w:val="24"/>
          <w:szCs w:val="24"/>
        </w:rPr>
        <w:t>Alt</w:t>
      </w:r>
      <w:r w:rsidRPr="00B85459">
        <w:rPr>
          <w:rFonts w:ascii="Garamond" w:hAnsi="Garamond"/>
          <w:sz w:val="24"/>
          <w:szCs w:val="24"/>
        </w:rPr>
        <w:t xml:space="preserve">hough George’s personality was indeed well formed by this time, Lutyens’s ‘Elemental Mode’ was nevertheless to have a profound impact on him. It was not an immediate one, and was only to reach full </w:t>
      </w:r>
      <w:r w:rsidR="00480832">
        <w:rPr>
          <w:rFonts w:ascii="Garamond" w:hAnsi="Garamond"/>
          <w:sz w:val="24"/>
          <w:szCs w:val="24"/>
        </w:rPr>
        <w:t>bloom at Kashmir House</w:t>
      </w:r>
      <w:r w:rsidRPr="00B85459">
        <w:rPr>
          <w:rFonts w:ascii="Garamond" w:hAnsi="Garamond"/>
          <w:sz w:val="24"/>
          <w:szCs w:val="24"/>
        </w:rPr>
        <w:t>, w</w:t>
      </w:r>
      <w:r w:rsidR="00082DC5" w:rsidRPr="00B85459">
        <w:rPr>
          <w:rFonts w:ascii="Garamond" w:hAnsi="Garamond"/>
          <w:sz w:val="24"/>
          <w:szCs w:val="24"/>
        </w:rPr>
        <w:t xml:space="preserve">hich will be discussed shortly. </w:t>
      </w:r>
      <w:r w:rsidRPr="00B85459">
        <w:rPr>
          <w:rFonts w:ascii="Garamond" w:hAnsi="Garamond"/>
          <w:sz w:val="24"/>
          <w:szCs w:val="24"/>
        </w:rPr>
        <w:t>This impact was accompanied by a</w:t>
      </w:r>
      <w:r w:rsidR="00082DC5" w:rsidRPr="00B85459">
        <w:rPr>
          <w:rFonts w:ascii="Garamond" w:hAnsi="Garamond"/>
          <w:sz w:val="24"/>
          <w:szCs w:val="24"/>
        </w:rPr>
        <w:t xml:space="preserve"> </w:t>
      </w:r>
      <w:r w:rsidRPr="00B85459">
        <w:rPr>
          <w:rFonts w:ascii="Garamond" w:hAnsi="Garamond"/>
          <w:sz w:val="24"/>
          <w:szCs w:val="24"/>
        </w:rPr>
        <w:t>close friendship with Lutyens. As George</w:t>
      </w:r>
      <w:r w:rsidR="00082DC5" w:rsidRPr="00B85459">
        <w:rPr>
          <w:rFonts w:ascii="Garamond" w:hAnsi="Garamond"/>
          <w:sz w:val="24"/>
          <w:szCs w:val="24"/>
        </w:rPr>
        <w:t xml:space="preserve"> </w:t>
      </w:r>
      <w:r w:rsidRPr="00B85459">
        <w:rPr>
          <w:rFonts w:ascii="Garamond" w:hAnsi="Garamond"/>
          <w:sz w:val="24"/>
          <w:szCs w:val="24"/>
        </w:rPr>
        <w:t>recounted later to Bagenal:</w:t>
      </w:r>
    </w:p>
    <w:p w:rsidR="00D57030" w:rsidRPr="00A07FF6" w:rsidRDefault="00D57030" w:rsidP="00A07FF6">
      <w:pPr>
        <w:pStyle w:val="NoSpacing"/>
        <w:spacing w:line="480" w:lineRule="auto"/>
        <w:rPr>
          <w:rFonts w:ascii="Garamond" w:hAnsi="Garamond"/>
          <w:sz w:val="20"/>
          <w:szCs w:val="20"/>
        </w:rPr>
      </w:pPr>
      <w:r w:rsidRPr="00A07FF6">
        <w:rPr>
          <w:rFonts w:ascii="Garamond" w:hAnsi="Garamond"/>
          <w:sz w:val="20"/>
          <w:szCs w:val="20"/>
        </w:rPr>
        <w:t>[Lutyens] was a very quick reader of other men […] and he fairly soon began to recognise a sincerity of mind equal to his own, for under all that mask of boyish naughtiness</w:t>
      </w:r>
      <w:r w:rsidR="006E73FF">
        <w:rPr>
          <w:rFonts w:ascii="Garamond" w:hAnsi="Garamond"/>
          <w:sz w:val="20"/>
          <w:szCs w:val="20"/>
        </w:rPr>
        <w:t xml:space="preserve"> there lay a profound sincerity. </w:t>
      </w:r>
      <w:r w:rsidRPr="00A07FF6">
        <w:rPr>
          <w:rFonts w:ascii="Garamond" w:hAnsi="Garamond"/>
          <w:sz w:val="20"/>
          <w:szCs w:val="20"/>
        </w:rPr>
        <w:t>[…] Another thing that brought us together within a year (or less) was the discovery in each other of a profound interest in the question of proportions, a mystery on which he would talk only little and generally.</w:t>
      </w:r>
      <w:r w:rsidRPr="00AF581E">
        <w:rPr>
          <w:rStyle w:val="EndnoteReference"/>
          <w:rFonts w:ascii="Garamond" w:hAnsi="Garamond"/>
          <w:sz w:val="24"/>
          <w:szCs w:val="24"/>
        </w:rPr>
        <w:endnoteReference w:id="43"/>
      </w:r>
    </w:p>
    <w:p w:rsidR="00082DC5" w:rsidRPr="00B85459" w:rsidRDefault="00217821" w:rsidP="002B62FA">
      <w:pPr>
        <w:pStyle w:val="NoSpacing"/>
        <w:spacing w:line="480" w:lineRule="auto"/>
        <w:rPr>
          <w:rFonts w:ascii="Garamond" w:hAnsi="Garamond"/>
          <w:sz w:val="24"/>
          <w:szCs w:val="24"/>
        </w:rPr>
      </w:pPr>
      <w:r>
        <w:rPr>
          <w:rFonts w:ascii="Garamond" w:hAnsi="Garamond"/>
          <w:sz w:val="24"/>
          <w:szCs w:val="24"/>
        </w:rPr>
        <w:lastRenderedPageBreak/>
        <w:t>In another letter to Bagenal about this</w:t>
      </w:r>
      <w:r w:rsidR="00D57030" w:rsidRPr="00B85459">
        <w:rPr>
          <w:rFonts w:ascii="Garamond" w:hAnsi="Garamond"/>
          <w:sz w:val="24"/>
          <w:szCs w:val="24"/>
        </w:rPr>
        <w:t xml:space="preserve"> friendship</w:t>
      </w:r>
      <w:r>
        <w:rPr>
          <w:rFonts w:ascii="Garamond" w:hAnsi="Garamond"/>
          <w:sz w:val="24"/>
          <w:szCs w:val="24"/>
        </w:rPr>
        <w:t>, George spoke</w:t>
      </w:r>
      <w:r w:rsidR="00622A8F" w:rsidRPr="00B85459">
        <w:rPr>
          <w:rFonts w:ascii="Garamond" w:hAnsi="Garamond"/>
          <w:sz w:val="24"/>
          <w:szCs w:val="24"/>
        </w:rPr>
        <w:t xml:space="preserve"> of Lutyens’s design practices:</w:t>
      </w:r>
    </w:p>
    <w:p w:rsidR="00D57030" w:rsidRPr="00A07FF6" w:rsidRDefault="00D57030" w:rsidP="006E73FF">
      <w:pPr>
        <w:pStyle w:val="NoSpacing"/>
        <w:spacing w:line="480" w:lineRule="auto"/>
        <w:rPr>
          <w:rFonts w:ascii="Garamond" w:hAnsi="Garamond"/>
          <w:sz w:val="20"/>
          <w:szCs w:val="20"/>
        </w:rPr>
      </w:pPr>
      <w:r w:rsidRPr="00A07FF6">
        <w:rPr>
          <w:rFonts w:ascii="Garamond" w:hAnsi="Garamond"/>
          <w:sz w:val="20"/>
          <w:szCs w:val="20"/>
        </w:rPr>
        <w:t>It began the link between us, by a chance action of mine, within the first year of my meeting him. He would never discuss it. It was intensely personal to him</w:t>
      </w:r>
      <w:r w:rsidR="006E73FF">
        <w:rPr>
          <w:rFonts w:ascii="Garamond" w:hAnsi="Garamond"/>
          <w:sz w:val="20"/>
          <w:szCs w:val="20"/>
        </w:rPr>
        <w:t>.</w:t>
      </w:r>
      <w:r w:rsidRPr="00A07FF6">
        <w:rPr>
          <w:rFonts w:ascii="Garamond" w:hAnsi="Garamond"/>
          <w:sz w:val="20"/>
          <w:szCs w:val="20"/>
        </w:rPr>
        <w:t xml:space="preserve"> […]</w:t>
      </w:r>
      <w:r w:rsidR="006E73FF">
        <w:rPr>
          <w:rFonts w:ascii="Garamond" w:hAnsi="Garamond"/>
          <w:sz w:val="20"/>
          <w:szCs w:val="20"/>
        </w:rPr>
        <w:t xml:space="preserve"> </w:t>
      </w:r>
      <w:r w:rsidRPr="00A07FF6">
        <w:rPr>
          <w:rFonts w:ascii="Garamond" w:hAnsi="Garamond"/>
          <w:sz w:val="20"/>
          <w:szCs w:val="20"/>
        </w:rPr>
        <w:t xml:space="preserve">He </w:t>
      </w:r>
      <w:r w:rsidRPr="00A07FF6">
        <w:rPr>
          <w:rFonts w:ascii="Garamond" w:hAnsi="Garamond"/>
          <w:sz w:val="20"/>
          <w:szCs w:val="20"/>
          <w:u w:val="single"/>
        </w:rPr>
        <w:t>knew</w:t>
      </w:r>
      <w:r w:rsidRPr="00A07FF6">
        <w:rPr>
          <w:rFonts w:ascii="Garamond" w:hAnsi="Garamond"/>
          <w:sz w:val="20"/>
          <w:szCs w:val="20"/>
        </w:rPr>
        <w:t xml:space="preserve"> certain dimensions and relationships, and used them broadly, but the design was instinctive, by feeling</w:t>
      </w:r>
      <w:r w:rsidR="00A07FF6">
        <w:rPr>
          <w:rFonts w:ascii="Garamond" w:hAnsi="Garamond"/>
          <w:sz w:val="20"/>
          <w:szCs w:val="20"/>
        </w:rPr>
        <w:t>, the rules were only a check</w:t>
      </w:r>
      <w:r w:rsidR="006E73FF">
        <w:rPr>
          <w:rFonts w:ascii="Garamond" w:hAnsi="Garamond"/>
          <w:sz w:val="20"/>
          <w:szCs w:val="20"/>
        </w:rPr>
        <w:t>.</w:t>
      </w:r>
      <w:r w:rsidR="00A07FF6">
        <w:rPr>
          <w:rFonts w:ascii="Garamond" w:hAnsi="Garamond"/>
          <w:sz w:val="20"/>
          <w:szCs w:val="20"/>
        </w:rPr>
        <w:t xml:space="preserve"> [...</w:t>
      </w:r>
      <w:r w:rsidRPr="00A07FF6">
        <w:rPr>
          <w:rFonts w:ascii="Garamond" w:hAnsi="Garamond"/>
          <w:sz w:val="20"/>
          <w:szCs w:val="20"/>
        </w:rPr>
        <w:t>]</w:t>
      </w:r>
      <w:r w:rsidR="006E73FF">
        <w:rPr>
          <w:rFonts w:ascii="Garamond" w:hAnsi="Garamond"/>
          <w:sz w:val="20"/>
          <w:szCs w:val="20"/>
        </w:rPr>
        <w:t xml:space="preserve"> </w:t>
      </w:r>
      <w:r w:rsidRPr="00A07FF6">
        <w:rPr>
          <w:rFonts w:ascii="Garamond" w:hAnsi="Garamond"/>
          <w:sz w:val="20"/>
          <w:szCs w:val="20"/>
        </w:rPr>
        <w:t>He could, and did produce a quick sketch with a string of dimensions, and say ‘Draw it out’</w:t>
      </w:r>
      <w:r w:rsidR="00082DC5" w:rsidRPr="00A07FF6">
        <w:rPr>
          <w:rFonts w:ascii="Garamond" w:hAnsi="Garamond"/>
          <w:sz w:val="20"/>
          <w:szCs w:val="20"/>
        </w:rPr>
        <w:t>.</w:t>
      </w:r>
      <w:r w:rsidRPr="00A07FF6" w:rsidDel="00C07599">
        <w:rPr>
          <w:rFonts w:ascii="Garamond" w:hAnsi="Garamond"/>
          <w:sz w:val="20"/>
          <w:szCs w:val="20"/>
        </w:rPr>
        <w:t xml:space="preserve"> </w:t>
      </w:r>
      <w:r w:rsidRPr="00A07FF6">
        <w:rPr>
          <w:rFonts w:ascii="Garamond" w:hAnsi="Garamond"/>
          <w:sz w:val="20"/>
          <w:szCs w:val="20"/>
        </w:rPr>
        <w:t>When drawn out, he adjusted, by eye, and final dimensions were then determined by establishing them by simple mathematical relationships, geometrically arrived at during the process of making re-drafts</w:t>
      </w:r>
      <w:r w:rsidR="00B4513A">
        <w:rPr>
          <w:rFonts w:ascii="Garamond" w:hAnsi="Garamond"/>
          <w:sz w:val="20"/>
          <w:szCs w:val="20"/>
        </w:rPr>
        <w:t>.</w:t>
      </w:r>
      <w:r w:rsidRPr="00A07FF6">
        <w:rPr>
          <w:rFonts w:ascii="Garamond" w:hAnsi="Garamond"/>
          <w:sz w:val="20"/>
          <w:szCs w:val="20"/>
        </w:rPr>
        <w:t xml:space="preserve"> […]</w:t>
      </w:r>
      <w:r w:rsidR="00B4513A">
        <w:rPr>
          <w:rFonts w:ascii="Garamond" w:hAnsi="Garamond"/>
          <w:sz w:val="20"/>
          <w:szCs w:val="20"/>
        </w:rPr>
        <w:t xml:space="preserve"> </w:t>
      </w:r>
      <w:r w:rsidRPr="00A07FF6">
        <w:rPr>
          <w:rFonts w:ascii="Garamond" w:hAnsi="Garamond"/>
          <w:sz w:val="20"/>
          <w:szCs w:val="20"/>
        </w:rPr>
        <w:t>Over and over again, I have done the same thing. Drawn something out, was dis-satisfied and altered where the eye was displeased, and then applied a scale of proportions produced geometrically, and found it</w:t>
      </w:r>
      <w:r w:rsidR="0040209A">
        <w:rPr>
          <w:rFonts w:ascii="Garamond" w:hAnsi="Garamond"/>
          <w:sz w:val="20"/>
          <w:szCs w:val="20"/>
        </w:rPr>
        <w:t xml:space="preserve"> coincided with what I had done</w:t>
      </w:r>
      <w:r w:rsidR="00B4513A">
        <w:rPr>
          <w:rFonts w:ascii="Garamond" w:hAnsi="Garamond"/>
          <w:sz w:val="20"/>
          <w:szCs w:val="20"/>
        </w:rPr>
        <w:t>.</w:t>
      </w:r>
      <w:r w:rsidR="0040209A">
        <w:rPr>
          <w:rFonts w:ascii="Garamond" w:hAnsi="Garamond"/>
          <w:sz w:val="20"/>
          <w:szCs w:val="20"/>
        </w:rPr>
        <w:t xml:space="preserve"> </w:t>
      </w:r>
      <w:r w:rsidRPr="00A07FF6">
        <w:rPr>
          <w:rFonts w:ascii="Garamond" w:hAnsi="Garamond"/>
          <w:sz w:val="20"/>
          <w:szCs w:val="20"/>
        </w:rPr>
        <w:t>[…] You will (or may) think all this useless mysticism, and scarcely worth discussion</w:t>
      </w:r>
      <w:r w:rsidR="00B4513A">
        <w:rPr>
          <w:rFonts w:ascii="Garamond" w:hAnsi="Garamond"/>
          <w:sz w:val="20"/>
          <w:szCs w:val="20"/>
        </w:rPr>
        <w:t>.</w:t>
      </w:r>
      <w:r w:rsidRPr="00A07FF6">
        <w:rPr>
          <w:rFonts w:ascii="Garamond" w:hAnsi="Garamond"/>
          <w:sz w:val="20"/>
          <w:szCs w:val="20"/>
        </w:rPr>
        <w:t xml:space="preserve"> […] Be very careful in quoting me on this. I have put it into words for no one but you</w:t>
      </w:r>
      <w:r w:rsidR="00B4513A">
        <w:rPr>
          <w:rFonts w:ascii="Garamond" w:hAnsi="Garamond"/>
          <w:sz w:val="20"/>
          <w:szCs w:val="20"/>
        </w:rPr>
        <w:t>.</w:t>
      </w:r>
      <w:r w:rsidRPr="00A07FF6">
        <w:rPr>
          <w:rFonts w:ascii="Garamond" w:hAnsi="Garamond"/>
          <w:sz w:val="20"/>
          <w:szCs w:val="20"/>
        </w:rPr>
        <w:t xml:space="preserve"> […]</w:t>
      </w:r>
      <w:r w:rsidR="0040209A">
        <w:rPr>
          <w:rFonts w:ascii="Garamond" w:hAnsi="Garamond"/>
          <w:sz w:val="20"/>
          <w:szCs w:val="20"/>
        </w:rPr>
        <w:t xml:space="preserve"> </w:t>
      </w:r>
      <w:r w:rsidRPr="00A07FF6">
        <w:rPr>
          <w:rFonts w:ascii="Garamond" w:hAnsi="Garamond"/>
          <w:sz w:val="20"/>
          <w:szCs w:val="20"/>
        </w:rPr>
        <w:t>As with Lutyens, it is much too intimate to speak of freely. Such systems have run right through history, and have always been esoteric, except to such as Vitruvius and many others up to the moderns, including Le Corbusier.</w:t>
      </w:r>
      <w:r w:rsidRPr="00AF581E">
        <w:rPr>
          <w:rStyle w:val="EndnoteReference"/>
          <w:rFonts w:ascii="Garamond" w:hAnsi="Garamond"/>
          <w:sz w:val="24"/>
          <w:szCs w:val="24"/>
        </w:rPr>
        <w:endnoteReference w:id="44"/>
      </w:r>
    </w:p>
    <w:p w:rsidR="00D57030" w:rsidRPr="00B85459" w:rsidRDefault="00D57030" w:rsidP="00210592">
      <w:pPr>
        <w:pStyle w:val="NoSpacing"/>
        <w:ind w:left="720"/>
        <w:rPr>
          <w:rFonts w:ascii="Garamond" w:hAnsi="Garamond"/>
          <w:i/>
          <w:sz w:val="24"/>
          <w:szCs w:val="24"/>
        </w:rPr>
      </w:pPr>
    </w:p>
    <w:p w:rsidR="00D57030" w:rsidRPr="00B85459" w:rsidRDefault="00D57030" w:rsidP="00210592">
      <w:pPr>
        <w:pStyle w:val="NoSpacing"/>
        <w:spacing w:line="480" w:lineRule="auto"/>
        <w:rPr>
          <w:rFonts w:ascii="Garamond" w:hAnsi="Garamond"/>
          <w:sz w:val="24"/>
          <w:szCs w:val="24"/>
        </w:rPr>
      </w:pPr>
      <w:r w:rsidRPr="00B85459">
        <w:rPr>
          <w:rFonts w:ascii="Garamond" w:hAnsi="Garamond"/>
          <w:sz w:val="24"/>
          <w:szCs w:val="24"/>
        </w:rPr>
        <w:t>This was not blinkered admiration for Lutyens, since, later in life, Ge</w:t>
      </w:r>
      <w:r w:rsidR="00217821">
        <w:rPr>
          <w:rFonts w:ascii="Garamond" w:hAnsi="Garamond"/>
          <w:sz w:val="24"/>
          <w:szCs w:val="24"/>
        </w:rPr>
        <w:t>orge was often to criticize him</w:t>
      </w:r>
      <w:r w:rsidRPr="00B85459">
        <w:rPr>
          <w:rFonts w:ascii="Garamond" w:hAnsi="Garamond"/>
          <w:sz w:val="24"/>
          <w:szCs w:val="24"/>
        </w:rPr>
        <w:t xml:space="preserve">; it </w:t>
      </w:r>
      <w:r w:rsidR="00A07FF6">
        <w:rPr>
          <w:rFonts w:ascii="Garamond" w:hAnsi="Garamond"/>
          <w:sz w:val="24"/>
          <w:szCs w:val="24"/>
        </w:rPr>
        <w:t>was</w:t>
      </w:r>
      <w:r w:rsidRPr="00B85459">
        <w:rPr>
          <w:rFonts w:ascii="Garamond" w:hAnsi="Garamond"/>
          <w:sz w:val="24"/>
          <w:szCs w:val="24"/>
        </w:rPr>
        <w:t xml:space="preserve"> rather the discovery of a shared and fascinating mystery, and the rationalisation of it in </w:t>
      </w:r>
      <w:r w:rsidR="00622A8F" w:rsidRPr="00B85459">
        <w:rPr>
          <w:rFonts w:ascii="Garamond" w:hAnsi="Garamond"/>
          <w:sz w:val="24"/>
          <w:szCs w:val="24"/>
        </w:rPr>
        <w:t>a rather</w:t>
      </w:r>
      <w:r w:rsidRPr="00B85459">
        <w:rPr>
          <w:rFonts w:ascii="Garamond" w:hAnsi="Garamond"/>
          <w:sz w:val="24"/>
          <w:szCs w:val="24"/>
        </w:rPr>
        <w:t xml:space="preserve"> esoteric manner. He was later, in 1952, to write about</w:t>
      </w:r>
      <w:r w:rsidR="00082DC5" w:rsidRPr="00B85459">
        <w:rPr>
          <w:rFonts w:ascii="Garamond" w:hAnsi="Garamond"/>
          <w:sz w:val="24"/>
          <w:szCs w:val="24"/>
        </w:rPr>
        <w:t xml:space="preserve"> </w:t>
      </w:r>
      <w:r w:rsidRPr="00B85459">
        <w:rPr>
          <w:rFonts w:ascii="Garamond" w:hAnsi="Garamond"/>
          <w:sz w:val="24"/>
          <w:szCs w:val="24"/>
        </w:rPr>
        <w:t xml:space="preserve">the Parthenon </w:t>
      </w:r>
      <w:r w:rsidR="009144EE" w:rsidRPr="00B85459">
        <w:rPr>
          <w:rFonts w:ascii="Garamond" w:hAnsi="Garamond"/>
          <w:sz w:val="24"/>
          <w:szCs w:val="24"/>
        </w:rPr>
        <w:t xml:space="preserve">in similarly psychological </w:t>
      </w:r>
      <w:r w:rsidRPr="00B85459">
        <w:rPr>
          <w:rFonts w:ascii="Garamond" w:hAnsi="Garamond"/>
          <w:sz w:val="24"/>
          <w:szCs w:val="24"/>
        </w:rPr>
        <w:t>terms</w:t>
      </w:r>
      <w:r w:rsidR="009144EE" w:rsidRPr="00B85459">
        <w:rPr>
          <w:rFonts w:ascii="Garamond" w:hAnsi="Garamond"/>
          <w:sz w:val="24"/>
          <w:szCs w:val="24"/>
        </w:rPr>
        <w:t xml:space="preserve">, </w:t>
      </w:r>
      <w:r w:rsidRPr="00B85459">
        <w:rPr>
          <w:rFonts w:ascii="Garamond" w:hAnsi="Garamond"/>
          <w:sz w:val="24"/>
          <w:szCs w:val="24"/>
        </w:rPr>
        <w:t xml:space="preserve">suggesting </w:t>
      </w:r>
      <w:r w:rsidR="009144EE" w:rsidRPr="00B85459">
        <w:rPr>
          <w:rFonts w:ascii="Garamond" w:hAnsi="Garamond"/>
          <w:sz w:val="24"/>
          <w:szCs w:val="24"/>
        </w:rPr>
        <w:t xml:space="preserve">a </w:t>
      </w:r>
      <w:r w:rsidR="009144EE" w:rsidRPr="00A07FF6">
        <w:rPr>
          <w:rFonts w:ascii="Garamond" w:hAnsi="Garamond"/>
          <w:sz w:val="24"/>
          <w:szCs w:val="24"/>
        </w:rPr>
        <w:t>continued debt to Lutyens</w:t>
      </w:r>
      <w:r w:rsidR="00A07FF6" w:rsidRPr="00A07FF6">
        <w:rPr>
          <w:rFonts w:ascii="Garamond" w:hAnsi="Garamond"/>
          <w:sz w:val="24"/>
          <w:szCs w:val="24"/>
        </w:rPr>
        <w:t>, as well as to other intellectual writers of his generation including Byron and Geoffrey Scott</w:t>
      </w:r>
      <w:r w:rsidR="009144EE" w:rsidRPr="00A07FF6">
        <w:rPr>
          <w:rFonts w:ascii="Garamond" w:hAnsi="Garamond"/>
          <w:sz w:val="24"/>
          <w:szCs w:val="24"/>
        </w:rPr>
        <w:t>:</w:t>
      </w:r>
      <w:r w:rsidRPr="00B85459">
        <w:rPr>
          <w:rFonts w:ascii="Garamond" w:hAnsi="Garamond"/>
          <w:sz w:val="24"/>
          <w:szCs w:val="24"/>
        </w:rPr>
        <w:t xml:space="preserve"> </w:t>
      </w:r>
    </w:p>
    <w:p w:rsidR="00D57030" w:rsidRPr="00B85459" w:rsidRDefault="00D57030" w:rsidP="00A07FF6">
      <w:pPr>
        <w:pStyle w:val="NoSpacing"/>
        <w:spacing w:line="480" w:lineRule="auto"/>
        <w:rPr>
          <w:rFonts w:ascii="Garamond" w:hAnsi="Garamond"/>
          <w:sz w:val="24"/>
          <w:szCs w:val="24"/>
        </w:rPr>
      </w:pPr>
      <w:r w:rsidRPr="00A07FF6">
        <w:rPr>
          <w:rFonts w:ascii="Garamond" w:hAnsi="Garamond"/>
          <w:sz w:val="20"/>
          <w:szCs w:val="20"/>
        </w:rPr>
        <w:t>These huge column-drums</w:t>
      </w:r>
      <w:r w:rsidR="000205FA">
        <w:rPr>
          <w:rFonts w:ascii="Garamond" w:hAnsi="Garamond"/>
          <w:sz w:val="20"/>
          <w:szCs w:val="20"/>
        </w:rPr>
        <w:t xml:space="preserve"> [</w:t>
      </w:r>
      <w:r w:rsidRPr="00A07FF6">
        <w:rPr>
          <w:rFonts w:ascii="Garamond" w:hAnsi="Garamond"/>
          <w:sz w:val="20"/>
          <w:szCs w:val="20"/>
        </w:rPr>
        <w:t>…] please not only the physical eye, but the intellectual eye that askes for proportion, following a law, so that every part, and every mass, should have exact geometrical relations o</w:t>
      </w:r>
      <w:r w:rsidR="00F10DDE">
        <w:rPr>
          <w:rFonts w:ascii="Garamond" w:hAnsi="Garamond"/>
          <w:sz w:val="20"/>
          <w:szCs w:val="20"/>
        </w:rPr>
        <w:t xml:space="preserve">f the most subtle kind, one </w:t>
      </w:r>
      <w:r w:rsidRPr="00A07FF6">
        <w:rPr>
          <w:rFonts w:ascii="Garamond" w:hAnsi="Garamond"/>
          <w:sz w:val="20"/>
          <w:szCs w:val="20"/>
        </w:rPr>
        <w:t>the unive</w:t>
      </w:r>
      <w:r w:rsidR="00F10DDE">
        <w:rPr>
          <w:rFonts w:ascii="Garamond" w:hAnsi="Garamond"/>
          <w:sz w:val="20"/>
          <w:szCs w:val="20"/>
        </w:rPr>
        <w:t>rse undoubtedly has. Of what [</w:t>
      </w:r>
      <w:r w:rsidR="0040209A">
        <w:rPr>
          <w:rFonts w:ascii="Garamond" w:hAnsi="Garamond"/>
          <w:sz w:val="20"/>
          <w:szCs w:val="20"/>
        </w:rPr>
        <w:t>…</w:t>
      </w:r>
      <w:r w:rsidRPr="00A07FF6">
        <w:rPr>
          <w:rFonts w:ascii="Garamond" w:hAnsi="Garamond"/>
          <w:sz w:val="20"/>
          <w:szCs w:val="20"/>
        </w:rPr>
        <w:t xml:space="preserve">] </w:t>
      </w:r>
      <w:r w:rsidR="00F10DDE">
        <w:rPr>
          <w:rFonts w:ascii="Garamond" w:hAnsi="Garamond"/>
          <w:sz w:val="20"/>
          <w:szCs w:val="20"/>
        </w:rPr>
        <w:t xml:space="preserve">all this madness is, </w:t>
      </w:r>
      <w:r w:rsidRPr="00A07FF6">
        <w:rPr>
          <w:rFonts w:ascii="Garamond" w:hAnsi="Garamond"/>
          <w:sz w:val="20"/>
          <w:szCs w:val="20"/>
        </w:rPr>
        <w:t>you may well ask, but I thoroughly believe it is not madness, but that in</w:t>
      </w:r>
      <w:r w:rsidR="00F10DDE">
        <w:rPr>
          <w:rFonts w:ascii="Garamond" w:hAnsi="Garamond"/>
          <w:sz w:val="20"/>
          <w:szCs w:val="20"/>
        </w:rPr>
        <w:t xml:space="preserve"> some ways we cannot fathom there is </w:t>
      </w:r>
      <w:r w:rsidRPr="00A07FF6">
        <w:rPr>
          <w:rFonts w:ascii="Garamond" w:hAnsi="Garamond"/>
          <w:sz w:val="20"/>
          <w:szCs w:val="20"/>
        </w:rPr>
        <w:t xml:space="preserve">a human and psychological reaction to all this. Pure </w:t>
      </w:r>
      <w:r w:rsidR="00AF581E">
        <w:rPr>
          <w:rFonts w:ascii="Garamond" w:hAnsi="Garamond"/>
          <w:sz w:val="20"/>
          <w:szCs w:val="20"/>
        </w:rPr>
        <w:t>m</w:t>
      </w:r>
      <w:r w:rsidRPr="00A07FF6">
        <w:rPr>
          <w:rFonts w:ascii="Garamond" w:hAnsi="Garamond"/>
          <w:sz w:val="20"/>
          <w:szCs w:val="20"/>
        </w:rPr>
        <w:t>ysticism you will say.</w:t>
      </w:r>
      <w:r w:rsidRPr="00AF581E">
        <w:rPr>
          <w:rStyle w:val="EndnoteReference"/>
          <w:rFonts w:ascii="Garamond" w:hAnsi="Garamond"/>
          <w:sz w:val="24"/>
          <w:szCs w:val="24"/>
        </w:rPr>
        <w:endnoteReference w:id="45"/>
      </w:r>
      <w:r w:rsidR="00A07FF6" w:rsidRPr="00AF581E">
        <w:rPr>
          <w:rFonts w:ascii="Garamond" w:hAnsi="Garamond"/>
          <w:sz w:val="24"/>
          <w:szCs w:val="24"/>
        </w:rPr>
        <w:t xml:space="preserve"> </w:t>
      </w:r>
    </w:p>
    <w:p w:rsidR="00D57030" w:rsidRPr="00B85459" w:rsidRDefault="00D57030" w:rsidP="00210592">
      <w:pPr>
        <w:pStyle w:val="NoSpacing"/>
        <w:spacing w:line="480" w:lineRule="auto"/>
        <w:rPr>
          <w:rFonts w:ascii="Garamond" w:hAnsi="Garamond"/>
          <w:sz w:val="24"/>
          <w:szCs w:val="24"/>
        </w:rPr>
      </w:pPr>
      <w:r w:rsidRPr="00B85459">
        <w:rPr>
          <w:rFonts w:ascii="Garamond" w:hAnsi="Garamond"/>
          <w:sz w:val="24"/>
          <w:szCs w:val="24"/>
        </w:rPr>
        <w:t xml:space="preserve">When one considers the progression of George’s </w:t>
      </w:r>
      <w:r w:rsidRPr="007C4D25">
        <w:rPr>
          <w:rFonts w:ascii="Garamond" w:hAnsi="Garamond"/>
          <w:sz w:val="24"/>
          <w:szCs w:val="24"/>
        </w:rPr>
        <w:t xml:space="preserve">architectural style, </w:t>
      </w:r>
      <w:r w:rsidR="0093485F" w:rsidRPr="007C4D25">
        <w:rPr>
          <w:rFonts w:ascii="Garamond" w:hAnsi="Garamond"/>
          <w:sz w:val="24"/>
          <w:szCs w:val="24"/>
        </w:rPr>
        <w:t xml:space="preserve">moreover, </w:t>
      </w:r>
      <w:r w:rsidRPr="007C4D25">
        <w:rPr>
          <w:rFonts w:ascii="Garamond" w:hAnsi="Garamond"/>
          <w:sz w:val="24"/>
          <w:szCs w:val="24"/>
        </w:rPr>
        <w:t>it is</w:t>
      </w:r>
      <w:r w:rsidRPr="00B85459">
        <w:rPr>
          <w:rFonts w:ascii="Garamond" w:hAnsi="Garamond"/>
          <w:sz w:val="24"/>
          <w:szCs w:val="24"/>
        </w:rPr>
        <w:t xml:space="preserve"> tempting to see his ‘close communion of mind’ with Lutyens, to quote his friend</w:t>
      </w:r>
      <w:r w:rsidR="009144EE" w:rsidRPr="00B85459">
        <w:rPr>
          <w:rFonts w:ascii="Garamond" w:hAnsi="Garamond"/>
          <w:sz w:val="24"/>
          <w:szCs w:val="24"/>
        </w:rPr>
        <w:t xml:space="preserve"> J.B. </w:t>
      </w:r>
      <w:r w:rsidRPr="00B85459">
        <w:rPr>
          <w:rFonts w:ascii="Garamond" w:hAnsi="Garamond"/>
          <w:sz w:val="24"/>
          <w:szCs w:val="24"/>
        </w:rPr>
        <w:t>Fernandes</w:t>
      </w:r>
      <w:r w:rsidR="009144EE" w:rsidRPr="00B85459">
        <w:rPr>
          <w:rFonts w:ascii="Garamond" w:hAnsi="Garamond"/>
          <w:sz w:val="24"/>
          <w:szCs w:val="24"/>
        </w:rPr>
        <w:t xml:space="preserve">, </w:t>
      </w:r>
      <w:r w:rsidRPr="00B85459">
        <w:rPr>
          <w:rFonts w:ascii="Garamond" w:hAnsi="Garamond"/>
          <w:sz w:val="24"/>
          <w:szCs w:val="24"/>
        </w:rPr>
        <w:t>and their geometrical mysticism, as a kind of intellectual advance that took place at some point in the late 1920s.</w:t>
      </w:r>
      <w:r w:rsidRPr="00B85459">
        <w:rPr>
          <w:rStyle w:val="EndnoteReference"/>
          <w:rFonts w:ascii="Garamond" w:hAnsi="Garamond"/>
          <w:sz w:val="24"/>
          <w:szCs w:val="24"/>
        </w:rPr>
        <w:endnoteReference w:id="46"/>
      </w:r>
      <w:r w:rsidRPr="00B85459">
        <w:rPr>
          <w:rFonts w:ascii="Garamond" w:hAnsi="Garamond"/>
          <w:sz w:val="24"/>
          <w:szCs w:val="24"/>
        </w:rPr>
        <w:t xml:space="preserve"> Perhaps this is the case</w:t>
      </w:r>
      <w:r w:rsidR="0093485F">
        <w:rPr>
          <w:rFonts w:ascii="Garamond" w:hAnsi="Garamond"/>
          <w:color w:val="FF0000"/>
          <w:sz w:val="24"/>
          <w:szCs w:val="24"/>
        </w:rPr>
        <w:t>:</w:t>
      </w:r>
      <w:r w:rsidRPr="00B85459">
        <w:rPr>
          <w:rFonts w:ascii="Garamond" w:hAnsi="Garamond"/>
          <w:sz w:val="24"/>
          <w:szCs w:val="24"/>
        </w:rPr>
        <w:t xml:space="preserve"> no other external influence, not even his later following of </w:t>
      </w:r>
      <w:r w:rsidRPr="00B85459">
        <w:rPr>
          <w:rFonts w:ascii="Garamond" w:hAnsi="Garamond"/>
          <w:sz w:val="24"/>
          <w:szCs w:val="24"/>
        </w:rPr>
        <w:lastRenderedPageBreak/>
        <w:t>international trends such as Expressionism and Modernism, had such a large impact on his output as an architect.</w:t>
      </w:r>
    </w:p>
    <w:p w:rsidR="00D57030" w:rsidRPr="00B85459" w:rsidRDefault="00D57030" w:rsidP="00210592">
      <w:pPr>
        <w:pStyle w:val="NoSpacing"/>
        <w:spacing w:line="480" w:lineRule="auto"/>
        <w:rPr>
          <w:rFonts w:ascii="Garamond" w:hAnsi="Garamond"/>
          <w:sz w:val="24"/>
          <w:szCs w:val="24"/>
        </w:rPr>
      </w:pPr>
    </w:p>
    <w:p w:rsidR="00D57030" w:rsidRPr="00B85459" w:rsidRDefault="00D57030" w:rsidP="00210592">
      <w:pPr>
        <w:pStyle w:val="NoSpacing"/>
        <w:spacing w:line="480" w:lineRule="auto"/>
        <w:rPr>
          <w:rFonts w:ascii="Garamond" w:hAnsi="Garamond"/>
          <w:sz w:val="24"/>
          <w:szCs w:val="24"/>
        </w:rPr>
      </w:pPr>
      <w:r w:rsidRPr="00B85459">
        <w:rPr>
          <w:rFonts w:ascii="Garamond" w:hAnsi="Garamond"/>
          <w:sz w:val="24"/>
          <w:szCs w:val="24"/>
        </w:rPr>
        <w:t xml:space="preserve">This interest in geometry had profound implications. The two men shared a similar </w:t>
      </w:r>
      <w:r w:rsidR="007C4D25">
        <w:rPr>
          <w:rFonts w:ascii="Garamond" w:hAnsi="Garamond"/>
          <w:sz w:val="24"/>
          <w:szCs w:val="24"/>
        </w:rPr>
        <w:t xml:space="preserve">work </w:t>
      </w:r>
      <w:r w:rsidRPr="00B85459">
        <w:rPr>
          <w:rFonts w:ascii="Garamond" w:hAnsi="Garamond"/>
          <w:sz w:val="24"/>
          <w:szCs w:val="24"/>
        </w:rPr>
        <w:t>ethic: Lutyens was known to say ‘Don’t talk, draw it!’ to some of his assistants, a call George echoed later in life when he remarked that ‘an architect should talk with his pencil’, and not show signs of ‘“stickiness” or pretence’.</w:t>
      </w:r>
      <w:r w:rsidRPr="00B85459">
        <w:rPr>
          <w:rStyle w:val="EndnoteReference"/>
          <w:rFonts w:ascii="Garamond" w:hAnsi="Garamond"/>
          <w:sz w:val="24"/>
          <w:szCs w:val="24"/>
        </w:rPr>
        <w:endnoteReference w:id="47"/>
      </w:r>
      <w:r w:rsidRPr="00B85459">
        <w:rPr>
          <w:rFonts w:ascii="Garamond" w:hAnsi="Garamond"/>
          <w:sz w:val="24"/>
          <w:szCs w:val="24"/>
        </w:rPr>
        <w:t xml:space="preserve"> This interest in geometry was also shared by two of Lutyens’s most brilliant followers in Delhi, Medd and Shoosmith. </w:t>
      </w:r>
      <w:r w:rsidR="003B7B87" w:rsidRPr="00B85459">
        <w:rPr>
          <w:rFonts w:ascii="Garamond" w:hAnsi="Garamond"/>
          <w:sz w:val="24"/>
          <w:szCs w:val="24"/>
        </w:rPr>
        <w:t xml:space="preserve">According to Stamp, </w:t>
      </w:r>
      <w:r w:rsidRPr="00B85459">
        <w:rPr>
          <w:rFonts w:ascii="Garamond" w:hAnsi="Garamond"/>
          <w:sz w:val="24"/>
          <w:szCs w:val="24"/>
        </w:rPr>
        <w:t>Medd used the same proportional system that Lutyens had employed for the Thiepval memorial for his interior of Delhi’s Roman Catholic Cathedral</w:t>
      </w:r>
      <w:r w:rsidR="006007A1" w:rsidRPr="00B85459">
        <w:rPr>
          <w:rFonts w:ascii="Garamond" w:hAnsi="Garamond"/>
          <w:sz w:val="24"/>
          <w:szCs w:val="24"/>
        </w:rPr>
        <w:t xml:space="preserve"> </w:t>
      </w:r>
      <w:r w:rsidRPr="00B85459">
        <w:rPr>
          <w:rFonts w:ascii="Garamond" w:hAnsi="Garamond"/>
          <w:sz w:val="24"/>
          <w:szCs w:val="24"/>
        </w:rPr>
        <w:t>(1927-35), whilst Shoosmith applied the principles of the ‘Elemental Mode’ to the nave-and-tower composition of a traditional English parish church</w:t>
      </w:r>
      <w:r w:rsidR="003B7B87" w:rsidRPr="00B85459">
        <w:rPr>
          <w:rFonts w:ascii="Garamond" w:hAnsi="Garamond"/>
          <w:sz w:val="24"/>
          <w:szCs w:val="24"/>
        </w:rPr>
        <w:t xml:space="preserve"> for </w:t>
      </w:r>
      <w:r w:rsidR="006007A1" w:rsidRPr="00B85459">
        <w:rPr>
          <w:rFonts w:ascii="Garamond" w:hAnsi="Garamond"/>
          <w:sz w:val="24"/>
          <w:szCs w:val="24"/>
        </w:rPr>
        <w:t xml:space="preserve">his </w:t>
      </w:r>
      <w:r w:rsidRPr="00B85459">
        <w:rPr>
          <w:rFonts w:ascii="Garamond" w:hAnsi="Garamond"/>
          <w:sz w:val="24"/>
          <w:szCs w:val="24"/>
        </w:rPr>
        <w:t>St Martin’s Garrison Church (1928-30)</w:t>
      </w:r>
      <w:r w:rsidR="006007A1" w:rsidRPr="00B85459">
        <w:rPr>
          <w:rFonts w:ascii="Garamond" w:hAnsi="Garamond"/>
          <w:sz w:val="24"/>
          <w:szCs w:val="24"/>
        </w:rPr>
        <w:t xml:space="preserve"> </w:t>
      </w:r>
      <w:r w:rsidRPr="00B85459">
        <w:rPr>
          <w:rFonts w:ascii="Garamond" w:hAnsi="Garamond"/>
          <w:sz w:val="24"/>
          <w:szCs w:val="24"/>
        </w:rPr>
        <w:t>in Delhi’s cantonment area.</w:t>
      </w:r>
      <w:r w:rsidRPr="00B85459">
        <w:rPr>
          <w:rStyle w:val="EndnoteReference"/>
          <w:rFonts w:ascii="Garamond" w:hAnsi="Garamond"/>
          <w:sz w:val="24"/>
          <w:szCs w:val="24"/>
        </w:rPr>
        <w:endnoteReference w:id="48"/>
      </w:r>
      <w:r w:rsidRPr="00B85459">
        <w:rPr>
          <w:rFonts w:ascii="Garamond" w:hAnsi="Garamond"/>
          <w:sz w:val="24"/>
          <w:szCs w:val="24"/>
        </w:rPr>
        <w:t xml:space="preserve"> Arguably, George</w:t>
      </w:r>
      <w:r w:rsidR="0093485F" w:rsidRPr="0093485F">
        <w:rPr>
          <w:rFonts w:ascii="Garamond" w:hAnsi="Garamond"/>
          <w:sz w:val="24"/>
          <w:szCs w:val="24"/>
        </w:rPr>
        <w:t xml:space="preserve"> </w:t>
      </w:r>
      <w:r w:rsidR="0093485F" w:rsidRPr="00B85459">
        <w:rPr>
          <w:rFonts w:ascii="Garamond" w:hAnsi="Garamond"/>
          <w:sz w:val="24"/>
          <w:szCs w:val="24"/>
        </w:rPr>
        <w:t>took the application of geometric principles still further</w:t>
      </w:r>
      <w:r w:rsidRPr="00B85459">
        <w:rPr>
          <w:rFonts w:ascii="Garamond" w:hAnsi="Garamond"/>
          <w:sz w:val="24"/>
          <w:szCs w:val="24"/>
        </w:rPr>
        <w:t xml:space="preserve"> in his post-Independence work</w:t>
      </w:r>
      <w:r w:rsidRPr="007C4D25">
        <w:rPr>
          <w:rFonts w:ascii="Garamond" w:hAnsi="Garamond"/>
          <w:sz w:val="24"/>
          <w:szCs w:val="24"/>
        </w:rPr>
        <w:t xml:space="preserve">, </w:t>
      </w:r>
      <w:r w:rsidR="0093485F" w:rsidRPr="007C4D25">
        <w:rPr>
          <w:rFonts w:ascii="Garamond" w:hAnsi="Garamond"/>
          <w:sz w:val="24"/>
          <w:szCs w:val="24"/>
        </w:rPr>
        <w:t>where</w:t>
      </w:r>
      <w:r w:rsidRPr="007C4D25">
        <w:rPr>
          <w:rFonts w:ascii="Garamond" w:hAnsi="Garamond"/>
          <w:sz w:val="24"/>
          <w:szCs w:val="24"/>
        </w:rPr>
        <w:t xml:space="preserve"> (</w:t>
      </w:r>
      <w:r w:rsidRPr="00B85459">
        <w:rPr>
          <w:rFonts w:ascii="Garamond" w:hAnsi="Garamond"/>
          <w:sz w:val="24"/>
          <w:szCs w:val="24"/>
        </w:rPr>
        <w:t>as we will see) he pushed it to its inevitable conclusion in works conceived in a kind of abstract Classicism bordering, it may be argued, on a Modernist aesthetic. When he described these later works as ‘aniconic, that is, it does not represent anything but pure form’, this was inherently the same ‘pure monumental form’ as employed by Lutyens at Thiepval, Liverpool</w:t>
      </w:r>
      <w:r w:rsidR="0093485F">
        <w:rPr>
          <w:rFonts w:ascii="Garamond" w:hAnsi="Garamond"/>
          <w:sz w:val="24"/>
          <w:szCs w:val="24"/>
        </w:rPr>
        <w:t xml:space="preserve"> </w:t>
      </w:r>
      <w:r w:rsidRPr="00B85459">
        <w:rPr>
          <w:rFonts w:ascii="Garamond" w:hAnsi="Garamond"/>
          <w:sz w:val="24"/>
          <w:szCs w:val="24"/>
        </w:rPr>
        <w:t>and the Cenotaph in London.</w:t>
      </w:r>
      <w:r w:rsidRPr="00B85459">
        <w:rPr>
          <w:rStyle w:val="EndnoteReference"/>
          <w:rFonts w:ascii="Garamond" w:hAnsi="Garamond"/>
          <w:sz w:val="24"/>
          <w:szCs w:val="24"/>
        </w:rPr>
        <w:endnoteReference w:id="49"/>
      </w:r>
    </w:p>
    <w:p w:rsidR="00D57030" w:rsidRPr="00B85459" w:rsidRDefault="00D57030" w:rsidP="00210592">
      <w:pPr>
        <w:pStyle w:val="NoSpacing"/>
        <w:spacing w:line="480" w:lineRule="auto"/>
        <w:rPr>
          <w:rFonts w:ascii="Garamond" w:hAnsi="Garamond"/>
          <w:sz w:val="24"/>
          <w:szCs w:val="24"/>
        </w:rPr>
      </w:pPr>
    </w:p>
    <w:p w:rsidR="00D57030" w:rsidRPr="00B85459" w:rsidRDefault="00D57030" w:rsidP="00432B4C">
      <w:pPr>
        <w:pStyle w:val="NoSpacing"/>
        <w:spacing w:line="480" w:lineRule="auto"/>
        <w:rPr>
          <w:rFonts w:ascii="Garamond" w:hAnsi="Garamond"/>
          <w:sz w:val="24"/>
          <w:szCs w:val="24"/>
        </w:rPr>
      </w:pPr>
      <w:r w:rsidRPr="00B85459">
        <w:rPr>
          <w:rFonts w:ascii="Garamond" w:hAnsi="Garamond"/>
          <w:sz w:val="24"/>
          <w:szCs w:val="24"/>
        </w:rPr>
        <w:t xml:space="preserve">Most of George’s buildings of the 1920s are antecedents to this ‘pure form’. Some have been demolished in the past few decades, while for some we must </w:t>
      </w:r>
      <w:r w:rsidRPr="007C4D25">
        <w:rPr>
          <w:rFonts w:ascii="Garamond" w:hAnsi="Garamond"/>
          <w:sz w:val="24"/>
          <w:szCs w:val="24"/>
        </w:rPr>
        <w:t xml:space="preserve">postulate </w:t>
      </w:r>
      <w:r w:rsidR="00B4513A" w:rsidRPr="007C4D25">
        <w:rPr>
          <w:rFonts w:ascii="Garamond" w:hAnsi="Garamond"/>
          <w:sz w:val="24"/>
          <w:szCs w:val="24"/>
        </w:rPr>
        <w:t xml:space="preserve">approximate </w:t>
      </w:r>
      <w:r w:rsidRPr="007C4D25">
        <w:rPr>
          <w:rFonts w:ascii="Garamond" w:hAnsi="Garamond"/>
          <w:sz w:val="24"/>
          <w:szCs w:val="24"/>
        </w:rPr>
        <w:t>construction</w:t>
      </w:r>
      <w:r w:rsidRPr="00B85459">
        <w:rPr>
          <w:rFonts w:ascii="Garamond" w:hAnsi="Garamond"/>
          <w:sz w:val="24"/>
          <w:szCs w:val="24"/>
        </w:rPr>
        <w:t xml:space="preserve"> dates, as no documentary records have yet been located. All are noteworthy but minor in the overall scope of his career. In 1927 he designed </w:t>
      </w:r>
      <w:proofErr w:type="spellStart"/>
      <w:r w:rsidRPr="00B85459">
        <w:rPr>
          <w:rFonts w:ascii="Garamond" w:hAnsi="Garamond"/>
          <w:sz w:val="24"/>
          <w:szCs w:val="24"/>
        </w:rPr>
        <w:t>Jind</w:t>
      </w:r>
      <w:proofErr w:type="spellEnd"/>
      <w:r w:rsidRPr="00B85459">
        <w:rPr>
          <w:rFonts w:ascii="Garamond" w:hAnsi="Garamond"/>
          <w:sz w:val="24"/>
          <w:szCs w:val="24"/>
        </w:rPr>
        <w:t xml:space="preserve"> House, </w:t>
      </w:r>
      <w:r w:rsidR="00421BF7" w:rsidRPr="00B85459">
        <w:rPr>
          <w:rFonts w:ascii="Garamond" w:hAnsi="Garamond"/>
          <w:sz w:val="24"/>
          <w:szCs w:val="24"/>
        </w:rPr>
        <w:t>Delhi.</w:t>
      </w:r>
      <w:r w:rsidRPr="00B85459">
        <w:rPr>
          <w:rStyle w:val="EndnoteReference"/>
          <w:rFonts w:ascii="Garamond" w:hAnsi="Garamond"/>
          <w:sz w:val="24"/>
          <w:szCs w:val="24"/>
        </w:rPr>
        <w:endnoteReference w:id="50"/>
      </w:r>
      <w:r w:rsidRPr="00B85459">
        <w:rPr>
          <w:rFonts w:ascii="Garamond" w:hAnsi="Garamond"/>
          <w:sz w:val="24"/>
          <w:szCs w:val="24"/>
        </w:rPr>
        <w:t xml:space="preserve"> Now demolished, a surviving photo shows the pared-down C</w:t>
      </w:r>
      <w:r w:rsidR="00217821">
        <w:rPr>
          <w:rFonts w:ascii="Garamond" w:hAnsi="Garamond"/>
          <w:sz w:val="24"/>
          <w:szCs w:val="24"/>
        </w:rPr>
        <w:t>lassicism which was an</w:t>
      </w:r>
      <w:r w:rsidRPr="00B85459">
        <w:rPr>
          <w:rFonts w:ascii="Garamond" w:hAnsi="Garamond"/>
          <w:sz w:val="24"/>
          <w:szCs w:val="24"/>
        </w:rPr>
        <w:t xml:space="preserve"> assumed part </w:t>
      </w:r>
      <w:r w:rsidR="00217821">
        <w:rPr>
          <w:rFonts w:ascii="Garamond" w:hAnsi="Garamond"/>
          <w:sz w:val="24"/>
          <w:szCs w:val="24"/>
        </w:rPr>
        <w:t>of George’s early works</w:t>
      </w:r>
      <w:r w:rsidRPr="00B85459">
        <w:rPr>
          <w:rFonts w:ascii="Garamond" w:hAnsi="Garamond"/>
          <w:sz w:val="24"/>
          <w:szCs w:val="24"/>
        </w:rPr>
        <w:t xml:space="preserve">. </w:t>
      </w:r>
      <w:r w:rsidR="00421BF7" w:rsidRPr="00B85459">
        <w:rPr>
          <w:rFonts w:ascii="Garamond" w:hAnsi="Garamond"/>
          <w:sz w:val="24"/>
          <w:szCs w:val="24"/>
        </w:rPr>
        <w:t xml:space="preserve">The main façade ― an arcade framed by a </w:t>
      </w:r>
      <w:r w:rsidR="00F10DDE">
        <w:rPr>
          <w:rFonts w:ascii="Garamond" w:hAnsi="Garamond"/>
          <w:sz w:val="24"/>
          <w:szCs w:val="24"/>
        </w:rPr>
        <w:t xml:space="preserve">series of very plain pilasters </w:t>
      </w:r>
      <w:r w:rsidR="00421BF7" w:rsidRPr="00B85459">
        <w:rPr>
          <w:rFonts w:ascii="Garamond" w:hAnsi="Garamond"/>
          <w:sz w:val="24"/>
          <w:szCs w:val="24"/>
        </w:rPr>
        <w:t>― shows George’s curious interest in the circle as a decorative motif. Where one might expect to find keystone</w:t>
      </w:r>
      <w:r w:rsidR="0019015B">
        <w:rPr>
          <w:rFonts w:ascii="Garamond" w:hAnsi="Garamond"/>
          <w:sz w:val="24"/>
          <w:szCs w:val="24"/>
        </w:rPr>
        <w:t xml:space="preserve">s </w:t>
      </w:r>
      <w:r w:rsidR="0019015B">
        <w:rPr>
          <w:rFonts w:ascii="Garamond" w:hAnsi="Garamond"/>
          <w:sz w:val="24"/>
          <w:szCs w:val="24"/>
        </w:rPr>
        <w:lastRenderedPageBreak/>
        <w:t>above the arches</w:t>
      </w:r>
      <w:r w:rsidR="00421BF7" w:rsidRPr="00B85459">
        <w:rPr>
          <w:rFonts w:ascii="Garamond" w:hAnsi="Garamond"/>
          <w:sz w:val="24"/>
          <w:szCs w:val="24"/>
        </w:rPr>
        <w:t>, George instead placed protruding circle</w:t>
      </w:r>
      <w:r w:rsidR="0019015B">
        <w:rPr>
          <w:rFonts w:ascii="Garamond" w:hAnsi="Garamond"/>
          <w:sz w:val="24"/>
          <w:szCs w:val="24"/>
        </w:rPr>
        <w:t>s</w:t>
      </w:r>
      <w:r w:rsidR="00421BF7" w:rsidRPr="00B85459">
        <w:rPr>
          <w:rFonts w:ascii="Garamond" w:hAnsi="Garamond"/>
          <w:sz w:val="24"/>
          <w:szCs w:val="24"/>
        </w:rPr>
        <w:t xml:space="preserve"> in the architrave, a motif </w:t>
      </w:r>
      <w:r w:rsidRPr="00B85459">
        <w:rPr>
          <w:rFonts w:ascii="Garamond" w:hAnsi="Garamond"/>
          <w:sz w:val="24"/>
          <w:szCs w:val="24"/>
        </w:rPr>
        <w:t xml:space="preserve">which he may have borrowed from the </w:t>
      </w:r>
      <w:r w:rsidR="003B7B87" w:rsidRPr="00B85459">
        <w:rPr>
          <w:rFonts w:ascii="Garamond" w:hAnsi="Garamond"/>
          <w:sz w:val="24"/>
          <w:szCs w:val="24"/>
        </w:rPr>
        <w:t xml:space="preserve">carriage porches of </w:t>
      </w:r>
      <w:r w:rsidRPr="00B85459">
        <w:rPr>
          <w:rFonts w:ascii="Garamond" w:hAnsi="Garamond"/>
          <w:sz w:val="24"/>
          <w:szCs w:val="24"/>
        </w:rPr>
        <w:t>Baker’s Council Chamber</w:t>
      </w:r>
      <w:r w:rsidR="003B7B87" w:rsidRPr="00B85459">
        <w:rPr>
          <w:rFonts w:ascii="Garamond" w:hAnsi="Garamond"/>
          <w:sz w:val="24"/>
          <w:szCs w:val="24"/>
        </w:rPr>
        <w:t xml:space="preserve">, Delhi (completed </w:t>
      </w:r>
      <w:r w:rsidR="003B7B87" w:rsidRPr="00B85459">
        <w:rPr>
          <w:rFonts w:ascii="Garamond" w:hAnsi="Garamond"/>
          <w:i/>
          <w:sz w:val="24"/>
          <w:szCs w:val="24"/>
        </w:rPr>
        <w:t xml:space="preserve">c. </w:t>
      </w:r>
      <w:r w:rsidR="003B7B87" w:rsidRPr="00B85459">
        <w:rPr>
          <w:rFonts w:ascii="Garamond" w:hAnsi="Garamond"/>
          <w:sz w:val="24"/>
          <w:szCs w:val="24"/>
        </w:rPr>
        <w:t>1931)</w:t>
      </w:r>
      <w:r w:rsidRPr="00B85459">
        <w:rPr>
          <w:rFonts w:ascii="Garamond" w:hAnsi="Garamond"/>
          <w:sz w:val="24"/>
          <w:szCs w:val="24"/>
        </w:rPr>
        <w:t>, or some of Lutyens’</w:t>
      </w:r>
      <w:r w:rsidR="00680A78">
        <w:rPr>
          <w:rFonts w:ascii="Garamond" w:hAnsi="Garamond"/>
          <w:sz w:val="24"/>
          <w:szCs w:val="24"/>
        </w:rPr>
        <w:t>s</w:t>
      </w:r>
      <w:r w:rsidRPr="00B85459">
        <w:rPr>
          <w:rFonts w:ascii="Garamond" w:hAnsi="Garamond"/>
          <w:sz w:val="24"/>
          <w:szCs w:val="24"/>
        </w:rPr>
        <w:t xml:space="preserve"> buildings, in particular the India Arch</w:t>
      </w:r>
      <w:r w:rsidR="003B7B87" w:rsidRPr="00B85459">
        <w:rPr>
          <w:rFonts w:ascii="Garamond" w:hAnsi="Garamond"/>
          <w:sz w:val="24"/>
          <w:szCs w:val="24"/>
        </w:rPr>
        <w:t>, Delhi</w:t>
      </w:r>
      <w:r w:rsidR="00432B4C" w:rsidRPr="00B85459">
        <w:rPr>
          <w:rFonts w:ascii="Garamond" w:hAnsi="Garamond"/>
          <w:sz w:val="24"/>
          <w:szCs w:val="24"/>
        </w:rPr>
        <w:t xml:space="preserve"> (also completed </w:t>
      </w:r>
      <w:r w:rsidR="00432B4C" w:rsidRPr="00B85459">
        <w:rPr>
          <w:rFonts w:ascii="Garamond" w:hAnsi="Garamond"/>
          <w:i/>
          <w:sz w:val="24"/>
          <w:szCs w:val="24"/>
        </w:rPr>
        <w:t xml:space="preserve">c. </w:t>
      </w:r>
      <w:r w:rsidR="00432B4C" w:rsidRPr="00B85459">
        <w:rPr>
          <w:rFonts w:ascii="Garamond" w:hAnsi="Garamond"/>
          <w:sz w:val="24"/>
          <w:szCs w:val="24"/>
        </w:rPr>
        <w:t>1931)</w:t>
      </w:r>
      <w:r w:rsidRPr="00B85459">
        <w:rPr>
          <w:rFonts w:ascii="Garamond" w:hAnsi="Garamond"/>
          <w:sz w:val="24"/>
          <w:szCs w:val="24"/>
        </w:rPr>
        <w:t xml:space="preserve">. In another project, </w:t>
      </w:r>
      <w:proofErr w:type="spellStart"/>
      <w:r w:rsidRPr="00B85459">
        <w:rPr>
          <w:rFonts w:ascii="Garamond" w:hAnsi="Garamond"/>
          <w:sz w:val="24"/>
          <w:szCs w:val="24"/>
        </w:rPr>
        <w:t>Bhawalpur</w:t>
      </w:r>
      <w:proofErr w:type="spellEnd"/>
      <w:r w:rsidRPr="00B85459">
        <w:rPr>
          <w:rFonts w:ascii="Garamond" w:hAnsi="Garamond"/>
          <w:sz w:val="24"/>
          <w:szCs w:val="24"/>
        </w:rPr>
        <w:t xml:space="preserve"> House</w:t>
      </w:r>
      <w:r w:rsidR="00432B4C" w:rsidRPr="00B85459">
        <w:rPr>
          <w:rFonts w:ascii="Garamond" w:hAnsi="Garamond"/>
          <w:sz w:val="24"/>
          <w:szCs w:val="24"/>
        </w:rPr>
        <w:t>, Delhi</w:t>
      </w:r>
      <w:r w:rsidRPr="00B85459">
        <w:rPr>
          <w:rFonts w:ascii="Garamond" w:hAnsi="Garamond"/>
          <w:sz w:val="24"/>
          <w:szCs w:val="24"/>
        </w:rPr>
        <w:t xml:space="preserve"> (1927) (Fig. </w:t>
      </w:r>
      <w:r w:rsidRPr="00B85459">
        <w:rPr>
          <w:rFonts w:ascii="Garamond" w:hAnsi="Garamond"/>
          <w:b/>
          <w:sz w:val="24"/>
          <w:szCs w:val="24"/>
        </w:rPr>
        <w:t>5)</w:t>
      </w:r>
      <w:r w:rsidRPr="00B85459">
        <w:rPr>
          <w:rFonts w:ascii="Garamond" w:hAnsi="Garamond"/>
          <w:sz w:val="24"/>
          <w:szCs w:val="24"/>
        </w:rPr>
        <w:t xml:space="preserve">, now the National School of Drama, the circle motif reappears – here on the abacuses of the Doric capitals (Fig. </w:t>
      </w:r>
      <w:r w:rsidRPr="00B85459">
        <w:rPr>
          <w:rFonts w:ascii="Garamond" w:hAnsi="Garamond"/>
          <w:b/>
          <w:sz w:val="24"/>
          <w:szCs w:val="24"/>
        </w:rPr>
        <w:t>6)</w:t>
      </w:r>
      <w:r w:rsidRPr="00B85459">
        <w:rPr>
          <w:rFonts w:ascii="Garamond" w:hAnsi="Garamond"/>
          <w:sz w:val="24"/>
          <w:szCs w:val="24"/>
        </w:rPr>
        <w:t xml:space="preserve"> – and from this time on the majority of his buildings were to feature the circle motif somewhere – whether hidden in an int</w:t>
      </w:r>
      <w:r w:rsidR="00432B4C" w:rsidRPr="00B85459">
        <w:rPr>
          <w:rFonts w:ascii="Garamond" w:hAnsi="Garamond"/>
          <w:sz w:val="24"/>
          <w:szCs w:val="24"/>
        </w:rPr>
        <w:t>erior, or proudly punctuating a carriage porch</w:t>
      </w:r>
      <w:r w:rsidRPr="00B85459">
        <w:rPr>
          <w:rFonts w:ascii="Garamond" w:hAnsi="Garamond"/>
          <w:sz w:val="24"/>
          <w:szCs w:val="24"/>
        </w:rPr>
        <w:t xml:space="preserve">. </w:t>
      </w:r>
      <w:r w:rsidR="00680A78">
        <w:rPr>
          <w:rFonts w:ascii="Garamond" w:hAnsi="Garamond"/>
          <w:sz w:val="24"/>
          <w:szCs w:val="24"/>
        </w:rPr>
        <w:t xml:space="preserve">The </w:t>
      </w:r>
      <w:proofErr w:type="spellStart"/>
      <w:r w:rsidRPr="00B85459">
        <w:rPr>
          <w:rFonts w:ascii="Garamond" w:hAnsi="Garamond"/>
          <w:sz w:val="24"/>
          <w:szCs w:val="24"/>
        </w:rPr>
        <w:t>Bhawalpur</w:t>
      </w:r>
      <w:proofErr w:type="spellEnd"/>
      <w:r w:rsidRPr="00B85459">
        <w:rPr>
          <w:rFonts w:ascii="Garamond" w:hAnsi="Garamond"/>
          <w:sz w:val="24"/>
          <w:szCs w:val="24"/>
        </w:rPr>
        <w:t xml:space="preserve"> </w:t>
      </w:r>
      <w:r w:rsidR="00680A78">
        <w:rPr>
          <w:rFonts w:ascii="Garamond" w:hAnsi="Garamond"/>
          <w:sz w:val="24"/>
          <w:szCs w:val="24"/>
        </w:rPr>
        <w:t xml:space="preserve">house </w:t>
      </w:r>
      <w:r w:rsidRPr="00B85459">
        <w:rPr>
          <w:rFonts w:ascii="Garamond" w:hAnsi="Garamond"/>
          <w:sz w:val="24"/>
          <w:szCs w:val="24"/>
        </w:rPr>
        <w:t xml:space="preserve">also features the bracketed arches which he had used on Maiden’s Hotel, and a (rather poor) stucco copy of Lutyens’s monumental Viceroy’s House dome. The use of the dome, itself an interpretation of the Buddhist (rather than Hindu or Muslim, and so politically neutral) dome at </w:t>
      </w:r>
      <w:proofErr w:type="spellStart"/>
      <w:r w:rsidRPr="00B85459">
        <w:rPr>
          <w:rFonts w:ascii="Garamond" w:hAnsi="Garamond"/>
          <w:sz w:val="24"/>
          <w:szCs w:val="24"/>
        </w:rPr>
        <w:t>Sanchi</w:t>
      </w:r>
      <w:proofErr w:type="spellEnd"/>
      <w:r w:rsidRPr="00B85459">
        <w:rPr>
          <w:rFonts w:ascii="Garamond" w:hAnsi="Garamond"/>
          <w:sz w:val="24"/>
          <w:szCs w:val="24"/>
        </w:rPr>
        <w:t>, Madhya Pradesh</w:t>
      </w:r>
      <w:r w:rsidR="00BB0FFD" w:rsidRPr="00B85459">
        <w:rPr>
          <w:rFonts w:ascii="Garamond" w:hAnsi="Garamond"/>
          <w:sz w:val="24"/>
          <w:szCs w:val="24"/>
        </w:rPr>
        <w:t xml:space="preserve"> (</w:t>
      </w:r>
      <w:r w:rsidR="00BB0FFD" w:rsidRPr="00B85459">
        <w:rPr>
          <w:rFonts w:ascii="Garamond" w:hAnsi="Garamond"/>
          <w:i/>
          <w:sz w:val="24"/>
          <w:szCs w:val="24"/>
        </w:rPr>
        <w:t xml:space="preserve">c. </w:t>
      </w:r>
      <w:r w:rsidR="00680A78">
        <w:rPr>
          <w:rFonts w:ascii="Garamond" w:hAnsi="Garamond"/>
          <w:sz w:val="24"/>
          <w:szCs w:val="24"/>
        </w:rPr>
        <w:t>250 BC</w:t>
      </w:r>
      <w:r w:rsidR="00BB0FFD" w:rsidRPr="00B85459">
        <w:rPr>
          <w:rFonts w:ascii="Garamond" w:hAnsi="Garamond"/>
          <w:sz w:val="24"/>
          <w:szCs w:val="24"/>
        </w:rPr>
        <w:t>)</w:t>
      </w:r>
      <w:r w:rsidRPr="00B85459">
        <w:rPr>
          <w:rFonts w:ascii="Garamond" w:hAnsi="Garamond"/>
          <w:sz w:val="24"/>
          <w:szCs w:val="24"/>
        </w:rPr>
        <w:t xml:space="preserve">, was a common feature too of Maharajah’s houses in Delhi, keen always to associate themselves with the perceived authority of the </w:t>
      </w:r>
      <w:r w:rsidR="00680A78">
        <w:rPr>
          <w:rFonts w:ascii="Garamond" w:hAnsi="Garamond"/>
          <w:sz w:val="24"/>
          <w:szCs w:val="24"/>
        </w:rPr>
        <w:t>v</w:t>
      </w:r>
      <w:r w:rsidRPr="00B85459">
        <w:rPr>
          <w:rFonts w:ascii="Garamond" w:hAnsi="Garamond"/>
          <w:sz w:val="24"/>
          <w:szCs w:val="24"/>
        </w:rPr>
        <w:t>iceroy and the Raj.</w:t>
      </w:r>
      <w:r w:rsidRPr="00B85459">
        <w:rPr>
          <w:rStyle w:val="EndnoteReference"/>
          <w:rFonts w:ascii="Garamond" w:hAnsi="Garamond"/>
          <w:sz w:val="24"/>
          <w:szCs w:val="24"/>
        </w:rPr>
        <w:endnoteReference w:id="51"/>
      </w:r>
    </w:p>
    <w:p w:rsidR="00432B4C" w:rsidRPr="00B85459" w:rsidRDefault="00432B4C" w:rsidP="00432B4C">
      <w:pPr>
        <w:pStyle w:val="NoSpacing"/>
        <w:spacing w:line="480" w:lineRule="auto"/>
        <w:rPr>
          <w:rFonts w:ascii="Garamond" w:hAnsi="Garamond"/>
          <w:sz w:val="24"/>
          <w:szCs w:val="24"/>
        </w:rPr>
      </w:pPr>
    </w:p>
    <w:p w:rsidR="00D57030" w:rsidRPr="00B85459" w:rsidRDefault="00D57030" w:rsidP="00210592">
      <w:pPr>
        <w:pStyle w:val="NoSpacing"/>
        <w:spacing w:line="480" w:lineRule="auto"/>
        <w:rPr>
          <w:rFonts w:ascii="Garamond" w:hAnsi="Garamond"/>
          <w:sz w:val="24"/>
          <w:szCs w:val="24"/>
        </w:rPr>
      </w:pPr>
      <w:r w:rsidRPr="00B85459">
        <w:rPr>
          <w:rFonts w:ascii="Garamond" w:hAnsi="Garamond"/>
          <w:sz w:val="24"/>
          <w:szCs w:val="24"/>
        </w:rPr>
        <w:t>If George had died in 1928, or simply gone home, he would scarcely have been a notable figure in the history of Delhi’s architecture. As it was, from this time on, we see the flowering of an architectural vision that followed, to some degree, from his friendship with Lutyens. No better opportunity was there to display this new</w:t>
      </w:r>
      <w:r w:rsidR="00CA544A">
        <w:rPr>
          <w:rFonts w:ascii="Garamond" w:hAnsi="Garamond"/>
          <w:sz w:val="24"/>
          <w:szCs w:val="24"/>
        </w:rPr>
        <w:t xml:space="preserve"> vision than at Kashmir </w:t>
      </w:r>
      <w:r w:rsidR="00CA544A" w:rsidRPr="0019015B">
        <w:rPr>
          <w:rFonts w:ascii="Garamond" w:hAnsi="Garamond"/>
          <w:sz w:val="24"/>
          <w:szCs w:val="24"/>
        </w:rPr>
        <w:t>House on</w:t>
      </w:r>
      <w:r w:rsidRPr="0019015B">
        <w:rPr>
          <w:rFonts w:ascii="Garamond" w:hAnsi="Garamond"/>
          <w:sz w:val="24"/>
          <w:szCs w:val="24"/>
        </w:rPr>
        <w:t xml:space="preserve"> Delhi’s</w:t>
      </w:r>
      <w:r w:rsidRPr="00B85459">
        <w:rPr>
          <w:rFonts w:ascii="Garamond" w:hAnsi="Garamond"/>
          <w:sz w:val="24"/>
          <w:szCs w:val="24"/>
        </w:rPr>
        <w:t xml:space="preserve"> Prithviraj Road (1927-29), which he </w:t>
      </w:r>
      <w:r w:rsidR="00680A78">
        <w:rPr>
          <w:rFonts w:ascii="Garamond" w:hAnsi="Garamond"/>
          <w:sz w:val="24"/>
          <w:szCs w:val="24"/>
        </w:rPr>
        <w:t xml:space="preserve">actually </w:t>
      </w:r>
      <w:r w:rsidRPr="00B85459">
        <w:rPr>
          <w:rFonts w:ascii="Garamond" w:hAnsi="Garamond"/>
          <w:sz w:val="24"/>
          <w:szCs w:val="24"/>
        </w:rPr>
        <w:t xml:space="preserve">co-designed with Lutyens (Fig. </w:t>
      </w:r>
      <w:r w:rsidRPr="00B85459">
        <w:rPr>
          <w:rFonts w:ascii="Garamond" w:hAnsi="Garamond"/>
          <w:b/>
          <w:sz w:val="24"/>
          <w:szCs w:val="24"/>
        </w:rPr>
        <w:t>7</w:t>
      </w:r>
      <w:r w:rsidRPr="00B85459">
        <w:rPr>
          <w:rFonts w:ascii="Garamond" w:hAnsi="Garamond"/>
          <w:sz w:val="24"/>
          <w:szCs w:val="24"/>
        </w:rPr>
        <w:t>).</w:t>
      </w:r>
      <w:r w:rsidRPr="00B85459">
        <w:rPr>
          <w:rStyle w:val="EndnoteReference"/>
          <w:rFonts w:ascii="Garamond" w:hAnsi="Garamond"/>
          <w:sz w:val="24"/>
          <w:szCs w:val="24"/>
        </w:rPr>
        <w:endnoteReference w:id="52"/>
      </w:r>
      <w:r w:rsidRPr="00B85459">
        <w:rPr>
          <w:rFonts w:ascii="Garamond" w:hAnsi="Garamond"/>
          <w:sz w:val="24"/>
          <w:szCs w:val="24"/>
        </w:rPr>
        <w:t xml:space="preserve"> The project’s history is complicated, not least because it is hard to disentangle the exact role played by each architect, and because the patron, a wealthy Hindu banker, Sultan Sing, died before the house was completed, and left it to his uninterested son, who sold it on to the Maharajah of Patiala. Following a period of neglect, and the arrival of Independence</w:t>
      </w:r>
      <w:r w:rsidR="00680A78">
        <w:rPr>
          <w:rFonts w:ascii="Garamond" w:hAnsi="Garamond"/>
          <w:sz w:val="24"/>
          <w:szCs w:val="24"/>
        </w:rPr>
        <w:t xml:space="preserve"> (1947)</w:t>
      </w:r>
      <w:r w:rsidRPr="00B85459">
        <w:rPr>
          <w:rFonts w:ascii="Garamond" w:hAnsi="Garamond"/>
          <w:sz w:val="24"/>
          <w:szCs w:val="24"/>
        </w:rPr>
        <w:t>, the house passed into the ownership of Kashmir State, whereupon it found its current</w:t>
      </w:r>
      <w:r w:rsidRPr="00BD41A0">
        <w:rPr>
          <w:rFonts w:ascii="Garamond" w:hAnsi="Garamond"/>
          <w:sz w:val="24"/>
          <w:szCs w:val="24"/>
        </w:rPr>
        <w:t xml:space="preserve"> name.</w:t>
      </w:r>
      <w:r w:rsidRPr="00BD41A0">
        <w:rPr>
          <w:rStyle w:val="EndnoteReference"/>
          <w:rFonts w:ascii="Garamond" w:hAnsi="Garamond"/>
          <w:sz w:val="24"/>
          <w:szCs w:val="24"/>
        </w:rPr>
        <w:endnoteReference w:id="53"/>
      </w:r>
      <w:r w:rsidRPr="00BD41A0">
        <w:rPr>
          <w:rFonts w:ascii="Garamond" w:hAnsi="Garamond"/>
          <w:sz w:val="24"/>
          <w:szCs w:val="24"/>
        </w:rPr>
        <w:t xml:space="preserve"> What </w:t>
      </w:r>
      <w:r w:rsidR="00680A78" w:rsidRPr="00BD41A0">
        <w:rPr>
          <w:rFonts w:ascii="Garamond" w:hAnsi="Garamond"/>
          <w:sz w:val="24"/>
          <w:szCs w:val="24"/>
        </w:rPr>
        <w:t>can be</w:t>
      </w:r>
      <w:r w:rsidRPr="00BD41A0">
        <w:rPr>
          <w:rFonts w:ascii="Garamond" w:hAnsi="Garamond"/>
          <w:sz w:val="24"/>
          <w:szCs w:val="24"/>
        </w:rPr>
        <w:t xml:space="preserve"> established is that Sing first asked Lutyens for a design, which was supplied by his office in 1927. Then, for reasons unknown, he approached George and asked for an alternative scheme, </w:t>
      </w:r>
      <w:r w:rsidR="00680A78" w:rsidRPr="00BD41A0">
        <w:rPr>
          <w:rFonts w:ascii="Garamond" w:hAnsi="Garamond"/>
          <w:sz w:val="24"/>
          <w:szCs w:val="24"/>
        </w:rPr>
        <w:t>remarking</w:t>
      </w:r>
      <w:r w:rsidRPr="00BD41A0">
        <w:rPr>
          <w:rFonts w:ascii="Garamond" w:hAnsi="Garamond"/>
          <w:sz w:val="24"/>
          <w:szCs w:val="24"/>
        </w:rPr>
        <w:t xml:space="preserve"> ‘I would like you to build a house for me to show what an Indian gentleman’s house should be’. </w:t>
      </w:r>
      <w:r w:rsidRPr="00BD41A0">
        <w:rPr>
          <w:rFonts w:ascii="Garamond" w:hAnsi="Garamond"/>
          <w:sz w:val="24"/>
          <w:szCs w:val="24"/>
        </w:rPr>
        <w:lastRenderedPageBreak/>
        <w:t xml:space="preserve">After realising Lutyens was already involved, George </w:t>
      </w:r>
      <w:r w:rsidR="00680A78" w:rsidRPr="00BD41A0">
        <w:rPr>
          <w:rFonts w:ascii="Garamond" w:hAnsi="Garamond"/>
          <w:sz w:val="24"/>
          <w:szCs w:val="24"/>
        </w:rPr>
        <w:t xml:space="preserve">at first </w:t>
      </w:r>
      <w:r w:rsidRPr="00BD41A0">
        <w:rPr>
          <w:rFonts w:ascii="Garamond" w:hAnsi="Garamond"/>
          <w:sz w:val="24"/>
          <w:szCs w:val="24"/>
        </w:rPr>
        <w:t xml:space="preserve">refused the </w:t>
      </w:r>
      <w:r w:rsidRPr="00B85459">
        <w:rPr>
          <w:rFonts w:ascii="Garamond" w:hAnsi="Garamond"/>
          <w:sz w:val="24"/>
          <w:szCs w:val="24"/>
        </w:rPr>
        <w:t>commission, and he</w:t>
      </w:r>
      <w:r w:rsidR="002658CD" w:rsidRPr="00B85459">
        <w:rPr>
          <w:rFonts w:ascii="Garamond" w:hAnsi="Garamond"/>
          <w:sz w:val="24"/>
          <w:szCs w:val="24"/>
        </w:rPr>
        <w:t xml:space="preserve"> </w:t>
      </w:r>
      <w:r w:rsidRPr="00B85459">
        <w:rPr>
          <w:rFonts w:ascii="Garamond" w:hAnsi="Garamond"/>
          <w:sz w:val="24"/>
          <w:szCs w:val="24"/>
        </w:rPr>
        <w:t>later recounted what happened next:</w:t>
      </w:r>
    </w:p>
    <w:p w:rsidR="00D57030" w:rsidRPr="00680A78" w:rsidRDefault="00D57030" w:rsidP="00680A78">
      <w:pPr>
        <w:pStyle w:val="NoSpacing"/>
        <w:spacing w:line="480" w:lineRule="auto"/>
        <w:rPr>
          <w:rFonts w:ascii="Garamond" w:hAnsi="Garamond"/>
          <w:sz w:val="20"/>
          <w:szCs w:val="20"/>
        </w:rPr>
      </w:pPr>
      <w:proofErr w:type="gramStart"/>
      <w:r w:rsidRPr="00680A78">
        <w:rPr>
          <w:rFonts w:ascii="Garamond" w:hAnsi="Garamond"/>
          <w:sz w:val="20"/>
          <w:szCs w:val="20"/>
        </w:rPr>
        <w:t>During the next cold-weather (1927-28) [the banker] saw Lutyens, and told him he thought I would understand better how an Indian gentleman liked to live</w:t>
      </w:r>
      <w:r w:rsidR="00B4513A">
        <w:rPr>
          <w:rFonts w:ascii="Garamond" w:hAnsi="Garamond"/>
          <w:sz w:val="20"/>
          <w:szCs w:val="20"/>
        </w:rPr>
        <w:t>.</w:t>
      </w:r>
      <w:proofErr w:type="gramEnd"/>
      <w:r w:rsidRPr="00680A78">
        <w:rPr>
          <w:rFonts w:ascii="Garamond" w:hAnsi="Garamond"/>
          <w:sz w:val="20"/>
          <w:szCs w:val="20"/>
        </w:rPr>
        <w:t xml:space="preserve"> […] The banker wished to entertain in western fashion, and to have western guests to stay with him, while he, and his family, lived in orthodox Hindu fashion, and he gave dinners in that fashion.</w:t>
      </w:r>
      <w:r w:rsidRPr="00AF581E">
        <w:rPr>
          <w:rStyle w:val="EndnoteReference"/>
          <w:rFonts w:ascii="Garamond" w:hAnsi="Garamond"/>
          <w:sz w:val="24"/>
          <w:szCs w:val="24"/>
        </w:rPr>
        <w:endnoteReference w:id="54"/>
      </w:r>
    </w:p>
    <w:p w:rsidR="00D57030" w:rsidRPr="00B85459" w:rsidRDefault="00D57030" w:rsidP="00210592">
      <w:pPr>
        <w:pStyle w:val="NoSpacing"/>
        <w:spacing w:line="480" w:lineRule="auto"/>
        <w:rPr>
          <w:rFonts w:ascii="Garamond" w:hAnsi="Garamond"/>
          <w:sz w:val="24"/>
          <w:szCs w:val="24"/>
        </w:rPr>
      </w:pPr>
      <w:r w:rsidRPr="00B85459">
        <w:rPr>
          <w:rFonts w:ascii="Garamond" w:hAnsi="Garamond"/>
          <w:sz w:val="24"/>
          <w:szCs w:val="24"/>
        </w:rPr>
        <w:t>Here</w:t>
      </w:r>
      <w:r w:rsidR="00680A78">
        <w:rPr>
          <w:rFonts w:ascii="Garamond" w:hAnsi="Garamond"/>
          <w:sz w:val="24"/>
          <w:szCs w:val="24"/>
        </w:rPr>
        <w:t>, then,</w:t>
      </w:r>
      <w:r w:rsidRPr="00B85459">
        <w:rPr>
          <w:rFonts w:ascii="Garamond" w:hAnsi="Garamond"/>
          <w:sz w:val="24"/>
          <w:szCs w:val="24"/>
        </w:rPr>
        <w:t xml:space="preserve"> we have an indication of George’s increasing integration into Indian culture and customs, which was to colour his later career, with the result that</w:t>
      </w:r>
      <w:r w:rsidR="00CA544A">
        <w:rPr>
          <w:rFonts w:ascii="Garamond" w:hAnsi="Garamond"/>
          <w:sz w:val="24"/>
          <w:szCs w:val="24"/>
        </w:rPr>
        <w:t xml:space="preserve"> at least one modern histor</w:t>
      </w:r>
      <w:r w:rsidR="00CA544A" w:rsidRPr="00CA544A">
        <w:rPr>
          <w:rFonts w:ascii="Garamond" w:hAnsi="Garamond"/>
          <w:color w:val="00B050"/>
          <w:sz w:val="24"/>
          <w:szCs w:val="24"/>
        </w:rPr>
        <w:t>ian</w:t>
      </w:r>
      <w:r w:rsidRPr="00B85459">
        <w:rPr>
          <w:rFonts w:ascii="Garamond" w:hAnsi="Garamond"/>
          <w:sz w:val="24"/>
          <w:szCs w:val="24"/>
        </w:rPr>
        <w:t xml:space="preserve"> of Indian architecture has praised his works for being ‘compatible with [Indian] habits, ways of life [and] culture’.</w:t>
      </w:r>
      <w:r w:rsidRPr="00B85459">
        <w:rPr>
          <w:rStyle w:val="EndnoteReference"/>
          <w:rFonts w:ascii="Garamond" w:hAnsi="Garamond"/>
          <w:sz w:val="24"/>
          <w:szCs w:val="24"/>
        </w:rPr>
        <w:endnoteReference w:id="55"/>
      </w:r>
      <w:r w:rsidRPr="00B85459">
        <w:rPr>
          <w:rFonts w:ascii="Garamond" w:hAnsi="Garamond"/>
          <w:sz w:val="24"/>
          <w:szCs w:val="24"/>
        </w:rPr>
        <w:t xml:space="preserve"> A year later, in 1929, the two architects were still working on the project together; but Lutyens eventually tired of his patron’s continual prevarications, and, according to Ge</w:t>
      </w:r>
      <w:r w:rsidR="002658CD" w:rsidRPr="00B85459">
        <w:rPr>
          <w:rFonts w:ascii="Garamond" w:hAnsi="Garamond"/>
          <w:sz w:val="24"/>
          <w:szCs w:val="24"/>
        </w:rPr>
        <w:t xml:space="preserve">orge, </w:t>
      </w:r>
      <w:r w:rsidR="00680A78">
        <w:rPr>
          <w:rFonts w:ascii="Garamond" w:hAnsi="Garamond"/>
          <w:sz w:val="24"/>
          <w:szCs w:val="24"/>
        </w:rPr>
        <w:t xml:space="preserve">said </w:t>
      </w:r>
      <w:r w:rsidRPr="00B85459">
        <w:rPr>
          <w:rFonts w:ascii="Garamond" w:hAnsi="Garamond"/>
          <w:sz w:val="24"/>
          <w:szCs w:val="24"/>
        </w:rPr>
        <w:t>that ‘I shall never be able to get on with this man: will you be good to me and take it over yourself’</w:t>
      </w:r>
      <w:r w:rsidRPr="00B85459">
        <w:rPr>
          <w:rStyle w:val="EndnoteReference"/>
          <w:rFonts w:ascii="Garamond" w:hAnsi="Garamond"/>
          <w:sz w:val="24"/>
          <w:szCs w:val="24"/>
        </w:rPr>
        <w:endnoteReference w:id="56"/>
      </w:r>
      <w:r w:rsidRPr="00B85459">
        <w:rPr>
          <w:rFonts w:ascii="Garamond" w:hAnsi="Garamond"/>
          <w:sz w:val="24"/>
          <w:szCs w:val="24"/>
        </w:rPr>
        <w:t xml:space="preserve"> In fac</w:t>
      </w:r>
      <w:r w:rsidR="002658CD" w:rsidRPr="00B85459">
        <w:rPr>
          <w:rFonts w:ascii="Garamond" w:hAnsi="Garamond"/>
          <w:sz w:val="24"/>
          <w:szCs w:val="24"/>
        </w:rPr>
        <w:t>t</w:t>
      </w:r>
      <w:r w:rsidRPr="00B85459">
        <w:rPr>
          <w:rFonts w:ascii="Garamond" w:hAnsi="Garamond"/>
          <w:sz w:val="24"/>
          <w:szCs w:val="24"/>
        </w:rPr>
        <w:t xml:space="preserve">, in his private correspondence with </w:t>
      </w:r>
      <w:r w:rsidR="00BD41A0">
        <w:rPr>
          <w:rFonts w:ascii="Garamond" w:hAnsi="Garamond"/>
          <w:sz w:val="24"/>
          <w:szCs w:val="24"/>
        </w:rPr>
        <w:t xml:space="preserve">wife, </w:t>
      </w:r>
      <w:r w:rsidRPr="00B85459">
        <w:rPr>
          <w:rFonts w:ascii="Garamond" w:hAnsi="Garamond"/>
          <w:sz w:val="24"/>
          <w:szCs w:val="24"/>
        </w:rPr>
        <w:t>Emily</w:t>
      </w:r>
      <w:r w:rsidR="002658CD" w:rsidRPr="00B85459">
        <w:rPr>
          <w:rFonts w:ascii="Garamond" w:hAnsi="Garamond"/>
          <w:sz w:val="24"/>
          <w:szCs w:val="24"/>
        </w:rPr>
        <w:t>, Lutyens</w:t>
      </w:r>
      <w:r w:rsidRPr="00B85459">
        <w:rPr>
          <w:rFonts w:ascii="Garamond" w:hAnsi="Garamond"/>
          <w:sz w:val="24"/>
          <w:szCs w:val="24"/>
        </w:rPr>
        <w:t xml:space="preserve"> was more direct:</w:t>
      </w:r>
    </w:p>
    <w:p w:rsidR="00D57030" w:rsidRPr="00680A78" w:rsidRDefault="00D57030" w:rsidP="00680A78">
      <w:pPr>
        <w:pStyle w:val="NoSpacing"/>
        <w:spacing w:line="480" w:lineRule="auto"/>
        <w:rPr>
          <w:rFonts w:ascii="Garamond" w:hAnsi="Garamond"/>
          <w:sz w:val="20"/>
          <w:szCs w:val="20"/>
        </w:rPr>
      </w:pPr>
      <w:r w:rsidRPr="00680A78">
        <w:rPr>
          <w:rFonts w:ascii="Garamond" w:hAnsi="Garamond"/>
          <w:sz w:val="20"/>
          <w:szCs w:val="20"/>
        </w:rPr>
        <w:t>I have written saying I cannot let my name be attached to Sultan Sing’s house &amp; George had better do it. Every time I see him he changes his mind [and] he has answered w</w:t>
      </w:r>
      <w:r w:rsidR="002658CD" w:rsidRPr="00680A78">
        <w:rPr>
          <w:rFonts w:ascii="Garamond" w:hAnsi="Garamond"/>
          <w:sz w:val="20"/>
          <w:szCs w:val="20"/>
        </w:rPr>
        <w:t xml:space="preserve">ith a pathetic appeal to me. [The Indians] </w:t>
      </w:r>
      <w:r w:rsidR="00B4513A">
        <w:rPr>
          <w:rFonts w:ascii="Garamond" w:hAnsi="Garamond"/>
          <w:sz w:val="20"/>
          <w:szCs w:val="20"/>
        </w:rPr>
        <w:t>don’t understand</w:t>
      </w:r>
      <w:r w:rsidRPr="00680A78">
        <w:rPr>
          <w:rFonts w:ascii="Garamond" w:hAnsi="Garamond"/>
          <w:sz w:val="20"/>
          <w:szCs w:val="20"/>
        </w:rPr>
        <w:t xml:space="preserve"> that they can do anything, alter anything, and yet call it a Lutyens house.</w:t>
      </w:r>
      <w:r w:rsidRPr="00AF581E">
        <w:rPr>
          <w:rStyle w:val="EndnoteReference"/>
          <w:rFonts w:ascii="Garamond" w:hAnsi="Garamond"/>
          <w:sz w:val="24"/>
          <w:szCs w:val="24"/>
        </w:rPr>
        <w:endnoteReference w:id="57"/>
      </w:r>
    </w:p>
    <w:p w:rsidR="00AA0176" w:rsidRPr="00B85459" w:rsidRDefault="00AA0176" w:rsidP="00AF581E">
      <w:pPr>
        <w:pStyle w:val="NoSpacing"/>
        <w:spacing w:line="480" w:lineRule="auto"/>
        <w:rPr>
          <w:rFonts w:ascii="Garamond" w:hAnsi="Garamond"/>
          <w:sz w:val="24"/>
          <w:szCs w:val="24"/>
        </w:rPr>
      </w:pPr>
    </w:p>
    <w:p w:rsidR="00F27D59" w:rsidRPr="00B85459" w:rsidRDefault="00D57030" w:rsidP="00F27D59">
      <w:pPr>
        <w:pStyle w:val="NoSpacing"/>
        <w:spacing w:line="480" w:lineRule="auto"/>
        <w:rPr>
          <w:rFonts w:ascii="Garamond" w:hAnsi="Garamond"/>
          <w:sz w:val="24"/>
          <w:szCs w:val="24"/>
        </w:rPr>
      </w:pPr>
      <w:r w:rsidRPr="00B85459">
        <w:rPr>
          <w:rFonts w:ascii="Garamond" w:hAnsi="Garamond"/>
          <w:sz w:val="24"/>
          <w:szCs w:val="24"/>
        </w:rPr>
        <w:t>Thus it was that George took full control of Kashmir House</w:t>
      </w:r>
      <w:r w:rsidR="00460710" w:rsidRPr="00B85459">
        <w:rPr>
          <w:rFonts w:ascii="Garamond" w:hAnsi="Garamond"/>
          <w:sz w:val="24"/>
          <w:szCs w:val="24"/>
        </w:rPr>
        <w:t>, and brought the project to fruition</w:t>
      </w:r>
      <w:r w:rsidR="00F27D59" w:rsidRPr="00B85459">
        <w:rPr>
          <w:rFonts w:ascii="Garamond" w:hAnsi="Garamond"/>
          <w:sz w:val="24"/>
          <w:szCs w:val="24"/>
        </w:rPr>
        <w:t xml:space="preserve">. </w:t>
      </w:r>
      <w:r w:rsidRPr="00B85459">
        <w:rPr>
          <w:rFonts w:ascii="Garamond" w:hAnsi="Garamond"/>
          <w:sz w:val="24"/>
          <w:szCs w:val="24"/>
        </w:rPr>
        <w:t>Almost all the important rooms are located on the ground floor – the first</w:t>
      </w:r>
      <w:r w:rsidR="00463937">
        <w:rPr>
          <w:rFonts w:ascii="Garamond" w:hAnsi="Garamond"/>
          <w:sz w:val="24"/>
          <w:szCs w:val="24"/>
        </w:rPr>
        <w:t xml:space="preserve"> </w:t>
      </w:r>
      <w:r w:rsidRPr="00B85459">
        <w:rPr>
          <w:rFonts w:ascii="Garamond" w:hAnsi="Garamond"/>
          <w:sz w:val="24"/>
          <w:szCs w:val="24"/>
        </w:rPr>
        <w:t>floor, which is set aside for the bedrooms,</w:t>
      </w:r>
      <w:r w:rsidR="00460710" w:rsidRPr="00B85459">
        <w:rPr>
          <w:rFonts w:ascii="Garamond" w:hAnsi="Garamond"/>
          <w:sz w:val="24"/>
          <w:szCs w:val="24"/>
        </w:rPr>
        <w:t xml:space="preserve"> ha</w:t>
      </w:r>
      <w:r w:rsidR="00463937">
        <w:rPr>
          <w:rFonts w:ascii="Garamond" w:hAnsi="Garamond"/>
          <w:sz w:val="24"/>
          <w:szCs w:val="24"/>
        </w:rPr>
        <w:t>ving</w:t>
      </w:r>
      <w:r w:rsidR="00460710" w:rsidRPr="00B85459">
        <w:rPr>
          <w:rFonts w:ascii="Garamond" w:hAnsi="Garamond"/>
          <w:sz w:val="24"/>
          <w:szCs w:val="24"/>
        </w:rPr>
        <w:t xml:space="preserve"> a footprint less than one-quarter </w:t>
      </w:r>
      <w:r w:rsidR="00463937">
        <w:rPr>
          <w:rFonts w:ascii="Garamond" w:hAnsi="Garamond"/>
          <w:sz w:val="24"/>
          <w:szCs w:val="24"/>
        </w:rPr>
        <w:t>the size of that below it</w:t>
      </w:r>
      <w:r w:rsidRPr="00B85459">
        <w:rPr>
          <w:rFonts w:ascii="Garamond" w:hAnsi="Garamond"/>
          <w:sz w:val="24"/>
          <w:szCs w:val="24"/>
        </w:rPr>
        <w:t xml:space="preserve"> (Figs. </w:t>
      </w:r>
      <w:r w:rsidRPr="00B85459">
        <w:rPr>
          <w:rFonts w:ascii="Garamond" w:hAnsi="Garamond"/>
          <w:b/>
          <w:sz w:val="24"/>
          <w:szCs w:val="24"/>
        </w:rPr>
        <w:t xml:space="preserve">8 </w:t>
      </w:r>
      <w:r w:rsidRPr="00B85459">
        <w:rPr>
          <w:rFonts w:ascii="Garamond" w:hAnsi="Garamond"/>
          <w:sz w:val="24"/>
          <w:szCs w:val="24"/>
        </w:rPr>
        <w:t xml:space="preserve">&amp; </w:t>
      </w:r>
      <w:r w:rsidRPr="00B85459">
        <w:rPr>
          <w:rFonts w:ascii="Garamond" w:hAnsi="Garamond"/>
          <w:b/>
          <w:sz w:val="24"/>
          <w:szCs w:val="24"/>
        </w:rPr>
        <w:t>9</w:t>
      </w:r>
      <w:r w:rsidRPr="00B85459">
        <w:rPr>
          <w:rFonts w:ascii="Garamond" w:hAnsi="Garamond"/>
          <w:sz w:val="24"/>
          <w:szCs w:val="24"/>
        </w:rPr>
        <w:t xml:space="preserve">). </w:t>
      </w:r>
      <w:r w:rsidR="006F6827">
        <w:rPr>
          <w:rFonts w:ascii="Garamond" w:hAnsi="Garamond"/>
          <w:sz w:val="24"/>
          <w:szCs w:val="24"/>
        </w:rPr>
        <w:t>It is the on the ground floor too where th</w:t>
      </w:r>
      <w:r w:rsidR="006F6827" w:rsidRPr="00B85459">
        <w:rPr>
          <w:rFonts w:ascii="Garamond" w:hAnsi="Garamond"/>
          <w:sz w:val="24"/>
          <w:szCs w:val="24"/>
        </w:rPr>
        <w:t>e geometrical principles adopted for the plan are most evident</w:t>
      </w:r>
      <w:r w:rsidR="006F6827">
        <w:rPr>
          <w:rFonts w:ascii="Garamond" w:hAnsi="Garamond"/>
          <w:sz w:val="24"/>
          <w:szCs w:val="24"/>
        </w:rPr>
        <w:t xml:space="preserve">, </w:t>
      </w:r>
      <w:r w:rsidR="006F6827" w:rsidRPr="00B85459">
        <w:rPr>
          <w:rFonts w:ascii="Garamond" w:hAnsi="Garamond"/>
          <w:sz w:val="24"/>
          <w:szCs w:val="24"/>
        </w:rPr>
        <w:t xml:space="preserve">the bedrooms and loggias </w:t>
      </w:r>
      <w:r w:rsidR="006F6827">
        <w:rPr>
          <w:rFonts w:ascii="Garamond" w:hAnsi="Garamond"/>
          <w:sz w:val="24"/>
          <w:szCs w:val="24"/>
        </w:rPr>
        <w:t>being</w:t>
      </w:r>
      <w:r w:rsidR="006F6827" w:rsidRPr="00B85459">
        <w:rPr>
          <w:rFonts w:ascii="Garamond" w:hAnsi="Garamond"/>
          <w:sz w:val="24"/>
          <w:szCs w:val="24"/>
        </w:rPr>
        <w:t xml:space="preserve"> squares and of equal dimensions, the drawing and dining rooms exactly are tw</w:t>
      </w:r>
      <w:r w:rsidR="006F6827">
        <w:rPr>
          <w:rFonts w:ascii="Garamond" w:hAnsi="Garamond"/>
          <w:sz w:val="24"/>
          <w:szCs w:val="24"/>
        </w:rPr>
        <w:t xml:space="preserve">ice </w:t>
      </w:r>
      <w:r w:rsidR="006F6827" w:rsidRPr="00B85459">
        <w:rPr>
          <w:rFonts w:ascii="Garamond" w:hAnsi="Garamond"/>
          <w:sz w:val="24"/>
          <w:szCs w:val="24"/>
        </w:rPr>
        <w:t>this size, and the width of the hallway exactly half.</w:t>
      </w:r>
      <w:r w:rsidR="006F6827">
        <w:rPr>
          <w:rFonts w:ascii="Garamond" w:hAnsi="Garamond"/>
          <w:sz w:val="24"/>
          <w:szCs w:val="24"/>
        </w:rPr>
        <w:t xml:space="preserve"> This floor is laid out with a</w:t>
      </w:r>
      <w:r w:rsidRPr="00B85459">
        <w:rPr>
          <w:rFonts w:ascii="Garamond" w:hAnsi="Garamond"/>
          <w:sz w:val="24"/>
          <w:szCs w:val="24"/>
        </w:rPr>
        <w:t xml:space="preserve">n enclosed courtyard attached at one side to a long corridor </w:t>
      </w:r>
      <w:r w:rsidR="006F6827">
        <w:rPr>
          <w:rFonts w:ascii="Garamond" w:hAnsi="Garamond"/>
          <w:sz w:val="24"/>
          <w:szCs w:val="24"/>
        </w:rPr>
        <w:t>that</w:t>
      </w:r>
      <w:r w:rsidRPr="00B85459">
        <w:rPr>
          <w:rFonts w:ascii="Garamond" w:hAnsi="Garamond"/>
          <w:sz w:val="24"/>
          <w:szCs w:val="24"/>
        </w:rPr>
        <w:t xml:space="preserve"> runs the house’s entire length, connecting the ‘</w:t>
      </w:r>
      <w:r w:rsidR="00463937">
        <w:rPr>
          <w:rFonts w:ascii="Garamond" w:hAnsi="Garamond"/>
          <w:sz w:val="24"/>
          <w:szCs w:val="24"/>
        </w:rPr>
        <w:t>w</w:t>
      </w:r>
      <w:r w:rsidRPr="00B85459">
        <w:rPr>
          <w:rFonts w:ascii="Garamond" w:hAnsi="Garamond"/>
          <w:sz w:val="24"/>
          <w:szCs w:val="24"/>
        </w:rPr>
        <w:t>estern’ and ‘</w:t>
      </w:r>
      <w:r w:rsidR="00463937">
        <w:rPr>
          <w:rFonts w:ascii="Garamond" w:hAnsi="Garamond"/>
          <w:sz w:val="24"/>
          <w:szCs w:val="24"/>
        </w:rPr>
        <w:t>o</w:t>
      </w:r>
      <w:r w:rsidRPr="00B85459">
        <w:rPr>
          <w:rFonts w:ascii="Garamond" w:hAnsi="Garamond"/>
          <w:sz w:val="24"/>
          <w:szCs w:val="24"/>
        </w:rPr>
        <w:t>rthodox’ dining rooms with the drawing room, bedrooms</w:t>
      </w:r>
      <w:r w:rsidR="006F6827">
        <w:rPr>
          <w:rFonts w:ascii="Garamond" w:hAnsi="Garamond"/>
          <w:sz w:val="24"/>
          <w:szCs w:val="24"/>
        </w:rPr>
        <w:t xml:space="preserve"> </w:t>
      </w:r>
      <w:r w:rsidRPr="00B85459">
        <w:rPr>
          <w:rFonts w:ascii="Garamond" w:hAnsi="Garamond"/>
          <w:sz w:val="24"/>
          <w:szCs w:val="24"/>
        </w:rPr>
        <w:t xml:space="preserve">(Fig. </w:t>
      </w:r>
      <w:r w:rsidRPr="00B85459">
        <w:rPr>
          <w:rFonts w:ascii="Garamond" w:hAnsi="Garamond"/>
          <w:b/>
          <w:sz w:val="24"/>
          <w:szCs w:val="24"/>
        </w:rPr>
        <w:t>10</w:t>
      </w:r>
      <w:r w:rsidRPr="00B85459">
        <w:rPr>
          <w:rFonts w:ascii="Garamond" w:hAnsi="Garamond"/>
          <w:sz w:val="24"/>
          <w:szCs w:val="24"/>
        </w:rPr>
        <w:t xml:space="preserve">). </w:t>
      </w:r>
      <w:r w:rsidR="006F6827">
        <w:rPr>
          <w:rFonts w:ascii="Garamond" w:hAnsi="Garamond"/>
          <w:sz w:val="24"/>
          <w:szCs w:val="24"/>
        </w:rPr>
        <w:t xml:space="preserve">There are </w:t>
      </w:r>
      <w:r w:rsidR="006F6827" w:rsidRPr="00B85459">
        <w:rPr>
          <w:rFonts w:ascii="Garamond" w:hAnsi="Garamond"/>
          <w:sz w:val="24"/>
          <w:szCs w:val="24"/>
        </w:rPr>
        <w:t>no less than four loggias</w:t>
      </w:r>
      <w:r w:rsidR="006F6827">
        <w:rPr>
          <w:rFonts w:ascii="Garamond" w:hAnsi="Garamond"/>
          <w:sz w:val="24"/>
          <w:szCs w:val="24"/>
        </w:rPr>
        <w:t>, and t</w:t>
      </w:r>
      <w:r w:rsidRPr="00B85459">
        <w:rPr>
          <w:rFonts w:ascii="Garamond" w:hAnsi="Garamond"/>
          <w:sz w:val="24"/>
          <w:szCs w:val="24"/>
        </w:rPr>
        <w:t xml:space="preserve">he ‘Hindu’ and ‘English’ kitchens </w:t>
      </w:r>
      <w:r w:rsidRPr="00B85459">
        <w:rPr>
          <w:rFonts w:ascii="Garamond" w:hAnsi="Garamond"/>
          <w:sz w:val="24"/>
          <w:szCs w:val="24"/>
        </w:rPr>
        <w:lastRenderedPageBreak/>
        <w:t xml:space="preserve">are kept in separate wings, presumably to keep foods (meats, especially) separate; a Puja room for daily worship; </w:t>
      </w:r>
      <w:r w:rsidR="00463937">
        <w:rPr>
          <w:rFonts w:ascii="Garamond" w:hAnsi="Garamond"/>
          <w:sz w:val="24"/>
          <w:szCs w:val="24"/>
        </w:rPr>
        <w:t xml:space="preserve">and </w:t>
      </w:r>
      <w:r w:rsidRPr="00B85459">
        <w:rPr>
          <w:rFonts w:ascii="Garamond" w:hAnsi="Garamond"/>
          <w:sz w:val="24"/>
          <w:szCs w:val="24"/>
        </w:rPr>
        <w:t>the north-east loggia allows a more private entrance for the family and their servants, in contrast with the north-west porch or the south-west loggias, which open onto a garden. George’s influence in this plan was significant, a</w:t>
      </w:r>
      <w:r w:rsidR="00463937">
        <w:rPr>
          <w:rFonts w:ascii="Garamond" w:hAnsi="Garamond"/>
          <w:sz w:val="24"/>
          <w:szCs w:val="24"/>
        </w:rPr>
        <w:t>nd</w:t>
      </w:r>
      <w:r w:rsidRPr="00B85459">
        <w:rPr>
          <w:rFonts w:ascii="Garamond" w:hAnsi="Garamond"/>
          <w:sz w:val="24"/>
          <w:szCs w:val="24"/>
        </w:rPr>
        <w:t xml:space="preserve"> he recorded</w:t>
      </w:r>
      <w:r w:rsidR="00463937">
        <w:rPr>
          <w:rFonts w:ascii="Garamond" w:hAnsi="Garamond"/>
          <w:sz w:val="24"/>
          <w:szCs w:val="24"/>
        </w:rPr>
        <w:t xml:space="preserve"> that</w:t>
      </w:r>
      <w:r w:rsidRPr="00B85459">
        <w:rPr>
          <w:rFonts w:ascii="Garamond" w:hAnsi="Garamond"/>
          <w:sz w:val="24"/>
          <w:szCs w:val="24"/>
        </w:rPr>
        <w:t xml:space="preserve"> ‘Lutyens planned rather stuffily, because his desired visual effects controlled his design more than the plan, so some “opening-up” was necessary</w:t>
      </w:r>
      <w:r w:rsidR="006F6827">
        <w:rPr>
          <w:rFonts w:ascii="Garamond" w:hAnsi="Garamond"/>
          <w:sz w:val="24"/>
          <w:szCs w:val="24"/>
        </w:rPr>
        <w:t>, a comment which p</w:t>
      </w:r>
      <w:r w:rsidR="006F6827" w:rsidRPr="00B85459">
        <w:rPr>
          <w:rFonts w:ascii="Garamond" w:hAnsi="Garamond"/>
          <w:sz w:val="24"/>
          <w:szCs w:val="24"/>
        </w:rPr>
        <w:t>erhaps refers to the kitchen wings, or the entrance porch</w:t>
      </w:r>
      <w:r w:rsidR="006F6827">
        <w:rPr>
          <w:rFonts w:ascii="Garamond" w:hAnsi="Garamond"/>
          <w:sz w:val="24"/>
          <w:szCs w:val="24"/>
        </w:rPr>
        <w:t>.</w:t>
      </w:r>
      <w:r w:rsidRPr="00B85459">
        <w:rPr>
          <w:rStyle w:val="EndnoteReference"/>
          <w:rFonts w:ascii="Garamond" w:hAnsi="Garamond"/>
          <w:sz w:val="24"/>
          <w:szCs w:val="24"/>
        </w:rPr>
        <w:endnoteReference w:id="58"/>
      </w:r>
      <w:r w:rsidRPr="00B85459">
        <w:rPr>
          <w:rFonts w:ascii="Garamond" w:hAnsi="Garamond"/>
          <w:sz w:val="24"/>
          <w:szCs w:val="24"/>
        </w:rPr>
        <w:t xml:space="preserve"> </w:t>
      </w:r>
      <w:r w:rsidR="006F6827">
        <w:rPr>
          <w:rFonts w:ascii="Garamond" w:hAnsi="Garamond"/>
          <w:sz w:val="24"/>
          <w:szCs w:val="24"/>
        </w:rPr>
        <w:t>He also</w:t>
      </w:r>
      <w:r w:rsidR="006F6827" w:rsidRPr="00B85459">
        <w:rPr>
          <w:rFonts w:ascii="Garamond" w:hAnsi="Garamond"/>
          <w:sz w:val="24"/>
          <w:szCs w:val="24"/>
        </w:rPr>
        <w:t xml:space="preserve"> said </w:t>
      </w:r>
      <w:r w:rsidR="006F6827">
        <w:rPr>
          <w:rFonts w:ascii="Garamond" w:hAnsi="Garamond"/>
          <w:sz w:val="24"/>
          <w:szCs w:val="24"/>
        </w:rPr>
        <w:t xml:space="preserve">that </w:t>
      </w:r>
      <w:r w:rsidR="006F6827" w:rsidRPr="00B85459">
        <w:rPr>
          <w:rFonts w:ascii="Garamond" w:hAnsi="Garamond"/>
          <w:sz w:val="24"/>
          <w:szCs w:val="24"/>
        </w:rPr>
        <w:t>the ‘</w:t>
      </w:r>
      <w:proofErr w:type="spellStart"/>
      <w:r w:rsidR="006F6827" w:rsidRPr="006F6827">
        <w:rPr>
          <w:rFonts w:ascii="Garamond" w:hAnsi="Garamond"/>
          <w:i/>
          <w:sz w:val="24"/>
          <w:szCs w:val="24"/>
        </w:rPr>
        <w:t>parti</w:t>
      </w:r>
      <w:proofErr w:type="spellEnd"/>
      <w:r w:rsidR="006F6827" w:rsidRPr="006F6827">
        <w:rPr>
          <w:rFonts w:ascii="Garamond" w:hAnsi="Garamond"/>
          <w:i/>
          <w:sz w:val="24"/>
          <w:szCs w:val="24"/>
        </w:rPr>
        <w:t xml:space="preserve"> </w:t>
      </w:r>
      <w:proofErr w:type="spellStart"/>
      <w:r w:rsidR="006F6827" w:rsidRPr="006F6827">
        <w:rPr>
          <w:rFonts w:ascii="Garamond" w:hAnsi="Garamond"/>
          <w:i/>
          <w:sz w:val="24"/>
          <w:szCs w:val="24"/>
        </w:rPr>
        <w:t>pris</w:t>
      </w:r>
      <w:proofErr w:type="spellEnd"/>
      <w:r w:rsidR="006F6827" w:rsidRPr="006F6827">
        <w:rPr>
          <w:rFonts w:ascii="Garamond" w:hAnsi="Garamond"/>
          <w:i/>
          <w:sz w:val="24"/>
          <w:szCs w:val="24"/>
        </w:rPr>
        <w:t>’</w:t>
      </w:r>
      <w:r w:rsidR="006F6827" w:rsidRPr="00B85459">
        <w:rPr>
          <w:rFonts w:ascii="Garamond" w:hAnsi="Garamond"/>
          <w:sz w:val="24"/>
          <w:szCs w:val="24"/>
        </w:rPr>
        <w:t xml:space="preserve"> </w:t>
      </w:r>
      <w:r w:rsidR="006F6827">
        <w:rPr>
          <w:rFonts w:ascii="Garamond" w:hAnsi="Garamond"/>
          <w:sz w:val="24"/>
          <w:szCs w:val="24"/>
        </w:rPr>
        <w:t>(</w:t>
      </w:r>
      <w:r w:rsidR="00BD41A0">
        <w:rPr>
          <w:rFonts w:ascii="Garamond" w:hAnsi="Garamond"/>
          <w:sz w:val="24"/>
          <w:szCs w:val="24"/>
        </w:rPr>
        <w:t>i.e. the overall conception</w:t>
      </w:r>
      <w:r w:rsidR="006F6827" w:rsidRPr="00E153BA">
        <w:rPr>
          <w:rFonts w:ascii="Garamond" w:hAnsi="Garamond"/>
          <w:sz w:val="24"/>
          <w:szCs w:val="24"/>
        </w:rPr>
        <w:t>)</w:t>
      </w:r>
      <w:r w:rsidR="006F6827">
        <w:rPr>
          <w:rFonts w:ascii="Garamond" w:hAnsi="Garamond"/>
          <w:color w:val="FF0000"/>
          <w:sz w:val="24"/>
          <w:szCs w:val="24"/>
        </w:rPr>
        <w:t xml:space="preserve"> </w:t>
      </w:r>
      <w:r w:rsidR="006F6827" w:rsidRPr="00B85459">
        <w:rPr>
          <w:rFonts w:ascii="Garamond" w:hAnsi="Garamond"/>
          <w:sz w:val="24"/>
          <w:szCs w:val="24"/>
        </w:rPr>
        <w:t>for the entire design was Lutyens’</w:t>
      </w:r>
      <w:r w:rsidR="006F6827">
        <w:rPr>
          <w:rFonts w:ascii="Garamond" w:hAnsi="Garamond"/>
          <w:sz w:val="24"/>
          <w:szCs w:val="24"/>
        </w:rPr>
        <w:t>s</w:t>
      </w:r>
      <w:r w:rsidR="006F6827" w:rsidRPr="00B85459">
        <w:rPr>
          <w:rFonts w:ascii="Garamond" w:hAnsi="Garamond"/>
          <w:sz w:val="24"/>
          <w:szCs w:val="24"/>
        </w:rPr>
        <w:t xml:space="preserve">, </w:t>
      </w:r>
      <w:r w:rsidR="006F6827">
        <w:rPr>
          <w:rFonts w:ascii="Garamond" w:hAnsi="Garamond"/>
          <w:sz w:val="24"/>
          <w:szCs w:val="24"/>
        </w:rPr>
        <w:t>and</w:t>
      </w:r>
      <w:r w:rsidR="006F6827" w:rsidRPr="00B85459">
        <w:rPr>
          <w:rFonts w:ascii="Garamond" w:hAnsi="Garamond"/>
          <w:sz w:val="24"/>
          <w:szCs w:val="24"/>
        </w:rPr>
        <w:t xml:space="preserve"> that ‘out of loyalty to him, and to the i</w:t>
      </w:r>
      <w:r w:rsidR="006F6827">
        <w:rPr>
          <w:rFonts w:ascii="Garamond" w:hAnsi="Garamond"/>
          <w:sz w:val="24"/>
          <w:szCs w:val="24"/>
        </w:rPr>
        <w:t xml:space="preserve">dea’, he was ‘bound to keep it’, but that </w:t>
      </w:r>
      <w:r w:rsidR="00463937" w:rsidRPr="00B85459">
        <w:rPr>
          <w:rFonts w:ascii="Garamond" w:hAnsi="Garamond"/>
          <w:sz w:val="24"/>
          <w:szCs w:val="24"/>
        </w:rPr>
        <w:t>the ‘handling throughout’ was his and that he considered himself ‘free to modify or re-design wherever practical craft, or aesthetic reasons required.’</w:t>
      </w:r>
      <w:r w:rsidR="00463937" w:rsidRPr="00B85459">
        <w:rPr>
          <w:rStyle w:val="EndnoteReference"/>
          <w:rFonts w:ascii="Garamond" w:hAnsi="Garamond"/>
          <w:sz w:val="24"/>
          <w:szCs w:val="24"/>
        </w:rPr>
        <w:endnoteReference w:id="59"/>
      </w:r>
      <w:r w:rsidRPr="00B85459">
        <w:rPr>
          <w:rFonts w:ascii="Garamond" w:hAnsi="Garamond"/>
          <w:sz w:val="24"/>
          <w:szCs w:val="24"/>
        </w:rPr>
        <w:t xml:space="preserve"> </w:t>
      </w:r>
    </w:p>
    <w:p w:rsidR="00D57030" w:rsidRPr="00B85459" w:rsidRDefault="00D57030" w:rsidP="00210592">
      <w:pPr>
        <w:pStyle w:val="NoSpacing"/>
        <w:rPr>
          <w:rFonts w:ascii="Garamond" w:hAnsi="Garamond"/>
          <w:sz w:val="24"/>
          <w:szCs w:val="24"/>
        </w:rPr>
      </w:pPr>
    </w:p>
    <w:p w:rsidR="00F27D59" w:rsidRPr="00B85459" w:rsidRDefault="00F27D59" w:rsidP="00210592">
      <w:pPr>
        <w:pStyle w:val="NoSpacing"/>
        <w:rPr>
          <w:rFonts w:ascii="Garamond" w:hAnsi="Garamond"/>
          <w:sz w:val="24"/>
          <w:szCs w:val="24"/>
        </w:rPr>
      </w:pPr>
    </w:p>
    <w:p w:rsidR="00F27D59" w:rsidRPr="00B85459" w:rsidRDefault="00F27D59" w:rsidP="00210592">
      <w:pPr>
        <w:pStyle w:val="NoSpacing"/>
        <w:spacing w:line="480" w:lineRule="auto"/>
        <w:rPr>
          <w:rFonts w:ascii="Garamond" w:hAnsi="Garamond"/>
          <w:sz w:val="24"/>
          <w:szCs w:val="24"/>
        </w:rPr>
      </w:pPr>
      <w:r w:rsidRPr="00B85459">
        <w:rPr>
          <w:rFonts w:ascii="Garamond" w:hAnsi="Garamond"/>
          <w:sz w:val="24"/>
          <w:szCs w:val="24"/>
        </w:rPr>
        <w:t xml:space="preserve">The exterior </w:t>
      </w:r>
      <w:r w:rsidR="00460710" w:rsidRPr="00B85459">
        <w:rPr>
          <w:rFonts w:ascii="Garamond" w:hAnsi="Garamond"/>
          <w:sz w:val="24"/>
          <w:szCs w:val="24"/>
        </w:rPr>
        <w:t xml:space="preserve">is almost entirely brick – unadorned, austere – with the exception of the </w:t>
      </w:r>
      <w:r w:rsidR="00460710" w:rsidRPr="00B85459">
        <w:rPr>
          <w:rFonts w:ascii="Garamond" w:hAnsi="Garamond"/>
          <w:i/>
          <w:sz w:val="24"/>
          <w:szCs w:val="24"/>
        </w:rPr>
        <w:t>chattris</w:t>
      </w:r>
      <w:r w:rsidR="00460710" w:rsidRPr="00B85459">
        <w:rPr>
          <w:rFonts w:ascii="Garamond" w:hAnsi="Garamond"/>
          <w:sz w:val="24"/>
          <w:szCs w:val="24"/>
        </w:rPr>
        <w:t>, entrance porch and columns</w:t>
      </w:r>
      <w:r w:rsidR="00217821">
        <w:rPr>
          <w:rFonts w:ascii="Garamond" w:hAnsi="Garamond"/>
          <w:sz w:val="24"/>
          <w:szCs w:val="24"/>
        </w:rPr>
        <w:t>. S</w:t>
      </w:r>
      <w:r w:rsidR="00D57030" w:rsidRPr="00B85459">
        <w:rPr>
          <w:rFonts w:ascii="Garamond" w:hAnsi="Garamond"/>
          <w:sz w:val="24"/>
          <w:szCs w:val="24"/>
        </w:rPr>
        <w:t xml:space="preserve">mall windows (and unusually thick walls) </w:t>
      </w:r>
      <w:r w:rsidR="00217821">
        <w:rPr>
          <w:rFonts w:ascii="Garamond" w:hAnsi="Garamond"/>
          <w:sz w:val="24"/>
          <w:szCs w:val="24"/>
        </w:rPr>
        <w:t xml:space="preserve">are </w:t>
      </w:r>
      <w:r w:rsidR="00D57030" w:rsidRPr="00B85459">
        <w:rPr>
          <w:rFonts w:ascii="Garamond" w:hAnsi="Garamond"/>
          <w:sz w:val="24"/>
          <w:szCs w:val="24"/>
        </w:rPr>
        <w:t xml:space="preserve">used deliberately to counter the effects of the hot climate. </w:t>
      </w:r>
      <w:r w:rsidR="00284582" w:rsidRPr="00B85459">
        <w:rPr>
          <w:rFonts w:ascii="Garamond" w:hAnsi="Garamond"/>
          <w:sz w:val="24"/>
          <w:szCs w:val="24"/>
        </w:rPr>
        <w:t>Further to this</w:t>
      </w:r>
      <w:r w:rsidR="00D57030" w:rsidRPr="00B85459">
        <w:rPr>
          <w:rFonts w:ascii="Garamond" w:hAnsi="Garamond"/>
          <w:sz w:val="24"/>
          <w:szCs w:val="24"/>
        </w:rPr>
        <w:t xml:space="preserve">, the windows in the recessed, terrace-like first floor are sunken, </w:t>
      </w:r>
      <w:r w:rsidR="00E153BA">
        <w:rPr>
          <w:rFonts w:ascii="Garamond" w:hAnsi="Garamond"/>
          <w:sz w:val="24"/>
          <w:szCs w:val="24"/>
        </w:rPr>
        <w:t xml:space="preserve">so </w:t>
      </w:r>
      <w:r w:rsidR="00D57030" w:rsidRPr="00B85459">
        <w:rPr>
          <w:rFonts w:ascii="Garamond" w:hAnsi="Garamond"/>
          <w:sz w:val="24"/>
          <w:szCs w:val="24"/>
        </w:rPr>
        <w:t xml:space="preserve">it is difficult to see into them from the entrance yard or surrounding gardens. George said he was aware of what Frank Lloyd Wright was doing at this time, but ‘that </w:t>
      </w:r>
      <w:r w:rsidR="00BD41A0">
        <w:rPr>
          <w:rFonts w:ascii="Garamond" w:hAnsi="Garamond"/>
          <w:sz w:val="24"/>
          <w:szCs w:val="24"/>
        </w:rPr>
        <w:t xml:space="preserve">could not be done </w:t>
      </w:r>
      <w:r w:rsidR="00BD41A0" w:rsidRPr="00BD41A0">
        <w:rPr>
          <w:rFonts w:ascii="Garamond" w:hAnsi="Garamond"/>
          <w:sz w:val="24"/>
          <w:szCs w:val="24"/>
        </w:rPr>
        <w:t>here, because [</w:t>
      </w:r>
      <w:r w:rsidR="00155E2C">
        <w:rPr>
          <w:rFonts w:ascii="Garamond" w:hAnsi="Garamond"/>
          <w:sz w:val="24"/>
          <w:szCs w:val="24"/>
        </w:rPr>
        <w:t>E</w:t>
      </w:r>
      <w:r w:rsidR="00D57030" w:rsidRPr="00BD41A0">
        <w:rPr>
          <w:rFonts w:ascii="Garamond" w:hAnsi="Garamond"/>
          <w:sz w:val="24"/>
          <w:szCs w:val="24"/>
        </w:rPr>
        <w:t>nglish and Hindu]</w:t>
      </w:r>
      <w:r w:rsidR="00BD41A0" w:rsidRPr="00BD41A0">
        <w:rPr>
          <w:rFonts w:ascii="Garamond" w:hAnsi="Garamond"/>
          <w:sz w:val="24"/>
          <w:szCs w:val="24"/>
        </w:rPr>
        <w:t xml:space="preserve"> </w:t>
      </w:r>
      <w:r w:rsidR="00155E2C">
        <w:rPr>
          <w:rFonts w:ascii="Garamond" w:hAnsi="Garamond"/>
          <w:sz w:val="24"/>
          <w:szCs w:val="24"/>
        </w:rPr>
        <w:t xml:space="preserve">uses </w:t>
      </w:r>
      <w:r w:rsidR="00D57030" w:rsidRPr="00BD41A0">
        <w:rPr>
          <w:rFonts w:ascii="Garamond" w:hAnsi="Garamond"/>
          <w:sz w:val="24"/>
          <w:szCs w:val="24"/>
        </w:rPr>
        <w:t>require</w:t>
      </w:r>
      <w:r w:rsidR="00D57030" w:rsidRPr="00B85459">
        <w:rPr>
          <w:rFonts w:ascii="Garamond" w:hAnsi="Garamond"/>
          <w:sz w:val="24"/>
          <w:szCs w:val="24"/>
        </w:rPr>
        <w:t xml:space="preserve"> privacy, and there is little privacy in Wright’s houses.’</w:t>
      </w:r>
      <w:r w:rsidR="00D57030" w:rsidRPr="00B85459">
        <w:rPr>
          <w:rStyle w:val="EndnoteReference"/>
          <w:rFonts w:ascii="Garamond" w:hAnsi="Garamond"/>
          <w:sz w:val="24"/>
          <w:szCs w:val="24"/>
        </w:rPr>
        <w:endnoteReference w:id="60"/>
      </w:r>
      <w:r w:rsidR="00D57030" w:rsidRPr="00B85459">
        <w:rPr>
          <w:rFonts w:ascii="Garamond" w:hAnsi="Garamond"/>
          <w:sz w:val="24"/>
          <w:szCs w:val="24"/>
        </w:rPr>
        <w:t xml:space="preserve"> </w:t>
      </w:r>
      <w:r w:rsidR="00284582">
        <w:rPr>
          <w:rFonts w:ascii="Garamond" w:hAnsi="Garamond"/>
          <w:sz w:val="24"/>
          <w:szCs w:val="24"/>
        </w:rPr>
        <w:t>In addition</w:t>
      </w:r>
      <w:r w:rsidR="00D57030" w:rsidRPr="00B85459">
        <w:rPr>
          <w:rFonts w:ascii="Garamond" w:hAnsi="Garamond"/>
          <w:sz w:val="24"/>
          <w:szCs w:val="24"/>
        </w:rPr>
        <w:t>, the use of a courtyard and south-facing loggias mean that all the ground floor bedrooms, including the principal ones, are shaded and lit indirectly.</w:t>
      </w:r>
      <w:r w:rsidR="00D57030" w:rsidRPr="00B85459">
        <w:rPr>
          <w:rStyle w:val="EndnoteReference"/>
          <w:rFonts w:ascii="Garamond" w:hAnsi="Garamond"/>
          <w:sz w:val="24"/>
          <w:szCs w:val="24"/>
        </w:rPr>
        <w:endnoteReference w:id="61"/>
      </w:r>
      <w:r w:rsidR="00D57030" w:rsidRPr="00B85459">
        <w:rPr>
          <w:rFonts w:ascii="Garamond" w:hAnsi="Garamond"/>
          <w:sz w:val="24"/>
          <w:szCs w:val="24"/>
        </w:rPr>
        <w:t xml:space="preserve"> </w:t>
      </w:r>
    </w:p>
    <w:p w:rsidR="00F27D59" w:rsidRPr="00B85459" w:rsidRDefault="00F27D59" w:rsidP="00210592">
      <w:pPr>
        <w:pStyle w:val="NoSpacing"/>
        <w:spacing w:line="480" w:lineRule="auto"/>
        <w:rPr>
          <w:rFonts w:ascii="Garamond" w:hAnsi="Garamond"/>
          <w:sz w:val="24"/>
          <w:szCs w:val="24"/>
        </w:rPr>
      </w:pPr>
    </w:p>
    <w:p w:rsidR="00D57030" w:rsidRPr="00B85459" w:rsidRDefault="00F27D59" w:rsidP="00210592">
      <w:pPr>
        <w:pStyle w:val="NoSpacing"/>
        <w:spacing w:line="480" w:lineRule="auto"/>
        <w:rPr>
          <w:rFonts w:ascii="Garamond" w:hAnsi="Garamond"/>
          <w:sz w:val="24"/>
          <w:szCs w:val="24"/>
        </w:rPr>
      </w:pPr>
      <w:r w:rsidRPr="00B85459">
        <w:rPr>
          <w:rFonts w:ascii="Garamond" w:hAnsi="Garamond"/>
          <w:sz w:val="24"/>
          <w:szCs w:val="24"/>
        </w:rPr>
        <w:t xml:space="preserve">Throughout the building, but most spectacularly on the south-west trio of loggias, we see the use of paired </w:t>
      </w:r>
      <w:r w:rsidR="00284582">
        <w:rPr>
          <w:rFonts w:ascii="Garamond" w:hAnsi="Garamond"/>
          <w:sz w:val="24"/>
          <w:szCs w:val="24"/>
        </w:rPr>
        <w:t xml:space="preserve">and </w:t>
      </w:r>
      <w:r w:rsidRPr="00B85459">
        <w:rPr>
          <w:rFonts w:ascii="Garamond" w:hAnsi="Garamond"/>
          <w:sz w:val="24"/>
          <w:szCs w:val="24"/>
        </w:rPr>
        <w:t xml:space="preserve">fluted Doric columns, in this case without circles on the abacus, but with matching polygonal astragals and a slight entasis. These columns support </w:t>
      </w:r>
      <w:proofErr w:type="spellStart"/>
      <w:r w:rsidR="00E02FEB">
        <w:rPr>
          <w:rFonts w:ascii="Garamond" w:hAnsi="Garamond"/>
          <w:sz w:val="24"/>
          <w:szCs w:val="24"/>
        </w:rPr>
        <w:t>s</w:t>
      </w:r>
      <w:r w:rsidRPr="00B85459">
        <w:rPr>
          <w:rFonts w:ascii="Garamond" w:hAnsi="Garamond"/>
          <w:sz w:val="24"/>
          <w:szCs w:val="24"/>
        </w:rPr>
        <w:t>erlianas</w:t>
      </w:r>
      <w:proofErr w:type="spellEnd"/>
      <w:r w:rsidRPr="00B85459">
        <w:rPr>
          <w:rFonts w:ascii="Garamond" w:hAnsi="Garamond"/>
          <w:sz w:val="24"/>
          <w:szCs w:val="24"/>
        </w:rPr>
        <w:t xml:space="preserve"> with </w:t>
      </w:r>
      <w:r w:rsidR="00D57030" w:rsidRPr="00B85459">
        <w:rPr>
          <w:rFonts w:ascii="Garamond" w:hAnsi="Garamond"/>
          <w:sz w:val="24"/>
          <w:szCs w:val="24"/>
        </w:rPr>
        <w:t xml:space="preserve">clever brick jack-arches, </w:t>
      </w:r>
      <w:r w:rsidRPr="00B85459">
        <w:rPr>
          <w:rFonts w:ascii="Garamond" w:hAnsi="Garamond"/>
          <w:sz w:val="24"/>
          <w:szCs w:val="24"/>
        </w:rPr>
        <w:t xml:space="preserve">a device </w:t>
      </w:r>
      <w:r w:rsidR="00D57030" w:rsidRPr="00B85459">
        <w:rPr>
          <w:rFonts w:ascii="Garamond" w:hAnsi="Garamond"/>
          <w:sz w:val="24"/>
          <w:szCs w:val="24"/>
        </w:rPr>
        <w:t>perhaps outside Lutyens’</w:t>
      </w:r>
      <w:r w:rsidR="00680A78">
        <w:rPr>
          <w:rFonts w:ascii="Garamond" w:hAnsi="Garamond"/>
          <w:sz w:val="24"/>
          <w:szCs w:val="24"/>
        </w:rPr>
        <w:t>s</w:t>
      </w:r>
      <w:r w:rsidR="00D57030" w:rsidRPr="00B85459">
        <w:rPr>
          <w:rFonts w:ascii="Garamond" w:hAnsi="Garamond"/>
          <w:sz w:val="24"/>
          <w:szCs w:val="24"/>
        </w:rPr>
        <w:t xml:space="preserve"> lexicon,</w:t>
      </w:r>
      <w:r w:rsidRPr="00B85459">
        <w:rPr>
          <w:rFonts w:ascii="Garamond" w:hAnsi="Garamond"/>
          <w:sz w:val="24"/>
          <w:szCs w:val="24"/>
        </w:rPr>
        <w:t xml:space="preserve"> but something</w:t>
      </w:r>
      <w:r w:rsidR="00D57030" w:rsidRPr="00B85459">
        <w:rPr>
          <w:rFonts w:ascii="Garamond" w:hAnsi="Garamond"/>
          <w:sz w:val="24"/>
          <w:szCs w:val="24"/>
        </w:rPr>
        <w:t xml:space="preserve"> George could have picked up from the arcaded courtyards of Baker’s Secretariats, or some Swedish </w:t>
      </w:r>
      <w:r w:rsidR="00284582">
        <w:rPr>
          <w:rFonts w:ascii="Garamond" w:hAnsi="Garamond"/>
          <w:sz w:val="24"/>
          <w:szCs w:val="24"/>
        </w:rPr>
        <w:t>buildings</w:t>
      </w:r>
      <w:r w:rsidR="00D57030" w:rsidRPr="00B85459">
        <w:rPr>
          <w:rFonts w:ascii="Garamond" w:hAnsi="Garamond"/>
          <w:sz w:val="24"/>
          <w:szCs w:val="24"/>
        </w:rPr>
        <w:t xml:space="preserve"> of the time, such as Ragnar </w:t>
      </w:r>
      <w:proofErr w:type="spellStart"/>
      <w:r w:rsidR="00D57030" w:rsidRPr="00B85459">
        <w:rPr>
          <w:rFonts w:ascii="Garamond" w:hAnsi="Garamond"/>
          <w:sz w:val="24"/>
          <w:szCs w:val="24"/>
        </w:rPr>
        <w:t>Östberg’s</w:t>
      </w:r>
      <w:proofErr w:type="spellEnd"/>
      <w:r w:rsidR="00D57030" w:rsidRPr="00B85459">
        <w:rPr>
          <w:rFonts w:ascii="Garamond" w:hAnsi="Garamond"/>
          <w:sz w:val="24"/>
          <w:szCs w:val="24"/>
        </w:rPr>
        <w:t xml:space="preserve"> </w:t>
      </w:r>
      <w:r w:rsidR="00D57030" w:rsidRPr="00BD41A0">
        <w:rPr>
          <w:rFonts w:ascii="Garamond" w:hAnsi="Garamond"/>
          <w:sz w:val="24"/>
          <w:szCs w:val="24"/>
        </w:rPr>
        <w:t>Stockholm Town Hall (1909-23).</w:t>
      </w:r>
      <w:r w:rsidR="00D57030" w:rsidRPr="00BD41A0">
        <w:rPr>
          <w:rStyle w:val="EndnoteReference"/>
          <w:rFonts w:ascii="Garamond" w:hAnsi="Garamond"/>
          <w:sz w:val="24"/>
          <w:szCs w:val="24"/>
        </w:rPr>
        <w:endnoteReference w:id="62"/>
      </w:r>
      <w:r w:rsidR="00D57030" w:rsidRPr="00BD41A0">
        <w:rPr>
          <w:rFonts w:ascii="Garamond" w:hAnsi="Garamond"/>
          <w:sz w:val="24"/>
          <w:szCs w:val="24"/>
        </w:rPr>
        <w:t xml:space="preserve"> More in character with Lutyens are the </w:t>
      </w:r>
      <w:r w:rsidR="00D57030" w:rsidRPr="00BD41A0">
        <w:rPr>
          <w:rFonts w:ascii="Garamond" w:hAnsi="Garamond"/>
          <w:sz w:val="24"/>
          <w:szCs w:val="24"/>
        </w:rPr>
        <w:lastRenderedPageBreak/>
        <w:t xml:space="preserve">three </w:t>
      </w:r>
      <w:r w:rsidR="00D57030" w:rsidRPr="00BD41A0">
        <w:rPr>
          <w:rFonts w:ascii="Garamond" w:hAnsi="Garamond"/>
          <w:i/>
          <w:sz w:val="24"/>
          <w:szCs w:val="24"/>
        </w:rPr>
        <w:t xml:space="preserve">chattris </w:t>
      </w:r>
      <w:r w:rsidR="00D57030" w:rsidRPr="00BD41A0">
        <w:rPr>
          <w:rFonts w:ascii="Garamond" w:hAnsi="Garamond"/>
          <w:sz w:val="24"/>
          <w:szCs w:val="24"/>
        </w:rPr>
        <w:t>on the roofline</w:t>
      </w:r>
      <w:r w:rsidR="00BD41A0">
        <w:rPr>
          <w:rFonts w:ascii="Garamond" w:hAnsi="Garamond"/>
          <w:sz w:val="24"/>
          <w:szCs w:val="24"/>
        </w:rPr>
        <w:t xml:space="preserve"> above the entrance porch</w:t>
      </w:r>
      <w:r w:rsidR="00D57030" w:rsidRPr="00BD41A0">
        <w:rPr>
          <w:rFonts w:ascii="Garamond" w:hAnsi="Garamond"/>
          <w:i/>
          <w:sz w:val="24"/>
          <w:szCs w:val="24"/>
        </w:rPr>
        <w:t>,</w:t>
      </w:r>
      <w:r w:rsidR="00D57030" w:rsidRPr="00BD41A0">
        <w:rPr>
          <w:rFonts w:ascii="Garamond" w:hAnsi="Garamond"/>
          <w:sz w:val="24"/>
          <w:szCs w:val="24"/>
        </w:rPr>
        <w:t xml:space="preserve"> </w:t>
      </w:r>
      <w:r w:rsidR="00284582" w:rsidRPr="00BD41A0">
        <w:rPr>
          <w:rFonts w:ascii="Garamond" w:hAnsi="Garamond"/>
          <w:sz w:val="24"/>
          <w:szCs w:val="24"/>
        </w:rPr>
        <w:t>which, with</w:t>
      </w:r>
      <w:r w:rsidR="00952A5A">
        <w:rPr>
          <w:rFonts w:ascii="Garamond" w:hAnsi="Garamond"/>
          <w:sz w:val="24"/>
          <w:szCs w:val="24"/>
        </w:rPr>
        <w:t xml:space="preserve"> </w:t>
      </w:r>
      <w:r w:rsidR="00D57030" w:rsidRPr="00BD41A0">
        <w:rPr>
          <w:rFonts w:ascii="Garamond" w:hAnsi="Garamond"/>
          <w:sz w:val="24"/>
          <w:szCs w:val="24"/>
        </w:rPr>
        <w:t>their brickwork indentations</w:t>
      </w:r>
      <w:r w:rsidR="00D57030" w:rsidRPr="00BD41A0">
        <w:rPr>
          <w:rFonts w:ascii="Garamond" w:hAnsi="Garamond"/>
          <w:i/>
          <w:sz w:val="24"/>
          <w:szCs w:val="24"/>
        </w:rPr>
        <w:t xml:space="preserve">, </w:t>
      </w:r>
      <w:r w:rsidR="00D57030" w:rsidRPr="00BD41A0">
        <w:rPr>
          <w:rFonts w:ascii="Garamond" w:hAnsi="Garamond"/>
          <w:sz w:val="24"/>
          <w:szCs w:val="24"/>
        </w:rPr>
        <w:t xml:space="preserve">play </w:t>
      </w:r>
      <w:r w:rsidR="00BD41A0">
        <w:rPr>
          <w:rFonts w:ascii="Garamond" w:hAnsi="Garamond"/>
          <w:sz w:val="24"/>
          <w:szCs w:val="24"/>
        </w:rPr>
        <w:t>a geometrical game</w:t>
      </w:r>
      <w:r w:rsidR="00952A5A">
        <w:rPr>
          <w:rFonts w:ascii="Garamond" w:hAnsi="Garamond"/>
          <w:sz w:val="24"/>
          <w:szCs w:val="24"/>
        </w:rPr>
        <w:t xml:space="preserve"> and double</w:t>
      </w:r>
      <w:r w:rsidR="00D57030" w:rsidRPr="00BD41A0">
        <w:rPr>
          <w:rFonts w:ascii="Garamond" w:hAnsi="Garamond"/>
          <w:sz w:val="24"/>
          <w:szCs w:val="24"/>
        </w:rPr>
        <w:t xml:space="preserve"> the overall rhythm</w:t>
      </w:r>
      <w:r w:rsidR="00284582" w:rsidRPr="00BD41A0">
        <w:rPr>
          <w:rFonts w:ascii="Garamond" w:hAnsi="Garamond"/>
          <w:sz w:val="24"/>
          <w:szCs w:val="24"/>
        </w:rPr>
        <w:t xml:space="preserve"> </w:t>
      </w:r>
      <w:r w:rsidR="00BD41A0">
        <w:rPr>
          <w:rFonts w:ascii="Garamond" w:hAnsi="Garamond"/>
          <w:sz w:val="24"/>
          <w:szCs w:val="24"/>
        </w:rPr>
        <w:t>of the façade</w:t>
      </w:r>
      <w:r w:rsidR="0019015B">
        <w:rPr>
          <w:rFonts w:ascii="Garamond" w:hAnsi="Garamond"/>
          <w:sz w:val="24"/>
          <w:szCs w:val="24"/>
        </w:rPr>
        <w:t>, as do s</w:t>
      </w:r>
      <w:r w:rsidR="00952A5A">
        <w:rPr>
          <w:rFonts w:ascii="Garamond" w:hAnsi="Garamond"/>
          <w:sz w:val="24"/>
          <w:szCs w:val="24"/>
        </w:rPr>
        <w:t>imilar indentations appear on the loggia façade.</w:t>
      </w:r>
    </w:p>
    <w:p w:rsidR="00D57030" w:rsidRPr="00B85459" w:rsidRDefault="00D57030" w:rsidP="00210592">
      <w:pPr>
        <w:pStyle w:val="NoSpacing"/>
        <w:spacing w:line="480" w:lineRule="auto"/>
        <w:rPr>
          <w:rFonts w:ascii="Garamond" w:hAnsi="Garamond"/>
          <w:sz w:val="24"/>
          <w:szCs w:val="24"/>
        </w:rPr>
      </w:pPr>
    </w:p>
    <w:p w:rsidR="00D57030" w:rsidRPr="00B85459" w:rsidRDefault="00D57030" w:rsidP="00210592">
      <w:pPr>
        <w:pStyle w:val="NoSpacing"/>
        <w:spacing w:line="480" w:lineRule="auto"/>
        <w:rPr>
          <w:rFonts w:ascii="Garamond" w:hAnsi="Garamond"/>
          <w:sz w:val="24"/>
          <w:szCs w:val="24"/>
        </w:rPr>
      </w:pPr>
      <w:r w:rsidRPr="00B85459">
        <w:rPr>
          <w:rFonts w:ascii="Garamond" w:hAnsi="Garamond"/>
          <w:sz w:val="24"/>
          <w:szCs w:val="24"/>
        </w:rPr>
        <w:t xml:space="preserve">So far only brief mention has been made of the porch (see Fig. </w:t>
      </w:r>
      <w:r w:rsidRPr="00B85459">
        <w:rPr>
          <w:rFonts w:ascii="Garamond" w:hAnsi="Garamond"/>
          <w:b/>
          <w:sz w:val="24"/>
          <w:szCs w:val="24"/>
        </w:rPr>
        <w:t>7</w:t>
      </w:r>
      <w:r w:rsidRPr="00B85459">
        <w:rPr>
          <w:rFonts w:ascii="Garamond" w:hAnsi="Garamond"/>
          <w:sz w:val="24"/>
          <w:szCs w:val="24"/>
        </w:rPr>
        <w:t xml:space="preserve">), but this is undoubtedly the building’s single most striking feature, and it is the most conspicuous indication of George’s assimilation of </w:t>
      </w:r>
      <w:r w:rsidR="00F27D59" w:rsidRPr="00B85459">
        <w:rPr>
          <w:rFonts w:ascii="Garamond" w:hAnsi="Garamond"/>
          <w:sz w:val="24"/>
          <w:szCs w:val="24"/>
        </w:rPr>
        <w:t xml:space="preserve">the possibilities of </w:t>
      </w:r>
      <w:r w:rsidRPr="00B85459">
        <w:rPr>
          <w:rFonts w:ascii="Garamond" w:hAnsi="Garamond"/>
          <w:sz w:val="24"/>
          <w:szCs w:val="24"/>
        </w:rPr>
        <w:t xml:space="preserve">reinforced concrete. </w:t>
      </w:r>
      <w:r w:rsidR="00F27D59" w:rsidRPr="00B85459">
        <w:rPr>
          <w:rFonts w:ascii="Garamond" w:hAnsi="Garamond"/>
          <w:sz w:val="24"/>
          <w:szCs w:val="24"/>
        </w:rPr>
        <w:t>In fact,</w:t>
      </w:r>
      <w:r w:rsidRPr="00B85459">
        <w:rPr>
          <w:rFonts w:ascii="Garamond" w:hAnsi="Garamond"/>
          <w:sz w:val="24"/>
          <w:szCs w:val="24"/>
        </w:rPr>
        <w:t xml:space="preserve"> he proudly described it as ‘the first of its kind in New </w:t>
      </w:r>
      <w:proofErr w:type="gramStart"/>
      <w:r w:rsidRPr="00B85459">
        <w:rPr>
          <w:rFonts w:ascii="Garamond" w:hAnsi="Garamond"/>
          <w:sz w:val="24"/>
          <w:szCs w:val="24"/>
        </w:rPr>
        <w:t>Delhi,</w:t>
      </w:r>
      <w:proofErr w:type="gramEnd"/>
      <w:r w:rsidRPr="00B85459">
        <w:rPr>
          <w:rFonts w:ascii="Garamond" w:hAnsi="Garamond"/>
          <w:sz w:val="24"/>
          <w:szCs w:val="24"/>
        </w:rPr>
        <w:t xml:space="preserve"> or of any I know’. Aware of </w:t>
      </w:r>
      <w:r w:rsidRPr="00952A5A">
        <w:rPr>
          <w:rFonts w:ascii="Garamond" w:hAnsi="Garamond"/>
          <w:sz w:val="24"/>
          <w:szCs w:val="24"/>
        </w:rPr>
        <w:t xml:space="preserve">the advances </w:t>
      </w:r>
      <w:r w:rsidR="00284582" w:rsidRPr="00952A5A">
        <w:rPr>
          <w:rFonts w:ascii="Garamond" w:hAnsi="Garamond"/>
          <w:sz w:val="24"/>
          <w:szCs w:val="24"/>
        </w:rPr>
        <w:t xml:space="preserve">in the use of the material </w:t>
      </w:r>
      <w:r w:rsidRPr="00952A5A">
        <w:rPr>
          <w:rFonts w:ascii="Garamond" w:hAnsi="Garamond"/>
          <w:sz w:val="24"/>
          <w:szCs w:val="24"/>
        </w:rPr>
        <w:t xml:space="preserve">made by the Swiss engineer Robert </w:t>
      </w:r>
      <w:proofErr w:type="spellStart"/>
      <w:r w:rsidRPr="00952A5A">
        <w:rPr>
          <w:rFonts w:ascii="Garamond" w:hAnsi="Garamond"/>
          <w:sz w:val="24"/>
          <w:szCs w:val="24"/>
        </w:rPr>
        <w:t>Maillart</w:t>
      </w:r>
      <w:proofErr w:type="spellEnd"/>
      <w:r w:rsidRPr="00952A5A">
        <w:rPr>
          <w:rFonts w:ascii="Garamond" w:hAnsi="Garamond"/>
          <w:sz w:val="24"/>
          <w:szCs w:val="24"/>
        </w:rPr>
        <w:t xml:space="preserve"> (1872-1940), he saw </w:t>
      </w:r>
      <w:r w:rsidR="00284582" w:rsidRPr="00952A5A">
        <w:rPr>
          <w:rFonts w:ascii="Garamond" w:hAnsi="Garamond"/>
          <w:sz w:val="24"/>
          <w:szCs w:val="24"/>
        </w:rPr>
        <w:t xml:space="preserve">that </w:t>
      </w:r>
      <w:r w:rsidRPr="00952A5A">
        <w:rPr>
          <w:rFonts w:ascii="Garamond" w:hAnsi="Garamond"/>
          <w:sz w:val="24"/>
          <w:szCs w:val="24"/>
        </w:rPr>
        <w:t>the true potential of lightweight reinforced concrete was in its use in sh</w:t>
      </w:r>
      <w:r w:rsidR="00284582" w:rsidRPr="00952A5A">
        <w:rPr>
          <w:rFonts w:ascii="Garamond" w:hAnsi="Garamond"/>
          <w:sz w:val="24"/>
          <w:szCs w:val="24"/>
        </w:rPr>
        <w:t>ell-like forms. This is exactly how</w:t>
      </w:r>
      <w:r w:rsidRPr="00952A5A">
        <w:rPr>
          <w:rFonts w:ascii="Garamond" w:hAnsi="Garamond"/>
          <w:sz w:val="24"/>
          <w:szCs w:val="24"/>
        </w:rPr>
        <w:t xml:space="preserve"> the porc</w:t>
      </w:r>
      <w:r w:rsidR="00F27D59" w:rsidRPr="00952A5A">
        <w:rPr>
          <w:rFonts w:ascii="Garamond" w:hAnsi="Garamond"/>
          <w:sz w:val="24"/>
          <w:szCs w:val="24"/>
        </w:rPr>
        <w:t xml:space="preserve">h’s </w:t>
      </w:r>
      <w:r w:rsidR="00F27D59" w:rsidRPr="0019015B">
        <w:rPr>
          <w:rFonts w:ascii="Garamond" w:hAnsi="Garamond"/>
          <w:sz w:val="24"/>
          <w:szCs w:val="24"/>
        </w:rPr>
        <w:t>hood is</w:t>
      </w:r>
      <w:r w:rsidR="00284582" w:rsidRPr="0019015B">
        <w:rPr>
          <w:rFonts w:ascii="Garamond" w:hAnsi="Garamond"/>
          <w:sz w:val="24"/>
          <w:szCs w:val="24"/>
        </w:rPr>
        <w:t xml:space="preserve"> </w:t>
      </w:r>
      <w:r w:rsidR="000B4405" w:rsidRPr="0019015B">
        <w:rPr>
          <w:rFonts w:ascii="Garamond" w:hAnsi="Garamond"/>
          <w:sz w:val="24"/>
          <w:szCs w:val="24"/>
        </w:rPr>
        <w:t>formed:</w:t>
      </w:r>
      <w:r w:rsidR="0019015B" w:rsidRPr="0019015B">
        <w:rPr>
          <w:rFonts w:ascii="Garamond" w:hAnsi="Garamond"/>
          <w:sz w:val="24"/>
          <w:szCs w:val="24"/>
        </w:rPr>
        <w:t xml:space="preserve"> </w:t>
      </w:r>
      <w:r w:rsidR="00F27D59" w:rsidRPr="0019015B">
        <w:rPr>
          <w:rFonts w:ascii="Garamond" w:hAnsi="Garamond"/>
          <w:sz w:val="24"/>
          <w:szCs w:val="24"/>
        </w:rPr>
        <w:t>a structure</w:t>
      </w:r>
      <w:r w:rsidRPr="00B85459">
        <w:rPr>
          <w:rFonts w:ascii="Garamond" w:hAnsi="Garamond"/>
          <w:sz w:val="24"/>
          <w:szCs w:val="24"/>
        </w:rPr>
        <w:t xml:space="preserve"> of four curved beams, shaped lik</w:t>
      </w:r>
      <w:r w:rsidR="00F27D59" w:rsidRPr="00B85459">
        <w:rPr>
          <w:rFonts w:ascii="Garamond" w:hAnsi="Garamond"/>
          <w:sz w:val="24"/>
          <w:szCs w:val="24"/>
        </w:rPr>
        <w:t>e those of an aircraft wing</w:t>
      </w:r>
      <w:r w:rsidR="0019015B">
        <w:rPr>
          <w:rFonts w:ascii="Garamond" w:hAnsi="Garamond"/>
          <w:sz w:val="24"/>
          <w:szCs w:val="24"/>
        </w:rPr>
        <w:t xml:space="preserve">, which </w:t>
      </w:r>
      <w:r w:rsidR="00F27D59" w:rsidRPr="00B85459">
        <w:rPr>
          <w:rFonts w:ascii="Garamond" w:hAnsi="Garamond"/>
          <w:sz w:val="24"/>
          <w:szCs w:val="24"/>
        </w:rPr>
        <w:t xml:space="preserve">is supported by a combination of cantilevering and </w:t>
      </w:r>
      <w:r w:rsidR="00F732BF" w:rsidRPr="00B85459">
        <w:rPr>
          <w:rFonts w:ascii="Garamond" w:hAnsi="Garamond"/>
          <w:sz w:val="24"/>
          <w:szCs w:val="24"/>
        </w:rPr>
        <w:t xml:space="preserve">by </w:t>
      </w:r>
      <w:r w:rsidR="00F27D59" w:rsidRPr="00B85459">
        <w:rPr>
          <w:rFonts w:ascii="Garamond" w:hAnsi="Garamond"/>
          <w:sz w:val="24"/>
          <w:szCs w:val="24"/>
        </w:rPr>
        <w:t>two brick piers</w:t>
      </w:r>
      <w:r w:rsidR="0019015B">
        <w:rPr>
          <w:rFonts w:ascii="Garamond" w:hAnsi="Garamond"/>
          <w:sz w:val="24"/>
          <w:szCs w:val="24"/>
        </w:rPr>
        <w:t xml:space="preserve"> positioned beneath</w:t>
      </w:r>
      <w:r w:rsidR="00F27D59" w:rsidRPr="00B85459">
        <w:rPr>
          <w:rFonts w:ascii="Garamond" w:hAnsi="Garamond"/>
          <w:sz w:val="24"/>
          <w:szCs w:val="24"/>
        </w:rPr>
        <w:t xml:space="preserve">. George </w:t>
      </w:r>
      <w:r w:rsidR="007F35D7">
        <w:rPr>
          <w:rFonts w:ascii="Garamond" w:hAnsi="Garamond"/>
          <w:sz w:val="24"/>
          <w:szCs w:val="24"/>
        </w:rPr>
        <w:t xml:space="preserve">later wrote that he </w:t>
      </w:r>
      <w:r w:rsidR="00F27D59" w:rsidRPr="00B85459">
        <w:rPr>
          <w:rFonts w:ascii="Garamond" w:hAnsi="Garamond"/>
          <w:sz w:val="24"/>
          <w:szCs w:val="24"/>
        </w:rPr>
        <w:t xml:space="preserve">regretted not pushing his </w:t>
      </w:r>
      <w:r w:rsidR="00F27D59" w:rsidRPr="00952A5A">
        <w:rPr>
          <w:rFonts w:ascii="Garamond" w:hAnsi="Garamond"/>
          <w:sz w:val="24"/>
          <w:szCs w:val="24"/>
        </w:rPr>
        <w:t>design</w:t>
      </w:r>
      <w:r w:rsidRPr="00952A5A">
        <w:rPr>
          <w:rFonts w:ascii="Garamond" w:hAnsi="Garamond"/>
          <w:sz w:val="24"/>
          <w:szCs w:val="24"/>
        </w:rPr>
        <w:t xml:space="preserve"> ‘on</w:t>
      </w:r>
      <w:r w:rsidR="00F27D59" w:rsidRPr="00952A5A">
        <w:rPr>
          <w:rFonts w:ascii="Garamond" w:hAnsi="Garamond"/>
          <w:sz w:val="24"/>
          <w:szCs w:val="24"/>
        </w:rPr>
        <w:t xml:space="preserve">e </w:t>
      </w:r>
      <w:proofErr w:type="gramStart"/>
      <w:r w:rsidR="00F27D59" w:rsidRPr="00952A5A">
        <w:rPr>
          <w:rFonts w:ascii="Garamond" w:hAnsi="Garamond"/>
          <w:sz w:val="24"/>
          <w:szCs w:val="24"/>
        </w:rPr>
        <w:t>step further’</w:t>
      </w:r>
      <w:proofErr w:type="gramEnd"/>
      <w:r w:rsidR="007F35D7" w:rsidRPr="00952A5A">
        <w:rPr>
          <w:rFonts w:ascii="Garamond" w:hAnsi="Garamond"/>
          <w:sz w:val="24"/>
          <w:szCs w:val="24"/>
        </w:rPr>
        <w:t>, by</w:t>
      </w:r>
      <w:r w:rsidR="00F27D59" w:rsidRPr="00952A5A">
        <w:rPr>
          <w:rFonts w:ascii="Garamond" w:hAnsi="Garamond"/>
          <w:sz w:val="24"/>
          <w:szCs w:val="24"/>
        </w:rPr>
        <w:t xml:space="preserve"> removing the need for the piers</w:t>
      </w:r>
      <w:r w:rsidR="00F732BF" w:rsidRPr="00952A5A">
        <w:rPr>
          <w:rFonts w:ascii="Garamond" w:hAnsi="Garamond"/>
          <w:sz w:val="24"/>
          <w:szCs w:val="24"/>
        </w:rPr>
        <w:t xml:space="preserve"> </w:t>
      </w:r>
      <w:r w:rsidR="007F35D7" w:rsidRPr="00952A5A">
        <w:rPr>
          <w:rFonts w:ascii="Garamond" w:hAnsi="Garamond"/>
          <w:sz w:val="24"/>
          <w:szCs w:val="24"/>
        </w:rPr>
        <w:t xml:space="preserve">and </w:t>
      </w:r>
      <w:r w:rsidR="00F732BF" w:rsidRPr="00952A5A">
        <w:rPr>
          <w:rFonts w:ascii="Garamond" w:hAnsi="Garamond"/>
          <w:sz w:val="24"/>
          <w:szCs w:val="24"/>
        </w:rPr>
        <w:t>having the hood supported by the wall alone</w:t>
      </w:r>
      <w:r w:rsidRPr="00952A5A">
        <w:rPr>
          <w:rFonts w:ascii="Garamond" w:hAnsi="Garamond"/>
          <w:sz w:val="24"/>
          <w:szCs w:val="24"/>
        </w:rPr>
        <w:t>. This would have in</w:t>
      </w:r>
      <w:r w:rsidR="00F732BF" w:rsidRPr="00952A5A">
        <w:rPr>
          <w:rFonts w:ascii="Garamond" w:hAnsi="Garamond"/>
          <w:sz w:val="24"/>
          <w:szCs w:val="24"/>
        </w:rPr>
        <w:t>volved making the hood L-</w:t>
      </w:r>
      <w:r w:rsidRPr="00952A5A">
        <w:rPr>
          <w:rFonts w:ascii="Garamond" w:hAnsi="Garamond"/>
          <w:sz w:val="24"/>
          <w:szCs w:val="24"/>
        </w:rPr>
        <w:t>shape</w:t>
      </w:r>
      <w:r w:rsidR="00F732BF" w:rsidRPr="00952A5A">
        <w:rPr>
          <w:rFonts w:ascii="Garamond" w:hAnsi="Garamond"/>
          <w:sz w:val="24"/>
          <w:szCs w:val="24"/>
        </w:rPr>
        <w:t>d</w:t>
      </w:r>
      <w:r w:rsidRPr="00952A5A">
        <w:rPr>
          <w:rFonts w:ascii="Garamond" w:hAnsi="Garamond"/>
          <w:sz w:val="24"/>
          <w:szCs w:val="24"/>
        </w:rPr>
        <w:t xml:space="preserve"> in cross-section, so it would </w:t>
      </w:r>
      <w:r w:rsidR="007F35D7" w:rsidRPr="00952A5A">
        <w:rPr>
          <w:rFonts w:ascii="Garamond" w:hAnsi="Garamond"/>
          <w:sz w:val="24"/>
          <w:szCs w:val="24"/>
        </w:rPr>
        <w:t xml:space="preserve">be </w:t>
      </w:r>
      <w:r w:rsidR="00952A5A" w:rsidRPr="00952A5A">
        <w:rPr>
          <w:rFonts w:ascii="Garamond" w:hAnsi="Garamond"/>
          <w:sz w:val="24"/>
          <w:szCs w:val="24"/>
        </w:rPr>
        <w:t xml:space="preserve">reliant on the weight of the brick wall above it, which would have allowed the hood to </w:t>
      </w:r>
      <w:r w:rsidR="00C54F65">
        <w:rPr>
          <w:rFonts w:ascii="Garamond" w:hAnsi="Garamond"/>
          <w:sz w:val="24"/>
          <w:szCs w:val="24"/>
        </w:rPr>
        <w:t xml:space="preserve">appear to </w:t>
      </w:r>
      <w:r w:rsidR="00952A5A" w:rsidRPr="00952A5A">
        <w:rPr>
          <w:rFonts w:ascii="Garamond" w:hAnsi="Garamond"/>
          <w:sz w:val="24"/>
          <w:szCs w:val="24"/>
        </w:rPr>
        <w:t>hover above the doorway</w:t>
      </w:r>
      <w:r w:rsidR="00952A5A" w:rsidRPr="00952A5A">
        <w:rPr>
          <w:rStyle w:val="CommentReference"/>
          <w:rFonts w:ascii="Garamond" w:hAnsi="Garamond"/>
          <w:sz w:val="24"/>
          <w:szCs w:val="24"/>
        </w:rPr>
        <w:t/>
      </w:r>
      <w:r w:rsidR="00F732BF" w:rsidRPr="00952A5A">
        <w:rPr>
          <w:rFonts w:ascii="Garamond" w:hAnsi="Garamond"/>
          <w:sz w:val="24"/>
          <w:szCs w:val="24"/>
        </w:rPr>
        <w:t>. Nevertheless</w:t>
      </w:r>
      <w:r w:rsidR="00F732BF" w:rsidRPr="00B85459">
        <w:rPr>
          <w:rFonts w:ascii="Garamond" w:hAnsi="Garamond"/>
          <w:sz w:val="24"/>
          <w:szCs w:val="24"/>
        </w:rPr>
        <w:t xml:space="preserve">, the porch is an exciting feature for its time, and contributes in </w:t>
      </w:r>
      <w:r w:rsidR="00F732BF" w:rsidRPr="00952A5A">
        <w:rPr>
          <w:rFonts w:ascii="Garamond" w:hAnsi="Garamond"/>
          <w:sz w:val="24"/>
          <w:szCs w:val="24"/>
        </w:rPr>
        <w:t xml:space="preserve">no small way to the </w:t>
      </w:r>
      <w:r w:rsidR="00461153" w:rsidRPr="00952A5A">
        <w:rPr>
          <w:rFonts w:ascii="Garamond" w:hAnsi="Garamond"/>
          <w:sz w:val="24"/>
          <w:szCs w:val="24"/>
        </w:rPr>
        <w:t xml:space="preserve">façade’s </w:t>
      </w:r>
      <w:r w:rsidR="00952A5A">
        <w:rPr>
          <w:rFonts w:ascii="Garamond" w:hAnsi="Garamond"/>
          <w:sz w:val="24"/>
          <w:szCs w:val="24"/>
        </w:rPr>
        <w:t>horizontal aesthetic</w:t>
      </w:r>
      <w:r w:rsidR="00F732BF" w:rsidRPr="00952A5A">
        <w:rPr>
          <w:rFonts w:ascii="Garamond" w:hAnsi="Garamond"/>
          <w:sz w:val="24"/>
          <w:szCs w:val="24"/>
        </w:rPr>
        <w:t>. George did not use reinforced concrete</w:t>
      </w:r>
      <w:r w:rsidRPr="00952A5A">
        <w:rPr>
          <w:rFonts w:ascii="Garamond" w:hAnsi="Garamond"/>
          <w:sz w:val="24"/>
          <w:szCs w:val="24"/>
        </w:rPr>
        <w:t xml:space="preserve"> as a</w:t>
      </w:r>
      <w:r w:rsidRPr="00B85459">
        <w:rPr>
          <w:rFonts w:ascii="Garamond" w:hAnsi="Garamond"/>
          <w:sz w:val="24"/>
          <w:szCs w:val="24"/>
        </w:rPr>
        <w:t xml:space="preserve"> substitute for stone or brick but saw the potential it alone offered for new shapes, describing it as a ‘plastic material’ that must be used ‘thin, and bent’. He </w:t>
      </w:r>
      <w:r w:rsidR="00461153">
        <w:rPr>
          <w:rFonts w:ascii="Garamond" w:hAnsi="Garamond"/>
          <w:sz w:val="24"/>
          <w:szCs w:val="24"/>
        </w:rPr>
        <w:t xml:space="preserve">also </w:t>
      </w:r>
      <w:r w:rsidRPr="00B85459">
        <w:rPr>
          <w:rFonts w:ascii="Garamond" w:hAnsi="Garamond"/>
          <w:sz w:val="24"/>
          <w:szCs w:val="24"/>
        </w:rPr>
        <w:t xml:space="preserve">recorded that when Lutyens first saw the house in December 1931 he was ‘keenly </w:t>
      </w:r>
      <w:r w:rsidRPr="00952A5A">
        <w:rPr>
          <w:rFonts w:ascii="Garamond" w:hAnsi="Garamond"/>
          <w:sz w:val="24"/>
          <w:szCs w:val="24"/>
        </w:rPr>
        <w:t>interested’, before modestly noting that Lutyens’s ‘reactions are recorded elsewhere, and need not be repeated here’.</w:t>
      </w:r>
      <w:r w:rsidRPr="00952A5A">
        <w:rPr>
          <w:rStyle w:val="EndnoteReference"/>
          <w:rFonts w:ascii="Garamond" w:hAnsi="Garamond"/>
          <w:sz w:val="24"/>
          <w:szCs w:val="24"/>
        </w:rPr>
        <w:endnoteReference w:id="63"/>
      </w:r>
      <w:r w:rsidRPr="00952A5A">
        <w:rPr>
          <w:rFonts w:ascii="Garamond" w:hAnsi="Garamond"/>
          <w:sz w:val="24"/>
          <w:szCs w:val="24"/>
        </w:rPr>
        <w:t xml:space="preserve"> </w:t>
      </w:r>
      <w:r w:rsidR="00461153" w:rsidRPr="00952A5A">
        <w:rPr>
          <w:rFonts w:ascii="Garamond" w:hAnsi="Garamond"/>
          <w:sz w:val="24"/>
          <w:szCs w:val="24"/>
        </w:rPr>
        <w:t>This was presumably a reference to a</w:t>
      </w:r>
      <w:r w:rsidRPr="00952A5A">
        <w:rPr>
          <w:rFonts w:ascii="Garamond" w:hAnsi="Garamond"/>
          <w:sz w:val="24"/>
          <w:szCs w:val="24"/>
        </w:rPr>
        <w:t xml:space="preserve"> remark </w:t>
      </w:r>
      <w:r w:rsidR="00461153" w:rsidRPr="00952A5A">
        <w:rPr>
          <w:rFonts w:ascii="Garamond" w:hAnsi="Garamond"/>
          <w:sz w:val="24"/>
          <w:szCs w:val="24"/>
        </w:rPr>
        <w:t>recorded</w:t>
      </w:r>
      <w:r w:rsidRPr="00952A5A">
        <w:rPr>
          <w:rFonts w:ascii="Garamond" w:hAnsi="Garamond"/>
          <w:sz w:val="24"/>
          <w:szCs w:val="24"/>
        </w:rPr>
        <w:t xml:space="preserve"> by Fernandes</w:t>
      </w:r>
      <w:r w:rsidRPr="00B85459">
        <w:rPr>
          <w:rFonts w:ascii="Garamond" w:hAnsi="Garamond"/>
          <w:sz w:val="24"/>
          <w:szCs w:val="24"/>
        </w:rPr>
        <w:t>:</w:t>
      </w:r>
    </w:p>
    <w:p w:rsidR="00D57030" w:rsidRPr="00461153" w:rsidRDefault="00D57030" w:rsidP="00461153">
      <w:pPr>
        <w:pStyle w:val="NoSpacing"/>
        <w:spacing w:line="480" w:lineRule="auto"/>
        <w:rPr>
          <w:rFonts w:ascii="Garamond" w:hAnsi="Garamond"/>
          <w:sz w:val="20"/>
          <w:szCs w:val="20"/>
        </w:rPr>
      </w:pPr>
      <w:r w:rsidRPr="00461153">
        <w:rPr>
          <w:rFonts w:ascii="Garamond" w:hAnsi="Garamond"/>
          <w:sz w:val="20"/>
          <w:szCs w:val="20"/>
        </w:rPr>
        <w:t>Lutyens said ‘George you have given me a new experience. I am seeing myself through another man’s eyes</w:t>
      </w:r>
      <w:r w:rsidR="00B4513A">
        <w:rPr>
          <w:rFonts w:ascii="Garamond" w:hAnsi="Garamond"/>
          <w:sz w:val="20"/>
          <w:szCs w:val="20"/>
        </w:rPr>
        <w:t>.</w:t>
      </w:r>
      <w:r w:rsidRPr="00461153">
        <w:rPr>
          <w:rFonts w:ascii="Garamond" w:hAnsi="Garamond"/>
          <w:sz w:val="20"/>
          <w:szCs w:val="20"/>
        </w:rPr>
        <w:t xml:space="preserve"> […] Many have tried to copy me; many to imitate me; but you are the only man who has ever revised me.’</w:t>
      </w:r>
      <w:r w:rsidRPr="00461153">
        <w:rPr>
          <w:rStyle w:val="EndnoteReference"/>
          <w:rFonts w:ascii="Garamond" w:hAnsi="Garamond"/>
          <w:sz w:val="24"/>
          <w:szCs w:val="24"/>
        </w:rPr>
        <w:endnoteReference w:id="64"/>
      </w:r>
    </w:p>
    <w:p w:rsidR="00461153" w:rsidRDefault="00D57030" w:rsidP="00461153">
      <w:pPr>
        <w:pStyle w:val="NoSpacing"/>
        <w:spacing w:line="480" w:lineRule="auto"/>
        <w:rPr>
          <w:rFonts w:ascii="Garamond" w:hAnsi="Garamond"/>
          <w:sz w:val="24"/>
          <w:szCs w:val="24"/>
        </w:rPr>
      </w:pPr>
      <w:r w:rsidRPr="00B85459">
        <w:rPr>
          <w:rFonts w:ascii="Garamond" w:hAnsi="Garamond"/>
          <w:sz w:val="24"/>
          <w:szCs w:val="24"/>
        </w:rPr>
        <w:lastRenderedPageBreak/>
        <w:t xml:space="preserve">The importance of this remark is undeniable. For George and his colleague Shoosmith have been credited by two modern-day scholars, </w:t>
      </w:r>
      <w:proofErr w:type="spellStart"/>
      <w:r w:rsidRPr="00B85459">
        <w:rPr>
          <w:rFonts w:ascii="Garamond" w:hAnsi="Garamond"/>
          <w:sz w:val="24"/>
          <w:szCs w:val="24"/>
        </w:rPr>
        <w:t>K</w:t>
      </w:r>
      <w:r w:rsidR="00695558" w:rsidRPr="00B85459">
        <w:rPr>
          <w:rFonts w:ascii="Garamond" w:hAnsi="Garamond"/>
          <w:sz w:val="24"/>
          <w:szCs w:val="24"/>
        </w:rPr>
        <w:t>azi</w:t>
      </w:r>
      <w:proofErr w:type="spellEnd"/>
      <w:r w:rsidRPr="00B85459">
        <w:rPr>
          <w:rFonts w:ascii="Garamond" w:hAnsi="Garamond"/>
          <w:sz w:val="24"/>
          <w:szCs w:val="24"/>
        </w:rPr>
        <w:t xml:space="preserve"> </w:t>
      </w:r>
      <w:proofErr w:type="spellStart"/>
      <w:r w:rsidR="00C248AE" w:rsidRPr="00B85459">
        <w:rPr>
          <w:rFonts w:ascii="Garamond" w:hAnsi="Garamond"/>
          <w:sz w:val="24"/>
          <w:szCs w:val="24"/>
        </w:rPr>
        <w:t>Khaleed</w:t>
      </w:r>
      <w:proofErr w:type="spellEnd"/>
      <w:r w:rsidR="00C248AE" w:rsidRPr="00B85459">
        <w:rPr>
          <w:rFonts w:ascii="Garamond" w:hAnsi="Garamond"/>
          <w:sz w:val="24"/>
          <w:szCs w:val="24"/>
        </w:rPr>
        <w:t xml:space="preserve"> </w:t>
      </w:r>
      <w:r w:rsidRPr="00B85459">
        <w:rPr>
          <w:rFonts w:ascii="Garamond" w:hAnsi="Garamond"/>
          <w:sz w:val="24"/>
          <w:szCs w:val="24"/>
        </w:rPr>
        <w:t>Ashraf</w:t>
      </w:r>
      <w:r w:rsidR="00695558" w:rsidRPr="00B85459">
        <w:rPr>
          <w:rFonts w:ascii="Garamond" w:hAnsi="Garamond"/>
          <w:sz w:val="24"/>
          <w:szCs w:val="24"/>
        </w:rPr>
        <w:t xml:space="preserve"> and James</w:t>
      </w:r>
      <w:r w:rsidRPr="00B85459">
        <w:rPr>
          <w:rFonts w:ascii="Garamond" w:hAnsi="Garamond"/>
          <w:sz w:val="24"/>
          <w:szCs w:val="24"/>
        </w:rPr>
        <w:t xml:space="preserve"> </w:t>
      </w:r>
      <w:proofErr w:type="spellStart"/>
      <w:r w:rsidRPr="00B85459">
        <w:rPr>
          <w:rFonts w:ascii="Garamond" w:hAnsi="Garamond"/>
          <w:sz w:val="24"/>
          <w:szCs w:val="24"/>
        </w:rPr>
        <w:t>Belluardo</w:t>
      </w:r>
      <w:proofErr w:type="spellEnd"/>
      <w:r w:rsidRPr="00B85459">
        <w:rPr>
          <w:rFonts w:ascii="Garamond" w:hAnsi="Garamond"/>
          <w:sz w:val="24"/>
          <w:szCs w:val="24"/>
        </w:rPr>
        <w:t>, for introducing into Delhi the</w:t>
      </w:r>
      <w:r w:rsidR="00461153">
        <w:rPr>
          <w:rFonts w:ascii="Garamond" w:hAnsi="Garamond"/>
          <w:sz w:val="24"/>
          <w:szCs w:val="24"/>
        </w:rPr>
        <w:t xml:space="preserve"> ‘brick and concrete aesthetic’ that</w:t>
      </w:r>
      <w:r w:rsidRPr="00B85459">
        <w:rPr>
          <w:rFonts w:ascii="Garamond" w:hAnsi="Garamond"/>
          <w:sz w:val="24"/>
          <w:szCs w:val="24"/>
        </w:rPr>
        <w:t xml:space="preserve"> continues to define some of its ‘best architecture’.</w:t>
      </w:r>
      <w:r w:rsidRPr="00B85459">
        <w:rPr>
          <w:rStyle w:val="EndnoteReference"/>
          <w:rFonts w:ascii="Garamond" w:hAnsi="Garamond"/>
          <w:sz w:val="24"/>
          <w:szCs w:val="24"/>
        </w:rPr>
        <w:endnoteReference w:id="65"/>
      </w:r>
      <w:r w:rsidRPr="00B85459">
        <w:rPr>
          <w:rFonts w:ascii="Garamond" w:hAnsi="Garamond"/>
          <w:sz w:val="24"/>
          <w:szCs w:val="24"/>
        </w:rPr>
        <w:t xml:space="preserve"> </w:t>
      </w:r>
    </w:p>
    <w:p w:rsidR="00461153" w:rsidRDefault="00461153" w:rsidP="00210592">
      <w:pPr>
        <w:pStyle w:val="NoSpacing"/>
        <w:spacing w:line="480" w:lineRule="auto"/>
        <w:rPr>
          <w:rFonts w:ascii="Garamond" w:hAnsi="Garamond"/>
          <w:sz w:val="24"/>
          <w:szCs w:val="24"/>
        </w:rPr>
      </w:pPr>
    </w:p>
    <w:p w:rsidR="00D57030" w:rsidRPr="00B85459" w:rsidRDefault="00D57030" w:rsidP="00210592">
      <w:pPr>
        <w:pStyle w:val="NoSpacing"/>
        <w:spacing w:line="480" w:lineRule="auto"/>
        <w:rPr>
          <w:rFonts w:ascii="Garamond" w:hAnsi="Garamond"/>
          <w:sz w:val="24"/>
          <w:szCs w:val="24"/>
        </w:rPr>
      </w:pPr>
      <w:r w:rsidRPr="00952A5A">
        <w:rPr>
          <w:rFonts w:ascii="Garamond" w:hAnsi="Garamond"/>
          <w:sz w:val="24"/>
          <w:szCs w:val="24"/>
        </w:rPr>
        <w:t xml:space="preserve">In </w:t>
      </w:r>
      <w:r w:rsidR="00461153" w:rsidRPr="00952A5A">
        <w:rPr>
          <w:rFonts w:ascii="Garamond" w:hAnsi="Garamond"/>
          <w:sz w:val="24"/>
          <w:szCs w:val="24"/>
        </w:rPr>
        <w:t>working on this building</w:t>
      </w:r>
      <w:r w:rsidRPr="00952A5A">
        <w:rPr>
          <w:rFonts w:ascii="Garamond" w:hAnsi="Garamond"/>
          <w:sz w:val="24"/>
          <w:szCs w:val="24"/>
        </w:rPr>
        <w:t>, George was certainly indebted to Lutyens, but he may have been responding to other influences too.</w:t>
      </w:r>
      <w:r w:rsidR="00AF0979" w:rsidRPr="00952A5A">
        <w:rPr>
          <w:rFonts w:ascii="Garamond" w:hAnsi="Garamond"/>
          <w:sz w:val="24"/>
          <w:szCs w:val="24"/>
        </w:rPr>
        <w:t xml:space="preserve"> </w:t>
      </w:r>
      <w:r w:rsidRPr="00952A5A">
        <w:rPr>
          <w:rFonts w:ascii="Garamond" w:hAnsi="Garamond"/>
          <w:sz w:val="24"/>
          <w:szCs w:val="24"/>
        </w:rPr>
        <w:t>One of these</w:t>
      </w:r>
      <w:r w:rsidRPr="00B85459">
        <w:rPr>
          <w:rFonts w:ascii="Garamond" w:hAnsi="Garamond"/>
          <w:sz w:val="24"/>
          <w:szCs w:val="24"/>
        </w:rPr>
        <w:t xml:space="preserve">, for example, could well have been </w:t>
      </w:r>
      <w:proofErr w:type="spellStart"/>
      <w:r w:rsidRPr="00B85459">
        <w:rPr>
          <w:rFonts w:ascii="Garamond" w:hAnsi="Garamond"/>
          <w:sz w:val="24"/>
          <w:szCs w:val="24"/>
        </w:rPr>
        <w:t>Shoosmith’s</w:t>
      </w:r>
      <w:proofErr w:type="spellEnd"/>
      <w:r w:rsidRPr="00B85459">
        <w:rPr>
          <w:rFonts w:ascii="Garamond" w:hAnsi="Garamond"/>
          <w:sz w:val="24"/>
          <w:szCs w:val="24"/>
        </w:rPr>
        <w:t xml:space="preserve"> St Martin’s Garrison Church, which was built around the same time, but there could have been others too, including some of the impressive </w:t>
      </w:r>
      <w:proofErr w:type="spellStart"/>
      <w:r w:rsidRPr="00B85459">
        <w:rPr>
          <w:rFonts w:ascii="Garamond" w:hAnsi="Garamond"/>
          <w:sz w:val="24"/>
          <w:szCs w:val="24"/>
        </w:rPr>
        <w:t>mausolea</w:t>
      </w:r>
      <w:proofErr w:type="spellEnd"/>
      <w:r w:rsidRPr="00B85459">
        <w:rPr>
          <w:rFonts w:ascii="Garamond" w:hAnsi="Garamond"/>
          <w:sz w:val="24"/>
          <w:szCs w:val="24"/>
        </w:rPr>
        <w:t xml:space="preserve"> belonging to Delhi’s Mughal heritage.</w:t>
      </w:r>
      <w:r w:rsidR="00C248AE" w:rsidRPr="00B85459">
        <w:rPr>
          <w:rFonts w:ascii="Garamond" w:hAnsi="Garamond"/>
          <w:sz w:val="24"/>
          <w:szCs w:val="24"/>
        </w:rPr>
        <w:t xml:space="preserve"> </w:t>
      </w:r>
      <w:r w:rsidRPr="00B85459">
        <w:rPr>
          <w:rFonts w:ascii="Garamond" w:hAnsi="Garamond"/>
          <w:sz w:val="24"/>
          <w:szCs w:val="24"/>
        </w:rPr>
        <w:t xml:space="preserve">In viewing Kashmir House from the south-west (see Fig. </w:t>
      </w:r>
      <w:r w:rsidRPr="00B85459">
        <w:rPr>
          <w:rFonts w:ascii="Garamond" w:hAnsi="Garamond"/>
          <w:b/>
          <w:sz w:val="24"/>
          <w:szCs w:val="24"/>
        </w:rPr>
        <w:t>10</w:t>
      </w:r>
      <w:r w:rsidRPr="00B85459">
        <w:rPr>
          <w:rFonts w:ascii="Garamond" w:hAnsi="Garamond"/>
          <w:sz w:val="24"/>
          <w:szCs w:val="24"/>
        </w:rPr>
        <w:t xml:space="preserve">), for example, its debt to the Tomb of </w:t>
      </w:r>
      <w:proofErr w:type="spellStart"/>
      <w:r w:rsidRPr="00B85459">
        <w:rPr>
          <w:rFonts w:ascii="Garamond" w:hAnsi="Garamond"/>
          <w:sz w:val="24"/>
          <w:szCs w:val="24"/>
        </w:rPr>
        <w:t>Humayun</w:t>
      </w:r>
      <w:proofErr w:type="spellEnd"/>
      <w:r w:rsidRPr="00B85459">
        <w:rPr>
          <w:rFonts w:ascii="Garamond" w:hAnsi="Garamond"/>
          <w:sz w:val="24"/>
          <w:szCs w:val="24"/>
        </w:rPr>
        <w:t xml:space="preserve"> (</w:t>
      </w:r>
      <w:r w:rsidRPr="00B85459">
        <w:rPr>
          <w:rFonts w:ascii="Garamond" w:hAnsi="Garamond"/>
          <w:i/>
          <w:sz w:val="24"/>
          <w:szCs w:val="24"/>
        </w:rPr>
        <w:t>c.</w:t>
      </w:r>
      <w:r w:rsidRPr="00B85459">
        <w:rPr>
          <w:rFonts w:ascii="Garamond" w:hAnsi="Garamond"/>
          <w:sz w:val="24"/>
          <w:szCs w:val="24"/>
        </w:rPr>
        <w:t xml:space="preserve"> 1570) is apparent in the bold massing</w:t>
      </w:r>
      <w:r w:rsidR="00695558" w:rsidRPr="00B85459">
        <w:rPr>
          <w:rFonts w:ascii="Garamond" w:hAnsi="Garamond"/>
          <w:sz w:val="24"/>
          <w:szCs w:val="24"/>
        </w:rPr>
        <w:t xml:space="preserve"> of its ground-floor loggias and first-floor bedrooms,</w:t>
      </w:r>
      <w:r w:rsidRPr="00B85459">
        <w:rPr>
          <w:rFonts w:ascii="Garamond" w:hAnsi="Garamond"/>
          <w:sz w:val="24"/>
          <w:szCs w:val="24"/>
        </w:rPr>
        <w:t xml:space="preserve"> and in the stepping back of the façades.</w:t>
      </w:r>
      <w:r w:rsidRPr="00B85459">
        <w:rPr>
          <w:rFonts w:ascii="Garamond" w:hAnsi="Garamond"/>
          <w:b/>
          <w:sz w:val="24"/>
          <w:szCs w:val="24"/>
        </w:rPr>
        <w:t xml:space="preserve"> </w:t>
      </w:r>
      <w:r w:rsidRPr="00B85459">
        <w:rPr>
          <w:rFonts w:ascii="Garamond" w:hAnsi="Garamond"/>
          <w:sz w:val="24"/>
          <w:szCs w:val="24"/>
        </w:rPr>
        <w:t>George may have also been influenced by Europe’s brick Expressionism, and buildings such as Willem</w:t>
      </w:r>
      <w:r w:rsidR="00217821">
        <w:rPr>
          <w:rFonts w:ascii="Garamond" w:hAnsi="Garamond"/>
          <w:sz w:val="24"/>
          <w:szCs w:val="24"/>
        </w:rPr>
        <w:t xml:space="preserve"> </w:t>
      </w:r>
      <w:proofErr w:type="spellStart"/>
      <w:r w:rsidRPr="00B85459">
        <w:rPr>
          <w:rFonts w:ascii="Garamond" w:hAnsi="Garamond"/>
          <w:sz w:val="24"/>
          <w:szCs w:val="24"/>
        </w:rPr>
        <w:t>Dudok’s</w:t>
      </w:r>
      <w:proofErr w:type="spellEnd"/>
      <w:r w:rsidRPr="00B85459">
        <w:rPr>
          <w:rFonts w:ascii="Garamond" w:hAnsi="Garamond"/>
          <w:sz w:val="24"/>
          <w:szCs w:val="24"/>
        </w:rPr>
        <w:t xml:space="preserve"> Town Hall at Hilversum in Holland (1924-31), which has a similarly bold and unadorned massing.</w:t>
      </w:r>
      <w:r w:rsidRPr="00B85459">
        <w:rPr>
          <w:rStyle w:val="EndnoteReference"/>
          <w:rFonts w:ascii="Garamond" w:hAnsi="Garamond"/>
          <w:sz w:val="24"/>
          <w:szCs w:val="24"/>
        </w:rPr>
        <w:endnoteReference w:id="66"/>
      </w:r>
      <w:r w:rsidRPr="00B85459">
        <w:rPr>
          <w:rFonts w:ascii="Garamond" w:hAnsi="Garamond"/>
          <w:sz w:val="24"/>
          <w:szCs w:val="24"/>
        </w:rPr>
        <w:t xml:space="preserve"> </w:t>
      </w:r>
      <w:proofErr w:type="spellStart"/>
      <w:r w:rsidRPr="00B85459">
        <w:rPr>
          <w:rFonts w:ascii="Garamond" w:hAnsi="Garamond"/>
          <w:sz w:val="24"/>
          <w:szCs w:val="24"/>
        </w:rPr>
        <w:t>Dudok</w:t>
      </w:r>
      <w:proofErr w:type="spellEnd"/>
      <w:r w:rsidRPr="00B85459">
        <w:rPr>
          <w:rFonts w:ascii="Garamond" w:hAnsi="Garamond"/>
          <w:sz w:val="24"/>
          <w:szCs w:val="24"/>
        </w:rPr>
        <w:t xml:space="preserve"> was also active in India in the 1930s, and so George could easily have known of his work. Other possible sources would include Josef Franke’s buildings in Gelsenkirchen, Germany</w:t>
      </w:r>
      <w:r w:rsidR="00695558" w:rsidRPr="00B85459">
        <w:rPr>
          <w:rFonts w:ascii="Garamond" w:hAnsi="Garamond"/>
          <w:sz w:val="24"/>
          <w:szCs w:val="24"/>
        </w:rPr>
        <w:t xml:space="preserve"> </w:t>
      </w:r>
      <w:r w:rsidRPr="00B85459">
        <w:rPr>
          <w:rFonts w:ascii="Garamond" w:hAnsi="Garamond"/>
          <w:sz w:val="24"/>
          <w:szCs w:val="24"/>
        </w:rPr>
        <w:t xml:space="preserve">(of which more later), and even publications such as Hugh </w:t>
      </w:r>
      <w:proofErr w:type="spellStart"/>
      <w:r w:rsidRPr="00B85459">
        <w:rPr>
          <w:rFonts w:ascii="Garamond" w:hAnsi="Garamond"/>
          <w:sz w:val="24"/>
          <w:szCs w:val="24"/>
        </w:rPr>
        <w:t>Ferriss’</w:t>
      </w:r>
      <w:r w:rsidR="00695558" w:rsidRPr="00B85459">
        <w:rPr>
          <w:rFonts w:ascii="Garamond" w:hAnsi="Garamond"/>
          <w:sz w:val="24"/>
          <w:szCs w:val="24"/>
        </w:rPr>
        <w:t>s</w:t>
      </w:r>
      <w:proofErr w:type="spellEnd"/>
      <w:r w:rsidRPr="00B85459">
        <w:rPr>
          <w:rFonts w:ascii="Garamond" w:hAnsi="Garamond"/>
          <w:sz w:val="24"/>
          <w:szCs w:val="24"/>
        </w:rPr>
        <w:t xml:space="preserve"> </w:t>
      </w:r>
      <w:r w:rsidRPr="00B85459">
        <w:rPr>
          <w:rFonts w:ascii="Garamond" w:hAnsi="Garamond"/>
          <w:i/>
          <w:sz w:val="24"/>
          <w:szCs w:val="24"/>
        </w:rPr>
        <w:t xml:space="preserve">The Metropolis of Tomorrow </w:t>
      </w:r>
      <w:r w:rsidRPr="00B85459">
        <w:rPr>
          <w:rFonts w:ascii="Garamond" w:hAnsi="Garamond"/>
          <w:sz w:val="24"/>
          <w:szCs w:val="24"/>
        </w:rPr>
        <w:t>(1929).</w:t>
      </w:r>
      <w:r w:rsidRPr="00B85459">
        <w:rPr>
          <w:rStyle w:val="EndnoteReference"/>
          <w:rFonts w:ascii="Garamond" w:hAnsi="Garamond"/>
          <w:sz w:val="24"/>
          <w:szCs w:val="24"/>
        </w:rPr>
        <w:endnoteReference w:id="67"/>
      </w:r>
      <w:r w:rsidRPr="00B85459">
        <w:rPr>
          <w:rFonts w:ascii="Garamond" w:hAnsi="Garamond"/>
          <w:sz w:val="24"/>
          <w:szCs w:val="24"/>
        </w:rPr>
        <w:t xml:space="preserve"> </w:t>
      </w:r>
      <w:r w:rsidR="00B4513A">
        <w:rPr>
          <w:rFonts w:ascii="Garamond" w:hAnsi="Garamond"/>
          <w:sz w:val="24"/>
          <w:szCs w:val="24"/>
        </w:rPr>
        <w:t>The</w:t>
      </w:r>
      <w:r w:rsidRPr="00B85459">
        <w:rPr>
          <w:rFonts w:ascii="Garamond" w:hAnsi="Garamond"/>
          <w:sz w:val="24"/>
          <w:szCs w:val="24"/>
        </w:rPr>
        <w:t xml:space="preserve"> illustrations </w:t>
      </w:r>
      <w:r w:rsidR="00B4513A">
        <w:rPr>
          <w:rFonts w:ascii="Garamond" w:hAnsi="Garamond"/>
          <w:sz w:val="24"/>
          <w:szCs w:val="24"/>
        </w:rPr>
        <w:t xml:space="preserve">by </w:t>
      </w:r>
      <w:proofErr w:type="spellStart"/>
      <w:r w:rsidR="00B4513A">
        <w:rPr>
          <w:rFonts w:ascii="Garamond" w:hAnsi="Garamond"/>
          <w:sz w:val="24"/>
          <w:szCs w:val="24"/>
        </w:rPr>
        <w:t>Ferriss</w:t>
      </w:r>
      <w:proofErr w:type="spellEnd"/>
      <w:r w:rsidR="00B4513A">
        <w:rPr>
          <w:rFonts w:ascii="Garamond" w:hAnsi="Garamond"/>
          <w:sz w:val="24"/>
          <w:szCs w:val="24"/>
        </w:rPr>
        <w:t xml:space="preserve"> </w:t>
      </w:r>
      <w:r w:rsidRPr="00B85459">
        <w:rPr>
          <w:rFonts w:ascii="Garamond" w:hAnsi="Garamond"/>
          <w:sz w:val="24"/>
          <w:szCs w:val="24"/>
        </w:rPr>
        <w:t>of ‘step-back buildings’, where simple rectangular plans rise to become increasingly complex elevations, are reminiscent both of Kashmir House and of George’s later project for St Thomas’s Church.</w:t>
      </w:r>
      <w:r w:rsidRPr="00B85459">
        <w:rPr>
          <w:rStyle w:val="EndnoteReference"/>
          <w:rFonts w:ascii="Garamond" w:hAnsi="Garamond"/>
          <w:sz w:val="24"/>
          <w:szCs w:val="24"/>
        </w:rPr>
        <w:endnoteReference w:id="68"/>
      </w:r>
    </w:p>
    <w:p w:rsidR="00D57030" w:rsidRPr="00B85459" w:rsidRDefault="00D57030" w:rsidP="00210592">
      <w:pPr>
        <w:pStyle w:val="NoSpacing"/>
        <w:spacing w:line="480" w:lineRule="auto"/>
        <w:rPr>
          <w:rFonts w:ascii="Garamond" w:hAnsi="Garamond"/>
          <w:sz w:val="24"/>
          <w:szCs w:val="24"/>
        </w:rPr>
      </w:pPr>
    </w:p>
    <w:p w:rsidR="00D57030" w:rsidRPr="00B85459" w:rsidRDefault="00D57030" w:rsidP="00FD18C7">
      <w:pPr>
        <w:pStyle w:val="NoSpacing"/>
        <w:spacing w:line="480" w:lineRule="auto"/>
        <w:rPr>
          <w:rFonts w:ascii="Garamond" w:hAnsi="Garamond"/>
          <w:sz w:val="24"/>
          <w:szCs w:val="24"/>
        </w:rPr>
      </w:pPr>
      <w:r w:rsidRPr="00B85459">
        <w:rPr>
          <w:rFonts w:ascii="Garamond" w:hAnsi="Garamond"/>
          <w:sz w:val="24"/>
          <w:szCs w:val="24"/>
        </w:rPr>
        <w:t xml:space="preserve">Subsequent schemes by George show his increasing willingness to ‘revise’ and advance the principles of Lutyens’s ‘Elemental Mode’. In Jodhpur he built the Law Courts, </w:t>
      </w:r>
      <w:proofErr w:type="spellStart"/>
      <w:r w:rsidRPr="00B85459">
        <w:rPr>
          <w:rFonts w:ascii="Garamond" w:hAnsi="Garamond"/>
          <w:sz w:val="24"/>
          <w:szCs w:val="24"/>
        </w:rPr>
        <w:t>Umaid</w:t>
      </w:r>
      <w:proofErr w:type="spellEnd"/>
      <w:r w:rsidRPr="00B85459">
        <w:rPr>
          <w:rFonts w:ascii="Garamond" w:hAnsi="Garamond"/>
          <w:sz w:val="24"/>
          <w:szCs w:val="24"/>
        </w:rPr>
        <w:t xml:space="preserve"> H</w:t>
      </w:r>
      <w:r w:rsidR="00952A5A">
        <w:rPr>
          <w:rFonts w:ascii="Garamond" w:hAnsi="Garamond"/>
          <w:sz w:val="24"/>
          <w:szCs w:val="24"/>
        </w:rPr>
        <w:t xml:space="preserve">ospital, and </w:t>
      </w:r>
      <w:proofErr w:type="spellStart"/>
      <w:r w:rsidR="00952A5A">
        <w:rPr>
          <w:rFonts w:ascii="Garamond" w:hAnsi="Garamond"/>
          <w:sz w:val="24"/>
          <w:szCs w:val="24"/>
        </w:rPr>
        <w:t>Umed</w:t>
      </w:r>
      <w:proofErr w:type="spellEnd"/>
      <w:r w:rsidR="00952A5A">
        <w:rPr>
          <w:rFonts w:ascii="Garamond" w:hAnsi="Garamond"/>
          <w:sz w:val="24"/>
          <w:szCs w:val="24"/>
        </w:rPr>
        <w:t xml:space="preserve"> Club</w:t>
      </w:r>
      <w:r w:rsidRPr="00B85459">
        <w:rPr>
          <w:rFonts w:ascii="Garamond" w:hAnsi="Garamond"/>
          <w:sz w:val="24"/>
          <w:szCs w:val="24"/>
        </w:rPr>
        <w:t xml:space="preserve">, all </w:t>
      </w:r>
      <w:r w:rsidRPr="00952A5A">
        <w:rPr>
          <w:rFonts w:ascii="Garamond" w:hAnsi="Garamond"/>
          <w:sz w:val="24"/>
          <w:szCs w:val="24"/>
        </w:rPr>
        <w:t>probably of the mid</w:t>
      </w:r>
      <w:r w:rsidR="000C06CB" w:rsidRPr="00952A5A">
        <w:rPr>
          <w:rFonts w:ascii="Garamond" w:hAnsi="Garamond"/>
          <w:sz w:val="24"/>
          <w:szCs w:val="24"/>
        </w:rPr>
        <w:t>-to-</w:t>
      </w:r>
      <w:r w:rsidRPr="00952A5A">
        <w:rPr>
          <w:rFonts w:ascii="Garamond" w:hAnsi="Garamond"/>
          <w:sz w:val="24"/>
          <w:szCs w:val="24"/>
        </w:rPr>
        <w:t xml:space="preserve">late-1930s, to judge from their similarity with George’s best known building, </w:t>
      </w:r>
      <w:r w:rsidR="000C06CB" w:rsidRPr="00952A5A">
        <w:rPr>
          <w:rFonts w:ascii="Garamond" w:hAnsi="Garamond"/>
          <w:sz w:val="24"/>
          <w:szCs w:val="24"/>
        </w:rPr>
        <w:t xml:space="preserve">his </w:t>
      </w:r>
      <w:r w:rsidRPr="00952A5A">
        <w:rPr>
          <w:rFonts w:ascii="Garamond" w:hAnsi="Garamond"/>
          <w:sz w:val="24"/>
          <w:szCs w:val="24"/>
        </w:rPr>
        <w:t>St Stephen’s</w:t>
      </w:r>
      <w:r w:rsidR="000C06CB" w:rsidRPr="00952A5A">
        <w:rPr>
          <w:rFonts w:ascii="Garamond" w:hAnsi="Garamond"/>
          <w:sz w:val="24"/>
          <w:szCs w:val="24"/>
        </w:rPr>
        <w:t xml:space="preserve"> College</w:t>
      </w:r>
      <w:r w:rsidRPr="00952A5A">
        <w:rPr>
          <w:rFonts w:ascii="Garamond" w:hAnsi="Garamond"/>
          <w:sz w:val="24"/>
          <w:szCs w:val="24"/>
        </w:rPr>
        <w:t xml:space="preserve"> in Delhi</w:t>
      </w:r>
      <w:r w:rsidRPr="00B85459">
        <w:rPr>
          <w:rFonts w:ascii="Garamond" w:hAnsi="Garamond"/>
          <w:sz w:val="24"/>
          <w:szCs w:val="24"/>
        </w:rPr>
        <w:t xml:space="preserve"> (to be discussed shortly).</w:t>
      </w:r>
      <w:r w:rsidRPr="00B85459">
        <w:rPr>
          <w:rStyle w:val="EndnoteReference"/>
          <w:rFonts w:ascii="Garamond" w:hAnsi="Garamond"/>
          <w:sz w:val="24"/>
          <w:szCs w:val="24"/>
        </w:rPr>
        <w:endnoteReference w:id="69"/>
      </w:r>
      <w:r w:rsidRPr="00B85459">
        <w:rPr>
          <w:rFonts w:ascii="Garamond" w:hAnsi="Garamond"/>
          <w:sz w:val="24"/>
          <w:szCs w:val="24"/>
        </w:rPr>
        <w:t xml:space="preserve"> The Law Courts and Hospital (Fig. </w:t>
      </w:r>
      <w:r w:rsidRPr="00B85459">
        <w:rPr>
          <w:rFonts w:ascii="Garamond" w:hAnsi="Garamond"/>
          <w:b/>
          <w:sz w:val="24"/>
          <w:szCs w:val="24"/>
        </w:rPr>
        <w:t>11</w:t>
      </w:r>
      <w:r w:rsidRPr="00B85459">
        <w:rPr>
          <w:rFonts w:ascii="Garamond" w:hAnsi="Garamond"/>
          <w:sz w:val="24"/>
          <w:szCs w:val="24"/>
        </w:rPr>
        <w:t>)</w:t>
      </w:r>
      <w:r w:rsidR="00217821">
        <w:rPr>
          <w:rFonts w:ascii="Garamond" w:hAnsi="Garamond"/>
          <w:sz w:val="24"/>
          <w:szCs w:val="24"/>
        </w:rPr>
        <w:t xml:space="preserve"> are</w:t>
      </w:r>
      <w:r w:rsidRPr="00B85459">
        <w:rPr>
          <w:rFonts w:ascii="Garamond" w:hAnsi="Garamond"/>
          <w:sz w:val="24"/>
          <w:szCs w:val="24"/>
        </w:rPr>
        <w:t xml:space="preserve"> </w:t>
      </w:r>
      <w:r w:rsidR="000C06CB">
        <w:rPr>
          <w:rFonts w:ascii="Garamond" w:hAnsi="Garamond"/>
          <w:sz w:val="24"/>
          <w:szCs w:val="24"/>
        </w:rPr>
        <w:t>built from two types of locally-</w:t>
      </w:r>
      <w:r w:rsidRPr="00B85459">
        <w:rPr>
          <w:rFonts w:ascii="Garamond" w:hAnsi="Garamond"/>
          <w:sz w:val="24"/>
          <w:szCs w:val="24"/>
        </w:rPr>
        <w:t>sourced st</w:t>
      </w:r>
      <w:r w:rsidR="00A84113">
        <w:rPr>
          <w:rFonts w:ascii="Garamond" w:hAnsi="Garamond"/>
          <w:sz w:val="24"/>
          <w:szCs w:val="24"/>
        </w:rPr>
        <w:t xml:space="preserve">ones, basalt and </w:t>
      </w:r>
      <w:r w:rsidR="00A84113">
        <w:rPr>
          <w:rFonts w:ascii="Garamond" w:hAnsi="Garamond"/>
          <w:sz w:val="24"/>
          <w:szCs w:val="24"/>
        </w:rPr>
        <w:lastRenderedPageBreak/>
        <w:t>sandstone</w:t>
      </w:r>
      <w:r w:rsidR="000C06CB">
        <w:rPr>
          <w:rFonts w:ascii="Garamond" w:hAnsi="Garamond"/>
          <w:sz w:val="24"/>
          <w:szCs w:val="24"/>
        </w:rPr>
        <w:t>, whilst</w:t>
      </w:r>
      <w:r w:rsidR="00A84113">
        <w:rPr>
          <w:rFonts w:ascii="Garamond" w:hAnsi="Garamond"/>
          <w:sz w:val="24"/>
          <w:szCs w:val="24"/>
        </w:rPr>
        <w:t xml:space="preserve"> </w:t>
      </w:r>
      <w:r w:rsidRPr="00B85459">
        <w:rPr>
          <w:rFonts w:ascii="Garamond" w:hAnsi="Garamond"/>
          <w:sz w:val="24"/>
          <w:szCs w:val="24"/>
        </w:rPr>
        <w:t xml:space="preserve">the use of </w:t>
      </w:r>
      <w:r w:rsidRPr="00B85459">
        <w:rPr>
          <w:rFonts w:ascii="Garamond" w:hAnsi="Garamond"/>
          <w:i/>
          <w:sz w:val="24"/>
          <w:szCs w:val="24"/>
        </w:rPr>
        <w:t xml:space="preserve">chattris </w:t>
      </w:r>
      <w:r w:rsidR="00A84113">
        <w:rPr>
          <w:rFonts w:ascii="Garamond" w:hAnsi="Garamond"/>
          <w:sz w:val="24"/>
          <w:szCs w:val="24"/>
        </w:rPr>
        <w:t>and bracketed arches is</w:t>
      </w:r>
      <w:r w:rsidR="000C06CB">
        <w:rPr>
          <w:rFonts w:ascii="Garamond" w:hAnsi="Garamond"/>
          <w:sz w:val="24"/>
          <w:szCs w:val="24"/>
        </w:rPr>
        <w:t xml:space="preserve"> particularly </w:t>
      </w:r>
      <w:r w:rsidRPr="00B85459">
        <w:rPr>
          <w:rFonts w:ascii="Garamond" w:hAnsi="Garamond"/>
          <w:sz w:val="24"/>
          <w:szCs w:val="24"/>
        </w:rPr>
        <w:t xml:space="preserve">appropriate in Jodhpur, since the city is located in Rajasthan, the heart of Mughal India. Apart from the </w:t>
      </w:r>
      <w:proofErr w:type="spellStart"/>
      <w:r w:rsidRPr="00B85459">
        <w:rPr>
          <w:rFonts w:ascii="Garamond" w:hAnsi="Garamond"/>
          <w:sz w:val="24"/>
          <w:szCs w:val="24"/>
        </w:rPr>
        <w:t>Lutyensque</w:t>
      </w:r>
      <w:proofErr w:type="spellEnd"/>
      <w:r w:rsidRPr="00B85459">
        <w:rPr>
          <w:rFonts w:ascii="Garamond" w:hAnsi="Garamond"/>
          <w:sz w:val="24"/>
          <w:szCs w:val="24"/>
        </w:rPr>
        <w:t xml:space="preserve"> geometrical massing of forms, which</w:t>
      </w:r>
      <w:r w:rsidR="006564C4" w:rsidRPr="00B85459">
        <w:rPr>
          <w:rFonts w:ascii="Garamond" w:hAnsi="Garamond"/>
          <w:sz w:val="24"/>
          <w:szCs w:val="24"/>
        </w:rPr>
        <w:t xml:space="preserve"> so define these buildings, one </w:t>
      </w:r>
      <w:r w:rsidR="002F7F0C" w:rsidRPr="00B85459">
        <w:rPr>
          <w:rFonts w:ascii="Garamond" w:hAnsi="Garamond"/>
          <w:sz w:val="24"/>
          <w:szCs w:val="24"/>
        </w:rPr>
        <w:t xml:space="preserve">other </w:t>
      </w:r>
      <w:r w:rsidR="006564C4" w:rsidRPr="00B85459">
        <w:rPr>
          <w:rFonts w:ascii="Garamond" w:hAnsi="Garamond"/>
          <w:sz w:val="24"/>
          <w:szCs w:val="24"/>
        </w:rPr>
        <w:t>feature is</w:t>
      </w:r>
      <w:r w:rsidRPr="00B85459">
        <w:rPr>
          <w:rFonts w:ascii="Garamond" w:hAnsi="Garamond"/>
          <w:sz w:val="24"/>
          <w:szCs w:val="24"/>
        </w:rPr>
        <w:t xml:space="preserve"> worthy of special not</w:t>
      </w:r>
      <w:r w:rsidR="006564C4" w:rsidRPr="00B85459">
        <w:rPr>
          <w:rFonts w:ascii="Garamond" w:hAnsi="Garamond"/>
          <w:sz w:val="24"/>
          <w:szCs w:val="24"/>
        </w:rPr>
        <w:t xml:space="preserve">e. This </w:t>
      </w:r>
      <w:r w:rsidRPr="00B85459">
        <w:rPr>
          <w:rFonts w:ascii="Garamond" w:hAnsi="Garamond"/>
          <w:sz w:val="24"/>
          <w:szCs w:val="24"/>
        </w:rPr>
        <w:t>is the use again of the circl</w:t>
      </w:r>
      <w:r w:rsidR="002F7F0C" w:rsidRPr="00B85459">
        <w:rPr>
          <w:rFonts w:ascii="Garamond" w:hAnsi="Garamond"/>
          <w:sz w:val="24"/>
          <w:szCs w:val="24"/>
        </w:rPr>
        <w:t xml:space="preserve">e motif, most strikingly on the </w:t>
      </w:r>
      <w:r w:rsidR="000C06CB" w:rsidRPr="00B85459">
        <w:rPr>
          <w:rFonts w:ascii="Garamond" w:hAnsi="Garamond"/>
          <w:sz w:val="24"/>
          <w:szCs w:val="24"/>
        </w:rPr>
        <w:t>Hospital</w:t>
      </w:r>
      <w:r w:rsidR="000C06CB">
        <w:rPr>
          <w:rFonts w:ascii="Garamond" w:hAnsi="Garamond"/>
          <w:sz w:val="24"/>
          <w:szCs w:val="24"/>
        </w:rPr>
        <w:t>’s</w:t>
      </w:r>
      <w:r w:rsidR="000C06CB" w:rsidRPr="00B85459">
        <w:rPr>
          <w:rFonts w:ascii="Garamond" w:hAnsi="Garamond"/>
          <w:sz w:val="24"/>
          <w:szCs w:val="24"/>
        </w:rPr>
        <w:t xml:space="preserve"> </w:t>
      </w:r>
      <w:r w:rsidR="002F7F0C" w:rsidRPr="00B85459">
        <w:rPr>
          <w:rFonts w:ascii="Garamond" w:hAnsi="Garamond"/>
          <w:sz w:val="24"/>
          <w:szCs w:val="24"/>
        </w:rPr>
        <w:t>carriage porc</w:t>
      </w:r>
      <w:r w:rsidR="000C06CB">
        <w:rPr>
          <w:rFonts w:ascii="Garamond" w:hAnsi="Garamond"/>
          <w:sz w:val="24"/>
          <w:szCs w:val="24"/>
        </w:rPr>
        <w:t>h and</w:t>
      </w:r>
      <w:r w:rsidR="006564C4" w:rsidRPr="00B85459">
        <w:rPr>
          <w:rFonts w:ascii="Garamond" w:hAnsi="Garamond"/>
          <w:sz w:val="24"/>
          <w:szCs w:val="24"/>
        </w:rPr>
        <w:t xml:space="preserve"> George may have been aware of the use of this feature</w:t>
      </w:r>
      <w:r w:rsidRPr="00B85459">
        <w:rPr>
          <w:rFonts w:ascii="Garamond" w:hAnsi="Garamond"/>
          <w:sz w:val="24"/>
          <w:szCs w:val="24"/>
        </w:rPr>
        <w:t xml:space="preserve"> in ancient Indian architecture, such as </w:t>
      </w:r>
      <w:r w:rsidR="006564C4" w:rsidRPr="00B85459">
        <w:rPr>
          <w:rFonts w:ascii="Garamond" w:hAnsi="Garamond"/>
          <w:sz w:val="24"/>
          <w:szCs w:val="24"/>
        </w:rPr>
        <w:t xml:space="preserve">at </w:t>
      </w:r>
      <w:r w:rsidRPr="00B85459">
        <w:rPr>
          <w:rFonts w:ascii="Garamond" w:hAnsi="Garamond"/>
          <w:sz w:val="24"/>
          <w:szCs w:val="24"/>
        </w:rPr>
        <w:t xml:space="preserve">the seventh-century Hindu temple at </w:t>
      </w:r>
      <w:proofErr w:type="spellStart"/>
      <w:r w:rsidRPr="00B85459">
        <w:rPr>
          <w:rFonts w:ascii="Garamond" w:hAnsi="Garamond"/>
          <w:sz w:val="24"/>
          <w:szCs w:val="24"/>
        </w:rPr>
        <w:t>Aihole</w:t>
      </w:r>
      <w:proofErr w:type="spellEnd"/>
      <w:r w:rsidRPr="00B85459">
        <w:rPr>
          <w:rFonts w:ascii="Garamond" w:hAnsi="Garamond"/>
          <w:sz w:val="24"/>
          <w:szCs w:val="24"/>
        </w:rPr>
        <w:t>, Karnataka.</w:t>
      </w:r>
      <w:r w:rsidRPr="00B85459">
        <w:rPr>
          <w:rStyle w:val="EndnoteReference"/>
          <w:rFonts w:ascii="Garamond" w:hAnsi="Garamond"/>
          <w:sz w:val="24"/>
          <w:szCs w:val="24"/>
        </w:rPr>
        <w:endnoteReference w:id="70"/>
      </w:r>
    </w:p>
    <w:p w:rsidR="00D57030" w:rsidRPr="00B85459" w:rsidRDefault="00D57030" w:rsidP="00433CEB">
      <w:pPr>
        <w:pStyle w:val="NoSpacing"/>
        <w:spacing w:line="480" w:lineRule="auto"/>
        <w:rPr>
          <w:rFonts w:ascii="Garamond" w:hAnsi="Garamond"/>
          <w:sz w:val="24"/>
          <w:szCs w:val="24"/>
        </w:rPr>
      </w:pPr>
    </w:p>
    <w:p w:rsidR="00D57030" w:rsidRPr="00B85459" w:rsidRDefault="00D57030" w:rsidP="00433CEB">
      <w:pPr>
        <w:pStyle w:val="NoSpacing"/>
        <w:spacing w:line="480" w:lineRule="auto"/>
        <w:rPr>
          <w:rFonts w:ascii="Garamond" w:hAnsi="Garamond"/>
          <w:sz w:val="24"/>
          <w:szCs w:val="24"/>
        </w:rPr>
      </w:pPr>
      <w:r w:rsidRPr="00B85459">
        <w:rPr>
          <w:rFonts w:ascii="Garamond" w:hAnsi="Garamond"/>
          <w:sz w:val="24"/>
          <w:szCs w:val="24"/>
        </w:rPr>
        <w:t xml:space="preserve">George set the tone for St </w:t>
      </w:r>
      <w:r w:rsidRPr="00952A5A">
        <w:rPr>
          <w:rFonts w:ascii="Garamond" w:hAnsi="Garamond"/>
          <w:sz w:val="24"/>
          <w:szCs w:val="24"/>
        </w:rPr>
        <w:t xml:space="preserve">Stephen’s </w:t>
      </w:r>
      <w:r w:rsidR="00A84113" w:rsidRPr="00952A5A">
        <w:rPr>
          <w:rFonts w:ascii="Garamond" w:hAnsi="Garamond"/>
          <w:sz w:val="24"/>
          <w:szCs w:val="24"/>
        </w:rPr>
        <w:t xml:space="preserve">College </w:t>
      </w:r>
      <w:r w:rsidRPr="00952A5A">
        <w:rPr>
          <w:rFonts w:ascii="Garamond" w:hAnsi="Garamond"/>
          <w:sz w:val="24"/>
          <w:szCs w:val="24"/>
        </w:rPr>
        <w:t>in his St Thomas’s Church</w:t>
      </w:r>
      <w:r w:rsidR="00B4513A" w:rsidRPr="00952A5A">
        <w:rPr>
          <w:rFonts w:ascii="Garamond" w:hAnsi="Garamond"/>
          <w:sz w:val="24"/>
          <w:szCs w:val="24"/>
        </w:rPr>
        <w:t xml:space="preserve"> </w:t>
      </w:r>
      <w:r w:rsidR="00E33181" w:rsidRPr="00952A5A">
        <w:rPr>
          <w:rFonts w:ascii="Garamond" w:hAnsi="Garamond"/>
          <w:sz w:val="24"/>
          <w:szCs w:val="24"/>
        </w:rPr>
        <w:t xml:space="preserve">in the Delhi suburb of </w:t>
      </w:r>
      <w:proofErr w:type="spellStart"/>
      <w:r w:rsidR="00E33181" w:rsidRPr="00952A5A">
        <w:rPr>
          <w:rFonts w:ascii="Garamond" w:hAnsi="Garamond"/>
          <w:sz w:val="24"/>
          <w:szCs w:val="24"/>
        </w:rPr>
        <w:t>Paranganj</w:t>
      </w:r>
      <w:proofErr w:type="spellEnd"/>
      <w:r w:rsidRPr="00952A5A">
        <w:rPr>
          <w:rFonts w:ascii="Garamond" w:hAnsi="Garamond"/>
          <w:sz w:val="24"/>
          <w:szCs w:val="24"/>
        </w:rPr>
        <w:t xml:space="preserve"> (1929-32).</w:t>
      </w:r>
      <w:r w:rsidRPr="00952A5A">
        <w:rPr>
          <w:rStyle w:val="EndnoteReference"/>
          <w:rFonts w:ascii="Garamond" w:hAnsi="Garamond"/>
          <w:sz w:val="24"/>
          <w:szCs w:val="24"/>
        </w:rPr>
        <w:endnoteReference w:id="71"/>
      </w:r>
      <w:r w:rsidRPr="00952A5A">
        <w:rPr>
          <w:rFonts w:ascii="Garamond" w:hAnsi="Garamond"/>
          <w:sz w:val="24"/>
          <w:szCs w:val="24"/>
        </w:rPr>
        <w:t xml:space="preserve"> It dates from the year after</w:t>
      </w:r>
      <w:r w:rsidRPr="00B85459">
        <w:rPr>
          <w:rFonts w:ascii="Garamond" w:hAnsi="Garamond"/>
          <w:sz w:val="24"/>
          <w:szCs w:val="24"/>
        </w:rPr>
        <w:t xml:space="preserve"> Shoosmith had designed St Martin’s, one of the great architectural triumphs of its time.</w:t>
      </w:r>
      <w:r w:rsidRPr="00B85459">
        <w:rPr>
          <w:rStyle w:val="EndnoteReference"/>
          <w:rFonts w:ascii="Garamond" w:hAnsi="Garamond"/>
          <w:sz w:val="24"/>
          <w:szCs w:val="24"/>
        </w:rPr>
        <w:endnoteReference w:id="72"/>
      </w:r>
      <w:r w:rsidRPr="00B85459">
        <w:rPr>
          <w:rFonts w:ascii="Garamond" w:hAnsi="Garamond"/>
          <w:sz w:val="24"/>
          <w:szCs w:val="24"/>
        </w:rPr>
        <w:t xml:space="preserve"> It rather fittingly take up </w:t>
      </w:r>
      <w:proofErr w:type="spellStart"/>
      <w:r w:rsidRPr="00B85459">
        <w:rPr>
          <w:rFonts w:ascii="Garamond" w:hAnsi="Garamond"/>
          <w:sz w:val="24"/>
          <w:szCs w:val="24"/>
        </w:rPr>
        <w:t>Shoosmith</w:t>
      </w:r>
      <w:r w:rsidR="00E33181">
        <w:rPr>
          <w:rFonts w:ascii="Garamond" w:hAnsi="Garamond"/>
          <w:sz w:val="24"/>
          <w:szCs w:val="24"/>
        </w:rPr>
        <w:t>’</w:t>
      </w:r>
      <w:r w:rsidRPr="00B85459">
        <w:rPr>
          <w:rFonts w:ascii="Garamond" w:hAnsi="Garamond"/>
          <w:sz w:val="24"/>
          <w:szCs w:val="24"/>
        </w:rPr>
        <w:t>s</w:t>
      </w:r>
      <w:proofErr w:type="spellEnd"/>
      <w:r w:rsidR="006564C4" w:rsidRPr="00B85459">
        <w:rPr>
          <w:rFonts w:ascii="Garamond" w:hAnsi="Garamond"/>
          <w:sz w:val="24"/>
          <w:szCs w:val="24"/>
        </w:rPr>
        <w:t xml:space="preserve"> </w:t>
      </w:r>
      <w:r w:rsidRPr="00B85459">
        <w:rPr>
          <w:rFonts w:ascii="Garamond" w:hAnsi="Garamond"/>
          <w:sz w:val="24"/>
          <w:szCs w:val="24"/>
        </w:rPr>
        <w:t>abstract aesthetic, since St Thomas’s was a low-budget church intended for the use of Indian workmen.</w:t>
      </w:r>
      <w:r w:rsidRPr="00B85459">
        <w:rPr>
          <w:rStyle w:val="EndnoteReference"/>
          <w:rFonts w:ascii="Garamond" w:hAnsi="Garamond"/>
          <w:sz w:val="24"/>
          <w:szCs w:val="24"/>
        </w:rPr>
        <w:endnoteReference w:id="73"/>
      </w:r>
      <w:r w:rsidRPr="00B85459">
        <w:rPr>
          <w:rFonts w:ascii="Garamond" w:hAnsi="Garamond"/>
          <w:sz w:val="24"/>
          <w:szCs w:val="24"/>
        </w:rPr>
        <w:t xml:space="preserve"> It is built entirely of brick, with the exception, as at St Stephen’s</w:t>
      </w:r>
      <w:r w:rsidR="006564C4" w:rsidRPr="00B85459">
        <w:rPr>
          <w:rFonts w:ascii="Garamond" w:hAnsi="Garamond"/>
          <w:sz w:val="24"/>
          <w:szCs w:val="24"/>
        </w:rPr>
        <w:t>,</w:t>
      </w:r>
      <w:r w:rsidRPr="00B85459">
        <w:rPr>
          <w:rFonts w:ascii="Garamond" w:hAnsi="Garamond"/>
          <w:sz w:val="24"/>
          <w:szCs w:val="24"/>
        </w:rPr>
        <w:t xml:space="preserve"> of a substantial plinth, which is </w:t>
      </w:r>
      <w:r w:rsidR="000C06CB">
        <w:rPr>
          <w:rFonts w:ascii="Garamond" w:hAnsi="Garamond"/>
          <w:sz w:val="24"/>
          <w:szCs w:val="24"/>
        </w:rPr>
        <w:t xml:space="preserve">fashioned from </w:t>
      </w:r>
      <w:r w:rsidRPr="00B85459">
        <w:rPr>
          <w:rFonts w:ascii="Garamond" w:hAnsi="Garamond"/>
          <w:sz w:val="24"/>
          <w:szCs w:val="24"/>
        </w:rPr>
        <w:t xml:space="preserve">an elegant Delhi </w:t>
      </w:r>
      <w:r w:rsidRPr="00952A5A">
        <w:rPr>
          <w:rFonts w:ascii="Garamond" w:hAnsi="Garamond"/>
          <w:sz w:val="24"/>
          <w:szCs w:val="24"/>
        </w:rPr>
        <w:t xml:space="preserve">quartzite (Fig. </w:t>
      </w:r>
      <w:r w:rsidRPr="00952A5A">
        <w:rPr>
          <w:rFonts w:ascii="Garamond" w:hAnsi="Garamond"/>
          <w:b/>
          <w:sz w:val="24"/>
          <w:szCs w:val="24"/>
        </w:rPr>
        <w:t>12</w:t>
      </w:r>
      <w:r w:rsidRPr="00952A5A">
        <w:rPr>
          <w:rFonts w:ascii="Garamond" w:hAnsi="Garamond"/>
          <w:sz w:val="24"/>
          <w:szCs w:val="24"/>
        </w:rPr>
        <w:t>).</w:t>
      </w:r>
      <w:r w:rsidR="00AF0979" w:rsidRPr="00952A5A">
        <w:rPr>
          <w:rFonts w:ascii="Garamond" w:hAnsi="Garamond"/>
          <w:sz w:val="24"/>
          <w:szCs w:val="24"/>
        </w:rPr>
        <w:t xml:space="preserve"> </w:t>
      </w:r>
      <w:r w:rsidRPr="00952A5A">
        <w:rPr>
          <w:rFonts w:ascii="Garamond" w:hAnsi="Garamond"/>
          <w:sz w:val="24"/>
          <w:szCs w:val="24"/>
        </w:rPr>
        <w:t xml:space="preserve">This was a small but noteworthy difference from </w:t>
      </w:r>
      <w:proofErr w:type="spellStart"/>
      <w:r w:rsidRPr="00952A5A">
        <w:rPr>
          <w:rFonts w:ascii="Garamond" w:hAnsi="Garamond"/>
          <w:sz w:val="24"/>
          <w:szCs w:val="24"/>
        </w:rPr>
        <w:t>Shoosmith’s</w:t>
      </w:r>
      <w:proofErr w:type="spellEnd"/>
      <w:r w:rsidRPr="00952A5A">
        <w:rPr>
          <w:rFonts w:ascii="Garamond" w:hAnsi="Garamond"/>
          <w:sz w:val="24"/>
          <w:szCs w:val="24"/>
        </w:rPr>
        <w:t xml:space="preserve"> building, </w:t>
      </w:r>
      <w:r w:rsidR="000C06CB" w:rsidRPr="00952A5A">
        <w:rPr>
          <w:rFonts w:ascii="Garamond" w:hAnsi="Garamond"/>
          <w:sz w:val="24"/>
          <w:szCs w:val="24"/>
        </w:rPr>
        <w:t>and</w:t>
      </w:r>
      <w:r w:rsidRPr="00952A5A">
        <w:rPr>
          <w:rFonts w:ascii="Garamond" w:hAnsi="Garamond"/>
          <w:sz w:val="24"/>
          <w:szCs w:val="24"/>
        </w:rPr>
        <w:t xml:space="preserve"> George had </w:t>
      </w:r>
      <w:r w:rsidR="000C06CB" w:rsidRPr="00952A5A">
        <w:rPr>
          <w:rFonts w:ascii="Garamond" w:hAnsi="Garamond"/>
          <w:sz w:val="24"/>
          <w:szCs w:val="24"/>
        </w:rPr>
        <w:t xml:space="preserve">probably </w:t>
      </w:r>
      <w:r w:rsidRPr="00952A5A">
        <w:rPr>
          <w:rFonts w:ascii="Garamond" w:hAnsi="Garamond"/>
          <w:sz w:val="24"/>
          <w:szCs w:val="24"/>
        </w:rPr>
        <w:t>realized that the annual monsoon rains would splash salts against low courses of brickwork and caus</w:t>
      </w:r>
      <w:r w:rsidR="006564C4" w:rsidRPr="00952A5A">
        <w:rPr>
          <w:rFonts w:ascii="Garamond" w:hAnsi="Garamond"/>
          <w:sz w:val="24"/>
          <w:szCs w:val="24"/>
        </w:rPr>
        <w:t>e</w:t>
      </w:r>
      <w:r w:rsidRPr="00952A5A">
        <w:rPr>
          <w:rFonts w:ascii="Garamond" w:hAnsi="Garamond"/>
          <w:sz w:val="24"/>
          <w:szCs w:val="24"/>
        </w:rPr>
        <w:t xml:space="preserve"> it to decay</w:t>
      </w:r>
      <w:r w:rsidRPr="00B85459">
        <w:rPr>
          <w:rFonts w:ascii="Garamond" w:hAnsi="Garamond"/>
          <w:sz w:val="24"/>
          <w:szCs w:val="24"/>
        </w:rPr>
        <w:t xml:space="preserve"> rapidly, and that local quartzite was the ideal solution. The façade is punctuated with stepped entrance portals</w:t>
      </w:r>
      <w:r w:rsidR="009C4925" w:rsidRPr="00B85459">
        <w:rPr>
          <w:rFonts w:ascii="Garamond" w:hAnsi="Garamond"/>
          <w:sz w:val="24"/>
          <w:szCs w:val="24"/>
        </w:rPr>
        <w:t xml:space="preserve"> </w:t>
      </w:r>
      <w:r w:rsidRPr="00B85459">
        <w:rPr>
          <w:rFonts w:ascii="Garamond" w:hAnsi="Garamond"/>
          <w:sz w:val="24"/>
          <w:szCs w:val="24"/>
        </w:rPr>
        <w:t>and blind arches in the upper reaches, and with a bold side-tower and prominent water chutes that cast long shadows on the brickwork. Unfortunately, and for unknown reasons, the building has fared poorly since co</w:t>
      </w:r>
      <w:r w:rsidR="00952A5A">
        <w:rPr>
          <w:rFonts w:ascii="Garamond" w:hAnsi="Garamond"/>
          <w:sz w:val="24"/>
          <w:szCs w:val="24"/>
        </w:rPr>
        <w:t>nstruction. Th</w:t>
      </w:r>
      <w:r w:rsidRPr="00B85459">
        <w:rPr>
          <w:rFonts w:ascii="Garamond" w:hAnsi="Garamond"/>
          <w:sz w:val="24"/>
          <w:szCs w:val="24"/>
        </w:rPr>
        <w:t xml:space="preserve">e tower has since been dramatically </w:t>
      </w:r>
      <w:r w:rsidR="00952A5A">
        <w:rPr>
          <w:rFonts w:ascii="Garamond" w:hAnsi="Garamond"/>
          <w:sz w:val="24"/>
          <w:szCs w:val="24"/>
        </w:rPr>
        <w:t>shortened</w:t>
      </w:r>
      <w:r w:rsidRPr="00B85459">
        <w:rPr>
          <w:rFonts w:ascii="Garamond" w:hAnsi="Garamond"/>
          <w:sz w:val="24"/>
          <w:szCs w:val="24"/>
        </w:rPr>
        <w:t xml:space="preserve"> and the nave walls broken up by rather unfortunate brick buttresses that were perhaps needed to counteract the weight of the main brick vault. The interior has survived better in its original condition</w:t>
      </w:r>
      <w:r w:rsidR="009C4925" w:rsidRPr="00B85459">
        <w:rPr>
          <w:rFonts w:ascii="Garamond" w:hAnsi="Garamond"/>
          <w:sz w:val="24"/>
          <w:szCs w:val="24"/>
        </w:rPr>
        <w:t xml:space="preserve">. </w:t>
      </w:r>
      <w:r w:rsidRPr="00B85459">
        <w:rPr>
          <w:rFonts w:ascii="Garamond" w:hAnsi="Garamond"/>
          <w:sz w:val="24"/>
          <w:szCs w:val="24"/>
        </w:rPr>
        <w:t xml:space="preserve">As Robert Grant Irving enthusiastically </w:t>
      </w:r>
      <w:r w:rsidRPr="00952A5A">
        <w:rPr>
          <w:rFonts w:ascii="Garamond" w:hAnsi="Garamond"/>
          <w:sz w:val="24"/>
          <w:szCs w:val="24"/>
        </w:rPr>
        <w:t xml:space="preserve">observed, ‘no source of light was visible when looking up the nave’ because the small windows </w:t>
      </w:r>
      <w:r w:rsidR="00E33181" w:rsidRPr="00952A5A">
        <w:rPr>
          <w:rFonts w:ascii="Garamond" w:hAnsi="Garamond"/>
          <w:sz w:val="24"/>
          <w:szCs w:val="24"/>
        </w:rPr>
        <w:t xml:space="preserve">which are recessed </w:t>
      </w:r>
      <w:r w:rsidRPr="00952A5A">
        <w:rPr>
          <w:rFonts w:ascii="Garamond" w:hAnsi="Garamond"/>
          <w:sz w:val="24"/>
          <w:szCs w:val="24"/>
        </w:rPr>
        <w:t>in the deep side-aisle arches are hidden from there, although they still let in enough light to allow a ‘worshipper</w:t>
      </w:r>
      <w:r w:rsidRPr="00B85459">
        <w:rPr>
          <w:rFonts w:ascii="Garamond" w:hAnsi="Garamond"/>
          <w:sz w:val="24"/>
          <w:szCs w:val="24"/>
        </w:rPr>
        <w:t xml:space="preserve"> in any seat [to] read the fine print of a hymnal.’</w:t>
      </w:r>
      <w:r w:rsidRPr="00B85459">
        <w:rPr>
          <w:rStyle w:val="EndnoteReference"/>
          <w:rFonts w:ascii="Garamond" w:hAnsi="Garamond"/>
          <w:sz w:val="24"/>
          <w:szCs w:val="24"/>
        </w:rPr>
        <w:endnoteReference w:id="74"/>
      </w:r>
      <w:r w:rsidRPr="00B85459">
        <w:rPr>
          <w:rFonts w:ascii="Garamond" w:hAnsi="Garamond"/>
          <w:sz w:val="24"/>
          <w:szCs w:val="24"/>
        </w:rPr>
        <w:t xml:space="preserve"> This simple and functional building thus marks an important stage in George’s developing career.</w:t>
      </w:r>
      <w:r w:rsidR="009C4925" w:rsidRPr="00B85459">
        <w:rPr>
          <w:rFonts w:ascii="Garamond" w:hAnsi="Garamond"/>
          <w:sz w:val="24"/>
          <w:szCs w:val="24"/>
        </w:rPr>
        <w:t xml:space="preserve"> </w:t>
      </w:r>
      <w:r w:rsidRPr="00B85459">
        <w:rPr>
          <w:rFonts w:ascii="Garamond" w:hAnsi="Garamond"/>
          <w:sz w:val="24"/>
          <w:szCs w:val="24"/>
        </w:rPr>
        <w:t xml:space="preserve">Despite being firmly rooted in the </w:t>
      </w:r>
      <w:r w:rsidR="00E64379">
        <w:rPr>
          <w:rFonts w:ascii="Garamond" w:hAnsi="Garamond"/>
          <w:sz w:val="24"/>
          <w:szCs w:val="24"/>
        </w:rPr>
        <w:t>C</w:t>
      </w:r>
      <w:r w:rsidRPr="00B85459">
        <w:rPr>
          <w:rFonts w:ascii="Garamond" w:hAnsi="Garamond"/>
          <w:sz w:val="24"/>
          <w:szCs w:val="24"/>
        </w:rPr>
        <w:t xml:space="preserve">lassical tradition, and being </w:t>
      </w:r>
      <w:r w:rsidRPr="00B85459">
        <w:rPr>
          <w:rFonts w:ascii="Garamond" w:hAnsi="Garamond"/>
          <w:sz w:val="24"/>
          <w:szCs w:val="24"/>
        </w:rPr>
        <w:lastRenderedPageBreak/>
        <w:t xml:space="preserve">indebted to Lutyens and even to Mughal traditions, it has a functional simplicity and lack of ornamentation that makes it, like </w:t>
      </w:r>
      <w:proofErr w:type="spellStart"/>
      <w:r w:rsidRPr="00B85459">
        <w:rPr>
          <w:rFonts w:ascii="Garamond" w:hAnsi="Garamond"/>
          <w:sz w:val="24"/>
          <w:szCs w:val="24"/>
        </w:rPr>
        <w:t>Shoosmith’s</w:t>
      </w:r>
      <w:proofErr w:type="spellEnd"/>
      <w:r w:rsidRPr="00B85459">
        <w:rPr>
          <w:rFonts w:ascii="Garamond" w:hAnsi="Garamond"/>
          <w:sz w:val="24"/>
          <w:szCs w:val="24"/>
        </w:rPr>
        <w:t xml:space="preserve"> St Martin’s, very much a ‘modern’ building. In fact, it has even been labelled as a possible ‘harbinger of modern architecture in India.’</w:t>
      </w:r>
      <w:r w:rsidRPr="00B85459">
        <w:rPr>
          <w:rStyle w:val="EndnoteReference"/>
          <w:rFonts w:ascii="Garamond" w:hAnsi="Garamond"/>
          <w:sz w:val="24"/>
          <w:szCs w:val="24"/>
        </w:rPr>
        <w:endnoteReference w:id="75"/>
      </w:r>
    </w:p>
    <w:p w:rsidR="00D57030" w:rsidRPr="00B85459" w:rsidRDefault="00D57030" w:rsidP="00210592">
      <w:pPr>
        <w:pStyle w:val="NoSpacing"/>
        <w:rPr>
          <w:rFonts w:ascii="Garamond" w:hAnsi="Garamond"/>
          <w:sz w:val="24"/>
          <w:szCs w:val="24"/>
        </w:rPr>
      </w:pPr>
    </w:p>
    <w:p w:rsidR="00D57030" w:rsidRPr="00B85459" w:rsidRDefault="00D57030" w:rsidP="00210592">
      <w:pPr>
        <w:pStyle w:val="NoSpacing"/>
        <w:spacing w:line="480" w:lineRule="auto"/>
        <w:rPr>
          <w:rFonts w:ascii="Garamond" w:hAnsi="Garamond"/>
          <w:sz w:val="24"/>
          <w:szCs w:val="24"/>
        </w:rPr>
      </w:pPr>
      <w:r w:rsidRPr="00B85459">
        <w:rPr>
          <w:rFonts w:ascii="Garamond" w:hAnsi="Garamond"/>
          <w:sz w:val="24"/>
          <w:szCs w:val="24"/>
        </w:rPr>
        <w:t>St Stephen’s</w:t>
      </w:r>
      <w:r w:rsidR="009C4925" w:rsidRPr="00B85459">
        <w:rPr>
          <w:rFonts w:ascii="Garamond" w:hAnsi="Garamond"/>
          <w:sz w:val="24"/>
          <w:szCs w:val="24"/>
        </w:rPr>
        <w:t xml:space="preserve"> College</w:t>
      </w:r>
      <w:r w:rsidR="000158FF">
        <w:rPr>
          <w:rFonts w:ascii="Garamond" w:hAnsi="Garamond"/>
          <w:sz w:val="24"/>
          <w:szCs w:val="24"/>
        </w:rPr>
        <w:t xml:space="preserve"> (1939-52)</w:t>
      </w:r>
      <w:r w:rsidR="009C4925" w:rsidRPr="00B85459">
        <w:rPr>
          <w:rFonts w:ascii="Garamond" w:hAnsi="Garamond"/>
          <w:sz w:val="24"/>
          <w:szCs w:val="24"/>
        </w:rPr>
        <w:t xml:space="preserve">, </w:t>
      </w:r>
      <w:r w:rsidR="00F60B2F" w:rsidRPr="00B85459">
        <w:rPr>
          <w:rFonts w:ascii="Garamond" w:hAnsi="Garamond"/>
          <w:sz w:val="24"/>
          <w:szCs w:val="24"/>
        </w:rPr>
        <w:t xml:space="preserve">one of the constituent colleges of the University of </w:t>
      </w:r>
      <w:r w:rsidR="000158FF">
        <w:rPr>
          <w:rFonts w:ascii="Garamond" w:hAnsi="Garamond"/>
          <w:sz w:val="24"/>
          <w:szCs w:val="24"/>
        </w:rPr>
        <w:t>Delhi</w:t>
      </w:r>
      <w:r w:rsidR="00F60B2F" w:rsidRPr="00B85459">
        <w:rPr>
          <w:rFonts w:ascii="Garamond" w:hAnsi="Garamond"/>
          <w:sz w:val="24"/>
          <w:szCs w:val="24"/>
        </w:rPr>
        <w:t>,</w:t>
      </w:r>
      <w:r w:rsidR="009C4925" w:rsidRPr="00B85459">
        <w:rPr>
          <w:rFonts w:ascii="Garamond" w:hAnsi="Garamond"/>
          <w:sz w:val="24"/>
          <w:szCs w:val="24"/>
        </w:rPr>
        <w:t xml:space="preserve"> </w:t>
      </w:r>
      <w:r w:rsidRPr="00B85459">
        <w:rPr>
          <w:rFonts w:ascii="Garamond" w:hAnsi="Garamond"/>
          <w:sz w:val="24"/>
          <w:szCs w:val="24"/>
        </w:rPr>
        <w:t>is George’</w:t>
      </w:r>
      <w:r w:rsidR="009C4925" w:rsidRPr="00B85459">
        <w:rPr>
          <w:rFonts w:ascii="Garamond" w:hAnsi="Garamond"/>
          <w:sz w:val="24"/>
          <w:szCs w:val="24"/>
        </w:rPr>
        <w:t>s largest and best known project.</w:t>
      </w:r>
      <w:r w:rsidRPr="00B85459">
        <w:rPr>
          <w:rFonts w:ascii="Garamond" w:hAnsi="Garamond"/>
          <w:sz w:val="24"/>
          <w:szCs w:val="24"/>
        </w:rPr>
        <w:t xml:space="preserve"> It would become the stylistic model for numerous other </w:t>
      </w:r>
      <w:r w:rsidR="00F60B2F" w:rsidRPr="00B85459">
        <w:rPr>
          <w:rFonts w:ascii="Garamond" w:hAnsi="Garamond"/>
          <w:sz w:val="24"/>
          <w:szCs w:val="24"/>
        </w:rPr>
        <w:t xml:space="preserve">brick-built </w:t>
      </w:r>
      <w:r w:rsidRPr="00B85459">
        <w:rPr>
          <w:rFonts w:ascii="Garamond" w:hAnsi="Garamond"/>
          <w:sz w:val="24"/>
          <w:szCs w:val="24"/>
        </w:rPr>
        <w:t>educational buildings in the ‘</w:t>
      </w:r>
      <w:r w:rsidR="002E1A71">
        <w:rPr>
          <w:rFonts w:ascii="Garamond" w:hAnsi="Garamond"/>
          <w:sz w:val="24"/>
          <w:szCs w:val="24"/>
        </w:rPr>
        <w:t>u</w:t>
      </w:r>
      <w:r w:rsidRPr="00B85459">
        <w:rPr>
          <w:rFonts w:ascii="Garamond" w:hAnsi="Garamond"/>
          <w:sz w:val="24"/>
          <w:szCs w:val="24"/>
        </w:rPr>
        <w:t xml:space="preserve">niversity </w:t>
      </w:r>
      <w:r w:rsidR="002E1A71">
        <w:rPr>
          <w:rFonts w:ascii="Garamond" w:hAnsi="Garamond"/>
          <w:sz w:val="24"/>
          <w:szCs w:val="24"/>
        </w:rPr>
        <w:t>e</w:t>
      </w:r>
      <w:r w:rsidRPr="00B85459">
        <w:rPr>
          <w:rFonts w:ascii="Garamond" w:hAnsi="Garamond"/>
          <w:sz w:val="24"/>
          <w:szCs w:val="24"/>
        </w:rPr>
        <w:t>nclave’ of north Delhi with central towers and long arcades</w:t>
      </w:r>
      <w:r w:rsidR="00F60B2F" w:rsidRPr="00B85459">
        <w:rPr>
          <w:rFonts w:ascii="Garamond" w:hAnsi="Garamond"/>
          <w:sz w:val="24"/>
          <w:szCs w:val="24"/>
        </w:rPr>
        <w:t xml:space="preserve"> </w:t>
      </w:r>
      <w:r w:rsidRPr="00B85459">
        <w:rPr>
          <w:rFonts w:ascii="Garamond" w:hAnsi="Garamond"/>
          <w:sz w:val="24"/>
          <w:szCs w:val="24"/>
        </w:rPr>
        <w:t xml:space="preserve">(see Figs. </w:t>
      </w:r>
      <w:r w:rsidRPr="00B85459">
        <w:rPr>
          <w:rFonts w:ascii="Garamond" w:hAnsi="Garamond"/>
          <w:b/>
          <w:sz w:val="24"/>
          <w:szCs w:val="24"/>
        </w:rPr>
        <w:t xml:space="preserve">13 </w:t>
      </w:r>
      <w:r w:rsidRPr="00B85459">
        <w:rPr>
          <w:rFonts w:ascii="Garamond" w:hAnsi="Garamond"/>
          <w:sz w:val="24"/>
          <w:szCs w:val="24"/>
        </w:rPr>
        <w:t xml:space="preserve">&amp; </w:t>
      </w:r>
      <w:r w:rsidRPr="00B85459">
        <w:rPr>
          <w:rFonts w:ascii="Garamond" w:hAnsi="Garamond"/>
          <w:b/>
          <w:sz w:val="24"/>
          <w:szCs w:val="24"/>
        </w:rPr>
        <w:t>14</w:t>
      </w:r>
      <w:r w:rsidRPr="00B85459">
        <w:rPr>
          <w:rFonts w:ascii="Garamond" w:hAnsi="Garamond"/>
          <w:sz w:val="24"/>
          <w:szCs w:val="24"/>
        </w:rPr>
        <w:t>).</w:t>
      </w:r>
      <w:r w:rsidR="00DE6D77" w:rsidRPr="00B85459">
        <w:rPr>
          <w:rStyle w:val="EndnoteReference"/>
          <w:rFonts w:ascii="Garamond" w:hAnsi="Garamond"/>
          <w:sz w:val="24"/>
          <w:szCs w:val="24"/>
        </w:rPr>
        <w:endnoteReference w:id="76"/>
      </w:r>
      <w:r w:rsidRPr="00B85459">
        <w:rPr>
          <w:rFonts w:ascii="Garamond" w:hAnsi="Garamond"/>
          <w:sz w:val="24"/>
          <w:szCs w:val="24"/>
        </w:rPr>
        <w:t xml:space="preserve"> </w:t>
      </w:r>
      <w:r w:rsidR="00DE6D77" w:rsidRPr="00B85459">
        <w:rPr>
          <w:rFonts w:ascii="Garamond" w:hAnsi="Garamond"/>
          <w:sz w:val="24"/>
          <w:szCs w:val="24"/>
        </w:rPr>
        <w:t xml:space="preserve">St Stephen’s is much admired by both </w:t>
      </w:r>
      <w:r w:rsidR="002E1A71">
        <w:rPr>
          <w:rFonts w:ascii="Garamond" w:hAnsi="Garamond"/>
          <w:sz w:val="24"/>
          <w:szCs w:val="24"/>
        </w:rPr>
        <w:t>w</w:t>
      </w:r>
      <w:r w:rsidR="00DE6D77" w:rsidRPr="00B85459">
        <w:rPr>
          <w:rFonts w:ascii="Garamond" w:hAnsi="Garamond"/>
          <w:sz w:val="24"/>
          <w:szCs w:val="24"/>
        </w:rPr>
        <w:t>estern and Indian scholars, not least for its environmental sensitivity, good detailing, and attractive use of materials.</w:t>
      </w:r>
      <w:r w:rsidRPr="00B85459">
        <w:rPr>
          <w:rStyle w:val="EndnoteReference"/>
          <w:rFonts w:ascii="Garamond" w:hAnsi="Garamond"/>
          <w:sz w:val="24"/>
          <w:szCs w:val="24"/>
        </w:rPr>
        <w:endnoteReference w:id="77"/>
      </w:r>
      <w:r w:rsidRPr="00B85459">
        <w:rPr>
          <w:rFonts w:ascii="Garamond" w:hAnsi="Garamond"/>
          <w:sz w:val="24"/>
          <w:szCs w:val="24"/>
        </w:rPr>
        <w:t xml:space="preserve"> For such a noteworthy project, therefore, it is remarkable that the </w:t>
      </w:r>
      <w:r w:rsidR="002E1A71">
        <w:rPr>
          <w:rFonts w:ascii="Garamond" w:hAnsi="Garamond"/>
          <w:sz w:val="24"/>
          <w:szCs w:val="24"/>
        </w:rPr>
        <w:t xml:space="preserve">college’s </w:t>
      </w:r>
      <w:r w:rsidRPr="00B85459">
        <w:rPr>
          <w:rFonts w:ascii="Garamond" w:hAnsi="Garamond"/>
          <w:sz w:val="24"/>
          <w:szCs w:val="24"/>
        </w:rPr>
        <w:t>architecture has never been related to the history of the institution and explained in these terms.</w:t>
      </w:r>
    </w:p>
    <w:p w:rsidR="00D57030" w:rsidRPr="00B85459" w:rsidRDefault="00D57030" w:rsidP="00210592">
      <w:pPr>
        <w:pStyle w:val="NoSpacing"/>
        <w:spacing w:line="480" w:lineRule="auto"/>
        <w:rPr>
          <w:rFonts w:ascii="Garamond" w:hAnsi="Garamond"/>
          <w:sz w:val="24"/>
          <w:szCs w:val="24"/>
        </w:rPr>
      </w:pPr>
    </w:p>
    <w:p w:rsidR="00D57030" w:rsidRPr="00B85459" w:rsidRDefault="00D57030" w:rsidP="00543EBA">
      <w:pPr>
        <w:pStyle w:val="NoSpacing"/>
        <w:tabs>
          <w:tab w:val="left" w:pos="7380"/>
        </w:tabs>
        <w:spacing w:line="480" w:lineRule="auto"/>
        <w:rPr>
          <w:rFonts w:ascii="Garamond" w:hAnsi="Garamond"/>
          <w:sz w:val="24"/>
          <w:szCs w:val="24"/>
        </w:rPr>
      </w:pPr>
      <w:r w:rsidRPr="00B85459">
        <w:rPr>
          <w:rFonts w:ascii="Garamond" w:hAnsi="Garamond"/>
          <w:sz w:val="24"/>
          <w:szCs w:val="24"/>
        </w:rPr>
        <w:t>The foundation stone was laid, on 27 March 1939, by the Rev. Charles Freer Andrews, a close friend of Gandhi, a fellow of Pembroke College, Cambridge, and an unlikely but potent campaigner for Independence.</w:t>
      </w:r>
      <w:r w:rsidRPr="00B85459">
        <w:rPr>
          <w:rStyle w:val="EndnoteReference"/>
          <w:rFonts w:ascii="Garamond" w:hAnsi="Garamond"/>
          <w:sz w:val="24"/>
          <w:szCs w:val="24"/>
        </w:rPr>
        <w:endnoteReference w:id="78"/>
      </w:r>
      <w:r w:rsidRPr="00B85459">
        <w:rPr>
          <w:rFonts w:ascii="Garamond" w:hAnsi="Garamond"/>
          <w:sz w:val="24"/>
          <w:szCs w:val="24"/>
        </w:rPr>
        <w:t xml:space="preserve"> Gandhi already had many connections with the College</w:t>
      </w:r>
      <w:r w:rsidR="002E1A71">
        <w:rPr>
          <w:rFonts w:ascii="Garamond" w:hAnsi="Garamond"/>
          <w:sz w:val="24"/>
          <w:szCs w:val="24"/>
        </w:rPr>
        <w:t>:</w:t>
      </w:r>
      <w:r w:rsidRPr="00B85459">
        <w:rPr>
          <w:rFonts w:ascii="Garamond" w:hAnsi="Garamond"/>
          <w:sz w:val="24"/>
          <w:szCs w:val="24"/>
        </w:rPr>
        <w:t xml:space="preserve"> he first visited St Stephen’s in April 1915, and was to return on numerous occasions during the following years and speak to packed lecture rooms about his doctrine of non-violent non-cooperation.</w:t>
      </w:r>
      <w:r w:rsidRPr="00B85459">
        <w:rPr>
          <w:rStyle w:val="EndnoteReference"/>
          <w:rFonts w:ascii="Garamond" w:hAnsi="Garamond"/>
          <w:sz w:val="24"/>
          <w:szCs w:val="24"/>
        </w:rPr>
        <w:endnoteReference w:id="79"/>
      </w:r>
      <w:r w:rsidRPr="00B85459">
        <w:rPr>
          <w:rFonts w:ascii="Garamond" w:hAnsi="Garamond"/>
          <w:sz w:val="24"/>
          <w:szCs w:val="24"/>
        </w:rPr>
        <w:t xml:space="preserve"> The </w:t>
      </w:r>
      <w:r w:rsidR="002E1A71">
        <w:rPr>
          <w:rFonts w:ascii="Garamond" w:hAnsi="Garamond"/>
          <w:sz w:val="24"/>
          <w:szCs w:val="24"/>
        </w:rPr>
        <w:t>c</w:t>
      </w:r>
      <w:r w:rsidRPr="00B85459">
        <w:rPr>
          <w:rFonts w:ascii="Garamond" w:hAnsi="Garamond"/>
          <w:sz w:val="24"/>
          <w:szCs w:val="24"/>
        </w:rPr>
        <w:t>ollege itself had started life as part of the Cambridge Brotherhood,</w:t>
      </w:r>
      <w:r w:rsidR="00A37915" w:rsidRPr="00B85459">
        <w:rPr>
          <w:rFonts w:ascii="Garamond" w:hAnsi="Garamond"/>
          <w:sz w:val="24"/>
          <w:szCs w:val="24"/>
        </w:rPr>
        <w:t xml:space="preserve"> an Anglican mission based at Westcott House, Cambridge (formed in 1877)</w:t>
      </w:r>
      <w:r w:rsidRPr="00B85459">
        <w:rPr>
          <w:rFonts w:ascii="Garamond" w:hAnsi="Garamond"/>
          <w:sz w:val="24"/>
          <w:szCs w:val="24"/>
        </w:rPr>
        <w:t>, and it had been the first in India t</w:t>
      </w:r>
      <w:r w:rsidR="000158FF">
        <w:rPr>
          <w:rFonts w:ascii="Garamond" w:hAnsi="Garamond"/>
          <w:sz w:val="24"/>
          <w:szCs w:val="24"/>
        </w:rPr>
        <w:t>o elect a native principal (</w:t>
      </w:r>
      <w:proofErr w:type="spellStart"/>
      <w:r w:rsidR="000158FF">
        <w:rPr>
          <w:rFonts w:ascii="Garamond" w:hAnsi="Garamond"/>
          <w:sz w:val="24"/>
          <w:szCs w:val="24"/>
        </w:rPr>
        <w:t>Sushil</w:t>
      </w:r>
      <w:proofErr w:type="spellEnd"/>
      <w:r w:rsidR="000158FF">
        <w:rPr>
          <w:rFonts w:ascii="Garamond" w:hAnsi="Garamond"/>
          <w:sz w:val="24"/>
          <w:szCs w:val="24"/>
        </w:rPr>
        <w:t xml:space="preserve"> Kumar</w:t>
      </w:r>
      <w:r w:rsidRPr="00B85459">
        <w:rPr>
          <w:rFonts w:ascii="Garamond" w:hAnsi="Garamond"/>
          <w:sz w:val="24"/>
          <w:szCs w:val="24"/>
        </w:rPr>
        <w:t xml:space="preserve"> </w:t>
      </w:r>
      <w:proofErr w:type="spellStart"/>
      <w:r w:rsidRPr="00B85459">
        <w:rPr>
          <w:rFonts w:ascii="Garamond" w:hAnsi="Garamond"/>
          <w:sz w:val="24"/>
          <w:szCs w:val="24"/>
        </w:rPr>
        <w:t>Rudra</w:t>
      </w:r>
      <w:proofErr w:type="spellEnd"/>
      <w:r w:rsidRPr="00B85459">
        <w:rPr>
          <w:rFonts w:ascii="Garamond" w:hAnsi="Garamond"/>
          <w:sz w:val="24"/>
          <w:szCs w:val="24"/>
        </w:rPr>
        <w:t xml:space="preserve">), and </w:t>
      </w:r>
      <w:r w:rsidR="002E1A71">
        <w:rPr>
          <w:rFonts w:ascii="Garamond" w:hAnsi="Garamond"/>
          <w:sz w:val="24"/>
          <w:szCs w:val="24"/>
        </w:rPr>
        <w:t xml:space="preserve">also </w:t>
      </w:r>
      <w:r w:rsidRPr="00B85459">
        <w:rPr>
          <w:rFonts w:ascii="Garamond" w:hAnsi="Garamond"/>
          <w:sz w:val="24"/>
          <w:szCs w:val="24"/>
        </w:rPr>
        <w:t>the first to gain independence (in 1912) from the Brotherhood’s Mission Council</w:t>
      </w:r>
      <w:r w:rsidR="00DE6D77" w:rsidRPr="00B85459">
        <w:rPr>
          <w:rFonts w:ascii="Garamond" w:hAnsi="Garamond"/>
          <w:sz w:val="24"/>
          <w:szCs w:val="24"/>
        </w:rPr>
        <w:t xml:space="preserve">. </w:t>
      </w:r>
      <w:r w:rsidRPr="00B85459">
        <w:rPr>
          <w:rFonts w:ascii="Garamond" w:hAnsi="Garamond"/>
          <w:sz w:val="24"/>
          <w:szCs w:val="24"/>
        </w:rPr>
        <w:t>By 1927, it had severed its connection</w:t>
      </w:r>
      <w:r w:rsidR="002E1A71">
        <w:rPr>
          <w:rFonts w:ascii="Garamond" w:hAnsi="Garamond"/>
          <w:sz w:val="24"/>
          <w:szCs w:val="24"/>
        </w:rPr>
        <w:t>s entirely, and at its fiftieth-</w:t>
      </w:r>
      <w:r w:rsidRPr="00B85459">
        <w:rPr>
          <w:rFonts w:ascii="Garamond" w:hAnsi="Garamond"/>
          <w:sz w:val="24"/>
          <w:szCs w:val="24"/>
        </w:rPr>
        <w:t>anniversary celebrations, in 1931, it had proposed to make itself both ‘more Christian and more Indian’ – but not more British.</w:t>
      </w:r>
      <w:r w:rsidRPr="00B85459">
        <w:rPr>
          <w:rStyle w:val="EndnoteReference"/>
          <w:rFonts w:ascii="Garamond" w:hAnsi="Garamond"/>
          <w:sz w:val="24"/>
          <w:szCs w:val="24"/>
        </w:rPr>
        <w:endnoteReference w:id="80"/>
      </w:r>
      <w:r w:rsidRPr="00B85459">
        <w:rPr>
          <w:rFonts w:ascii="Garamond" w:hAnsi="Garamond"/>
          <w:sz w:val="24"/>
          <w:szCs w:val="24"/>
        </w:rPr>
        <w:t xml:space="preserve"> Thereafter, a culture of political debate came to characterize the College, despite the fact that overt political activism was actively discouraged in India until as late as the 1940s, and this makes the </w:t>
      </w:r>
      <w:r w:rsidR="002E1A71">
        <w:rPr>
          <w:rFonts w:ascii="Garamond" w:hAnsi="Garamond"/>
          <w:sz w:val="24"/>
          <w:szCs w:val="24"/>
        </w:rPr>
        <w:t>c</w:t>
      </w:r>
      <w:r w:rsidRPr="00B85459">
        <w:rPr>
          <w:rFonts w:ascii="Garamond" w:hAnsi="Garamond"/>
          <w:sz w:val="24"/>
          <w:szCs w:val="24"/>
        </w:rPr>
        <w:t>ollege’s decision to appoint an Anglo-Indian architect even more intriguing.</w:t>
      </w:r>
      <w:r w:rsidRPr="00B85459">
        <w:rPr>
          <w:rStyle w:val="EndnoteReference"/>
          <w:rFonts w:ascii="Garamond" w:hAnsi="Garamond"/>
          <w:sz w:val="24"/>
          <w:szCs w:val="24"/>
        </w:rPr>
        <w:endnoteReference w:id="81"/>
      </w:r>
      <w:r w:rsidRPr="00B85459">
        <w:rPr>
          <w:rFonts w:ascii="Garamond" w:hAnsi="Garamond"/>
          <w:sz w:val="24"/>
          <w:szCs w:val="24"/>
        </w:rPr>
        <w:t xml:space="preserve"> It would have been possible, by the late 1930s, to employ an </w:t>
      </w:r>
      <w:r w:rsidRPr="00B85459">
        <w:rPr>
          <w:rFonts w:ascii="Garamond" w:hAnsi="Garamond"/>
          <w:sz w:val="24"/>
          <w:szCs w:val="24"/>
        </w:rPr>
        <w:lastRenderedPageBreak/>
        <w:t xml:space="preserve">Indian, but the fact that the </w:t>
      </w:r>
      <w:r w:rsidR="002E1A71">
        <w:rPr>
          <w:rFonts w:ascii="Garamond" w:hAnsi="Garamond"/>
          <w:sz w:val="24"/>
          <w:szCs w:val="24"/>
        </w:rPr>
        <w:t>c</w:t>
      </w:r>
      <w:r w:rsidRPr="00B85459">
        <w:rPr>
          <w:rFonts w:ascii="Garamond" w:hAnsi="Garamond"/>
          <w:sz w:val="24"/>
          <w:szCs w:val="24"/>
        </w:rPr>
        <w:t>ollege did otherwise suggests that George’s reputation was such that he was seen, in spite of any possible political misgivings, as the best man for the job.</w:t>
      </w:r>
      <w:r w:rsidRPr="00B85459">
        <w:rPr>
          <w:rStyle w:val="EndnoteReference"/>
          <w:rFonts w:ascii="Garamond" w:hAnsi="Garamond"/>
          <w:sz w:val="24"/>
          <w:szCs w:val="24"/>
        </w:rPr>
        <w:endnoteReference w:id="82"/>
      </w:r>
    </w:p>
    <w:p w:rsidR="00D57030" w:rsidRPr="00B85459" w:rsidRDefault="00D57030" w:rsidP="00210592">
      <w:pPr>
        <w:pStyle w:val="NoSpacing"/>
        <w:spacing w:line="480" w:lineRule="auto"/>
        <w:rPr>
          <w:rFonts w:ascii="Garamond" w:hAnsi="Garamond"/>
          <w:sz w:val="24"/>
          <w:szCs w:val="24"/>
        </w:rPr>
      </w:pPr>
    </w:p>
    <w:p w:rsidR="00D57030" w:rsidRPr="00B85459" w:rsidRDefault="00D57030" w:rsidP="00210592">
      <w:pPr>
        <w:pStyle w:val="NoSpacing"/>
        <w:numPr>
          <w:ins w:id="0" w:author="David" w:date="2012-03-25T12:24:00Z"/>
        </w:numPr>
        <w:spacing w:line="480" w:lineRule="auto"/>
        <w:rPr>
          <w:rFonts w:ascii="Garamond" w:hAnsi="Garamond"/>
          <w:sz w:val="24"/>
          <w:szCs w:val="24"/>
        </w:rPr>
      </w:pPr>
      <w:r w:rsidRPr="00B85459">
        <w:rPr>
          <w:rFonts w:ascii="Garamond" w:hAnsi="Garamond"/>
          <w:sz w:val="24"/>
          <w:szCs w:val="24"/>
        </w:rPr>
        <w:t xml:space="preserve">During these years, the </w:t>
      </w:r>
      <w:r w:rsidR="002E1A71">
        <w:rPr>
          <w:rFonts w:ascii="Garamond" w:hAnsi="Garamond"/>
          <w:sz w:val="24"/>
          <w:szCs w:val="24"/>
        </w:rPr>
        <w:t>c</w:t>
      </w:r>
      <w:r w:rsidRPr="00B85459">
        <w:rPr>
          <w:rFonts w:ascii="Garamond" w:hAnsi="Garamond"/>
          <w:sz w:val="24"/>
          <w:szCs w:val="24"/>
        </w:rPr>
        <w:t>ollege continued to use its rather cramped premises near Kashmir Gate, designed in 1890 by Swinton Jacob (1841-1917), the principal exponent of ‘Indo-Saracenic’, or Mughal Revival architecture.</w:t>
      </w:r>
      <w:r w:rsidRPr="00B85459">
        <w:rPr>
          <w:rStyle w:val="EndnoteReference"/>
          <w:rFonts w:ascii="Garamond" w:hAnsi="Garamond"/>
          <w:sz w:val="24"/>
          <w:szCs w:val="24"/>
        </w:rPr>
        <w:endnoteReference w:id="83"/>
      </w:r>
      <w:r w:rsidRPr="00B85459">
        <w:rPr>
          <w:rFonts w:ascii="Garamond" w:hAnsi="Garamond"/>
          <w:sz w:val="24"/>
          <w:szCs w:val="24"/>
        </w:rPr>
        <w:t xml:space="preserve"> Apart from its unsuitably small size, two further problems had been identified with Jacob’s design. One was the terrible acoustics of the classrooms, which was attributed, rightly or wrongly, to the excessive use of stucco plaster, and which made it necessary to cover the ceilings with canvas and the floors with carpet. The second was the lack of a chapel on site, which meant that the </w:t>
      </w:r>
      <w:r w:rsidR="002E1A71">
        <w:rPr>
          <w:rFonts w:ascii="Garamond" w:hAnsi="Garamond"/>
          <w:sz w:val="24"/>
          <w:szCs w:val="24"/>
        </w:rPr>
        <w:t>c</w:t>
      </w:r>
      <w:r w:rsidRPr="00B85459">
        <w:rPr>
          <w:rFonts w:ascii="Garamond" w:hAnsi="Garamond"/>
          <w:sz w:val="24"/>
          <w:szCs w:val="24"/>
        </w:rPr>
        <w:t>ollege had to make use of an ‘inadequate little chapel-room’ at Maitland House nearby.</w:t>
      </w:r>
      <w:r w:rsidRPr="00B85459">
        <w:rPr>
          <w:rStyle w:val="EndnoteReference"/>
          <w:rFonts w:ascii="Garamond" w:hAnsi="Garamond"/>
          <w:sz w:val="24"/>
          <w:szCs w:val="24"/>
        </w:rPr>
        <w:endnoteReference w:id="84"/>
      </w:r>
      <w:r w:rsidRPr="00B85459">
        <w:rPr>
          <w:rFonts w:ascii="Garamond" w:hAnsi="Garamond"/>
          <w:sz w:val="24"/>
          <w:szCs w:val="24"/>
        </w:rPr>
        <w:t xml:space="preserve"> There were, however, other shortcomings too. Thomas Metcalf, in his influential history of British architecture in India, </w:t>
      </w:r>
      <w:r w:rsidR="002E1A71">
        <w:rPr>
          <w:rFonts w:ascii="Garamond" w:hAnsi="Garamond"/>
          <w:sz w:val="24"/>
          <w:szCs w:val="24"/>
        </w:rPr>
        <w:t>has written</w:t>
      </w:r>
      <w:r w:rsidRPr="00B85459">
        <w:rPr>
          <w:rFonts w:ascii="Garamond" w:hAnsi="Garamond"/>
          <w:sz w:val="24"/>
          <w:szCs w:val="24"/>
        </w:rPr>
        <w:t xml:space="preserve"> that ‘by its very nature Indo-Saracenic was an architecture of façades’, and it can be argued that much of Jacob’s work was in essence ‘</w:t>
      </w:r>
      <w:proofErr w:type="spellStart"/>
      <w:r w:rsidRPr="00B85459">
        <w:rPr>
          <w:rFonts w:ascii="Garamond" w:hAnsi="Garamond"/>
          <w:sz w:val="24"/>
          <w:szCs w:val="24"/>
        </w:rPr>
        <w:t>façadism</w:t>
      </w:r>
      <w:proofErr w:type="spellEnd"/>
      <w:r w:rsidRPr="00B85459">
        <w:rPr>
          <w:rFonts w:ascii="Garamond" w:hAnsi="Garamond"/>
          <w:sz w:val="24"/>
          <w:szCs w:val="24"/>
        </w:rPr>
        <w:t>’ – in simply attaching a generalised Mughal façade to an otherwise ‘modern’ building.</w:t>
      </w:r>
      <w:r w:rsidRPr="00B85459">
        <w:rPr>
          <w:rStyle w:val="EndnoteReference"/>
          <w:rFonts w:ascii="Garamond" w:hAnsi="Garamond"/>
          <w:sz w:val="24"/>
          <w:szCs w:val="24"/>
        </w:rPr>
        <w:endnoteReference w:id="85"/>
      </w:r>
      <w:r w:rsidRPr="00B85459">
        <w:rPr>
          <w:rFonts w:ascii="Garamond" w:hAnsi="Garamond"/>
          <w:sz w:val="24"/>
          <w:szCs w:val="24"/>
        </w:rPr>
        <w:t xml:space="preserve"> </w:t>
      </w:r>
      <w:r w:rsidR="00E33181">
        <w:rPr>
          <w:rFonts w:ascii="Garamond" w:hAnsi="Garamond"/>
          <w:sz w:val="24"/>
          <w:szCs w:val="24"/>
        </w:rPr>
        <w:t>This is</w:t>
      </w:r>
      <w:r w:rsidRPr="00B85459">
        <w:rPr>
          <w:rFonts w:ascii="Garamond" w:hAnsi="Garamond"/>
          <w:sz w:val="24"/>
          <w:szCs w:val="24"/>
        </w:rPr>
        <w:t xml:space="preserve"> particular</w:t>
      </w:r>
      <w:r w:rsidR="00E33181">
        <w:rPr>
          <w:rFonts w:ascii="Garamond" w:hAnsi="Garamond"/>
          <w:sz w:val="24"/>
          <w:szCs w:val="24"/>
        </w:rPr>
        <w:t>ly the</w:t>
      </w:r>
      <w:r w:rsidRPr="00B85459">
        <w:rPr>
          <w:rFonts w:ascii="Garamond" w:hAnsi="Garamond"/>
          <w:sz w:val="24"/>
          <w:szCs w:val="24"/>
        </w:rPr>
        <w:t xml:space="preserve"> case </w:t>
      </w:r>
      <w:r w:rsidR="00E33181">
        <w:rPr>
          <w:rFonts w:ascii="Garamond" w:hAnsi="Garamond"/>
          <w:sz w:val="24"/>
          <w:szCs w:val="24"/>
        </w:rPr>
        <w:t>with</w:t>
      </w:r>
      <w:r w:rsidRPr="00B85459">
        <w:rPr>
          <w:rFonts w:ascii="Garamond" w:hAnsi="Garamond"/>
          <w:sz w:val="24"/>
          <w:szCs w:val="24"/>
        </w:rPr>
        <w:t xml:space="preserve"> Jacob’s design for St Stephen’s College, </w:t>
      </w:r>
      <w:r w:rsidR="00E33181">
        <w:rPr>
          <w:rFonts w:ascii="Garamond" w:hAnsi="Garamond"/>
          <w:sz w:val="24"/>
          <w:szCs w:val="24"/>
        </w:rPr>
        <w:t xml:space="preserve">where </w:t>
      </w:r>
      <w:r w:rsidRPr="00B85459">
        <w:rPr>
          <w:rFonts w:ascii="Garamond" w:hAnsi="Garamond"/>
          <w:sz w:val="24"/>
          <w:szCs w:val="24"/>
        </w:rPr>
        <w:t>it appears that he paid too much attention to the façade and not enough to the interior, and to the uses required of it. George, in his new design for the College, would have been expected to take these matters very much on board.</w:t>
      </w:r>
    </w:p>
    <w:p w:rsidR="007031C7" w:rsidRPr="00B85459" w:rsidRDefault="007031C7" w:rsidP="007031C7">
      <w:pPr>
        <w:pStyle w:val="NoSpacing"/>
        <w:spacing w:line="480" w:lineRule="auto"/>
        <w:rPr>
          <w:rFonts w:ascii="Garamond" w:hAnsi="Garamond"/>
          <w:sz w:val="24"/>
          <w:szCs w:val="24"/>
        </w:rPr>
      </w:pPr>
    </w:p>
    <w:p w:rsidR="007031C7" w:rsidRPr="00B85459" w:rsidRDefault="007031C7" w:rsidP="007031C7">
      <w:pPr>
        <w:pStyle w:val="NoSpacing"/>
        <w:spacing w:line="480" w:lineRule="auto"/>
        <w:rPr>
          <w:rFonts w:ascii="Garamond" w:hAnsi="Garamond"/>
          <w:sz w:val="24"/>
          <w:szCs w:val="24"/>
        </w:rPr>
      </w:pPr>
      <w:r w:rsidRPr="00B85459">
        <w:rPr>
          <w:rFonts w:ascii="Garamond" w:hAnsi="Garamond"/>
          <w:sz w:val="24"/>
          <w:szCs w:val="24"/>
        </w:rPr>
        <w:t xml:space="preserve">George’s new </w:t>
      </w:r>
      <w:r w:rsidR="002E1A71">
        <w:rPr>
          <w:rFonts w:ascii="Garamond" w:hAnsi="Garamond"/>
          <w:sz w:val="24"/>
          <w:szCs w:val="24"/>
        </w:rPr>
        <w:t>c</w:t>
      </w:r>
      <w:r w:rsidRPr="00B85459">
        <w:rPr>
          <w:rFonts w:ascii="Garamond" w:hAnsi="Garamond"/>
          <w:sz w:val="24"/>
          <w:szCs w:val="24"/>
        </w:rPr>
        <w:t xml:space="preserve">ollege buildings were completed in 1941, with the exception of the </w:t>
      </w:r>
      <w:r w:rsidR="002E1A71">
        <w:rPr>
          <w:rFonts w:ascii="Garamond" w:hAnsi="Garamond"/>
          <w:sz w:val="24"/>
          <w:szCs w:val="24"/>
        </w:rPr>
        <w:t>c</w:t>
      </w:r>
      <w:r w:rsidRPr="00B85459">
        <w:rPr>
          <w:rFonts w:ascii="Garamond" w:hAnsi="Garamond"/>
          <w:sz w:val="24"/>
          <w:szCs w:val="24"/>
        </w:rPr>
        <w:t xml:space="preserve">hapel, which was not built </w:t>
      </w:r>
      <w:r w:rsidR="002E1A71">
        <w:rPr>
          <w:rFonts w:ascii="Garamond" w:hAnsi="Garamond"/>
          <w:sz w:val="24"/>
          <w:szCs w:val="24"/>
        </w:rPr>
        <w:t>until</w:t>
      </w:r>
      <w:r w:rsidRPr="00B85459">
        <w:rPr>
          <w:rFonts w:ascii="Garamond" w:hAnsi="Garamond"/>
          <w:sz w:val="24"/>
          <w:szCs w:val="24"/>
        </w:rPr>
        <w:t xml:space="preserve"> 1952.</w:t>
      </w:r>
      <w:r w:rsidRPr="00B85459">
        <w:rPr>
          <w:rStyle w:val="EndnoteReference"/>
          <w:rFonts w:ascii="Garamond" w:hAnsi="Garamond"/>
          <w:sz w:val="24"/>
          <w:szCs w:val="24"/>
        </w:rPr>
        <w:endnoteReference w:id="86"/>
      </w:r>
      <w:r w:rsidRPr="00B85459">
        <w:rPr>
          <w:rFonts w:ascii="Garamond" w:hAnsi="Garamond"/>
          <w:sz w:val="24"/>
          <w:szCs w:val="24"/>
        </w:rPr>
        <w:t xml:space="preserve"> The campus consists of four open courts in </w:t>
      </w:r>
      <w:r w:rsidRPr="00C54F65">
        <w:rPr>
          <w:rFonts w:ascii="Garamond" w:hAnsi="Garamond"/>
          <w:sz w:val="24"/>
          <w:szCs w:val="24"/>
        </w:rPr>
        <w:t xml:space="preserve">the Oxbridge fashion, with a detached </w:t>
      </w:r>
      <w:r w:rsidR="002E1A71" w:rsidRPr="00C54F65">
        <w:rPr>
          <w:rFonts w:ascii="Garamond" w:hAnsi="Garamond"/>
          <w:sz w:val="24"/>
          <w:szCs w:val="24"/>
        </w:rPr>
        <w:t>c</w:t>
      </w:r>
      <w:r w:rsidRPr="00C54F65">
        <w:rPr>
          <w:rFonts w:ascii="Garamond" w:hAnsi="Garamond"/>
          <w:sz w:val="24"/>
          <w:szCs w:val="24"/>
        </w:rPr>
        <w:t>hapel to the north. A seri</w:t>
      </w:r>
      <w:r w:rsidR="00952A5A" w:rsidRPr="00C54F65">
        <w:rPr>
          <w:rFonts w:ascii="Garamond" w:hAnsi="Garamond"/>
          <w:sz w:val="24"/>
          <w:szCs w:val="24"/>
        </w:rPr>
        <w:t xml:space="preserve">es of </w:t>
      </w:r>
      <w:r w:rsidR="000B4405" w:rsidRPr="00C54F65">
        <w:rPr>
          <w:rFonts w:ascii="Garamond" w:hAnsi="Garamond"/>
          <w:sz w:val="24"/>
          <w:szCs w:val="24"/>
        </w:rPr>
        <w:t xml:space="preserve">groin-vaulted arcades </w:t>
      </w:r>
      <w:r w:rsidRPr="00C54F65">
        <w:rPr>
          <w:rFonts w:ascii="Garamond" w:hAnsi="Garamond"/>
          <w:sz w:val="24"/>
          <w:szCs w:val="24"/>
        </w:rPr>
        <w:t>connect the</w:t>
      </w:r>
      <w:r w:rsidRPr="00B85459">
        <w:rPr>
          <w:rFonts w:ascii="Garamond" w:hAnsi="Garamond"/>
          <w:sz w:val="24"/>
          <w:szCs w:val="24"/>
        </w:rPr>
        <w:t xml:space="preserve"> different courts, and give</w:t>
      </w:r>
      <w:r w:rsidR="002E1A71">
        <w:rPr>
          <w:rFonts w:ascii="Garamond" w:hAnsi="Garamond"/>
          <w:sz w:val="24"/>
          <w:szCs w:val="24"/>
        </w:rPr>
        <w:t>s</w:t>
      </w:r>
      <w:r w:rsidRPr="00B85459">
        <w:rPr>
          <w:rFonts w:ascii="Garamond" w:hAnsi="Garamond"/>
          <w:sz w:val="24"/>
          <w:szCs w:val="24"/>
        </w:rPr>
        <w:t xml:space="preserve"> access to the classrooms</w:t>
      </w:r>
      <w:r w:rsidRPr="00952A5A">
        <w:rPr>
          <w:rFonts w:ascii="Garamond" w:hAnsi="Garamond"/>
          <w:sz w:val="24"/>
          <w:szCs w:val="24"/>
        </w:rPr>
        <w:t xml:space="preserve">, hall, library and dining room. This layout, </w:t>
      </w:r>
      <w:r w:rsidR="002E1A71" w:rsidRPr="00952A5A">
        <w:rPr>
          <w:rFonts w:ascii="Garamond" w:hAnsi="Garamond"/>
          <w:sz w:val="24"/>
          <w:szCs w:val="24"/>
        </w:rPr>
        <w:t>which has</w:t>
      </w:r>
      <w:r w:rsidRPr="00952A5A">
        <w:rPr>
          <w:rFonts w:ascii="Garamond" w:hAnsi="Garamond"/>
          <w:sz w:val="24"/>
          <w:szCs w:val="24"/>
        </w:rPr>
        <w:t xml:space="preserve"> the principal façade fac</w:t>
      </w:r>
      <w:r w:rsidR="002E1A71" w:rsidRPr="00952A5A">
        <w:rPr>
          <w:rFonts w:ascii="Garamond" w:hAnsi="Garamond"/>
          <w:sz w:val="24"/>
          <w:szCs w:val="24"/>
        </w:rPr>
        <w:t>ing</w:t>
      </w:r>
      <w:r w:rsidRPr="00952A5A">
        <w:rPr>
          <w:rFonts w:ascii="Garamond" w:hAnsi="Garamond"/>
          <w:sz w:val="24"/>
          <w:szCs w:val="24"/>
        </w:rPr>
        <w:t xml:space="preserve"> south, is a deliberate reaction to the climate, </w:t>
      </w:r>
      <w:r w:rsidR="002E1A71" w:rsidRPr="00952A5A">
        <w:rPr>
          <w:rFonts w:ascii="Garamond" w:hAnsi="Garamond"/>
          <w:sz w:val="24"/>
          <w:szCs w:val="24"/>
        </w:rPr>
        <w:t>and</w:t>
      </w:r>
      <w:r w:rsidRPr="00952A5A">
        <w:rPr>
          <w:rFonts w:ascii="Garamond" w:hAnsi="Garamond"/>
          <w:sz w:val="24"/>
          <w:szCs w:val="24"/>
        </w:rPr>
        <w:t xml:space="preserve"> George later described</w:t>
      </w:r>
      <w:r w:rsidR="002E1A71" w:rsidRPr="00952A5A">
        <w:rPr>
          <w:rFonts w:ascii="Garamond" w:hAnsi="Garamond"/>
          <w:sz w:val="24"/>
          <w:szCs w:val="24"/>
        </w:rPr>
        <w:t xml:space="preserve"> how the</w:t>
      </w:r>
      <w:r w:rsidRPr="00952A5A">
        <w:rPr>
          <w:rFonts w:ascii="Garamond" w:hAnsi="Garamond"/>
          <w:sz w:val="24"/>
          <w:szCs w:val="24"/>
        </w:rPr>
        <w:t xml:space="preserve"> classrooms </w:t>
      </w:r>
      <w:r w:rsidR="002E1A71" w:rsidRPr="00952A5A">
        <w:rPr>
          <w:rFonts w:ascii="Garamond" w:hAnsi="Garamond"/>
          <w:sz w:val="24"/>
          <w:szCs w:val="24"/>
        </w:rPr>
        <w:t>were to</w:t>
      </w:r>
      <w:r w:rsidRPr="00952A5A">
        <w:rPr>
          <w:rFonts w:ascii="Garamond" w:hAnsi="Garamond"/>
          <w:sz w:val="24"/>
          <w:szCs w:val="24"/>
        </w:rPr>
        <w:t xml:space="preserve"> be ‘lighted from the north’</w:t>
      </w:r>
      <w:r w:rsidRPr="00B85459">
        <w:rPr>
          <w:rFonts w:ascii="Garamond" w:hAnsi="Garamond"/>
          <w:sz w:val="24"/>
          <w:szCs w:val="24"/>
        </w:rPr>
        <w:t>, thereby putting the corridor</w:t>
      </w:r>
      <w:r w:rsidR="000158FF">
        <w:rPr>
          <w:rFonts w:ascii="Garamond" w:hAnsi="Garamond"/>
          <w:sz w:val="24"/>
          <w:szCs w:val="24"/>
        </w:rPr>
        <w:t>s</w:t>
      </w:r>
      <w:r w:rsidRPr="00B85459">
        <w:rPr>
          <w:rFonts w:ascii="Garamond" w:hAnsi="Garamond"/>
          <w:sz w:val="24"/>
          <w:szCs w:val="24"/>
        </w:rPr>
        <w:t xml:space="preserve"> on the opposite side, and ensuring ‘no direct sun, at any time of the day, in any month of the </w:t>
      </w:r>
      <w:r w:rsidRPr="00B85459">
        <w:rPr>
          <w:rFonts w:ascii="Garamond" w:hAnsi="Garamond"/>
          <w:sz w:val="24"/>
          <w:szCs w:val="24"/>
        </w:rPr>
        <w:lastRenderedPageBreak/>
        <w:t>year, can penetrate, except through the door.’</w:t>
      </w:r>
      <w:r w:rsidRPr="00B85459">
        <w:rPr>
          <w:rStyle w:val="EndnoteReference"/>
          <w:rFonts w:ascii="Garamond" w:hAnsi="Garamond"/>
          <w:sz w:val="24"/>
          <w:szCs w:val="24"/>
        </w:rPr>
        <w:endnoteReference w:id="87"/>
      </w:r>
      <w:r w:rsidRPr="00B85459">
        <w:rPr>
          <w:rFonts w:ascii="Garamond" w:hAnsi="Garamond"/>
          <w:sz w:val="24"/>
          <w:szCs w:val="24"/>
        </w:rPr>
        <w:t xml:space="preserve"> </w:t>
      </w:r>
      <w:r w:rsidR="00E02FEB">
        <w:rPr>
          <w:rFonts w:ascii="Garamond" w:hAnsi="Garamond"/>
          <w:sz w:val="24"/>
          <w:szCs w:val="24"/>
        </w:rPr>
        <w:t>In addition</w:t>
      </w:r>
      <w:r w:rsidRPr="00B85459">
        <w:rPr>
          <w:rFonts w:ascii="Garamond" w:hAnsi="Garamond"/>
          <w:sz w:val="24"/>
          <w:szCs w:val="24"/>
        </w:rPr>
        <w:t xml:space="preserve">, the low height of most classrooms (compared with Jacob’s building) </w:t>
      </w:r>
      <w:r w:rsidR="00E02FEB">
        <w:rPr>
          <w:rFonts w:ascii="Garamond" w:hAnsi="Garamond"/>
          <w:sz w:val="24"/>
          <w:szCs w:val="24"/>
        </w:rPr>
        <w:t xml:space="preserve">and their </w:t>
      </w:r>
      <w:r w:rsidRPr="00B85459">
        <w:rPr>
          <w:rFonts w:ascii="Garamond" w:hAnsi="Garamond"/>
          <w:sz w:val="24"/>
          <w:szCs w:val="24"/>
        </w:rPr>
        <w:t>often exposed brick</w:t>
      </w:r>
      <w:r w:rsidR="00E02FEB">
        <w:rPr>
          <w:rFonts w:ascii="Garamond" w:hAnsi="Garamond"/>
          <w:sz w:val="24"/>
          <w:szCs w:val="24"/>
        </w:rPr>
        <w:t>work</w:t>
      </w:r>
      <w:r w:rsidRPr="00B85459">
        <w:rPr>
          <w:rFonts w:ascii="Garamond" w:hAnsi="Garamond"/>
          <w:sz w:val="24"/>
          <w:szCs w:val="24"/>
        </w:rPr>
        <w:t xml:space="preserve"> must have </w:t>
      </w:r>
      <w:r w:rsidR="00E02FEB">
        <w:rPr>
          <w:rFonts w:ascii="Garamond" w:hAnsi="Garamond"/>
          <w:sz w:val="24"/>
          <w:szCs w:val="24"/>
        </w:rPr>
        <w:t>helped</w:t>
      </w:r>
      <w:r w:rsidRPr="00B85459">
        <w:rPr>
          <w:rFonts w:ascii="Garamond" w:hAnsi="Garamond"/>
          <w:sz w:val="24"/>
          <w:szCs w:val="24"/>
        </w:rPr>
        <w:t xml:space="preserve"> improve the acoustics.</w:t>
      </w:r>
    </w:p>
    <w:p w:rsidR="007031C7" w:rsidRPr="00B85459" w:rsidRDefault="007031C7" w:rsidP="007031C7">
      <w:pPr>
        <w:pStyle w:val="NoSpacing"/>
        <w:spacing w:line="480" w:lineRule="auto"/>
        <w:rPr>
          <w:rFonts w:ascii="Garamond" w:hAnsi="Garamond"/>
          <w:sz w:val="24"/>
          <w:szCs w:val="24"/>
        </w:rPr>
      </w:pPr>
    </w:p>
    <w:p w:rsidR="007031C7" w:rsidRPr="00B85459" w:rsidRDefault="007031C7" w:rsidP="007031C7">
      <w:pPr>
        <w:pStyle w:val="NoSpacing"/>
        <w:spacing w:line="480" w:lineRule="auto"/>
        <w:rPr>
          <w:rFonts w:ascii="Garamond" w:hAnsi="Garamond"/>
          <w:sz w:val="24"/>
          <w:szCs w:val="24"/>
        </w:rPr>
      </w:pPr>
      <w:r w:rsidRPr="00B85459">
        <w:rPr>
          <w:rFonts w:ascii="Garamond" w:hAnsi="Garamond"/>
          <w:sz w:val="24"/>
          <w:szCs w:val="24"/>
        </w:rPr>
        <w:t xml:space="preserve">The buildings are mostly two and occasionally three stories in height except for the large corner </w:t>
      </w:r>
      <w:r w:rsidRPr="00B85459">
        <w:rPr>
          <w:rFonts w:ascii="Garamond" w:hAnsi="Garamond"/>
          <w:i/>
          <w:sz w:val="24"/>
          <w:szCs w:val="24"/>
        </w:rPr>
        <w:t xml:space="preserve">chattris </w:t>
      </w:r>
      <w:r w:rsidRPr="00B85459">
        <w:rPr>
          <w:rFonts w:ascii="Garamond" w:hAnsi="Garamond"/>
          <w:sz w:val="24"/>
          <w:szCs w:val="24"/>
        </w:rPr>
        <w:t xml:space="preserve">and the central tower. The principal façade is south-facing (see Fig. </w:t>
      </w:r>
      <w:r w:rsidRPr="00B85459">
        <w:rPr>
          <w:rFonts w:ascii="Garamond" w:hAnsi="Garamond"/>
          <w:b/>
          <w:sz w:val="24"/>
          <w:szCs w:val="24"/>
        </w:rPr>
        <w:t>13</w:t>
      </w:r>
      <w:r w:rsidRPr="00B85459">
        <w:rPr>
          <w:rFonts w:ascii="Garamond" w:hAnsi="Garamond"/>
          <w:sz w:val="24"/>
          <w:szCs w:val="24"/>
        </w:rPr>
        <w:t xml:space="preserve">), with a tower that is remarkably </w:t>
      </w:r>
      <w:r w:rsidRPr="00952A5A">
        <w:rPr>
          <w:rFonts w:ascii="Garamond" w:hAnsi="Garamond"/>
          <w:sz w:val="24"/>
          <w:szCs w:val="24"/>
        </w:rPr>
        <w:t xml:space="preserve">similar to that of </w:t>
      </w:r>
      <w:proofErr w:type="spellStart"/>
      <w:r w:rsidRPr="00952A5A">
        <w:rPr>
          <w:rFonts w:ascii="Garamond" w:hAnsi="Garamond"/>
          <w:sz w:val="24"/>
          <w:szCs w:val="24"/>
        </w:rPr>
        <w:t>Shoosmith’s</w:t>
      </w:r>
      <w:proofErr w:type="spellEnd"/>
      <w:r w:rsidRPr="00952A5A">
        <w:rPr>
          <w:rFonts w:ascii="Garamond" w:hAnsi="Garamond"/>
          <w:sz w:val="24"/>
          <w:szCs w:val="24"/>
        </w:rPr>
        <w:t xml:space="preserve"> St Mar</w:t>
      </w:r>
      <w:r w:rsidR="00816477" w:rsidRPr="00952A5A">
        <w:rPr>
          <w:rFonts w:ascii="Garamond" w:hAnsi="Garamond"/>
          <w:sz w:val="24"/>
          <w:szCs w:val="24"/>
        </w:rPr>
        <w:t>tin’s, although it also recalls F</w:t>
      </w:r>
      <w:r w:rsidRPr="00952A5A">
        <w:rPr>
          <w:rFonts w:ascii="Garamond" w:hAnsi="Garamond"/>
          <w:sz w:val="24"/>
          <w:szCs w:val="24"/>
        </w:rPr>
        <w:t xml:space="preserve">ranke’s </w:t>
      </w:r>
      <w:proofErr w:type="spellStart"/>
      <w:r w:rsidRPr="00952A5A">
        <w:rPr>
          <w:rFonts w:ascii="Garamond" w:hAnsi="Garamond"/>
          <w:sz w:val="24"/>
          <w:szCs w:val="24"/>
        </w:rPr>
        <w:t>He</w:t>
      </w:r>
      <w:r w:rsidR="00E02FEB" w:rsidRPr="00952A5A">
        <w:rPr>
          <w:rFonts w:ascii="Garamond" w:hAnsi="Garamond"/>
          <w:sz w:val="24"/>
          <w:szCs w:val="24"/>
        </w:rPr>
        <w:t>ilig-Kreuz-Kirchein</w:t>
      </w:r>
      <w:proofErr w:type="spellEnd"/>
      <w:r w:rsidR="00E02FEB" w:rsidRPr="00952A5A">
        <w:rPr>
          <w:rFonts w:ascii="Garamond" w:hAnsi="Garamond"/>
          <w:sz w:val="24"/>
          <w:szCs w:val="24"/>
        </w:rPr>
        <w:t xml:space="preserve"> at </w:t>
      </w:r>
      <w:r w:rsidRPr="00952A5A">
        <w:rPr>
          <w:rFonts w:ascii="Garamond" w:hAnsi="Garamond"/>
          <w:sz w:val="24"/>
          <w:szCs w:val="24"/>
        </w:rPr>
        <w:t xml:space="preserve">Gelsenkirchen (1927-29), and </w:t>
      </w:r>
      <w:r w:rsidR="00E02FEB" w:rsidRPr="00952A5A">
        <w:rPr>
          <w:rFonts w:ascii="Garamond" w:hAnsi="Garamond"/>
          <w:sz w:val="24"/>
          <w:szCs w:val="24"/>
        </w:rPr>
        <w:t xml:space="preserve">Giles Gilbert </w:t>
      </w:r>
      <w:r w:rsidRPr="00952A5A">
        <w:rPr>
          <w:rFonts w:ascii="Garamond" w:hAnsi="Garamond"/>
          <w:sz w:val="24"/>
          <w:szCs w:val="24"/>
        </w:rPr>
        <w:t>Scott’s University Library at Cambridge (1931). At the base of the tower is a porch punctuated</w:t>
      </w:r>
      <w:r w:rsidRPr="00B85459">
        <w:rPr>
          <w:rFonts w:ascii="Garamond" w:hAnsi="Garamond"/>
          <w:sz w:val="24"/>
          <w:szCs w:val="24"/>
        </w:rPr>
        <w:t xml:space="preserve"> by a </w:t>
      </w:r>
      <w:proofErr w:type="spellStart"/>
      <w:r w:rsidR="00E02FEB">
        <w:rPr>
          <w:rFonts w:ascii="Garamond" w:hAnsi="Garamond"/>
          <w:sz w:val="24"/>
          <w:szCs w:val="24"/>
        </w:rPr>
        <w:t>s</w:t>
      </w:r>
      <w:r w:rsidRPr="00B85459">
        <w:rPr>
          <w:rFonts w:ascii="Garamond" w:hAnsi="Garamond"/>
          <w:sz w:val="24"/>
          <w:szCs w:val="24"/>
        </w:rPr>
        <w:t>erliana</w:t>
      </w:r>
      <w:proofErr w:type="spellEnd"/>
      <w:r w:rsidRPr="00B85459">
        <w:rPr>
          <w:rFonts w:ascii="Garamond" w:hAnsi="Garamond"/>
          <w:sz w:val="24"/>
          <w:szCs w:val="24"/>
        </w:rPr>
        <w:t xml:space="preserve"> and bracketed arches, both distilled</w:t>
      </w:r>
      <w:r w:rsidR="00E02FEB">
        <w:rPr>
          <w:rFonts w:ascii="Garamond" w:hAnsi="Garamond"/>
          <w:sz w:val="24"/>
          <w:szCs w:val="24"/>
        </w:rPr>
        <w:t xml:space="preserve"> and</w:t>
      </w:r>
      <w:r w:rsidRPr="00B85459">
        <w:rPr>
          <w:rFonts w:ascii="Garamond" w:hAnsi="Garamond"/>
          <w:sz w:val="24"/>
          <w:szCs w:val="24"/>
        </w:rPr>
        <w:t xml:space="preserve"> abstracted, just like St Thomas’s. In line with George’s growing </w:t>
      </w:r>
      <w:r w:rsidRPr="00DB3A24">
        <w:rPr>
          <w:rFonts w:ascii="Garamond" w:hAnsi="Garamond"/>
          <w:sz w:val="24"/>
          <w:szCs w:val="24"/>
        </w:rPr>
        <w:t xml:space="preserve">appreciation of stream-lined architecture, the façades are almost entirely devoid of ornamentation, with the exception of small vents with </w:t>
      </w:r>
      <w:r w:rsidRPr="00DB3A24">
        <w:rPr>
          <w:rFonts w:ascii="Garamond" w:hAnsi="Garamond"/>
          <w:i/>
          <w:sz w:val="24"/>
          <w:szCs w:val="24"/>
        </w:rPr>
        <w:t xml:space="preserve">jaali </w:t>
      </w:r>
      <w:r w:rsidRPr="00DB3A24">
        <w:rPr>
          <w:rFonts w:ascii="Garamond" w:hAnsi="Garamond"/>
          <w:sz w:val="24"/>
          <w:szCs w:val="24"/>
        </w:rPr>
        <w:t>screens</w:t>
      </w:r>
      <w:r w:rsidR="00DB3A24" w:rsidRPr="00DB3A24">
        <w:rPr>
          <w:rFonts w:ascii="Garamond" w:hAnsi="Garamond"/>
          <w:sz w:val="24"/>
          <w:szCs w:val="24"/>
        </w:rPr>
        <w:t xml:space="preserve"> and an occasional five-pointed Star of India, rendered in brick, which the College adopted </w:t>
      </w:r>
      <w:r w:rsidR="00E02FEB" w:rsidRPr="00DB3A24">
        <w:rPr>
          <w:rFonts w:ascii="Garamond" w:hAnsi="Garamond"/>
          <w:sz w:val="24"/>
          <w:szCs w:val="24"/>
        </w:rPr>
        <w:t xml:space="preserve">as part </w:t>
      </w:r>
      <w:r w:rsidR="00317027" w:rsidRPr="00DB3A24">
        <w:rPr>
          <w:rFonts w:ascii="Garamond" w:hAnsi="Garamond"/>
          <w:sz w:val="24"/>
          <w:szCs w:val="24"/>
        </w:rPr>
        <w:t>of its</w:t>
      </w:r>
      <w:r w:rsidR="00E02FEB" w:rsidRPr="00DB3A24">
        <w:rPr>
          <w:rFonts w:ascii="Garamond" w:hAnsi="Garamond"/>
          <w:sz w:val="24"/>
          <w:szCs w:val="24"/>
        </w:rPr>
        <w:t xml:space="preserve"> coat of arms </w:t>
      </w:r>
      <w:r w:rsidRPr="00DB3A24">
        <w:rPr>
          <w:rFonts w:ascii="Garamond" w:hAnsi="Garamond"/>
          <w:sz w:val="24"/>
          <w:szCs w:val="24"/>
        </w:rPr>
        <w:t>in 1926.</w:t>
      </w:r>
      <w:r w:rsidRPr="00DB3A24">
        <w:rPr>
          <w:rStyle w:val="EndnoteReference"/>
          <w:rFonts w:ascii="Garamond" w:hAnsi="Garamond"/>
          <w:sz w:val="24"/>
          <w:szCs w:val="24"/>
        </w:rPr>
        <w:endnoteReference w:id="88"/>
      </w:r>
      <w:r w:rsidR="00E02FEB" w:rsidRPr="00DB3A24">
        <w:rPr>
          <w:rFonts w:ascii="Garamond" w:hAnsi="Garamond"/>
          <w:sz w:val="24"/>
          <w:szCs w:val="24"/>
        </w:rPr>
        <w:t xml:space="preserve"> The</w:t>
      </w:r>
      <w:r w:rsidRPr="00DB3A24">
        <w:rPr>
          <w:rFonts w:ascii="Garamond" w:hAnsi="Garamond"/>
          <w:sz w:val="24"/>
          <w:szCs w:val="24"/>
        </w:rPr>
        <w:t xml:space="preserve"> principal façade </w:t>
      </w:r>
      <w:r w:rsidR="00317027" w:rsidRPr="00DB3A24">
        <w:rPr>
          <w:rFonts w:ascii="Garamond" w:hAnsi="Garamond"/>
          <w:sz w:val="24"/>
          <w:szCs w:val="24"/>
        </w:rPr>
        <w:t>achieves</w:t>
      </w:r>
      <w:r w:rsidRPr="00B85459">
        <w:rPr>
          <w:rFonts w:ascii="Garamond" w:hAnsi="Garamond"/>
          <w:sz w:val="24"/>
          <w:szCs w:val="24"/>
        </w:rPr>
        <w:t xml:space="preserve"> an attractive balance of horizontal and vertical elements. The horizontal emphasis is </w:t>
      </w:r>
      <w:r w:rsidR="00317027">
        <w:rPr>
          <w:rFonts w:ascii="Garamond" w:hAnsi="Garamond"/>
          <w:sz w:val="24"/>
          <w:szCs w:val="24"/>
        </w:rPr>
        <w:t xml:space="preserve">provided </w:t>
      </w:r>
      <w:r w:rsidR="00317027" w:rsidRPr="00B85459">
        <w:rPr>
          <w:rFonts w:ascii="Garamond" w:hAnsi="Garamond"/>
          <w:sz w:val="24"/>
          <w:szCs w:val="24"/>
        </w:rPr>
        <w:t>by</w:t>
      </w:r>
      <w:r w:rsidRPr="00B85459">
        <w:rPr>
          <w:rFonts w:ascii="Garamond" w:hAnsi="Garamond"/>
          <w:sz w:val="24"/>
          <w:szCs w:val="24"/>
        </w:rPr>
        <w:t xml:space="preserve"> the long arcades and the use of Delhi quartzite up to the springing point of the arches, </w:t>
      </w:r>
      <w:r w:rsidRPr="00DB3A24">
        <w:rPr>
          <w:rFonts w:ascii="Garamond" w:hAnsi="Garamond"/>
          <w:sz w:val="24"/>
          <w:szCs w:val="24"/>
        </w:rPr>
        <w:t>which also provides an attractive contrast to the brickwork and the white stone string courses that run at two different levels. The vertical emphasis is, in tu</w:t>
      </w:r>
      <w:r w:rsidR="000158FF" w:rsidRPr="00DB3A24">
        <w:rPr>
          <w:rFonts w:ascii="Garamond" w:hAnsi="Garamond"/>
          <w:sz w:val="24"/>
          <w:szCs w:val="24"/>
        </w:rPr>
        <w:t xml:space="preserve">rn, </w:t>
      </w:r>
      <w:r w:rsidR="00E02FEB" w:rsidRPr="00DB3A24">
        <w:rPr>
          <w:rFonts w:ascii="Garamond" w:hAnsi="Garamond"/>
          <w:sz w:val="24"/>
          <w:szCs w:val="24"/>
        </w:rPr>
        <w:t>supplied</w:t>
      </w:r>
      <w:r w:rsidR="000158FF" w:rsidRPr="00DB3A24">
        <w:rPr>
          <w:rFonts w:ascii="Garamond" w:hAnsi="Garamond"/>
          <w:sz w:val="24"/>
          <w:szCs w:val="24"/>
        </w:rPr>
        <w:t xml:space="preserve"> by </w:t>
      </w:r>
      <w:r w:rsidRPr="00DB3A24">
        <w:rPr>
          <w:rFonts w:ascii="Garamond" w:hAnsi="Garamond"/>
          <w:sz w:val="24"/>
          <w:szCs w:val="24"/>
        </w:rPr>
        <w:t xml:space="preserve">the </w:t>
      </w:r>
      <w:r w:rsidR="000158FF" w:rsidRPr="00DB3A24">
        <w:rPr>
          <w:rFonts w:ascii="Garamond" w:hAnsi="Garamond"/>
          <w:sz w:val="24"/>
          <w:szCs w:val="24"/>
        </w:rPr>
        <w:t xml:space="preserve">central tower and the </w:t>
      </w:r>
      <w:r w:rsidRPr="00DB3A24">
        <w:rPr>
          <w:rFonts w:ascii="Garamond" w:hAnsi="Garamond"/>
          <w:i/>
          <w:sz w:val="24"/>
          <w:szCs w:val="24"/>
        </w:rPr>
        <w:t xml:space="preserve">chattri </w:t>
      </w:r>
      <w:r w:rsidR="000158FF" w:rsidRPr="00DB3A24">
        <w:rPr>
          <w:rFonts w:ascii="Garamond" w:hAnsi="Garamond"/>
          <w:sz w:val="24"/>
          <w:szCs w:val="24"/>
        </w:rPr>
        <w:t>towers</w:t>
      </w:r>
      <w:r w:rsidR="00317027" w:rsidRPr="00DB3A24">
        <w:rPr>
          <w:rFonts w:ascii="Garamond" w:hAnsi="Garamond"/>
          <w:sz w:val="24"/>
          <w:szCs w:val="24"/>
        </w:rPr>
        <w:t xml:space="preserve"> at the </w:t>
      </w:r>
      <w:r w:rsidR="00E02FEB" w:rsidRPr="00DB3A24">
        <w:rPr>
          <w:rFonts w:ascii="Garamond" w:hAnsi="Garamond"/>
          <w:sz w:val="24"/>
          <w:szCs w:val="24"/>
        </w:rPr>
        <w:t>side</w:t>
      </w:r>
      <w:r w:rsidR="00DB3A24" w:rsidRPr="00DB3A24">
        <w:rPr>
          <w:rFonts w:ascii="Garamond" w:hAnsi="Garamond"/>
          <w:sz w:val="24"/>
          <w:szCs w:val="24"/>
        </w:rPr>
        <w:t>s</w:t>
      </w:r>
      <w:r w:rsidR="00317027" w:rsidRPr="00DB3A24">
        <w:rPr>
          <w:rFonts w:ascii="Garamond" w:hAnsi="Garamond"/>
          <w:sz w:val="24"/>
          <w:szCs w:val="24"/>
        </w:rPr>
        <w:t>.</w:t>
      </w:r>
      <w:r w:rsidR="00163008" w:rsidRPr="00DB3A24">
        <w:rPr>
          <w:rFonts w:ascii="Garamond" w:hAnsi="Garamond"/>
          <w:sz w:val="24"/>
          <w:szCs w:val="24"/>
        </w:rPr>
        <w:t xml:space="preserve"> Similar</w:t>
      </w:r>
      <w:r w:rsidR="00317027" w:rsidRPr="00DB3A24">
        <w:rPr>
          <w:rFonts w:ascii="Garamond" w:hAnsi="Garamond"/>
          <w:sz w:val="24"/>
          <w:szCs w:val="24"/>
        </w:rPr>
        <w:t xml:space="preserve"> themes are to be seen in the </w:t>
      </w:r>
      <w:r w:rsidRPr="00DB3A24">
        <w:rPr>
          <w:rFonts w:ascii="Garamond" w:hAnsi="Garamond"/>
          <w:sz w:val="24"/>
          <w:szCs w:val="24"/>
        </w:rPr>
        <w:t xml:space="preserve">free-standing </w:t>
      </w:r>
      <w:r w:rsidR="00317027" w:rsidRPr="00DB3A24">
        <w:rPr>
          <w:rFonts w:ascii="Garamond" w:hAnsi="Garamond"/>
          <w:sz w:val="24"/>
          <w:szCs w:val="24"/>
        </w:rPr>
        <w:t>c</w:t>
      </w:r>
      <w:r w:rsidRPr="00DB3A24">
        <w:rPr>
          <w:rFonts w:ascii="Garamond" w:hAnsi="Garamond"/>
          <w:sz w:val="24"/>
          <w:szCs w:val="24"/>
        </w:rPr>
        <w:t xml:space="preserve">hapel (Fig. </w:t>
      </w:r>
      <w:r w:rsidRPr="00DB3A24">
        <w:rPr>
          <w:rFonts w:ascii="Garamond" w:hAnsi="Garamond"/>
          <w:b/>
          <w:sz w:val="24"/>
          <w:szCs w:val="24"/>
        </w:rPr>
        <w:t>15</w:t>
      </w:r>
      <w:r w:rsidRPr="00DB3A24">
        <w:rPr>
          <w:rFonts w:ascii="Garamond" w:hAnsi="Garamond"/>
          <w:sz w:val="24"/>
          <w:szCs w:val="24"/>
        </w:rPr>
        <w:t>)</w:t>
      </w:r>
      <w:r w:rsidR="00317027" w:rsidRPr="00DB3A24">
        <w:rPr>
          <w:rFonts w:ascii="Garamond" w:hAnsi="Garamond"/>
          <w:sz w:val="24"/>
          <w:szCs w:val="24"/>
        </w:rPr>
        <w:t xml:space="preserve">, which is built </w:t>
      </w:r>
      <w:r w:rsidRPr="00DB3A24">
        <w:rPr>
          <w:rFonts w:ascii="Garamond" w:hAnsi="Garamond"/>
          <w:sz w:val="24"/>
          <w:szCs w:val="24"/>
        </w:rPr>
        <w:t>of brick</w:t>
      </w:r>
      <w:r w:rsidR="00317027" w:rsidRPr="00DB3A24">
        <w:rPr>
          <w:rFonts w:ascii="Garamond" w:hAnsi="Garamond"/>
          <w:sz w:val="24"/>
          <w:szCs w:val="24"/>
        </w:rPr>
        <w:t xml:space="preserve"> with</w:t>
      </w:r>
      <w:r w:rsidRPr="00DB3A24">
        <w:rPr>
          <w:rFonts w:ascii="Garamond" w:hAnsi="Garamond"/>
          <w:sz w:val="24"/>
          <w:szCs w:val="24"/>
        </w:rPr>
        <w:t xml:space="preserve"> </w:t>
      </w:r>
      <w:r w:rsidR="00317027" w:rsidRPr="00DB3A24">
        <w:rPr>
          <w:rFonts w:ascii="Garamond" w:hAnsi="Garamond"/>
          <w:sz w:val="24"/>
          <w:szCs w:val="24"/>
        </w:rPr>
        <w:t>white-</w:t>
      </w:r>
      <w:r w:rsidR="000158FF" w:rsidRPr="00DB3A24">
        <w:rPr>
          <w:rFonts w:ascii="Garamond" w:hAnsi="Garamond"/>
          <w:sz w:val="24"/>
          <w:szCs w:val="24"/>
        </w:rPr>
        <w:t xml:space="preserve">stone </w:t>
      </w:r>
      <w:r w:rsidR="00317027" w:rsidRPr="00DB3A24">
        <w:rPr>
          <w:rFonts w:ascii="Garamond" w:hAnsi="Garamond"/>
          <w:sz w:val="24"/>
          <w:szCs w:val="24"/>
        </w:rPr>
        <w:t>string courses</w:t>
      </w:r>
      <w:r w:rsidR="00DB3A24" w:rsidRPr="00DB3A24">
        <w:rPr>
          <w:rFonts w:ascii="Garamond" w:hAnsi="Garamond"/>
          <w:sz w:val="24"/>
          <w:szCs w:val="24"/>
        </w:rPr>
        <w:t xml:space="preserve"> and quartzite up to the arch </w:t>
      </w:r>
      <w:r w:rsidRPr="00DB3A24">
        <w:rPr>
          <w:rFonts w:ascii="Garamond" w:hAnsi="Garamond"/>
          <w:sz w:val="24"/>
          <w:szCs w:val="24"/>
        </w:rPr>
        <w:t>of the doorway. The main façade has two broken pediments, both with George’s characteristic circle motif at their</w:t>
      </w:r>
      <w:r w:rsidR="00317027" w:rsidRPr="00DB3A24">
        <w:rPr>
          <w:rFonts w:ascii="Garamond" w:hAnsi="Garamond"/>
          <w:sz w:val="24"/>
          <w:szCs w:val="24"/>
        </w:rPr>
        <w:t xml:space="preserve"> outer</w:t>
      </w:r>
      <w:r w:rsidRPr="00DB3A24">
        <w:rPr>
          <w:rFonts w:ascii="Garamond" w:hAnsi="Garamond"/>
          <w:sz w:val="24"/>
          <w:szCs w:val="24"/>
        </w:rPr>
        <w:t xml:space="preserve"> edges. The source for this </w:t>
      </w:r>
      <w:r w:rsidR="00317027" w:rsidRPr="00DB3A24">
        <w:rPr>
          <w:rFonts w:ascii="Garamond" w:hAnsi="Garamond"/>
          <w:sz w:val="24"/>
          <w:szCs w:val="24"/>
        </w:rPr>
        <w:t xml:space="preserve">particular </w:t>
      </w:r>
      <w:r w:rsidRPr="00DB3A24">
        <w:rPr>
          <w:rFonts w:ascii="Garamond" w:hAnsi="Garamond"/>
          <w:sz w:val="24"/>
          <w:szCs w:val="24"/>
        </w:rPr>
        <w:t>use of the circle motif is probably a Lutyens staircase in the Viceroy’s House</w:t>
      </w:r>
      <w:r w:rsidR="00DB3A24" w:rsidRPr="00DB3A24">
        <w:rPr>
          <w:rFonts w:ascii="Garamond" w:hAnsi="Garamond"/>
          <w:sz w:val="24"/>
          <w:szCs w:val="24"/>
        </w:rPr>
        <w:t xml:space="preserve">. </w:t>
      </w:r>
      <w:r w:rsidRPr="00DB3A24">
        <w:rPr>
          <w:rFonts w:ascii="Garamond" w:hAnsi="Garamond"/>
          <w:sz w:val="24"/>
          <w:szCs w:val="24"/>
        </w:rPr>
        <w:t>The</w:t>
      </w:r>
      <w:r w:rsidRPr="00B85459">
        <w:rPr>
          <w:rFonts w:ascii="Garamond" w:hAnsi="Garamond"/>
          <w:sz w:val="24"/>
          <w:szCs w:val="24"/>
        </w:rPr>
        <w:t xml:space="preserve"> interior is whitewashed and simple</w:t>
      </w:r>
      <w:r w:rsidR="00317027">
        <w:rPr>
          <w:rFonts w:ascii="Garamond" w:hAnsi="Garamond"/>
          <w:sz w:val="24"/>
          <w:szCs w:val="24"/>
        </w:rPr>
        <w:t>, and</w:t>
      </w:r>
      <w:r w:rsidRPr="00B85459">
        <w:rPr>
          <w:rFonts w:ascii="Garamond" w:hAnsi="Garamond"/>
          <w:sz w:val="24"/>
          <w:szCs w:val="24"/>
        </w:rPr>
        <w:t xml:space="preserve"> one enters through a </w:t>
      </w:r>
      <w:proofErr w:type="spellStart"/>
      <w:r w:rsidR="00317027">
        <w:rPr>
          <w:rFonts w:ascii="Garamond" w:hAnsi="Garamond"/>
          <w:sz w:val="24"/>
          <w:szCs w:val="24"/>
        </w:rPr>
        <w:t>s</w:t>
      </w:r>
      <w:r w:rsidRPr="00B85459">
        <w:rPr>
          <w:rFonts w:ascii="Garamond" w:hAnsi="Garamond"/>
          <w:sz w:val="24"/>
          <w:szCs w:val="24"/>
        </w:rPr>
        <w:t>erliana</w:t>
      </w:r>
      <w:proofErr w:type="spellEnd"/>
      <w:r w:rsidRPr="00B85459">
        <w:rPr>
          <w:rFonts w:ascii="Garamond" w:hAnsi="Garamond"/>
          <w:sz w:val="24"/>
          <w:szCs w:val="24"/>
        </w:rPr>
        <w:t xml:space="preserve"> supported by two fluted Doric columns </w:t>
      </w:r>
      <w:r w:rsidR="00317027">
        <w:rPr>
          <w:rFonts w:ascii="Garamond" w:hAnsi="Garamond"/>
          <w:sz w:val="24"/>
          <w:szCs w:val="24"/>
        </w:rPr>
        <w:t>that have</w:t>
      </w:r>
      <w:r w:rsidRPr="00B85459">
        <w:rPr>
          <w:rFonts w:ascii="Garamond" w:hAnsi="Garamond"/>
          <w:sz w:val="24"/>
          <w:szCs w:val="24"/>
        </w:rPr>
        <w:t xml:space="preserve"> circle motifs on their abacuses.</w:t>
      </w:r>
    </w:p>
    <w:p w:rsidR="00D57030" w:rsidRPr="00B85459" w:rsidRDefault="00D57030" w:rsidP="00210592">
      <w:pPr>
        <w:pStyle w:val="NoSpacing"/>
        <w:spacing w:line="480" w:lineRule="auto"/>
        <w:rPr>
          <w:rFonts w:ascii="Garamond" w:hAnsi="Garamond"/>
          <w:sz w:val="24"/>
          <w:szCs w:val="24"/>
        </w:rPr>
      </w:pPr>
    </w:p>
    <w:p w:rsidR="00D57030" w:rsidRPr="00B85459" w:rsidRDefault="007031C7" w:rsidP="00210592">
      <w:pPr>
        <w:pStyle w:val="NoSpacing"/>
        <w:spacing w:line="480" w:lineRule="auto"/>
        <w:rPr>
          <w:rFonts w:ascii="Garamond" w:hAnsi="Garamond"/>
          <w:sz w:val="24"/>
          <w:szCs w:val="24"/>
        </w:rPr>
      </w:pPr>
      <w:r w:rsidRPr="00B85459">
        <w:rPr>
          <w:rFonts w:ascii="Garamond" w:hAnsi="Garamond"/>
          <w:sz w:val="24"/>
          <w:szCs w:val="24"/>
        </w:rPr>
        <w:lastRenderedPageBreak/>
        <w:t xml:space="preserve">The prominent place recently given to St Stephen’s in a recent history of </w:t>
      </w:r>
      <w:r w:rsidR="00163008">
        <w:rPr>
          <w:rFonts w:ascii="Garamond" w:hAnsi="Garamond"/>
          <w:sz w:val="24"/>
          <w:szCs w:val="24"/>
        </w:rPr>
        <w:t xml:space="preserve">Delhi’s </w:t>
      </w:r>
      <w:r w:rsidRPr="00B85459">
        <w:rPr>
          <w:rFonts w:ascii="Garamond" w:hAnsi="Garamond"/>
          <w:sz w:val="24"/>
          <w:szCs w:val="24"/>
        </w:rPr>
        <w:t xml:space="preserve">‘modern architecture’ is </w:t>
      </w:r>
      <w:r w:rsidRPr="00DB3A24">
        <w:rPr>
          <w:rFonts w:ascii="Garamond" w:hAnsi="Garamond"/>
          <w:sz w:val="24"/>
          <w:szCs w:val="24"/>
        </w:rPr>
        <w:t xml:space="preserve">understandable. Its reputation, most of all, </w:t>
      </w:r>
      <w:r w:rsidR="00163008" w:rsidRPr="00DB3A24">
        <w:rPr>
          <w:rFonts w:ascii="Garamond" w:hAnsi="Garamond"/>
          <w:sz w:val="24"/>
          <w:szCs w:val="24"/>
        </w:rPr>
        <w:t xml:space="preserve">is </w:t>
      </w:r>
      <w:r w:rsidRPr="00DB3A24">
        <w:rPr>
          <w:rFonts w:ascii="Garamond" w:hAnsi="Garamond"/>
          <w:sz w:val="24"/>
          <w:szCs w:val="24"/>
        </w:rPr>
        <w:t xml:space="preserve">due to its combination of a modern, unpretentious, vernacular </w:t>
      </w:r>
      <w:r w:rsidR="00163008" w:rsidRPr="00DB3A24">
        <w:rPr>
          <w:rFonts w:ascii="Garamond" w:hAnsi="Garamond"/>
          <w:sz w:val="24"/>
          <w:szCs w:val="24"/>
        </w:rPr>
        <w:t>manner</w:t>
      </w:r>
      <w:r w:rsidRPr="00DB3A24">
        <w:rPr>
          <w:rFonts w:ascii="Garamond" w:hAnsi="Garamond"/>
          <w:sz w:val="24"/>
          <w:szCs w:val="24"/>
        </w:rPr>
        <w:t xml:space="preserve"> of building with the mass, line and proportion of </w:t>
      </w:r>
      <w:r w:rsidR="00163008" w:rsidRPr="00DB3A24">
        <w:rPr>
          <w:rFonts w:ascii="Garamond" w:hAnsi="Garamond"/>
          <w:sz w:val="24"/>
          <w:szCs w:val="24"/>
        </w:rPr>
        <w:t>w</w:t>
      </w:r>
      <w:r w:rsidRPr="00DB3A24">
        <w:rPr>
          <w:rFonts w:ascii="Garamond" w:hAnsi="Garamond"/>
          <w:sz w:val="24"/>
          <w:szCs w:val="24"/>
        </w:rPr>
        <w:t xml:space="preserve">estern (and in particular Lutyens-inspired) Classicism. </w:t>
      </w:r>
      <w:r w:rsidR="00D57030" w:rsidRPr="00DB3A24">
        <w:rPr>
          <w:rFonts w:ascii="Garamond" w:hAnsi="Garamond"/>
          <w:sz w:val="24"/>
          <w:szCs w:val="24"/>
        </w:rPr>
        <w:t xml:space="preserve">It </w:t>
      </w:r>
      <w:r w:rsidR="00163008" w:rsidRPr="00DB3A24">
        <w:rPr>
          <w:rFonts w:ascii="Garamond" w:hAnsi="Garamond"/>
          <w:sz w:val="24"/>
          <w:szCs w:val="24"/>
        </w:rPr>
        <w:t>could</w:t>
      </w:r>
      <w:r w:rsidR="00D57030" w:rsidRPr="00DB3A24">
        <w:rPr>
          <w:rFonts w:ascii="Garamond" w:hAnsi="Garamond"/>
          <w:sz w:val="24"/>
          <w:szCs w:val="24"/>
        </w:rPr>
        <w:t xml:space="preserve"> be </w:t>
      </w:r>
      <w:r w:rsidRPr="00DB3A24">
        <w:rPr>
          <w:rFonts w:ascii="Garamond" w:hAnsi="Garamond"/>
          <w:sz w:val="24"/>
          <w:szCs w:val="24"/>
        </w:rPr>
        <w:t xml:space="preserve">argued </w:t>
      </w:r>
      <w:r w:rsidR="00D57030" w:rsidRPr="00DB3A24">
        <w:rPr>
          <w:rFonts w:ascii="Garamond" w:hAnsi="Garamond"/>
          <w:sz w:val="24"/>
          <w:szCs w:val="24"/>
        </w:rPr>
        <w:t>that the long arcades</w:t>
      </w:r>
      <w:r w:rsidR="00400A70" w:rsidRPr="00DB3A24">
        <w:rPr>
          <w:rFonts w:ascii="Garamond" w:hAnsi="Garamond"/>
          <w:sz w:val="24"/>
          <w:szCs w:val="24"/>
        </w:rPr>
        <w:t xml:space="preserve"> of the main </w:t>
      </w:r>
      <w:r w:rsidR="00163008" w:rsidRPr="00DB3A24">
        <w:rPr>
          <w:rFonts w:ascii="Garamond" w:hAnsi="Garamond"/>
          <w:sz w:val="24"/>
          <w:szCs w:val="24"/>
        </w:rPr>
        <w:t>c</w:t>
      </w:r>
      <w:r w:rsidR="00400A70" w:rsidRPr="00DB3A24">
        <w:rPr>
          <w:rFonts w:ascii="Garamond" w:hAnsi="Garamond"/>
          <w:sz w:val="24"/>
          <w:szCs w:val="24"/>
        </w:rPr>
        <w:t>ollege buildings</w:t>
      </w:r>
      <w:r w:rsidR="00D57030" w:rsidRPr="00DB3A24">
        <w:rPr>
          <w:rFonts w:ascii="Garamond" w:hAnsi="Garamond"/>
          <w:sz w:val="24"/>
          <w:szCs w:val="24"/>
        </w:rPr>
        <w:t xml:space="preserve">, with their elegant vaulting, were a conscious application of George’s earlier experience in Byzantine archaeology, </w:t>
      </w:r>
      <w:r w:rsidR="00400A70" w:rsidRPr="00DB3A24">
        <w:rPr>
          <w:rFonts w:ascii="Garamond" w:hAnsi="Garamond"/>
          <w:sz w:val="24"/>
          <w:szCs w:val="24"/>
        </w:rPr>
        <w:t>a</w:t>
      </w:r>
      <w:r w:rsidR="00DB3A24" w:rsidRPr="00DB3A24">
        <w:rPr>
          <w:rFonts w:ascii="Garamond" w:hAnsi="Garamond"/>
          <w:sz w:val="24"/>
          <w:szCs w:val="24"/>
        </w:rPr>
        <w:t xml:space="preserve">lthough now </w:t>
      </w:r>
      <w:r w:rsidR="00D57030" w:rsidRPr="00DB3A24">
        <w:rPr>
          <w:rFonts w:ascii="Garamond" w:hAnsi="Garamond"/>
          <w:sz w:val="24"/>
          <w:szCs w:val="24"/>
        </w:rPr>
        <w:t>combined</w:t>
      </w:r>
      <w:r w:rsidR="00D57030" w:rsidRPr="00B85459">
        <w:rPr>
          <w:rFonts w:ascii="Garamond" w:hAnsi="Garamond"/>
          <w:sz w:val="24"/>
          <w:szCs w:val="24"/>
        </w:rPr>
        <w:t xml:space="preserve"> with his interpretation of Lutyens’s ‘Elemental Mode’. As George himself said to Bagenal, his work could be labelled ‘Primitive or Egyptian or Greek or Gothic or Renaissance or Hindu or Chinese, but it derives some from all […] It does not represent anything but pure form, as dictated by the material’.</w:t>
      </w:r>
      <w:r w:rsidR="00D57030" w:rsidRPr="00B85459">
        <w:rPr>
          <w:rStyle w:val="EndnoteReference"/>
          <w:rFonts w:ascii="Garamond" w:hAnsi="Garamond"/>
          <w:sz w:val="24"/>
          <w:szCs w:val="24"/>
        </w:rPr>
        <w:endnoteReference w:id="89"/>
      </w:r>
      <w:r w:rsidR="00D57030" w:rsidRPr="00B85459">
        <w:rPr>
          <w:rFonts w:ascii="Garamond" w:hAnsi="Garamond"/>
          <w:sz w:val="24"/>
          <w:szCs w:val="24"/>
        </w:rPr>
        <w:t xml:space="preserve"> </w:t>
      </w:r>
    </w:p>
    <w:p w:rsidR="007031C7" w:rsidRPr="00B85459" w:rsidRDefault="007031C7" w:rsidP="00210592">
      <w:pPr>
        <w:pStyle w:val="NoSpacing"/>
        <w:spacing w:line="480" w:lineRule="auto"/>
        <w:rPr>
          <w:rFonts w:ascii="Garamond" w:hAnsi="Garamond"/>
          <w:sz w:val="24"/>
          <w:szCs w:val="24"/>
        </w:rPr>
      </w:pPr>
    </w:p>
    <w:p w:rsidR="00D57030" w:rsidRPr="00B85459" w:rsidRDefault="00D57030" w:rsidP="00210592">
      <w:pPr>
        <w:pStyle w:val="NoSpacing"/>
        <w:spacing w:line="480" w:lineRule="auto"/>
        <w:rPr>
          <w:rFonts w:ascii="Garamond" w:hAnsi="Garamond"/>
          <w:sz w:val="24"/>
          <w:szCs w:val="24"/>
        </w:rPr>
      </w:pPr>
      <w:r w:rsidRPr="00B85459">
        <w:rPr>
          <w:rFonts w:ascii="Garamond" w:hAnsi="Garamond"/>
          <w:sz w:val="24"/>
          <w:szCs w:val="24"/>
        </w:rPr>
        <w:t xml:space="preserve">From the early 1940s, George, who had for many years been levitating towards a pared-down, abstract aesthetic, turned to the principles of Modernism and embraced them more fully. We know from surviving correspondence and published articles that this shift in his outlook was heavily grounded in his own philosophical outlook, and with it too came a potent critique of Lutyens. For example, in </w:t>
      </w:r>
      <w:r w:rsidR="00065BEC" w:rsidRPr="00B85459">
        <w:rPr>
          <w:rFonts w:ascii="Garamond" w:hAnsi="Garamond"/>
          <w:sz w:val="24"/>
          <w:szCs w:val="24"/>
        </w:rPr>
        <w:t xml:space="preserve">a </w:t>
      </w:r>
      <w:r w:rsidRPr="00B85459">
        <w:rPr>
          <w:rFonts w:ascii="Garamond" w:hAnsi="Garamond"/>
          <w:sz w:val="24"/>
          <w:szCs w:val="24"/>
        </w:rPr>
        <w:t xml:space="preserve">1959 </w:t>
      </w:r>
      <w:r w:rsidR="00065BEC" w:rsidRPr="00B85459">
        <w:rPr>
          <w:rFonts w:ascii="Garamond" w:hAnsi="Garamond"/>
          <w:sz w:val="24"/>
          <w:szCs w:val="24"/>
        </w:rPr>
        <w:t xml:space="preserve">letter to Bagenal, </w:t>
      </w:r>
      <w:r w:rsidRPr="00B85459">
        <w:rPr>
          <w:rFonts w:ascii="Garamond" w:hAnsi="Garamond"/>
          <w:sz w:val="24"/>
          <w:szCs w:val="24"/>
        </w:rPr>
        <w:t>he criticised what he perceived to be Lutyens’s emphasis on appearance over function:</w:t>
      </w:r>
    </w:p>
    <w:p w:rsidR="00D57030" w:rsidRPr="00163008" w:rsidRDefault="00D57030" w:rsidP="00163008">
      <w:pPr>
        <w:pStyle w:val="NoSpacing"/>
        <w:spacing w:line="480" w:lineRule="auto"/>
        <w:rPr>
          <w:rFonts w:ascii="Garamond" w:hAnsi="Garamond"/>
          <w:sz w:val="20"/>
          <w:szCs w:val="20"/>
        </w:rPr>
      </w:pPr>
      <w:r w:rsidRPr="00163008">
        <w:rPr>
          <w:rFonts w:ascii="Garamond" w:hAnsi="Garamond"/>
          <w:sz w:val="20"/>
          <w:szCs w:val="20"/>
        </w:rPr>
        <w:t xml:space="preserve">Lutyens could </w:t>
      </w:r>
      <w:r w:rsidRPr="00163008">
        <w:rPr>
          <w:rFonts w:ascii="Garamond" w:hAnsi="Garamond"/>
          <w:sz w:val="20"/>
          <w:szCs w:val="20"/>
          <w:u w:val="single"/>
        </w:rPr>
        <w:t>construct</w:t>
      </w:r>
      <w:r w:rsidRPr="00163008">
        <w:rPr>
          <w:rFonts w:ascii="Garamond" w:hAnsi="Garamond"/>
          <w:sz w:val="20"/>
          <w:szCs w:val="20"/>
        </w:rPr>
        <w:t xml:space="preserve">, but with him appearance took precedence, which I consider to be wrong. To him, the interior shell, and the outer shell […] might be 6” or 6’0” so far as he was concerned, if it could be made to stand up. That is the inherent falsity of the whole procedure. Plan, Section, and </w:t>
      </w:r>
      <w:r w:rsidRPr="00163008">
        <w:rPr>
          <w:rFonts w:ascii="Garamond" w:hAnsi="Garamond"/>
          <w:sz w:val="20"/>
          <w:szCs w:val="20"/>
          <w:u w:val="single"/>
        </w:rPr>
        <w:t>then</w:t>
      </w:r>
      <w:r w:rsidRPr="00163008">
        <w:rPr>
          <w:rFonts w:ascii="Garamond" w:hAnsi="Garamond"/>
          <w:sz w:val="20"/>
          <w:szCs w:val="20"/>
        </w:rPr>
        <w:t xml:space="preserve"> Elevation should be the order of thought</w:t>
      </w:r>
      <w:r w:rsidR="00C54F65">
        <w:rPr>
          <w:rFonts w:ascii="Garamond" w:hAnsi="Garamond"/>
          <w:sz w:val="20"/>
          <w:szCs w:val="20"/>
        </w:rPr>
        <w:t>.</w:t>
      </w:r>
      <w:r w:rsidRPr="00163008">
        <w:rPr>
          <w:rFonts w:ascii="Garamond" w:hAnsi="Garamond"/>
          <w:sz w:val="20"/>
          <w:szCs w:val="20"/>
        </w:rPr>
        <w:t xml:space="preserve"> […] </w:t>
      </w:r>
      <w:r w:rsidR="00163008">
        <w:rPr>
          <w:rFonts w:ascii="Garamond" w:hAnsi="Garamond"/>
          <w:sz w:val="20"/>
          <w:szCs w:val="20"/>
        </w:rPr>
        <w:t>‘</w:t>
      </w:r>
      <w:r w:rsidRPr="00163008">
        <w:rPr>
          <w:rFonts w:ascii="Garamond" w:hAnsi="Garamond"/>
          <w:sz w:val="20"/>
          <w:szCs w:val="20"/>
        </w:rPr>
        <w:t>Elevation</w:t>
      </w:r>
      <w:r w:rsidR="00163008">
        <w:rPr>
          <w:rFonts w:ascii="Garamond" w:hAnsi="Garamond"/>
          <w:sz w:val="20"/>
          <w:szCs w:val="20"/>
        </w:rPr>
        <w:t>’</w:t>
      </w:r>
      <w:r w:rsidRPr="00163008">
        <w:rPr>
          <w:rFonts w:ascii="Garamond" w:hAnsi="Garamond"/>
          <w:sz w:val="20"/>
          <w:szCs w:val="20"/>
        </w:rPr>
        <w:t xml:space="preserve"> is the flower and the last.</w:t>
      </w:r>
      <w:r w:rsidRPr="00AF581E">
        <w:rPr>
          <w:rStyle w:val="EndnoteReference"/>
          <w:rFonts w:ascii="Garamond" w:hAnsi="Garamond"/>
          <w:sz w:val="24"/>
          <w:szCs w:val="24"/>
        </w:rPr>
        <w:endnoteReference w:id="90"/>
      </w:r>
    </w:p>
    <w:p w:rsidR="00D57030" w:rsidRPr="00B85459" w:rsidRDefault="00D57030" w:rsidP="00210592">
      <w:pPr>
        <w:pStyle w:val="NoSpacing"/>
        <w:spacing w:line="480" w:lineRule="auto"/>
        <w:rPr>
          <w:rFonts w:ascii="Garamond" w:hAnsi="Garamond"/>
          <w:sz w:val="24"/>
          <w:szCs w:val="24"/>
        </w:rPr>
      </w:pPr>
      <w:r w:rsidRPr="00B85459">
        <w:rPr>
          <w:rFonts w:ascii="Garamond" w:hAnsi="Garamond"/>
          <w:sz w:val="24"/>
          <w:szCs w:val="24"/>
        </w:rPr>
        <w:t xml:space="preserve">This is consistent with a remark </w:t>
      </w:r>
      <w:r w:rsidR="00163008">
        <w:rPr>
          <w:rFonts w:ascii="Garamond" w:hAnsi="Garamond"/>
          <w:sz w:val="24"/>
          <w:szCs w:val="24"/>
        </w:rPr>
        <w:t>George</w:t>
      </w:r>
      <w:r w:rsidRPr="00B85459">
        <w:rPr>
          <w:rFonts w:ascii="Garamond" w:hAnsi="Garamond"/>
          <w:sz w:val="24"/>
          <w:szCs w:val="24"/>
        </w:rPr>
        <w:t xml:space="preserve"> made</w:t>
      </w:r>
      <w:r w:rsidR="00065BEC" w:rsidRPr="00B85459">
        <w:rPr>
          <w:rFonts w:ascii="Garamond" w:hAnsi="Garamond"/>
          <w:sz w:val="24"/>
          <w:szCs w:val="24"/>
        </w:rPr>
        <w:t xml:space="preserve"> </w:t>
      </w:r>
      <w:r w:rsidRPr="00B85459">
        <w:rPr>
          <w:rFonts w:ascii="Garamond" w:hAnsi="Garamond"/>
          <w:sz w:val="24"/>
          <w:szCs w:val="24"/>
        </w:rPr>
        <w:t>on Kashmir House</w:t>
      </w:r>
      <w:r w:rsidR="00065BEC" w:rsidRPr="00B85459">
        <w:rPr>
          <w:rFonts w:ascii="Garamond" w:hAnsi="Garamond"/>
          <w:sz w:val="24"/>
          <w:szCs w:val="24"/>
        </w:rPr>
        <w:t xml:space="preserve"> in 1960</w:t>
      </w:r>
      <w:r w:rsidRPr="00B85459">
        <w:rPr>
          <w:rFonts w:ascii="Garamond" w:hAnsi="Garamond"/>
          <w:sz w:val="24"/>
          <w:szCs w:val="24"/>
        </w:rPr>
        <w:t>, which was that the ‘desired visual effects’ controlled Lutyens’s original design ‘more than the plan’.</w:t>
      </w:r>
      <w:r w:rsidRPr="00B85459">
        <w:rPr>
          <w:rStyle w:val="EndnoteReference"/>
          <w:rFonts w:ascii="Garamond" w:hAnsi="Garamond"/>
          <w:sz w:val="24"/>
          <w:szCs w:val="24"/>
        </w:rPr>
        <w:endnoteReference w:id="91"/>
      </w:r>
      <w:r w:rsidRPr="00B85459">
        <w:rPr>
          <w:rFonts w:ascii="Garamond" w:hAnsi="Garamond"/>
          <w:sz w:val="24"/>
          <w:szCs w:val="24"/>
        </w:rPr>
        <w:t xml:space="preserve"> Such criticism, with hindsight, seems unduly harsh and not entirely justified.</w:t>
      </w:r>
      <w:r w:rsidRPr="00B85459">
        <w:rPr>
          <w:rStyle w:val="EndnoteReference"/>
          <w:rFonts w:ascii="Garamond" w:hAnsi="Garamond"/>
          <w:sz w:val="24"/>
          <w:szCs w:val="24"/>
        </w:rPr>
        <w:endnoteReference w:id="92"/>
      </w:r>
      <w:r w:rsidRPr="00B85459">
        <w:rPr>
          <w:rFonts w:ascii="Garamond" w:hAnsi="Garamond"/>
          <w:sz w:val="24"/>
          <w:szCs w:val="24"/>
        </w:rPr>
        <w:t xml:space="preserve"> However, it would be a mistake to think he </w:t>
      </w:r>
      <w:r w:rsidR="00163008">
        <w:rPr>
          <w:rFonts w:ascii="Garamond" w:hAnsi="Garamond"/>
          <w:sz w:val="24"/>
          <w:szCs w:val="24"/>
        </w:rPr>
        <w:t xml:space="preserve">had </w:t>
      </w:r>
      <w:r w:rsidRPr="00B85459">
        <w:rPr>
          <w:rFonts w:ascii="Garamond" w:hAnsi="Garamond"/>
          <w:sz w:val="24"/>
          <w:szCs w:val="24"/>
        </w:rPr>
        <w:t>lost any of his admiration for Lutyens, or that his new-found interest in Modernism was without bounds, since, he certainly did not approve, for example, of the ‘rejection of craftsmanship and tradition’ that Modernism often entailed.</w:t>
      </w:r>
      <w:r w:rsidRPr="00B85459">
        <w:rPr>
          <w:rStyle w:val="EndnoteReference"/>
          <w:rFonts w:ascii="Garamond" w:hAnsi="Garamond"/>
          <w:sz w:val="24"/>
          <w:szCs w:val="24"/>
        </w:rPr>
        <w:endnoteReference w:id="93"/>
      </w:r>
      <w:r w:rsidRPr="00B85459">
        <w:rPr>
          <w:rFonts w:ascii="Garamond" w:hAnsi="Garamond"/>
          <w:sz w:val="24"/>
          <w:szCs w:val="24"/>
        </w:rPr>
        <w:t xml:space="preserve"> </w:t>
      </w:r>
    </w:p>
    <w:p w:rsidR="00D57030" w:rsidRPr="00B85459" w:rsidRDefault="00D57030" w:rsidP="00210592">
      <w:pPr>
        <w:pStyle w:val="NoSpacing"/>
        <w:spacing w:line="480" w:lineRule="auto"/>
        <w:rPr>
          <w:rFonts w:ascii="Garamond" w:hAnsi="Garamond"/>
          <w:sz w:val="24"/>
          <w:szCs w:val="24"/>
        </w:rPr>
      </w:pPr>
    </w:p>
    <w:p w:rsidR="00D57030" w:rsidRPr="00B85459" w:rsidRDefault="00D57030" w:rsidP="00210592">
      <w:pPr>
        <w:pStyle w:val="NoSpacing"/>
        <w:numPr>
          <w:ins w:id="1" w:author="David" w:date="2012-03-25T13:51:00Z"/>
        </w:numPr>
        <w:spacing w:line="480" w:lineRule="auto"/>
        <w:rPr>
          <w:rFonts w:ascii="Garamond" w:hAnsi="Garamond"/>
          <w:sz w:val="24"/>
          <w:szCs w:val="24"/>
        </w:rPr>
      </w:pPr>
      <w:r w:rsidRPr="00B85459">
        <w:rPr>
          <w:rFonts w:ascii="Garamond" w:hAnsi="Garamond"/>
          <w:sz w:val="24"/>
          <w:szCs w:val="24"/>
        </w:rPr>
        <w:t>In a</w:t>
      </w:r>
      <w:r w:rsidR="00065BEC" w:rsidRPr="00B85459">
        <w:rPr>
          <w:rFonts w:ascii="Garamond" w:hAnsi="Garamond"/>
          <w:sz w:val="24"/>
          <w:szCs w:val="24"/>
        </w:rPr>
        <w:t>n earlier</w:t>
      </w:r>
      <w:r w:rsidRPr="00B85459">
        <w:rPr>
          <w:rFonts w:ascii="Garamond" w:hAnsi="Garamond"/>
          <w:sz w:val="24"/>
          <w:szCs w:val="24"/>
        </w:rPr>
        <w:t xml:space="preserve"> letter </w:t>
      </w:r>
      <w:r w:rsidR="00065BEC" w:rsidRPr="00B85459">
        <w:rPr>
          <w:rFonts w:ascii="Garamond" w:hAnsi="Garamond"/>
          <w:sz w:val="24"/>
          <w:szCs w:val="24"/>
        </w:rPr>
        <w:t xml:space="preserve">to Bagenal </w:t>
      </w:r>
      <w:r w:rsidRPr="00B85459">
        <w:rPr>
          <w:rFonts w:ascii="Garamond" w:hAnsi="Garamond"/>
          <w:sz w:val="24"/>
          <w:szCs w:val="24"/>
        </w:rPr>
        <w:t>in 1959, he better explain</w:t>
      </w:r>
      <w:r w:rsidR="00163008">
        <w:rPr>
          <w:rFonts w:ascii="Garamond" w:hAnsi="Garamond"/>
          <w:sz w:val="24"/>
          <w:szCs w:val="24"/>
        </w:rPr>
        <w:t>ed</w:t>
      </w:r>
      <w:r w:rsidRPr="00B85459">
        <w:rPr>
          <w:rFonts w:ascii="Garamond" w:hAnsi="Garamond"/>
          <w:sz w:val="24"/>
          <w:szCs w:val="24"/>
        </w:rPr>
        <w:t xml:space="preserve"> his philosophy:</w:t>
      </w:r>
    </w:p>
    <w:p w:rsidR="00065BEC" w:rsidRPr="00B85459" w:rsidRDefault="00D57030" w:rsidP="00210592">
      <w:pPr>
        <w:pStyle w:val="NoSpacing"/>
        <w:spacing w:line="480" w:lineRule="auto"/>
        <w:rPr>
          <w:rFonts w:ascii="Garamond" w:hAnsi="Garamond"/>
          <w:sz w:val="24"/>
          <w:szCs w:val="24"/>
        </w:rPr>
      </w:pPr>
      <w:r w:rsidRPr="00163008">
        <w:rPr>
          <w:rFonts w:ascii="Garamond" w:hAnsi="Garamond"/>
          <w:sz w:val="20"/>
          <w:szCs w:val="20"/>
        </w:rPr>
        <w:t>As you say, the Renaissance had a fault</w:t>
      </w:r>
      <w:r w:rsidR="00AF581E">
        <w:rPr>
          <w:rFonts w:ascii="Garamond" w:hAnsi="Garamond"/>
          <w:sz w:val="20"/>
          <w:szCs w:val="20"/>
        </w:rPr>
        <w:t xml:space="preserve"> […]</w:t>
      </w:r>
      <w:r w:rsidRPr="00163008">
        <w:rPr>
          <w:rFonts w:ascii="Garamond" w:hAnsi="Garamond"/>
          <w:sz w:val="20"/>
          <w:szCs w:val="20"/>
        </w:rPr>
        <w:t xml:space="preserve"> which Lutyens shared</w:t>
      </w:r>
      <w:r w:rsidR="00E33181">
        <w:rPr>
          <w:rFonts w:ascii="Garamond" w:hAnsi="Garamond"/>
          <w:sz w:val="20"/>
          <w:szCs w:val="20"/>
        </w:rPr>
        <w:t>.</w:t>
      </w:r>
      <w:r w:rsidRPr="00163008">
        <w:rPr>
          <w:rFonts w:ascii="Garamond" w:hAnsi="Garamond"/>
          <w:sz w:val="20"/>
          <w:szCs w:val="20"/>
        </w:rPr>
        <w:t xml:space="preserve"> […] It began at the wrong end with appearances, which absolutely [does not matter] so far as creation goes. </w:t>
      </w:r>
      <w:proofErr w:type="gramStart"/>
      <w:r w:rsidRPr="00163008">
        <w:rPr>
          <w:rFonts w:ascii="Garamond" w:hAnsi="Garamond"/>
          <w:sz w:val="20"/>
          <w:szCs w:val="20"/>
        </w:rPr>
        <w:t>Appearances, or beauty, is</w:t>
      </w:r>
      <w:proofErr w:type="gramEnd"/>
      <w:r w:rsidRPr="00163008">
        <w:rPr>
          <w:rFonts w:ascii="Garamond" w:hAnsi="Garamond"/>
          <w:sz w:val="20"/>
          <w:szCs w:val="20"/>
        </w:rPr>
        <w:t xml:space="preserve"> the </w:t>
      </w:r>
      <w:r w:rsidRPr="00163008">
        <w:rPr>
          <w:rFonts w:ascii="Garamond" w:hAnsi="Garamond"/>
          <w:sz w:val="20"/>
          <w:szCs w:val="20"/>
          <w:u w:val="single"/>
        </w:rPr>
        <w:t>end</w:t>
      </w:r>
      <w:r w:rsidRPr="00163008">
        <w:rPr>
          <w:rFonts w:ascii="Garamond" w:hAnsi="Garamond"/>
          <w:sz w:val="20"/>
          <w:szCs w:val="20"/>
        </w:rPr>
        <w:t xml:space="preserve"> of a series of processes</w:t>
      </w:r>
      <w:r w:rsidR="00E33181">
        <w:rPr>
          <w:rFonts w:ascii="Garamond" w:hAnsi="Garamond"/>
          <w:sz w:val="20"/>
          <w:szCs w:val="20"/>
        </w:rPr>
        <w:t>.</w:t>
      </w:r>
      <w:r w:rsidRPr="00163008">
        <w:rPr>
          <w:rFonts w:ascii="Garamond" w:hAnsi="Garamond"/>
          <w:sz w:val="20"/>
          <w:szCs w:val="20"/>
        </w:rPr>
        <w:t xml:space="preserve"> […] If any man should promise a client a beautiful building or beautiful picture, I would say he was presumptuous</w:t>
      </w:r>
      <w:r w:rsidR="00E33181">
        <w:rPr>
          <w:rFonts w:ascii="Garamond" w:hAnsi="Garamond"/>
          <w:sz w:val="20"/>
          <w:szCs w:val="20"/>
        </w:rPr>
        <w:t>.</w:t>
      </w:r>
      <w:r w:rsidRPr="00163008">
        <w:rPr>
          <w:rFonts w:ascii="Garamond" w:hAnsi="Garamond"/>
          <w:sz w:val="20"/>
          <w:szCs w:val="20"/>
        </w:rPr>
        <w:t xml:space="preserve"> […] The Ruskinian and Keatsian </w:t>
      </w:r>
      <w:proofErr w:type="gramStart"/>
      <w:r w:rsidRPr="00163008">
        <w:rPr>
          <w:rFonts w:ascii="Garamond" w:hAnsi="Garamond"/>
          <w:sz w:val="20"/>
          <w:szCs w:val="20"/>
        </w:rPr>
        <w:t>equations of Beauty is</w:t>
      </w:r>
      <w:proofErr w:type="gramEnd"/>
      <w:r w:rsidRPr="00163008">
        <w:rPr>
          <w:rFonts w:ascii="Garamond" w:hAnsi="Garamond"/>
          <w:sz w:val="20"/>
          <w:szCs w:val="20"/>
        </w:rPr>
        <w:t xml:space="preserve"> Truth and Truth is Beauty simply will not work</w:t>
      </w:r>
      <w:r w:rsidR="00E33181">
        <w:rPr>
          <w:rFonts w:ascii="Garamond" w:hAnsi="Garamond"/>
          <w:sz w:val="20"/>
          <w:szCs w:val="20"/>
        </w:rPr>
        <w:t>.</w:t>
      </w:r>
      <w:r w:rsidRPr="00163008">
        <w:rPr>
          <w:rFonts w:ascii="Garamond" w:hAnsi="Garamond"/>
          <w:sz w:val="20"/>
          <w:szCs w:val="20"/>
        </w:rPr>
        <w:t xml:space="preserve"> […] Pope was much nearer the match when he wrote: </w:t>
      </w:r>
      <w:r w:rsidR="00AF581E">
        <w:rPr>
          <w:rFonts w:ascii="Garamond" w:hAnsi="Garamond"/>
          <w:sz w:val="20"/>
          <w:szCs w:val="20"/>
        </w:rPr>
        <w:t>‘</w:t>
      </w:r>
      <w:r w:rsidRPr="00163008">
        <w:rPr>
          <w:rFonts w:ascii="Garamond" w:hAnsi="Garamond"/>
          <w:sz w:val="20"/>
          <w:szCs w:val="20"/>
        </w:rPr>
        <w:t>Beauty is Heaven’s first law</w:t>
      </w:r>
      <w:r w:rsidR="00AF581E">
        <w:rPr>
          <w:rFonts w:ascii="Garamond" w:hAnsi="Garamond"/>
          <w:sz w:val="20"/>
          <w:szCs w:val="20"/>
        </w:rPr>
        <w:t>’</w:t>
      </w:r>
      <w:r w:rsidRPr="00163008">
        <w:rPr>
          <w:rFonts w:ascii="Garamond" w:hAnsi="Garamond"/>
          <w:sz w:val="20"/>
          <w:szCs w:val="20"/>
        </w:rPr>
        <w:t xml:space="preserve"> […]</w:t>
      </w:r>
      <w:r w:rsidR="00AF581E">
        <w:rPr>
          <w:rFonts w:ascii="Garamond" w:hAnsi="Garamond"/>
          <w:sz w:val="20"/>
          <w:szCs w:val="20"/>
        </w:rPr>
        <w:t>.</w:t>
      </w:r>
      <w:r w:rsidRPr="00163008">
        <w:rPr>
          <w:rFonts w:ascii="Garamond" w:hAnsi="Garamond"/>
          <w:sz w:val="20"/>
          <w:szCs w:val="20"/>
        </w:rPr>
        <w:t xml:space="preserve"> If I were in England to-day I would not build necessarily in the Georgian style, </w:t>
      </w:r>
      <w:proofErr w:type="gramStart"/>
      <w:r w:rsidRPr="00163008">
        <w:rPr>
          <w:rFonts w:ascii="Garamond" w:hAnsi="Garamond"/>
          <w:sz w:val="20"/>
          <w:szCs w:val="20"/>
        </w:rPr>
        <w:t>nor</w:t>
      </w:r>
      <w:proofErr w:type="gramEnd"/>
      <w:r w:rsidRPr="00163008">
        <w:rPr>
          <w:rFonts w:ascii="Garamond" w:hAnsi="Garamond"/>
          <w:sz w:val="20"/>
          <w:szCs w:val="20"/>
        </w:rPr>
        <w:t xml:space="preserve"> in </w:t>
      </w:r>
      <w:r w:rsidRPr="00163008">
        <w:rPr>
          <w:rFonts w:ascii="Garamond" w:hAnsi="Garamond"/>
          <w:sz w:val="20"/>
          <w:szCs w:val="20"/>
          <w:u w:val="single"/>
        </w:rPr>
        <w:t>any</w:t>
      </w:r>
      <w:r w:rsidRPr="00163008">
        <w:rPr>
          <w:rFonts w:ascii="Garamond" w:hAnsi="Garamond"/>
          <w:sz w:val="20"/>
          <w:szCs w:val="20"/>
        </w:rPr>
        <w:t xml:space="preserve"> historical style</w:t>
      </w:r>
      <w:r w:rsidR="00E33181">
        <w:rPr>
          <w:rFonts w:ascii="Garamond" w:hAnsi="Garamond"/>
          <w:sz w:val="20"/>
          <w:szCs w:val="20"/>
        </w:rPr>
        <w:t>.</w:t>
      </w:r>
      <w:r w:rsidRPr="00163008">
        <w:rPr>
          <w:rFonts w:ascii="Garamond" w:hAnsi="Garamond"/>
          <w:sz w:val="20"/>
          <w:szCs w:val="20"/>
        </w:rPr>
        <w:t xml:space="preserve"> […] The matter is simple. </w:t>
      </w:r>
      <w:proofErr w:type="gramStart"/>
      <w:r w:rsidRPr="00163008">
        <w:rPr>
          <w:rFonts w:ascii="Garamond" w:hAnsi="Garamond"/>
          <w:sz w:val="20"/>
          <w:szCs w:val="20"/>
        </w:rPr>
        <w:t>The site.</w:t>
      </w:r>
      <w:proofErr w:type="gramEnd"/>
      <w:r w:rsidRPr="00163008">
        <w:rPr>
          <w:rFonts w:ascii="Garamond" w:hAnsi="Garamond"/>
          <w:sz w:val="20"/>
          <w:szCs w:val="20"/>
        </w:rPr>
        <w:t xml:space="preserve"> </w:t>
      </w:r>
      <w:proofErr w:type="gramStart"/>
      <w:r w:rsidRPr="00163008">
        <w:rPr>
          <w:rFonts w:ascii="Garamond" w:hAnsi="Garamond"/>
          <w:sz w:val="20"/>
          <w:szCs w:val="20"/>
        </w:rPr>
        <w:t>The climate.</w:t>
      </w:r>
      <w:proofErr w:type="gramEnd"/>
      <w:r w:rsidRPr="00163008">
        <w:rPr>
          <w:rFonts w:ascii="Garamond" w:hAnsi="Garamond"/>
          <w:sz w:val="20"/>
          <w:szCs w:val="20"/>
        </w:rPr>
        <w:t xml:space="preserve"> </w:t>
      </w:r>
      <w:proofErr w:type="gramStart"/>
      <w:r w:rsidRPr="00163008">
        <w:rPr>
          <w:rFonts w:ascii="Garamond" w:hAnsi="Garamond"/>
          <w:sz w:val="20"/>
          <w:szCs w:val="20"/>
        </w:rPr>
        <w:t>The material.</w:t>
      </w:r>
      <w:proofErr w:type="gramEnd"/>
      <w:r w:rsidRPr="00163008">
        <w:rPr>
          <w:rFonts w:ascii="Garamond" w:hAnsi="Garamond"/>
          <w:sz w:val="20"/>
          <w:szCs w:val="20"/>
        </w:rPr>
        <w:t xml:space="preserve"> The needs, etc. etc. will </w:t>
      </w:r>
      <w:r w:rsidRPr="00163008">
        <w:rPr>
          <w:rFonts w:ascii="Garamond" w:hAnsi="Garamond"/>
          <w:sz w:val="20"/>
          <w:szCs w:val="20"/>
          <w:u w:val="single"/>
        </w:rPr>
        <w:t>dictate</w:t>
      </w:r>
      <w:r w:rsidRPr="00163008">
        <w:rPr>
          <w:rFonts w:ascii="Garamond" w:hAnsi="Garamond"/>
          <w:sz w:val="20"/>
          <w:szCs w:val="20"/>
        </w:rPr>
        <w:t xml:space="preserve"> what you ought to do</w:t>
      </w:r>
      <w:r w:rsidR="00E33181">
        <w:rPr>
          <w:rFonts w:ascii="Garamond" w:hAnsi="Garamond"/>
          <w:sz w:val="20"/>
          <w:szCs w:val="20"/>
        </w:rPr>
        <w:t>.</w:t>
      </w:r>
      <w:r w:rsidRPr="00163008">
        <w:rPr>
          <w:rFonts w:ascii="Garamond" w:hAnsi="Garamond"/>
          <w:sz w:val="20"/>
          <w:szCs w:val="20"/>
        </w:rPr>
        <w:t xml:space="preserve"> […]</w:t>
      </w:r>
      <w:r w:rsidR="00AF581E">
        <w:rPr>
          <w:rFonts w:ascii="Garamond" w:hAnsi="Garamond"/>
          <w:sz w:val="20"/>
          <w:szCs w:val="20"/>
        </w:rPr>
        <w:t xml:space="preserve"> </w:t>
      </w:r>
      <w:r w:rsidRPr="00163008">
        <w:rPr>
          <w:rFonts w:ascii="Garamond" w:hAnsi="Garamond"/>
          <w:sz w:val="20"/>
          <w:szCs w:val="20"/>
        </w:rPr>
        <w:t>Beauty (if it comes) will arrive out of the right handling of material, the human feeling of the furnace in which the whole has been fired, and many other feelings.</w:t>
      </w:r>
      <w:r w:rsidRPr="00AF581E">
        <w:rPr>
          <w:rStyle w:val="EndnoteReference"/>
          <w:rFonts w:ascii="Garamond" w:hAnsi="Garamond"/>
          <w:sz w:val="24"/>
          <w:szCs w:val="24"/>
        </w:rPr>
        <w:endnoteReference w:id="94"/>
      </w:r>
      <w:r w:rsidRPr="00163008">
        <w:rPr>
          <w:rFonts w:ascii="Garamond" w:hAnsi="Garamond"/>
          <w:sz w:val="20"/>
          <w:szCs w:val="20"/>
        </w:rPr>
        <w:t xml:space="preserve"> </w:t>
      </w:r>
    </w:p>
    <w:p w:rsidR="00D57030" w:rsidRPr="00B85459" w:rsidRDefault="00D57030" w:rsidP="00210592">
      <w:pPr>
        <w:pStyle w:val="NoSpacing"/>
        <w:spacing w:line="480" w:lineRule="auto"/>
        <w:rPr>
          <w:rFonts w:ascii="Garamond" w:hAnsi="Garamond"/>
          <w:sz w:val="24"/>
          <w:szCs w:val="24"/>
        </w:rPr>
      </w:pPr>
      <w:r w:rsidRPr="00B85459">
        <w:rPr>
          <w:rFonts w:ascii="Garamond" w:hAnsi="Garamond"/>
          <w:sz w:val="24"/>
          <w:szCs w:val="24"/>
        </w:rPr>
        <w:t>W</w:t>
      </w:r>
      <w:r w:rsidR="000158FF">
        <w:rPr>
          <w:rFonts w:ascii="Garamond" w:hAnsi="Garamond"/>
          <w:sz w:val="24"/>
          <w:szCs w:val="24"/>
        </w:rPr>
        <w:t>hat is being suggested</w:t>
      </w:r>
      <w:r w:rsidR="00AF581E">
        <w:rPr>
          <w:rFonts w:ascii="Garamond" w:hAnsi="Garamond"/>
          <w:sz w:val="24"/>
          <w:szCs w:val="24"/>
        </w:rPr>
        <w:t xml:space="preserve"> here</w:t>
      </w:r>
      <w:r w:rsidR="000158FF">
        <w:rPr>
          <w:rFonts w:ascii="Garamond" w:hAnsi="Garamond"/>
          <w:sz w:val="24"/>
          <w:szCs w:val="24"/>
        </w:rPr>
        <w:t xml:space="preserve"> is a re-interpretation of M</w:t>
      </w:r>
      <w:r w:rsidRPr="00B85459">
        <w:rPr>
          <w:rFonts w:ascii="Garamond" w:hAnsi="Garamond"/>
          <w:sz w:val="24"/>
          <w:szCs w:val="24"/>
        </w:rPr>
        <w:t xml:space="preserve">odernist aesthetics, where function comes first, and beauty, often a very different beauty to that in the Classical idiom, results from the ‘pure form’ of shapes and outlines, and the overt display of function. </w:t>
      </w:r>
      <w:r w:rsidR="001F2CA1" w:rsidRPr="00B85459">
        <w:rPr>
          <w:rFonts w:ascii="Garamond" w:hAnsi="Garamond"/>
          <w:sz w:val="24"/>
          <w:szCs w:val="24"/>
        </w:rPr>
        <w:t>This marks a significant shift in George’s approach to design</w:t>
      </w:r>
      <w:r w:rsidR="00AF581E">
        <w:rPr>
          <w:rFonts w:ascii="Garamond" w:hAnsi="Garamond"/>
          <w:sz w:val="24"/>
          <w:szCs w:val="24"/>
        </w:rPr>
        <w:t xml:space="preserve"> T</w:t>
      </w:r>
      <w:r w:rsidR="001F2CA1" w:rsidRPr="00B85459">
        <w:rPr>
          <w:rFonts w:ascii="Garamond" w:hAnsi="Garamond"/>
          <w:sz w:val="24"/>
          <w:szCs w:val="24"/>
        </w:rPr>
        <w:t xml:space="preserve">he stuccoed ‘Lutyens’ dome of one of his early projects, </w:t>
      </w:r>
      <w:proofErr w:type="spellStart"/>
      <w:r w:rsidR="001F2CA1" w:rsidRPr="00B85459">
        <w:rPr>
          <w:rFonts w:ascii="Garamond" w:hAnsi="Garamond"/>
          <w:sz w:val="24"/>
          <w:szCs w:val="24"/>
        </w:rPr>
        <w:t>Bhawalpur</w:t>
      </w:r>
      <w:proofErr w:type="spellEnd"/>
      <w:r w:rsidR="001F2CA1" w:rsidRPr="00B85459">
        <w:rPr>
          <w:rFonts w:ascii="Garamond" w:hAnsi="Garamond"/>
          <w:sz w:val="24"/>
          <w:szCs w:val="24"/>
        </w:rPr>
        <w:t xml:space="preserve"> House, is in no way compatible with his new adopted philosophy. Somewhat closer is the austere nature of St Thomas’s Church, or St Stephen’s College, but closer still are his later works which will be discussed s</w:t>
      </w:r>
      <w:r w:rsidR="00AF581E">
        <w:rPr>
          <w:rFonts w:ascii="Garamond" w:hAnsi="Garamond"/>
          <w:sz w:val="24"/>
          <w:szCs w:val="24"/>
        </w:rPr>
        <w:t>hortly</w:t>
      </w:r>
      <w:r w:rsidR="001F2CA1" w:rsidRPr="00B85459">
        <w:rPr>
          <w:rFonts w:ascii="Garamond" w:hAnsi="Garamond"/>
          <w:sz w:val="24"/>
          <w:szCs w:val="24"/>
        </w:rPr>
        <w:t>.</w:t>
      </w:r>
    </w:p>
    <w:p w:rsidR="001F2CA1" w:rsidRPr="00B85459" w:rsidRDefault="001F2CA1" w:rsidP="00210592">
      <w:pPr>
        <w:pStyle w:val="NoSpacing"/>
        <w:spacing w:line="480" w:lineRule="auto"/>
        <w:rPr>
          <w:rFonts w:ascii="Garamond" w:hAnsi="Garamond"/>
          <w:sz w:val="24"/>
          <w:szCs w:val="24"/>
        </w:rPr>
      </w:pPr>
    </w:p>
    <w:p w:rsidR="00D57030" w:rsidRPr="00B85459" w:rsidRDefault="006C6206" w:rsidP="00210592">
      <w:pPr>
        <w:pStyle w:val="NoSpacing"/>
        <w:numPr>
          <w:ins w:id="2" w:author="David" w:date="2012-03-25T13:53:00Z"/>
        </w:numPr>
        <w:spacing w:line="480" w:lineRule="auto"/>
        <w:rPr>
          <w:rFonts w:ascii="Garamond" w:hAnsi="Garamond"/>
          <w:sz w:val="24"/>
          <w:szCs w:val="24"/>
        </w:rPr>
      </w:pPr>
      <w:r w:rsidRPr="00B85459">
        <w:rPr>
          <w:rFonts w:ascii="Garamond" w:hAnsi="Garamond"/>
          <w:sz w:val="24"/>
          <w:szCs w:val="24"/>
        </w:rPr>
        <w:t xml:space="preserve">In earlier </w:t>
      </w:r>
      <w:r w:rsidR="00D57030" w:rsidRPr="00B85459">
        <w:rPr>
          <w:rFonts w:ascii="Garamond" w:hAnsi="Garamond"/>
          <w:sz w:val="24"/>
          <w:szCs w:val="24"/>
        </w:rPr>
        <w:t>correspondence</w:t>
      </w:r>
      <w:r w:rsidRPr="00B85459">
        <w:rPr>
          <w:rFonts w:ascii="Garamond" w:hAnsi="Garamond"/>
          <w:sz w:val="24"/>
          <w:szCs w:val="24"/>
        </w:rPr>
        <w:t xml:space="preserve"> with Anne Shearer,</w:t>
      </w:r>
      <w:r w:rsidR="00D57030" w:rsidRPr="00B85459">
        <w:rPr>
          <w:rFonts w:ascii="Garamond" w:hAnsi="Garamond"/>
          <w:sz w:val="24"/>
          <w:szCs w:val="24"/>
        </w:rPr>
        <w:t xml:space="preserve"> George</w:t>
      </w:r>
      <w:r w:rsidR="001F2CA1" w:rsidRPr="00B85459">
        <w:rPr>
          <w:rFonts w:ascii="Garamond" w:hAnsi="Garamond"/>
          <w:sz w:val="24"/>
          <w:szCs w:val="24"/>
        </w:rPr>
        <w:t xml:space="preserve"> </w:t>
      </w:r>
      <w:r w:rsidR="001F2CA1" w:rsidRPr="00DB3A24">
        <w:rPr>
          <w:rFonts w:ascii="Garamond" w:hAnsi="Garamond"/>
          <w:sz w:val="24"/>
          <w:szCs w:val="24"/>
        </w:rPr>
        <w:t>connect</w:t>
      </w:r>
      <w:r w:rsidR="00AF581E" w:rsidRPr="00DB3A24">
        <w:rPr>
          <w:rFonts w:ascii="Garamond" w:hAnsi="Garamond"/>
          <w:sz w:val="24"/>
          <w:szCs w:val="24"/>
        </w:rPr>
        <w:t>ed</w:t>
      </w:r>
      <w:r w:rsidR="001F2CA1" w:rsidRPr="00DB3A24">
        <w:rPr>
          <w:rFonts w:ascii="Garamond" w:hAnsi="Garamond"/>
          <w:sz w:val="24"/>
          <w:szCs w:val="24"/>
        </w:rPr>
        <w:t xml:space="preserve"> his view </w:t>
      </w:r>
      <w:r w:rsidR="00AF581E" w:rsidRPr="00DB3A24">
        <w:rPr>
          <w:rFonts w:ascii="Garamond" w:hAnsi="Garamond"/>
          <w:sz w:val="24"/>
          <w:szCs w:val="24"/>
        </w:rPr>
        <w:t>of</w:t>
      </w:r>
      <w:r w:rsidR="001F2CA1" w:rsidRPr="00DB3A24">
        <w:rPr>
          <w:rFonts w:ascii="Garamond" w:hAnsi="Garamond"/>
          <w:sz w:val="24"/>
          <w:szCs w:val="24"/>
        </w:rPr>
        <w:t xml:space="preserve"> modern</w:t>
      </w:r>
      <w:r w:rsidR="001F2CA1" w:rsidRPr="00B85459">
        <w:rPr>
          <w:rFonts w:ascii="Garamond" w:hAnsi="Garamond"/>
          <w:sz w:val="24"/>
          <w:szCs w:val="24"/>
        </w:rPr>
        <w:t xml:space="preserve"> architecture with advances in </w:t>
      </w:r>
      <w:r w:rsidR="00685577" w:rsidRPr="00B85459">
        <w:rPr>
          <w:rFonts w:ascii="Garamond" w:hAnsi="Garamond"/>
          <w:sz w:val="24"/>
          <w:szCs w:val="24"/>
        </w:rPr>
        <w:t xml:space="preserve">science and </w:t>
      </w:r>
      <w:r w:rsidR="00D57030" w:rsidRPr="00B85459">
        <w:rPr>
          <w:rFonts w:ascii="Garamond" w:hAnsi="Garamond"/>
          <w:sz w:val="24"/>
          <w:szCs w:val="24"/>
        </w:rPr>
        <w:t>technology, repeating Le Corbusier’s view that in the Parthenon we can see:</w:t>
      </w:r>
    </w:p>
    <w:p w:rsidR="00D57030" w:rsidRPr="00AF581E" w:rsidRDefault="00D57030" w:rsidP="00AF581E">
      <w:pPr>
        <w:pStyle w:val="NoSpacing"/>
        <w:spacing w:line="480" w:lineRule="auto"/>
        <w:rPr>
          <w:rFonts w:ascii="Garamond" w:hAnsi="Garamond"/>
          <w:sz w:val="20"/>
          <w:szCs w:val="20"/>
        </w:rPr>
      </w:pPr>
      <w:r w:rsidRPr="00AF581E">
        <w:rPr>
          <w:rFonts w:ascii="Garamond" w:hAnsi="Garamond"/>
          <w:sz w:val="20"/>
          <w:szCs w:val="20"/>
        </w:rPr>
        <w:t>the extrem</w:t>
      </w:r>
      <w:r w:rsidR="006C6206" w:rsidRPr="00AF581E">
        <w:rPr>
          <w:rFonts w:ascii="Garamond" w:hAnsi="Garamond"/>
          <w:sz w:val="20"/>
          <w:szCs w:val="20"/>
        </w:rPr>
        <w:t xml:space="preserve">e care and more [the] technical </w:t>
      </w:r>
      <w:r w:rsidRPr="00AF581E">
        <w:rPr>
          <w:rFonts w:ascii="Garamond" w:hAnsi="Garamond"/>
          <w:sz w:val="20"/>
          <w:szCs w:val="20"/>
        </w:rPr>
        <w:t xml:space="preserve">proportion […] that </w:t>
      </w:r>
      <w:r w:rsidR="00967DDE">
        <w:rPr>
          <w:rFonts w:ascii="Garamond" w:hAnsi="Garamond"/>
          <w:sz w:val="20"/>
          <w:szCs w:val="20"/>
        </w:rPr>
        <w:t xml:space="preserve">we give to our aeroplanes, and their </w:t>
      </w:r>
      <w:r w:rsidRPr="00AF581E">
        <w:rPr>
          <w:rFonts w:ascii="Garamond" w:hAnsi="Garamond"/>
          <w:sz w:val="20"/>
          <w:szCs w:val="20"/>
        </w:rPr>
        <w:t>engines […] These huge</w:t>
      </w:r>
      <w:r w:rsidR="00967DDE">
        <w:rPr>
          <w:rFonts w:ascii="Garamond" w:hAnsi="Garamond"/>
          <w:sz w:val="20"/>
          <w:szCs w:val="20"/>
        </w:rPr>
        <w:t xml:space="preserve"> column-drums were ‘ground’ together </w:t>
      </w:r>
      <w:r w:rsidRPr="00AF581E">
        <w:rPr>
          <w:rFonts w:ascii="Garamond" w:hAnsi="Garamond"/>
          <w:sz w:val="20"/>
          <w:szCs w:val="20"/>
        </w:rPr>
        <w:t>just as we grind in the tiny valves of our petrol engines, and the whole building was ‘stream-lined’ to please not only the physical eye, bu</w:t>
      </w:r>
      <w:r w:rsidR="006C6206" w:rsidRPr="00AF581E">
        <w:rPr>
          <w:rFonts w:ascii="Garamond" w:hAnsi="Garamond"/>
          <w:sz w:val="20"/>
          <w:szCs w:val="20"/>
        </w:rPr>
        <w:t>t the intellectual eye that ask</w:t>
      </w:r>
      <w:r w:rsidRPr="00AF581E">
        <w:rPr>
          <w:rFonts w:ascii="Garamond" w:hAnsi="Garamond"/>
          <w:sz w:val="20"/>
          <w:szCs w:val="20"/>
        </w:rPr>
        <w:t>s for proportion, following a law [</w:t>
      </w:r>
      <w:r w:rsidR="00C54F65">
        <w:rPr>
          <w:rFonts w:ascii="Garamond" w:hAnsi="Garamond"/>
          <w:sz w:val="20"/>
          <w:szCs w:val="20"/>
        </w:rPr>
        <w:t xml:space="preserve">… </w:t>
      </w:r>
      <w:r w:rsidRPr="00AF581E">
        <w:rPr>
          <w:rFonts w:ascii="Garamond" w:hAnsi="Garamond"/>
          <w:sz w:val="20"/>
          <w:szCs w:val="20"/>
        </w:rPr>
        <w:t>that] the universe undoubtedly has.</w:t>
      </w:r>
      <w:r w:rsidRPr="00AF581E">
        <w:rPr>
          <w:rStyle w:val="EndnoteReference"/>
          <w:rFonts w:ascii="Garamond" w:hAnsi="Garamond"/>
          <w:sz w:val="24"/>
          <w:szCs w:val="24"/>
        </w:rPr>
        <w:endnoteReference w:id="95"/>
      </w:r>
    </w:p>
    <w:p w:rsidR="00D57030" w:rsidRPr="00B85459" w:rsidRDefault="00816477" w:rsidP="00210592">
      <w:pPr>
        <w:pStyle w:val="NoSpacing"/>
        <w:spacing w:line="480" w:lineRule="auto"/>
        <w:rPr>
          <w:rFonts w:ascii="Garamond" w:hAnsi="Garamond"/>
          <w:sz w:val="24"/>
          <w:szCs w:val="24"/>
        </w:rPr>
      </w:pPr>
      <w:r>
        <w:rPr>
          <w:rFonts w:ascii="Garamond" w:hAnsi="Garamond"/>
          <w:sz w:val="24"/>
          <w:szCs w:val="24"/>
        </w:rPr>
        <w:t>Views such as this,</w:t>
      </w:r>
      <w:r w:rsidR="00685577" w:rsidRPr="00B85459">
        <w:rPr>
          <w:rFonts w:ascii="Garamond" w:hAnsi="Garamond"/>
          <w:sz w:val="24"/>
          <w:szCs w:val="24"/>
        </w:rPr>
        <w:t xml:space="preserve"> which George expressed </w:t>
      </w:r>
      <w:r w:rsidRPr="00B85459">
        <w:rPr>
          <w:rFonts w:ascii="Garamond" w:hAnsi="Garamond"/>
          <w:sz w:val="24"/>
          <w:szCs w:val="24"/>
        </w:rPr>
        <w:t xml:space="preserve">in </w:t>
      </w:r>
      <w:r w:rsidR="00685577" w:rsidRPr="00B85459">
        <w:rPr>
          <w:rFonts w:ascii="Garamond" w:hAnsi="Garamond"/>
          <w:sz w:val="24"/>
          <w:szCs w:val="24"/>
        </w:rPr>
        <w:t>private correspondence</w:t>
      </w:r>
      <w:r>
        <w:rPr>
          <w:rFonts w:ascii="Garamond" w:hAnsi="Garamond"/>
          <w:sz w:val="24"/>
          <w:szCs w:val="24"/>
        </w:rPr>
        <w:t>,</w:t>
      </w:r>
      <w:r w:rsidR="00685577" w:rsidRPr="00B85459">
        <w:rPr>
          <w:rFonts w:ascii="Garamond" w:hAnsi="Garamond"/>
          <w:sz w:val="24"/>
          <w:szCs w:val="24"/>
        </w:rPr>
        <w:t xml:space="preserve"> were also to find a more public outlet in a</w:t>
      </w:r>
      <w:r w:rsidR="00D57030" w:rsidRPr="00B85459">
        <w:rPr>
          <w:rFonts w:ascii="Garamond" w:hAnsi="Garamond"/>
          <w:sz w:val="24"/>
          <w:szCs w:val="24"/>
        </w:rPr>
        <w:t>n article of 1951, entitled ‘</w:t>
      </w:r>
      <w:r w:rsidR="00685577" w:rsidRPr="00B85459">
        <w:rPr>
          <w:rFonts w:ascii="Garamond" w:hAnsi="Garamond"/>
          <w:sz w:val="24"/>
          <w:szCs w:val="24"/>
        </w:rPr>
        <w:t xml:space="preserve">Indian Architecture: </w:t>
      </w:r>
      <w:r w:rsidR="00D57030" w:rsidRPr="00B85459">
        <w:rPr>
          <w:rFonts w:ascii="Garamond" w:hAnsi="Garamond"/>
          <w:sz w:val="24"/>
          <w:szCs w:val="24"/>
        </w:rPr>
        <w:t xml:space="preserve">The Prospect Before Us’. </w:t>
      </w:r>
      <w:r>
        <w:rPr>
          <w:rFonts w:ascii="Garamond" w:hAnsi="Garamond"/>
          <w:sz w:val="24"/>
          <w:szCs w:val="24"/>
        </w:rPr>
        <w:t xml:space="preserve">There, </w:t>
      </w:r>
      <w:r>
        <w:rPr>
          <w:rFonts w:ascii="Garamond" w:hAnsi="Garamond"/>
          <w:sz w:val="24"/>
          <w:szCs w:val="24"/>
        </w:rPr>
        <w:lastRenderedPageBreak/>
        <w:t>h</w:t>
      </w:r>
      <w:r w:rsidR="00D57030" w:rsidRPr="00B85459">
        <w:rPr>
          <w:rFonts w:ascii="Garamond" w:hAnsi="Garamond"/>
          <w:sz w:val="24"/>
          <w:szCs w:val="24"/>
        </w:rPr>
        <w:t>e claimed that the Renaissance ended, after some 500 years, with Lutyens’s Viceroy’s House</w:t>
      </w:r>
      <w:r w:rsidR="00FA6F6A">
        <w:rPr>
          <w:rFonts w:ascii="Garamond" w:hAnsi="Garamond"/>
          <w:sz w:val="24"/>
          <w:szCs w:val="24"/>
        </w:rPr>
        <w:t>, and was</w:t>
      </w:r>
      <w:r w:rsidR="00F76DB7" w:rsidRPr="00B85459">
        <w:rPr>
          <w:rFonts w:ascii="Garamond" w:hAnsi="Garamond"/>
          <w:sz w:val="24"/>
          <w:szCs w:val="24"/>
        </w:rPr>
        <w:t xml:space="preserve"> critical of other buildings put up around</w:t>
      </w:r>
      <w:r w:rsidR="00685577" w:rsidRPr="00B85459">
        <w:rPr>
          <w:rFonts w:ascii="Garamond" w:hAnsi="Garamond"/>
          <w:sz w:val="24"/>
          <w:szCs w:val="24"/>
        </w:rPr>
        <w:t xml:space="preserve"> the same time by his colleagues in Delhi</w:t>
      </w:r>
      <w:r w:rsidR="00F76DB7" w:rsidRPr="00B85459">
        <w:rPr>
          <w:rFonts w:ascii="Garamond" w:hAnsi="Garamond"/>
          <w:sz w:val="24"/>
          <w:szCs w:val="24"/>
        </w:rPr>
        <w:t xml:space="preserve"> (all of whom had by now left India)</w:t>
      </w:r>
      <w:r w:rsidR="00685577" w:rsidRPr="00B85459">
        <w:rPr>
          <w:rFonts w:ascii="Garamond" w:hAnsi="Garamond"/>
          <w:sz w:val="24"/>
          <w:szCs w:val="24"/>
        </w:rPr>
        <w:t>.</w:t>
      </w:r>
      <w:r w:rsidR="00F76DB7" w:rsidRPr="00B85459">
        <w:rPr>
          <w:rFonts w:ascii="Garamond" w:hAnsi="Garamond"/>
          <w:sz w:val="24"/>
          <w:szCs w:val="24"/>
        </w:rPr>
        <w:t xml:space="preserve"> </w:t>
      </w:r>
      <w:r w:rsidR="00D57030" w:rsidRPr="00B85459">
        <w:rPr>
          <w:rFonts w:ascii="Garamond" w:hAnsi="Garamond"/>
          <w:sz w:val="24"/>
          <w:szCs w:val="24"/>
        </w:rPr>
        <w:t>Connaught Place</w:t>
      </w:r>
      <w:r w:rsidR="00685577" w:rsidRPr="00B85459">
        <w:rPr>
          <w:rFonts w:ascii="Garamond" w:hAnsi="Garamond"/>
          <w:sz w:val="24"/>
          <w:szCs w:val="24"/>
        </w:rPr>
        <w:t xml:space="preserve">, </w:t>
      </w:r>
      <w:r w:rsidR="00F76DB7" w:rsidRPr="00B85459">
        <w:rPr>
          <w:rFonts w:ascii="Garamond" w:hAnsi="Garamond"/>
          <w:sz w:val="24"/>
          <w:szCs w:val="24"/>
        </w:rPr>
        <w:t xml:space="preserve">the series of circular Classical colonnades in the centre of </w:t>
      </w:r>
      <w:r w:rsidR="00D57030" w:rsidRPr="00B85459">
        <w:rPr>
          <w:rFonts w:ascii="Garamond" w:hAnsi="Garamond"/>
          <w:sz w:val="24"/>
          <w:szCs w:val="24"/>
        </w:rPr>
        <w:t>Delhi</w:t>
      </w:r>
      <w:r w:rsidR="00685577" w:rsidRPr="00B85459">
        <w:rPr>
          <w:rFonts w:ascii="Garamond" w:hAnsi="Garamond"/>
          <w:sz w:val="24"/>
          <w:szCs w:val="24"/>
        </w:rPr>
        <w:t xml:space="preserve">, </w:t>
      </w:r>
      <w:r>
        <w:rPr>
          <w:rFonts w:ascii="Garamond" w:hAnsi="Garamond"/>
          <w:sz w:val="24"/>
          <w:szCs w:val="24"/>
        </w:rPr>
        <w:t xml:space="preserve">which was </w:t>
      </w:r>
      <w:r w:rsidR="00F76DB7" w:rsidRPr="00B85459">
        <w:rPr>
          <w:rFonts w:ascii="Garamond" w:hAnsi="Garamond"/>
          <w:sz w:val="24"/>
          <w:szCs w:val="24"/>
        </w:rPr>
        <w:t xml:space="preserve">planned by Lutyens but </w:t>
      </w:r>
      <w:r w:rsidR="00685577" w:rsidRPr="00B85459">
        <w:rPr>
          <w:rFonts w:ascii="Garamond" w:hAnsi="Garamond"/>
          <w:sz w:val="24"/>
          <w:szCs w:val="24"/>
        </w:rPr>
        <w:t>mostly designed by George’s c</w:t>
      </w:r>
      <w:r w:rsidR="00D57030" w:rsidRPr="00B85459">
        <w:rPr>
          <w:rFonts w:ascii="Garamond" w:hAnsi="Garamond"/>
          <w:sz w:val="24"/>
          <w:szCs w:val="24"/>
        </w:rPr>
        <w:t xml:space="preserve">olleague Robert </w:t>
      </w:r>
      <w:r w:rsidR="00F76DB7" w:rsidRPr="00B85459">
        <w:rPr>
          <w:rFonts w:ascii="Garamond" w:hAnsi="Garamond"/>
          <w:sz w:val="24"/>
          <w:szCs w:val="24"/>
        </w:rPr>
        <w:t>Russell, is called a ‘backward-looking building’:</w:t>
      </w:r>
    </w:p>
    <w:p w:rsidR="00D57030" w:rsidRPr="00B85459" w:rsidRDefault="00D57030" w:rsidP="00816477">
      <w:pPr>
        <w:pStyle w:val="NoSpacing"/>
        <w:spacing w:line="480" w:lineRule="auto"/>
        <w:rPr>
          <w:rFonts w:ascii="Garamond" w:hAnsi="Garamond"/>
          <w:sz w:val="24"/>
          <w:szCs w:val="24"/>
        </w:rPr>
      </w:pPr>
      <w:r w:rsidRPr="00816477">
        <w:rPr>
          <w:rFonts w:ascii="Garamond" w:hAnsi="Garamond"/>
          <w:sz w:val="20"/>
          <w:szCs w:val="20"/>
        </w:rPr>
        <w:t>Whether they look nice or not is a matter of opinion, but to a designer, there can be no question that the façade has controlled the building, to its detriment, and that more useful shops and living-quarters could be designed. The past has controlled the present</w:t>
      </w:r>
      <w:r w:rsidR="00E33181">
        <w:rPr>
          <w:rFonts w:ascii="Garamond" w:hAnsi="Garamond"/>
          <w:sz w:val="20"/>
          <w:szCs w:val="20"/>
        </w:rPr>
        <w:t>.</w:t>
      </w:r>
      <w:r w:rsidRPr="00816477">
        <w:rPr>
          <w:rFonts w:ascii="Garamond" w:hAnsi="Garamond"/>
          <w:sz w:val="20"/>
          <w:szCs w:val="20"/>
        </w:rPr>
        <w:t xml:space="preserve"> […]</w:t>
      </w:r>
      <w:r w:rsidR="00E33181">
        <w:rPr>
          <w:rFonts w:ascii="Garamond" w:hAnsi="Garamond"/>
          <w:sz w:val="20"/>
          <w:szCs w:val="20"/>
        </w:rPr>
        <w:t xml:space="preserve"> </w:t>
      </w:r>
      <w:r w:rsidRPr="00816477">
        <w:rPr>
          <w:rFonts w:ascii="Garamond" w:hAnsi="Garamond"/>
          <w:sz w:val="20"/>
          <w:szCs w:val="20"/>
        </w:rPr>
        <w:t>I have called this a ‘backward-looking building</w:t>
      </w:r>
      <w:r w:rsidR="00816477">
        <w:rPr>
          <w:rFonts w:ascii="Garamond" w:hAnsi="Garamond"/>
          <w:sz w:val="20"/>
          <w:szCs w:val="20"/>
        </w:rPr>
        <w:t>’.</w:t>
      </w:r>
      <w:r w:rsidRPr="00B85459">
        <w:rPr>
          <w:rStyle w:val="EndnoteReference"/>
          <w:rFonts w:ascii="Garamond" w:hAnsi="Garamond"/>
          <w:sz w:val="24"/>
          <w:szCs w:val="24"/>
        </w:rPr>
        <w:endnoteReference w:id="96"/>
      </w:r>
    </w:p>
    <w:p w:rsidR="00F76DB7" w:rsidRPr="00B85459" w:rsidRDefault="00E33181" w:rsidP="00210592">
      <w:pPr>
        <w:pStyle w:val="NoSpacing"/>
        <w:spacing w:line="480" w:lineRule="auto"/>
        <w:rPr>
          <w:rFonts w:ascii="Garamond" w:hAnsi="Garamond"/>
          <w:sz w:val="24"/>
          <w:szCs w:val="24"/>
        </w:rPr>
      </w:pPr>
      <w:r>
        <w:rPr>
          <w:rFonts w:ascii="Garamond" w:hAnsi="Garamond"/>
          <w:sz w:val="24"/>
          <w:szCs w:val="24"/>
        </w:rPr>
        <w:t xml:space="preserve"> </w:t>
      </w:r>
    </w:p>
    <w:p w:rsidR="00D57030" w:rsidRPr="00B85459" w:rsidRDefault="00FA6F6A" w:rsidP="00210592">
      <w:pPr>
        <w:pStyle w:val="NoSpacing"/>
        <w:spacing w:line="480" w:lineRule="auto"/>
        <w:rPr>
          <w:rFonts w:ascii="Garamond" w:hAnsi="Garamond"/>
          <w:sz w:val="24"/>
          <w:szCs w:val="24"/>
        </w:rPr>
      </w:pPr>
      <w:r>
        <w:rPr>
          <w:rFonts w:ascii="Garamond" w:hAnsi="Garamond"/>
          <w:sz w:val="24"/>
          <w:szCs w:val="24"/>
        </w:rPr>
        <w:t>‘Forward-looking’ architecture</w:t>
      </w:r>
      <w:r w:rsidR="00F76DB7" w:rsidRPr="00B85459">
        <w:rPr>
          <w:rFonts w:ascii="Garamond" w:hAnsi="Garamond"/>
          <w:sz w:val="24"/>
          <w:szCs w:val="24"/>
        </w:rPr>
        <w:t xml:space="preserve">, however, </w:t>
      </w:r>
      <w:r>
        <w:rPr>
          <w:rFonts w:ascii="Garamond" w:hAnsi="Garamond"/>
          <w:sz w:val="24"/>
          <w:szCs w:val="24"/>
        </w:rPr>
        <w:t xml:space="preserve">did not escape his </w:t>
      </w:r>
      <w:r w:rsidR="00F76DB7" w:rsidRPr="00DB3A24">
        <w:rPr>
          <w:rFonts w:ascii="Garamond" w:hAnsi="Garamond"/>
          <w:sz w:val="24"/>
          <w:szCs w:val="24"/>
        </w:rPr>
        <w:t>criticism</w:t>
      </w:r>
      <w:r w:rsidR="00816477" w:rsidRPr="00DB3A24">
        <w:rPr>
          <w:rFonts w:ascii="Garamond" w:hAnsi="Garamond"/>
          <w:sz w:val="24"/>
          <w:szCs w:val="24"/>
        </w:rPr>
        <w:t xml:space="preserve"> either</w:t>
      </w:r>
      <w:r w:rsidR="00F76DB7" w:rsidRPr="00DB3A24">
        <w:rPr>
          <w:rFonts w:ascii="Garamond" w:hAnsi="Garamond"/>
          <w:sz w:val="24"/>
          <w:szCs w:val="24"/>
        </w:rPr>
        <w:t xml:space="preserve">. </w:t>
      </w:r>
      <w:r w:rsidR="00163149" w:rsidRPr="00DB3A24">
        <w:rPr>
          <w:rFonts w:ascii="Garamond" w:hAnsi="Garamond"/>
          <w:sz w:val="24"/>
          <w:szCs w:val="24"/>
        </w:rPr>
        <w:t>In particular</w:t>
      </w:r>
      <w:r w:rsidR="00816477" w:rsidRPr="00DB3A24">
        <w:rPr>
          <w:rFonts w:ascii="Garamond" w:hAnsi="Garamond"/>
          <w:sz w:val="24"/>
          <w:szCs w:val="24"/>
        </w:rPr>
        <w:t>,</w:t>
      </w:r>
      <w:r w:rsidR="00163149" w:rsidRPr="00B85459">
        <w:rPr>
          <w:rFonts w:ascii="Garamond" w:hAnsi="Garamond"/>
          <w:sz w:val="24"/>
          <w:szCs w:val="24"/>
        </w:rPr>
        <w:t xml:space="preserve"> he was wary of the importation of international architectural fashions into India without some adaptations to the climate of that country. </w:t>
      </w:r>
      <w:r w:rsidR="00D57030" w:rsidRPr="00B85459">
        <w:rPr>
          <w:rFonts w:ascii="Garamond" w:hAnsi="Garamond"/>
          <w:sz w:val="24"/>
          <w:szCs w:val="24"/>
        </w:rPr>
        <w:t>He predicted that ‘t</w:t>
      </w:r>
      <w:r w:rsidR="00816477">
        <w:rPr>
          <w:rFonts w:ascii="Garamond" w:hAnsi="Garamond"/>
          <w:sz w:val="24"/>
          <w:szCs w:val="24"/>
        </w:rPr>
        <w:t xml:space="preserve">he impact of world-civilisation </w:t>
      </w:r>
      <w:r w:rsidR="00D57030" w:rsidRPr="00B85459">
        <w:rPr>
          <w:rFonts w:ascii="Garamond" w:hAnsi="Garamond"/>
          <w:sz w:val="24"/>
          <w:szCs w:val="24"/>
        </w:rPr>
        <w:t>on India is going to be tremendous, far more so th</w:t>
      </w:r>
      <w:r w:rsidR="00163149" w:rsidRPr="00B85459">
        <w:rPr>
          <w:rFonts w:ascii="Garamond" w:hAnsi="Garamond"/>
          <w:sz w:val="24"/>
          <w:szCs w:val="24"/>
        </w:rPr>
        <w:t xml:space="preserve">an the British occupation’, </w:t>
      </w:r>
      <w:r>
        <w:rPr>
          <w:rFonts w:ascii="Garamond" w:hAnsi="Garamond"/>
          <w:sz w:val="24"/>
          <w:szCs w:val="24"/>
        </w:rPr>
        <w:t xml:space="preserve">and yet </w:t>
      </w:r>
      <w:r w:rsidR="00D57030" w:rsidRPr="00B85459">
        <w:rPr>
          <w:rFonts w:ascii="Garamond" w:hAnsi="Garamond"/>
          <w:sz w:val="24"/>
          <w:szCs w:val="24"/>
        </w:rPr>
        <w:t xml:space="preserve">praised </w:t>
      </w:r>
      <w:r w:rsidR="00163149" w:rsidRPr="00B85459">
        <w:rPr>
          <w:rFonts w:ascii="Garamond" w:hAnsi="Garamond"/>
          <w:sz w:val="24"/>
          <w:szCs w:val="24"/>
        </w:rPr>
        <w:t>at length the use of reinforced concrete</w:t>
      </w:r>
      <w:r w:rsidR="00D57030" w:rsidRPr="00B85459">
        <w:rPr>
          <w:rFonts w:ascii="Garamond" w:hAnsi="Garamond"/>
          <w:sz w:val="24"/>
          <w:szCs w:val="24"/>
        </w:rPr>
        <w:t>. He dismissed ‘sham-modern’ and ‘half-modern’ buildings which</w:t>
      </w:r>
      <w:r w:rsidR="00163149" w:rsidRPr="00B85459">
        <w:rPr>
          <w:rFonts w:ascii="Garamond" w:hAnsi="Garamond"/>
          <w:sz w:val="24"/>
          <w:szCs w:val="24"/>
        </w:rPr>
        <w:t>, he argued,</w:t>
      </w:r>
      <w:r w:rsidR="00D57030" w:rsidRPr="00B85459">
        <w:rPr>
          <w:rFonts w:ascii="Garamond" w:hAnsi="Garamond"/>
          <w:sz w:val="24"/>
          <w:szCs w:val="24"/>
        </w:rPr>
        <w:t xml:space="preserve"> simply swap brick for concrete, using exposed concrete façades and unnecessarily thick walls, before adding a warning, which some Indian architects could take stock of, that:</w:t>
      </w:r>
    </w:p>
    <w:p w:rsidR="00D57030" w:rsidRPr="00B85459" w:rsidRDefault="00D57030" w:rsidP="00816477">
      <w:pPr>
        <w:pStyle w:val="NoSpacing"/>
        <w:spacing w:line="480" w:lineRule="auto"/>
        <w:rPr>
          <w:rFonts w:ascii="Garamond" w:hAnsi="Garamond"/>
          <w:sz w:val="24"/>
          <w:szCs w:val="24"/>
        </w:rPr>
      </w:pPr>
      <w:bookmarkStart w:id="3" w:name="_GoBack"/>
      <w:bookmarkEnd w:id="3"/>
      <w:proofErr w:type="gramStart"/>
      <w:r w:rsidRPr="00E34BBD">
        <w:rPr>
          <w:rFonts w:ascii="Garamond" w:hAnsi="Garamond"/>
          <w:sz w:val="20"/>
          <w:szCs w:val="20"/>
        </w:rPr>
        <w:t>to</w:t>
      </w:r>
      <w:proofErr w:type="gramEnd"/>
      <w:r w:rsidRPr="00E34BBD">
        <w:rPr>
          <w:rFonts w:ascii="Garamond" w:hAnsi="Garamond"/>
          <w:sz w:val="20"/>
          <w:szCs w:val="20"/>
        </w:rPr>
        <w:t xml:space="preserve"> copy the forms evolved on the Continent and in America will not do at all. Building-frontages entirely of glass and staircases enclosed in glass-houses are unthinkable in India. Here we have heat and glare to contend with, and anyone who adopts, with</w:t>
      </w:r>
      <w:r w:rsidR="00C248AF" w:rsidRPr="00E34BBD">
        <w:rPr>
          <w:rFonts w:ascii="Garamond" w:hAnsi="Garamond"/>
          <w:sz w:val="20"/>
          <w:szCs w:val="20"/>
        </w:rPr>
        <w:t>out</w:t>
      </w:r>
      <w:r w:rsidRPr="00E34BBD">
        <w:rPr>
          <w:rFonts w:ascii="Garamond" w:hAnsi="Garamond"/>
          <w:sz w:val="20"/>
          <w:szCs w:val="20"/>
        </w:rPr>
        <w:t xml:space="preserve"> adapting, will burn his fingers</w:t>
      </w:r>
      <w:r w:rsidRPr="00816477">
        <w:rPr>
          <w:rFonts w:ascii="Garamond" w:hAnsi="Garamond"/>
          <w:sz w:val="20"/>
          <w:szCs w:val="20"/>
        </w:rPr>
        <w:t>. Climate will have its say.</w:t>
      </w:r>
      <w:r w:rsidRPr="00B85459">
        <w:rPr>
          <w:rStyle w:val="EndnoteReference"/>
          <w:rFonts w:ascii="Garamond" w:hAnsi="Garamond"/>
          <w:sz w:val="24"/>
          <w:szCs w:val="24"/>
        </w:rPr>
        <w:endnoteReference w:id="97"/>
      </w:r>
    </w:p>
    <w:p w:rsidR="00D57030" w:rsidRPr="00B85459" w:rsidRDefault="00D57030" w:rsidP="00210592">
      <w:pPr>
        <w:pStyle w:val="NoSpacing"/>
        <w:spacing w:line="480" w:lineRule="auto"/>
        <w:rPr>
          <w:rFonts w:ascii="Garamond" w:hAnsi="Garamond"/>
          <w:sz w:val="24"/>
          <w:szCs w:val="24"/>
        </w:rPr>
      </w:pPr>
    </w:p>
    <w:p w:rsidR="00D57030" w:rsidRPr="00B85459" w:rsidRDefault="00D57030" w:rsidP="00210592">
      <w:pPr>
        <w:pStyle w:val="NoSpacing"/>
        <w:numPr>
          <w:ins w:id="4" w:author="David" w:date="2012-03-25T14:43:00Z"/>
        </w:numPr>
        <w:spacing w:line="480" w:lineRule="auto"/>
        <w:rPr>
          <w:rFonts w:ascii="Garamond" w:hAnsi="Garamond"/>
          <w:sz w:val="24"/>
          <w:szCs w:val="24"/>
        </w:rPr>
      </w:pPr>
      <w:r w:rsidRPr="00B85459">
        <w:rPr>
          <w:rFonts w:ascii="Garamond" w:hAnsi="Garamond"/>
          <w:sz w:val="24"/>
          <w:szCs w:val="24"/>
        </w:rPr>
        <w:t xml:space="preserve">George’s </w:t>
      </w:r>
      <w:proofErr w:type="spellStart"/>
      <w:r w:rsidRPr="00B85459">
        <w:rPr>
          <w:rFonts w:ascii="Garamond" w:hAnsi="Garamond"/>
          <w:sz w:val="24"/>
          <w:szCs w:val="24"/>
        </w:rPr>
        <w:t>Sujan</w:t>
      </w:r>
      <w:proofErr w:type="spellEnd"/>
      <w:r w:rsidRPr="00B85459">
        <w:rPr>
          <w:rFonts w:ascii="Garamond" w:hAnsi="Garamond"/>
          <w:sz w:val="24"/>
          <w:szCs w:val="24"/>
        </w:rPr>
        <w:t xml:space="preserve"> Singh Park Complex</w:t>
      </w:r>
      <w:r w:rsidR="00816477">
        <w:rPr>
          <w:rFonts w:ascii="Garamond" w:hAnsi="Garamond"/>
          <w:sz w:val="24"/>
          <w:szCs w:val="24"/>
        </w:rPr>
        <w:t xml:space="preserve"> in</w:t>
      </w:r>
      <w:r w:rsidRPr="00B85459">
        <w:rPr>
          <w:rFonts w:ascii="Garamond" w:hAnsi="Garamond"/>
          <w:sz w:val="24"/>
          <w:szCs w:val="24"/>
        </w:rPr>
        <w:t xml:space="preserve"> Delhi (1942-45) reflects many of these new ideas.</w:t>
      </w:r>
      <w:r w:rsidRPr="00B85459">
        <w:rPr>
          <w:rStyle w:val="EndnoteReference"/>
          <w:rFonts w:ascii="Garamond" w:hAnsi="Garamond"/>
          <w:sz w:val="24"/>
          <w:szCs w:val="24"/>
        </w:rPr>
        <w:endnoteReference w:id="98"/>
      </w:r>
      <w:r w:rsidRPr="00B85459">
        <w:rPr>
          <w:rFonts w:ascii="Garamond" w:hAnsi="Garamond"/>
          <w:sz w:val="24"/>
          <w:szCs w:val="24"/>
        </w:rPr>
        <w:t xml:space="preserve"> It is made up of two U-shaped ranges on either side of Cornwallis Road, creating the illusion of a closed square which, as Khanna has written, ‘creates a sense of community – a feature not easy to find </w:t>
      </w:r>
      <w:r w:rsidRPr="00DB3A24">
        <w:rPr>
          <w:rFonts w:ascii="Garamond" w:hAnsi="Garamond"/>
          <w:sz w:val="24"/>
          <w:szCs w:val="24"/>
        </w:rPr>
        <w:t>elsewhere in the capital.</w:t>
      </w:r>
      <w:r w:rsidRPr="00DB3A24">
        <w:rPr>
          <w:rStyle w:val="EndnoteReference"/>
          <w:rFonts w:ascii="Garamond" w:hAnsi="Garamond"/>
          <w:sz w:val="24"/>
          <w:szCs w:val="24"/>
        </w:rPr>
        <w:endnoteReference w:id="99"/>
      </w:r>
      <w:r w:rsidRPr="00DB3A24">
        <w:rPr>
          <w:rFonts w:ascii="Garamond" w:hAnsi="Garamond"/>
          <w:sz w:val="24"/>
          <w:szCs w:val="24"/>
        </w:rPr>
        <w:t xml:space="preserve"> The design again betrays a range of influences. The large brick-arch entranceways </w:t>
      </w:r>
      <w:r w:rsidR="00816477" w:rsidRPr="00DB3A24">
        <w:rPr>
          <w:rFonts w:ascii="Garamond" w:hAnsi="Garamond"/>
          <w:sz w:val="24"/>
          <w:szCs w:val="24"/>
        </w:rPr>
        <w:t xml:space="preserve">still </w:t>
      </w:r>
      <w:r w:rsidRPr="00DB3A24">
        <w:rPr>
          <w:rFonts w:ascii="Garamond" w:hAnsi="Garamond"/>
          <w:sz w:val="24"/>
          <w:szCs w:val="24"/>
        </w:rPr>
        <w:t>have a definite</w:t>
      </w:r>
      <w:r w:rsidRPr="00B85459">
        <w:rPr>
          <w:rFonts w:ascii="Garamond" w:hAnsi="Garamond"/>
          <w:sz w:val="24"/>
          <w:szCs w:val="24"/>
        </w:rPr>
        <w:t xml:space="preserve"> feeling of Lutyens to them, but the Ambassador’s Hotel in the northe</w:t>
      </w:r>
      <w:r w:rsidR="00163149" w:rsidRPr="00B85459">
        <w:rPr>
          <w:rFonts w:ascii="Garamond" w:hAnsi="Garamond"/>
          <w:sz w:val="24"/>
          <w:szCs w:val="24"/>
        </w:rPr>
        <w:t>r</w:t>
      </w:r>
      <w:r w:rsidRPr="00B85459">
        <w:rPr>
          <w:rFonts w:ascii="Garamond" w:hAnsi="Garamond"/>
          <w:sz w:val="24"/>
          <w:szCs w:val="24"/>
        </w:rPr>
        <w:t xml:space="preserve">n range has a </w:t>
      </w:r>
      <w:r w:rsidR="00163149" w:rsidRPr="00B85459">
        <w:rPr>
          <w:rFonts w:ascii="Garamond" w:hAnsi="Garamond"/>
          <w:sz w:val="24"/>
          <w:szCs w:val="24"/>
        </w:rPr>
        <w:t>stocky pa</w:t>
      </w:r>
      <w:r w:rsidR="00DB3A24">
        <w:rPr>
          <w:rFonts w:ascii="Garamond" w:hAnsi="Garamond"/>
          <w:sz w:val="24"/>
          <w:szCs w:val="24"/>
        </w:rPr>
        <w:t>i</w:t>
      </w:r>
      <w:r w:rsidR="00163149" w:rsidRPr="00B85459">
        <w:rPr>
          <w:rFonts w:ascii="Garamond" w:hAnsi="Garamond"/>
          <w:sz w:val="24"/>
          <w:szCs w:val="24"/>
        </w:rPr>
        <w:t>red-column carriage porch</w:t>
      </w:r>
      <w:r w:rsidRPr="00B85459">
        <w:rPr>
          <w:rFonts w:ascii="Garamond" w:hAnsi="Garamond"/>
          <w:i/>
          <w:sz w:val="24"/>
          <w:szCs w:val="24"/>
        </w:rPr>
        <w:t xml:space="preserve"> </w:t>
      </w:r>
      <w:r w:rsidRPr="00B85459">
        <w:rPr>
          <w:rFonts w:ascii="Garamond" w:hAnsi="Garamond"/>
          <w:sz w:val="24"/>
          <w:szCs w:val="24"/>
        </w:rPr>
        <w:t xml:space="preserve">and Art-Deco-style balconies. At </w:t>
      </w:r>
      <w:r w:rsidRPr="00B85459">
        <w:rPr>
          <w:rFonts w:ascii="Garamond" w:hAnsi="Garamond"/>
          <w:sz w:val="24"/>
          <w:szCs w:val="24"/>
        </w:rPr>
        <w:lastRenderedPageBreak/>
        <w:t xml:space="preserve">either side there are curved façades, undoubtedly a gesture to the stream-lined aesthetics of the time, and perhaps influenced by Franke’s </w:t>
      </w:r>
      <w:proofErr w:type="spellStart"/>
      <w:r w:rsidRPr="00DB3A24">
        <w:rPr>
          <w:rFonts w:ascii="Garamond" w:hAnsi="Garamond"/>
          <w:sz w:val="24"/>
          <w:szCs w:val="24"/>
        </w:rPr>
        <w:t>Blumendelle</w:t>
      </w:r>
      <w:proofErr w:type="spellEnd"/>
      <w:r w:rsidRPr="00DB3A24">
        <w:rPr>
          <w:rFonts w:ascii="Garamond" w:hAnsi="Garamond"/>
          <w:sz w:val="24"/>
          <w:szCs w:val="24"/>
        </w:rPr>
        <w:t xml:space="preserve"> housing project at Gelsenkirchen (1926), while the overall ensemble may </w:t>
      </w:r>
      <w:proofErr w:type="gramStart"/>
      <w:r w:rsidRPr="00DB3A24">
        <w:rPr>
          <w:rFonts w:ascii="Garamond" w:hAnsi="Garamond"/>
          <w:sz w:val="24"/>
          <w:szCs w:val="24"/>
        </w:rPr>
        <w:t>itself</w:t>
      </w:r>
      <w:proofErr w:type="gramEnd"/>
      <w:r w:rsidRPr="00DB3A24">
        <w:rPr>
          <w:rFonts w:ascii="Garamond" w:hAnsi="Garamond"/>
          <w:sz w:val="24"/>
          <w:szCs w:val="24"/>
        </w:rPr>
        <w:t xml:space="preserve"> have been influenced by </w:t>
      </w:r>
      <w:r w:rsidR="00816477" w:rsidRPr="00DB3A24">
        <w:rPr>
          <w:rFonts w:ascii="Garamond" w:hAnsi="Garamond"/>
          <w:sz w:val="24"/>
          <w:szCs w:val="24"/>
        </w:rPr>
        <w:t>other</w:t>
      </w:r>
      <w:r w:rsidRPr="00DB3A24">
        <w:rPr>
          <w:rFonts w:ascii="Garamond" w:hAnsi="Garamond"/>
          <w:sz w:val="24"/>
          <w:szCs w:val="24"/>
        </w:rPr>
        <w:t xml:space="preserve"> European housing schemes. While offering a new pared-down aesthetic in his works, George continued to use brick, and it is </w:t>
      </w:r>
      <w:r w:rsidR="00816477" w:rsidRPr="00DB3A24">
        <w:rPr>
          <w:rFonts w:ascii="Garamond" w:hAnsi="Garamond"/>
          <w:sz w:val="24"/>
          <w:szCs w:val="24"/>
        </w:rPr>
        <w:t xml:space="preserve">also </w:t>
      </w:r>
      <w:r w:rsidRPr="00DB3A24">
        <w:rPr>
          <w:rFonts w:ascii="Garamond" w:hAnsi="Garamond"/>
          <w:sz w:val="24"/>
          <w:szCs w:val="24"/>
        </w:rPr>
        <w:t xml:space="preserve">possible to see vents with </w:t>
      </w:r>
      <w:r w:rsidRPr="00DB3A24">
        <w:rPr>
          <w:rFonts w:ascii="Garamond" w:hAnsi="Garamond"/>
          <w:i/>
          <w:sz w:val="24"/>
          <w:szCs w:val="24"/>
        </w:rPr>
        <w:t xml:space="preserve">jaali </w:t>
      </w:r>
      <w:r w:rsidRPr="00DB3A24">
        <w:rPr>
          <w:rFonts w:ascii="Garamond" w:hAnsi="Garamond"/>
          <w:sz w:val="24"/>
          <w:szCs w:val="24"/>
        </w:rPr>
        <w:t>screens just like those at St Stephen’s, as</w:t>
      </w:r>
      <w:r w:rsidRPr="00B85459">
        <w:rPr>
          <w:rFonts w:ascii="Garamond" w:hAnsi="Garamond"/>
          <w:sz w:val="24"/>
          <w:szCs w:val="24"/>
        </w:rPr>
        <w:t xml:space="preserve"> well as pilasters ornamented with George’s distinctive circle motif (Fig. </w:t>
      </w:r>
      <w:r w:rsidRPr="00B85459">
        <w:rPr>
          <w:rFonts w:ascii="Garamond" w:hAnsi="Garamond"/>
          <w:b/>
          <w:sz w:val="24"/>
          <w:szCs w:val="24"/>
        </w:rPr>
        <w:t>16</w:t>
      </w:r>
      <w:r w:rsidRPr="00B85459">
        <w:rPr>
          <w:rFonts w:ascii="Garamond" w:hAnsi="Garamond"/>
          <w:sz w:val="24"/>
          <w:szCs w:val="24"/>
        </w:rPr>
        <w:t xml:space="preserve">). In his 1997 survey of Indian domestic architecture, </w:t>
      </w:r>
      <w:proofErr w:type="spellStart"/>
      <w:r w:rsidRPr="00B85459">
        <w:rPr>
          <w:rFonts w:ascii="Garamond" w:hAnsi="Garamond"/>
          <w:sz w:val="24"/>
          <w:szCs w:val="24"/>
        </w:rPr>
        <w:t>Sa</w:t>
      </w:r>
      <w:r w:rsidR="00FA6F6A">
        <w:rPr>
          <w:rFonts w:ascii="Garamond" w:hAnsi="Garamond"/>
          <w:sz w:val="24"/>
          <w:szCs w:val="24"/>
        </w:rPr>
        <w:t>rbjit</w:t>
      </w:r>
      <w:proofErr w:type="spellEnd"/>
      <w:r w:rsidR="00FA6F6A">
        <w:rPr>
          <w:rFonts w:ascii="Garamond" w:hAnsi="Garamond"/>
          <w:sz w:val="24"/>
          <w:szCs w:val="24"/>
        </w:rPr>
        <w:t xml:space="preserve"> </w:t>
      </w:r>
      <w:proofErr w:type="spellStart"/>
      <w:r w:rsidR="00FA6F6A">
        <w:rPr>
          <w:rFonts w:ascii="Garamond" w:hAnsi="Garamond"/>
          <w:sz w:val="24"/>
          <w:szCs w:val="24"/>
        </w:rPr>
        <w:t>Bahga</w:t>
      </w:r>
      <w:proofErr w:type="spellEnd"/>
      <w:r w:rsidR="00FA6F6A">
        <w:rPr>
          <w:rFonts w:ascii="Garamond" w:hAnsi="Garamond"/>
          <w:sz w:val="24"/>
          <w:szCs w:val="24"/>
        </w:rPr>
        <w:t xml:space="preserve"> praises these buildings</w:t>
      </w:r>
      <w:r w:rsidRPr="00B85459">
        <w:rPr>
          <w:rFonts w:ascii="Garamond" w:hAnsi="Garamond"/>
          <w:sz w:val="24"/>
          <w:szCs w:val="24"/>
        </w:rPr>
        <w:t xml:space="preserve"> highly, not only for the way the plan contends with the climate by allowing good cross-ventilation, but also the use of high ceilings, balconies, features all consistent with George’s architectural philosophy. Also praised are the social benefits of creating a large, unified community space, which, unsurprisingly, has become a favoured address of many well-to-do Indians today.</w:t>
      </w:r>
      <w:r w:rsidRPr="00B85459">
        <w:rPr>
          <w:rStyle w:val="EndnoteReference"/>
          <w:rFonts w:ascii="Garamond" w:hAnsi="Garamond"/>
          <w:sz w:val="24"/>
          <w:szCs w:val="24"/>
        </w:rPr>
        <w:endnoteReference w:id="100"/>
      </w:r>
    </w:p>
    <w:p w:rsidR="00D57030" w:rsidRPr="00B85459" w:rsidRDefault="00D57030" w:rsidP="00210592">
      <w:pPr>
        <w:pStyle w:val="NoSpacing"/>
        <w:spacing w:line="480" w:lineRule="auto"/>
        <w:rPr>
          <w:rFonts w:ascii="Garamond" w:hAnsi="Garamond"/>
          <w:sz w:val="24"/>
          <w:szCs w:val="24"/>
        </w:rPr>
      </w:pPr>
    </w:p>
    <w:p w:rsidR="00D57030" w:rsidRPr="00B85459" w:rsidRDefault="00D57030" w:rsidP="00210592">
      <w:pPr>
        <w:pStyle w:val="NoSpacing"/>
        <w:spacing w:line="480" w:lineRule="auto"/>
        <w:rPr>
          <w:rFonts w:ascii="Garamond" w:hAnsi="Garamond"/>
          <w:sz w:val="24"/>
          <w:szCs w:val="24"/>
        </w:rPr>
      </w:pPr>
      <w:r w:rsidRPr="00B85459">
        <w:rPr>
          <w:rFonts w:ascii="Garamond" w:hAnsi="Garamond"/>
          <w:sz w:val="24"/>
          <w:szCs w:val="24"/>
        </w:rPr>
        <w:t>George continued to build throughout the 1950s. Two projects, both in south Delhi, that are particularly interesting are the Lodi Housing Colony (</w:t>
      </w:r>
      <w:r w:rsidRPr="00816477">
        <w:rPr>
          <w:rFonts w:ascii="Garamond" w:hAnsi="Garamond"/>
          <w:i/>
          <w:sz w:val="24"/>
          <w:szCs w:val="24"/>
        </w:rPr>
        <w:t>c.</w:t>
      </w:r>
      <w:r w:rsidRPr="00B85459">
        <w:rPr>
          <w:rFonts w:ascii="Garamond" w:hAnsi="Garamond"/>
          <w:sz w:val="24"/>
          <w:szCs w:val="24"/>
        </w:rPr>
        <w:t xml:space="preserve"> 1947) (Fig. </w:t>
      </w:r>
      <w:r w:rsidRPr="00B85459">
        <w:rPr>
          <w:rFonts w:ascii="Garamond" w:hAnsi="Garamond"/>
          <w:b/>
          <w:sz w:val="24"/>
          <w:szCs w:val="24"/>
        </w:rPr>
        <w:t>17</w:t>
      </w:r>
      <w:r w:rsidRPr="00B85459">
        <w:rPr>
          <w:rFonts w:ascii="Garamond" w:hAnsi="Garamond"/>
          <w:sz w:val="24"/>
          <w:szCs w:val="24"/>
        </w:rPr>
        <w:t xml:space="preserve">) and the Tuberculosis Association of India Building, Red Cross Road (1950-52) (Fig. </w:t>
      </w:r>
      <w:r w:rsidRPr="00B85459">
        <w:rPr>
          <w:rFonts w:ascii="Garamond" w:hAnsi="Garamond"/>
          <w:b/>
          <w:sz w:val="24"/>
          <w:szCs w:val="24"/>
        </w:rPr>
        <w:t>18</w:t>
      </w:r>
      <w:r w:rsidRPr="00B85459">
        <w:rPr>
          <w:rFonts w:ascii="Garamond" w:hAnsi="Garamond"/>
          <w:sz w:val="24"/>
          <w:szCs w:val="24"/>
        </w:rPr>
        <w:t xml:space="preserve">). The Lodi Colony, which has, in </w:t>
      </w:r>
      <w:r w:rsidR="00FA6F6A">
        <w:rPr>
          <w:rFonts w:ascii="Garamond" w:hAnsi="Garamond"/>
          <w:sz w:val="24"/>
          <w:szCs w:val="24"/>
        </w:rPr>
        <w:t xml:space="preserve">Jon </w:t>
      </w:r>
      <w:r w:rsidRPr="00B85459">
        <w:rPr>
          <w:rFonts w:ascii="Garamond" w:hAnsi="Garamond"/>
          <w:sz w:val="24"/>
          <w:szCs w:val="24"/>
        </w:rPr>
        <w:t xml:space="preserve">Lang’s opinion, a ‘strikingly </w:t>
      </w:r>
      <w:r w:rsidR="0040209A">
        <w:rPr>
          <w:rFonts w:ascii="Garamond" w:hAnsi="Garamond"/>
          <w:sz w:val="24"/>
          <w:szCs w:val="24"/>
        </w:rPr>
        <w:t>Modernist</w:t>
      </w:r>
      <w:r w:rsidRPr="00B85459">
        <w:rPr>
          <w:rFonts w:ascii="Garamond" w:hAnsi="Garamond"/>
          <w:sz w:val="24"/>
          <w:szCs w:val="24"/>
        </w:rPr>
        <w:t xml:space="preserve"> touch’, was built as refugee housing, and it is made up of three-story buildings with reinforced concrete hoods (as at Kashmir House), small windows, and arched entranceways.</w:t>
      </w:r>
      <w:r w:rsidRPr="00B85459">
        <w:rPr>
          <w:rStyle w:val="EndnoteReference"/>
          <w:rFonts w:ascii="Garamond" w:hAnsi="Garamond"/>
          <w:sz w:val="24"/>
          <w:szCs w:val="24"/>
        </w:rPr>
        <w:endnoteReference w:id="101"/>
      </w:r>
      <w:r w:rsidRPr="00B85459">
        <w:rPr>
          <w:rFonts w:ascii="Garamond" w:hAnsi="Garamond"/>
          <w:sz w:val="24"/>
          <w:szCs w:val="24"/>
        </w:rPr>
        <w:t xml:space="preserve"> Each block contains four flats, with garden space at the front and back. As is important in Indian culture, the toilets and entranceways are situated some distance from the kitchen.</w:t>
      </w:r>
      <w:r w:rsidRPr="00B85459">
        <w:rPr>
          <w:rStyle w:val="EndnoteReference"/>
          <w:rFonts w:ascii="Garamond" w:hAnsi="Garamond"/>
          <w:sz w:val="24"/>
          <w:szCs w:val="24"/>
        </w:rPr>
        <w:endnoteReference w:id="102"/>
      </w:r>
      <w:r w:rsidRPr="00B85459">
        <w:rPr>
          <w:rFonts w:ascii="Garamond" w:hAnsi="Garamond"/>
          <w:sz w:val="24"/>
          <w:szCs w:val="24"/>
        </w:rPr>
        <w:t xml:space="preserve"> The Tuberculosis Association Building (Fig. </w:t>
      </w:r>
      <w:r w:rsidRPr="00B85459">
        <w:rPr>
          <w:rFonts w:ascii="Garamond" w:hAnsi="Garamond"/>
          <w:b/>
          <w:sz w:val="24"/>
          <w:szCs w:val="24"/>
        </w:rPr>
        <w:t>18</w:t>
      </w:r>
      <w:r w:rsidRPr="00B85459">
        <w:rPr>
          <w:rFonts w:ascii="Garamond" w:hAnsi="Garamond"/>
          <w:sz w:val="24"/>
          <w:szCs w:val="24"/>
        </w:rPr>
        <w:t xml:space="preserve">) had a rather less meagre budget, and offered George an opportunity to show how the Classical tradition could be combined with </w:t>
      </w:r>
      <w:r w:rsidR="0040209A">
        <w:rPr>
          <w:rFonts w:ascii="Garamond" w:hAnsi="Garamond"/>
          <w:sz w:val="24"/>
          <w:szCs w:val="24"/>
        </w:rPr>
        <w:t>Modernist</w:t>
      </w:r>
      <w:r w:rsidRPr="00B85459">
        <w:rPr>
          <w:rFonts w:ascii="Garamond" w:hAnsi="Garamond"/>
          <w:sz w:val="24"/>
          <w:szCs w:val="24"/>
        </w:rPr>
        <w:t xml:space="preserve"> forms. On the ground floor the open loggia combines lintels and arches, the springing points of which are decorated with cylindrical brackets, and the circle motif is picked up once again in the capitals of the detached lantern columns, like those used </w:t>
      </w:r>
      <w:r w:rsidR="00AF408A" w:rsidRPr="00B85459">
        <w:rPr>
          <w:rFonts w:ascii="Garamond" w:hAnsi="Garamond"/>
          <w:sz w:val="24"/>
          <w:szCs w:val="24"/>
        </w:rPr>
        <w:t>to s</w:t>
      </w:r>
      <w:r w:rsidR="00FA6F6A">
        <w:rPr>
          <w:rFonts w:ascii="Garamond" w:hAnsi="Garamond"/>
          <w:sz w:val="24"/>
          <w:szCs w:val="24"/>
        </w:rPr>
        <w:t xml:space="preserve">upport the </w:t>
      </w:r>
      <w:proofErr w:type="spellStart"/>
      <w:r w:rsidR="00816477">
        <w:rPr>
          <w:rFonts w:ascii="Garamond" w:hAnsi="Garamond"/>
          <w:sz w:val="24"/>
          <w:szCs w:val="24"/>
        </w:rPr>
        <w:t>s</w:t>
      </w:r>
      <w:r w:rsidR="00FA6F6A">
        <w:rPr>
          <w:rFonts w:ascii="Garamond" w:hAnsi="Garamond"/>
          <w:sz w:val="24"/>
          <w:szCs w:val="24"/>
        </w:rPr>
        <w:t>erliana</w:t>
      </w:r>
      <w:proofErr w:type="spellEnd"/>
      <w:r w:rsidR="00FA6F6A">
        <w:rPr>
          <w:rFonts w:ascii="Garamond" w:hAnsi="Garamond"/>
          <w:sz w:val="24"/>
          <w:szCs w:val="24"/>
        </w:rPr>
        <w:t xml:space="preserve"> inside the </w:t>
      </w:r>
      <w:r w:rsidR="00816477">
        <w:rPr>
          <w:rFonts w:ascii="Garamond" w:hAnsi="Garamond"/>
          <w:sz w:val="24"/>
          <w:szCs w:val="24"/>
        </w:rPr>
        <w:t>c</w:t>
      </w:r>
      <w:r w:rsidR="00AF408A" w:rsidRPr="00B85459">
        <w:rPr>
          <w:rFonts w:ascii="Garamond" w:hAnsi="Garamond"/>
          <w:sz w:val="24"/>
          <w:szCs w:val="24"/>
        </w:rPr>
        <w:t>hapel of St Stephen’s College. Above this Classically-inspired loggia</w:t>
      </w:r>
      <w:r w:rsidRPr="00B85459">
        <w:rPr>
          <w:rFonts w:ascii="Garamond" w:hAnsi="Garamond"/>
          <w:sz w:val="24"/>
          <w:szCs w:val="24"/>
        </w:rPr>
        <w:t xml:space="preserve"> floats a grid of thoroughly modern lightweight horizontal louvers, made of concrete, </w:t>
      </w:r>
      <w:r w:rsidRPr="00B85459">
        <w:rPr>
          <w:rFonts w:ascii="Garamond" w:hAnsi="Garamond"/>
          <w:sz w:val="24"/>
          <w:szCs w:val="24"/>
        </w:rPr>
        <w:lastRenderedPageBreak/>
        <w:t xml:space="preserve">moveable at the edges and centre, and fixed in between, with a thin concrete hood on the top of each. The main side-elevations are more uncompromising in having concrete louvers extending all the way across them, alternately fixed and moveable. </w:t>
      </w:r>
      <w:r w:rsidR="00816477">
        <w:rPr>
          <w:rFonts w:ascii="Garamond" w:hAnsi="Garamond"/>
          <w:sz w:val="24"/>
          <w:szCs w:val="24"/>
        </w:rPr>
        <w:t>Althou</w:t>
      </w:r>
      <w:r w:rsidRPr="00B85459">
        <w:rPr>
          <w:rFonts w:ascii="Garamond" w:hAnsi="Garamond"/>
          <w:sz w:val="24"/>
          <w:szCs w:val="24"/>
        </w:rPr>
        <w:t>gh now disfigured by bulky air conditioning units (not</w:t>
      </w:r>
      <w:r w:rsidR="005A4B28">
        <w:rPr>
          <w:rFonts w:ascii="Garamond" w:hAnsi="Garamond"/>
          <w:sz w:val="24"/>
          <w:szCs w:val="24"/>
        </w:rPr>
        <w:t xml:space="preserve"> an</w:t>
      </w:r>
      <w:r w:rsidRPr="00B85459">
        <w:rPr>
          <w:rFonts w:ascii="Garamond" w:hAnsi="Garamond"/>
          <w:sz w:val="24"/>
          <w:szCs w:val="24"/>
        </w:rPr>
        <w:t xml:space="preserve"> unusual occurrence in Delhi), this building can perhaps serve as the clearest demonstration of George’s various influences, and of his resolution of the conflicts between Classicism and Modernism. It is, as Stamp has said, ‘rational modern architecture’, always ‘sensible and practical’, and a suitable coda to George’s career.</w:t>
      </w:r>
      <w:r w:rsidRPr="00B85459">
        <w:rPr>
          <w:rStyle w:val="EndnoteReference"/>
          <w:rFonts w:ascii="Garamond" w:hAnsi="Garamond"/>
          <w:sz w:val="24"/>
          <w:szCs w:val="24"/>
        </w:rPr>
        <w:endnoteReference w:id="103"/>
      </w:r>
    </w:p>
    <w:p w:rsidR="00AF408A" w:rsidRPr="00B85459" w:rsidRDefault="00AF408A" w:rsidP="00210592">
      <w:pPr>
        <w:pStyle w:val="NoSpacing"/>
        <w:spacing w:line="480" w:lineRule="auto"/>
        <w:rPr>
          <w:rFonts w:ascii="Garamond" w:hAnsi="Garamond"/>
          <w:sz w:val="24"/>
          <w:szCs w:val="24"/>
        </w:rPr>
      </w:pPr>
    </w:p>
    <w:p w:rsidR="00D57030" w:rsidRPr="00B85459" w:rsidRDefault="00AF408A" w:rsidP="00210592">
      <w:pPr>
        <w:pStyle w:val="NoSpacing"/>
        <w:spacing w:line="480" w:lineRule="auto"/>
        <w:rPr>
          <w:rFonts w:ascii="Garamond" w:hAnsi="Garamond"/>
          <w:sz w:val="24"/>
          <w:szCs w:val="24"/>
        </w:rPr>
      </w:pPr>
      <w:r w:rsidRPr="00B85459">
        <w:rPr>
          <w:rFonts w:ascii="Garamond" w:hAnsi="Garamond"/>
          <w:sz w:val="24"/>
          <w:szCs w:val="24"/>
        </w:rPr>
        <w:t>These commissions s</w:t>
      </w:r>
      <w:r w:rsidR="00FA6F6A">
        <w:rPr>
          <w:rFonts w:ascii="Garamond" w:hAnsi="Garamond"/>
          <w:sz w:val="24"/>
          <w:szCs w:val="24"/>
        </w:rPr>
        <w:t xml:space="preserve">uggest </w:t>
      </w:r>
      <w:r w:rsidR="005A4B28">
        <w:rPr>
          <w:rFonts w:ascii="Garamond" w:hAnsi="Garamond"/>
          <w:sz w:val="24"/>
          <w:szCs w:val="24"/>
        </w:rPr>
        <w:t xml:space="preserve">that </w:t>
      </w:r>
      <w:r w:rsidR="00FA6F6A">
        <w:rPr>
          <w:rFonts w:ascii="Garamond" w:hAnsi="Garamond"/>
          <w:sz w:val="24"/>
          <w:szCs w:val="24"/>
        </w:rPr>
        <w:t xml:space="preserve">George found </w:t>
      </w:r>
      <w:r w:rsidRPr="00B85459">
        <w:rPr>
          <w:rFonts w:ascii="Garamond" w:hAnsi="Garamond"/>
          <w:sz w:val="24"/>
          <w:szCs w:val="24"/>
        </w:rPr>
        <w:t xml:space="preserve">a place </w:t>
      </w:r>
      <w:r w:rsidR="00FA6F6A">
        <w:rPr>
          <w:rFonts w:ascii="Garamond" w:hAnsi="Garamond"/>
          <w:sz w:val="24"/>
          <w:szCs w:val="24"/>
        </w:rPr>
        <w:t xml:space="preserve">for himself </w:t>
      </w:r>
      <w:r w:rsidRPr="00B85459">
        <w:rPr>
          <w:rFonts w:ascii="Garamond" w:hAnsi="Garamond"/>
          <w:sz w:val="24"/>
          <w:szCs w:val="24"/>
        </w:rPr>
        <w:t xml:space="preserve">in </w:t>
      </w:r>
      <w:r w:rsidR="00581D8A" w:rsidRPr="00B85459">
        <w:rPr>
          <w:rFonts w:ascii="Garamond" w:hAnsi="Garamond"/>
          <w:sz w:val="24"/>
          <w:szCs w:val="24"/>
        </w:rPr>
        <w:t xml:space="preserve">the architectural world of </w:t>
      </w:r>
      <w:r w:rsidRPr="00B85459">
        <w:rPr>
          <w:rFonts w:ascii="Garamond" w:hAnsi="Garamond"/>
          <w:sz w:val="24"/>
          <w:szCs w:val="24"/>
        </w:rPr>
        <w:t>post-Independence India, but more needs to b</w:t>
      </w:r>
      <w:r w:rsidR="00581D8A" w:rsidRPr="00B85459">
        <w:rPr>
          <w:rFonts w:ascii="Garamond" w:hAnsi="Garamond"/>
          <w:sz w:val="24"/>
          <w:szCs w:val="24"/>
        </w:rPr>
        <w:t>e said about his involvement in increasingly native-dominated professional societies.</w:t>
      </w:r>
      <w:r w:rsidRPr="00B85459">
        <w:rPr>
          <w:rFonts w:ascii="Garamond" w:hAnsi="Garamond"/>
          <w:sz w:val="24"/>
          <w:szCs w:val="24"/>
        </w:rPr>
        <w:t xml:space="preserve"> </w:t>
      </w:r>
      <w:r w:rsidR="00FA6F6A">
        <w:rPr>
          <w:rFonts w:ascii="Garamond" w:hAnsi="Garamond"/>
          <w:sz w:val="24"/>
          <w:szCs w:val="24"/>
        </w:rPr>
        <w:t xml:space="preserve">With perhaps the notable exception of </w:t>
      </w:r>
      <w:r w:rsidR="00D57030" w:rsidRPr="00B85459">
        <w:rPr>
          <w:rFonts w:ascii="Garamond" w:hAnsi="Garamond"/>
          <w:sz w:val="24"/>
          <w:szCs w:val="24"/>
        </w:rPr>
        <w:t>Claude Batley (1879-1956) in Bombay</w:t>
      </w:r>
      <w:r w:rsidR="00581D8A" w:rsidRPr="00B85459">
        <w:rPr>
          <w:rFonts w:ascii="Garamond" w:hAnsi="Garamond"/>
          <w:sz w:val="24"/>
          <w:szCs w:val="24"/>
        </w:rPr>
        <w:t xml:space="preserve">, very few British architects </w:t>
      </w:r>
      <w:r w:rsidR="00D57030" w:rsidRPr="00B85459">
        <w:rPr>
          <w:rFonts w:ascii="Garamond" w:hAnsi="Garamond"/>
          <w:sz w:val="24"/>
          <w:szCs w:val="24"/>
        </w:rPr>
        <w:t>remained</w:t>
      </w:r>
      <w:r w:rsidR="00581D8A" w:rsidRPr="00B85459">
        <w:rPr>
          <w:rFonts w:ascii="Garamond" w:hAnsi="Garamond"/>
          <w:sz w:val="24"/>
          <w:szCs w:val="24"/>
        </w:rPr>
        <w:t xml:space="preserve"> </w:t>
      </w:r>
      <w:r w:rsidR="00FA6F6A">
        <w:rPr>
          <w:rFonts w:ascii="Garamond" w:hAnsi="Garamond"/>
          <w:sz w:val="24"/>
          <w:szCs w:val="24"/>
        </w:rPr>
        <w:t xml:space="preserve">in India </w:t>
      </w:r>
      <w:r w:rsidR="00581D8A" w:rsidRPr="00B85459">
        <w:rPr>
          <w:rFonts w:ascii="Garamond" w:hAnsi="Garamond"/>
          <w:sz w:val="24"/>
          <w:szCs w:val="24"/>
        </w:rPr>
        <w:t>after 1947.</w:t>
      </w:r>
      <w:r w:rsidR="00D57030" w:rsidRPr="00B85459">
        <w:rPr>
          <w:rStyle w:val="EndnoteReference"/>
          <w:rFonts w:ascii="Garamond" w:hAnsi="Garamond"/>
          <w:sz w:val="24"/>
          <w:szCs w:val="24"/>
        </w:rPr>
        <w:endnoteReference w:id="104"/>
      </w:r>
      <w:r w:rsidR="00D57030" w:rsidRPr="00B85459">
        <w:rPr>
          <w:rFonts w:ascii="Garamond" w:hAnsi="Garamond"/>
          <w:sz w:val="24"/>
          <w:szCs w:val="24"/>
        </w:rPr>
        <w:t xml:space="preserve"> In George’s case, almost all the evidence suggests integration</w:t>
      </w:r>
      <w:r w:rsidR="00581D8A" w:rsidRPr="00B85459">
        <w:rPr>
          <w:rFonts w:ascii="Garamond" w:hAnsi="Garamond"/>
          <w:sz w:val="24"/>
          <w:szCs w:val="24"/>
        </w:rPr>
        <w:t xml:space="preserve"> into these professional societies</w:t>
      </w:r>
      <w:r w:rsidR="00D57030" w:rsidRPr="00B85459">
        <w:rPr>
          <w:rFonts w:ascii="Garamond" w:hAnsi="Garamond"/>
          <w:sz w:val="24"/>
          <w:szCs w:val="24"/>
        </w:rPr>
        <w:t xml:space="preserve">, </w:t>
      </w:r>
      <w:r w:rsidR="005A4B28">
        <w:rPr>
          <w:rFonts w:ascii="Garamond" w:hAnsi="Garamond"/>
          <w:sz w:val="24"/>
          <w:szCs w:val="24"/>
        </w:rPr>
        <w:t xml:space="preserve">and </w:t>
      </w:r>
      <w:r w:rsidR="00D57030" w:rsidRPr="00B85459">
        <w:rPr>
          <w:rFonts w:ascii="Garamond" w:hAnsi="Garamond"/>
          <w:sz w:val="24"/>
          <w:szCs w:val="24"/>
        </w:rPr>
        <w:t>not marginalisation. A photograph taken at a seminar on landscape architecture in February 1958 shows George seated prominently in the centre, even though he was the only European present.</w:t>
      </w:r>
      <w:r w:rsidR="00D57030" w:rsidRPr="00B85459">
        <w:rPr>
          <w:rStyle w:val="EndnoteReference"/>
          <w:rFonts w:ascii="Garamond" w:hAnsi="Garamond"/>
          <w:sz w:val="24"/>
          <w:szCs w:val="24"/>
        </w:rPr>
        <w:endnoteReference w:id="105"/>
      </w:r>
      <w:r w:rsidR="00D57030" w:rsidRPr="00B85459">
        <w:rPr>
          <w:rFonts w:ascii="Garamond" w:hAnsi="Garamond"/>
          <w:sz w:val="24"/>
          <w:szCs w:val="24"/>
        </w:rPr>
        <w:t xml:space="preserve"> An article from this same time introduces him as ‘Shri Walter George’, a small point perhaps, but an important one, as the title ‘Shri’ is the traditional Indian equivalent of ‘Mr’ and is a term of respect.</w:t>
      </w:r>
      <w:r w:rsidR="00D57030" w:rsidRPr="00B85459">
        <w:rPr>
          <w:rStyle w:val="EndnoteReference"/>
          <w:rFonts w:ascii="Garamond" w:hAnsi="Garamond"/>
          <w:sz w:val="24"/>
          <w:szCs w:val="24"/>
        </w:rPr>
        <w:endnoteReference w:id="106"/>
      </w:r>
      <w:r w:rsidR="00D57030" w:rsidRPr="00B85459">
        <w:rPr>
          <w:rFonts w:ascii="Garamond" w:hAnsi="Garamond"/>
          <w:sz w:val="24"/>
          <w:szCs w:val="24"/>
        </w:rPr>
        <w:t xml:space="preserve"> This view is confirmed by </w:t>
      </w:r>
      <w:r w:rsidR="00581D8A" w:rsidRPr="00B85459">
        <w:rPr>
          <w:rFonts w:ascii="Garamond" w:hAnsi="Garamond"/>
          <w:sz w:val="24"/>
          <w:szCs w:val="24"/>
        </w:rPr>
        <w:t xml:space="preserve">his colleague </w:t>
      </w:r>
      <w:r w:rsidR="00D57030" w:rsidRPr="00B85459">
        <w:rPr>
          <w:rFonts w:ascii="Garamond" w:hAnsi="Garamond"/>
          <w:sz w:val="24"/>
          <w:szCs w:val="24"/>
        </w:rPr>
        <w:t>Fernandes, who like George was involved in the Indian Institute of Architects, and who said:</w:t>
      </w:r>
    </w:p>
    <w:p w:rsidR="00D57030" w:rsidRPr="00B85459" w:rsidRDefault="00D57030" w:rsidP="005A4B28">
      <w:pPr>
        <w:pStyle w:val="NoSpacing"/>
        <w:spacing w:line="480" w:lineRule="auto"/>
        <w:rPr>
          <w:rFonts w:ascii="Garamond" w:hAnsi="Garamond"/>
          <w:sz w:val="24"/>
          <w:szCs w:val="24"/>
        </w:rPr>
      </w:pPr>
      <w:r w:rsidRPr="005A4B28">
        <w:rPr>
          <w:rFonts w:ascii="Garamond" w:hAnsi="Garamond"/>
          <w:sz w:val="20"/>
          <w:szCs w:val="20"/>
        </w:rPr>
        <w:t xml:space="preserve">Although [he] was an Englishman who </w:t>
      </w:r>
      <w:r w:rsidRPr="00DB3A24">
        <w:rPr>
          <w:rFonts w:ascii="Garamond" w:hAnsi="Garamond"/>
          <w:sz w:val="20"/>
          <w:szCs w:val="20"/>
        </w:rPr>
        <w:t>prided himself on his outspokenness and was in truth often difficult to deal with, his great qualities outweighed his idiosyncrasies […</w:t>
      </w:r>
      <w:r w:rsidR="005A4B28" w:rsidRPr="00DB3A24">
        <w:rPr>
          <w:rFonts w:ascii="Garamond" w:hAnsi="Garamond"/>
          <w:sz w:val="20"/>
          <w:szCs w:val="20"/>
        </w:rPr>
        <w:t xml:space="preserve"> and</w:t>
      </w:r>
      <w:r w:rsidRPr="00DB3A24">
        <w:rPr>
          <w:rFonts w:ascii="Garamond" w:hAnsi="Garamond"/>
          <w:sz w:val="20"/>
          <w:szCs w:val="20"/>
        </w:rPr>
        <w:t>] his Indian</w:t>
      </w:r>
      <w:r w:rsidRPr="005A4B28">
        <w:rPr>
          <w:rFonts w:ascii="Garamond" w:hAnsi="Garamond"/>
          <w:sz w:val="20"/>
          <w:szCs w:val="20"/>
        </w:rPr>
        <w:t xml:space="preserve"> Colleagues continued to hold him in the highest respect.</w:t>
      </w:r>
      <w:r w:rsidRPr="00B85459">
        <w:rPr>
          <w:rStyle w:val="EndnoteReference"/>
          <w:rFonts w:ascii="Garamond" w:hAnsi="Garamond"/>
          <w:sz w:val="24"/>
          <w:szCs w:val="24"/>
        </w:rPr>
        <w:endnoteReference w:id="107"/>
      </w:r>
    </w:p>
    <w:p w:rsidR="00D57030" w:rsidRPr="00B85459" w:rsidRDefault="00D57030" w:rsidP="00210592">
      <w:pPr>
        <w:pStyle w:val="NoSpacing"/>
        <w:ind w:left="720"/>
        <w:rPr>
          <w:rFonts w:ascii="Garamond" w:hAnsi="Garamond"/>
          <w:sz w:val="24"/>
          <w:szCs w:val="24"/>
        </w:rPr>
      </w:pPr>
    </w:p>
    <w:p w:rsidR="00D57030" w:rsidRPr="00B85459" w:rsidRDefault="00D57030" w:rsidP="00210592">
      <w:pPr>
        <w:pStyle w:val="NoSpacing"/>
        <w:rPr>
          <w:rFonts w:ascii="Garamond" w:hAnsi="Garamond"/>
          <w:sz w:val="24"/>
          <w:szCs w:val="24"/>
        </w:rPr>
      </w:pPr>
    </w:p>
    <w:p w:rsidR="00D57030" w:rsidRPr="00B85459" w:rsidRDefault="00D57030" w:rsidP="00FC616D">
      <w:pPr>
        <w:pStyle w:val="NoSpacing"/>
        <w:spacing w:line="480" w:lineRule="auto"/>
        <w:rPr>
          <w:rFonts w:ascii="Garamond" w:hAnsi="Garamond"/>
          <w:i/>
          <w:sz w:val="24"/>
          <w:szCs w:val="24"/>
        </w:rPr>
      </w:pPr>
      <w:r w:rsidRPr="00B85459">
        <w:rPr>
          <w:rFonts w:ascii="Garamond" w:hAnsi="Garamond"/>
          <w:sz w:val="24"/>
          <w:szCs w:val="24"/>
        </w:rPr>
        <w:t xml:space="preserve">However, it is hard to square this interpretation of his later life with more recent accounts that have described him rather uncritically as a ‘colonial’ architect, with all the negative connotations of this term, and have </w:t>
      </w:r>
      <w:r w:rsidR="00581D8A" w:rsidRPr="00B85459">
        <w:rPr>
          <w:rFonts w:ascii="Garamond" w:hAnsi="Garamond"/>
          <w:sz w:val="24"/>
          <w:szCs w:val="24"/>
        </w:rPr>
        <w:t>referred</w:t>
      </w:r>
      <w:r w:rsidRPr="00B85459">
        <w:rPr>
          <w:rFonts w:ascii="Garamond" w:hAnsi="Garamond"/>
          <w:sz w:val="24"/>
          <w:szCs w:val="24"/>
        </w:rPr>
        <w:t xml:space="preserve"> to his architecture (</w:t>
      </w:r>
      <w:r w:rsidR="00FA6F6A">
        <w:rPr>
          <w:rFonts w:ascii="Garamond" w:hAnsi="Garamond"/>
          <w:sz w:val="24"/>
          <w:szCs w:val="24"/>
        </w:rPr>
        <w:t>presumably including</w:t>
      </w:r>
      <w:r w:rsidR="00581D8A" w:rsidRPr="00B85459">
        <w:rPr>
          <w:rFonts w:ascii="Garamond" w:hAnsi="Garamond"/>
          <w:sz w:val="24"/>
          <w:szCs w:val="24"/>
        </w:rPr>
        <w:t xml:space="preserve"> </w:t>
      </w:r>
      <w:r w:rsidR="005A4B28">
        <w:rPr>
          <w:rFonts w:ascii="Garamond" w:hAnsi="Garamond"/>
          <w:sz w:val="24"/>
          <w:szCs w:val="24"/>
        </w:rPr>
        <w:t xml:space="preserve">his </w:t>
      </w:r>
      <w:r w:rsidRPr="00B85459">
        <w:rPr>
          <w:rFonts w:ascii="Garamond" w:hAnsi="Garamond"/>
          <w:sz w:val="24"/>
          <w:szCs w:val="24"/>
        </w:rPr>
        <w:t>Lodi</w:t>
      </w:r>
      <w:r w:rsidR="00581D8A" w:rsidRPr="00B85459">
        <w:rPr>
          <w:rFonts w:ascii="Garamond" w:hAnsi="Garamond"/>
          <w:sz w:val="24"/>
          <w:szCs w:val="24"/>
        </w:rPr>
        <w:t xml:space="preserve"> Colony</w:t>
      </w:r>
      <w:r w:rsidRPr="00B85459">
        <w:rPr>
          <w:rFonts w:ascii="Garamond" w:hAnsi="Garamond"/>
          <w:sz w:val="24"/>
          <w:szCs w:val="24"/>
        </w:rPr>
        <w:t xml:space="preserve">) as ‘late </w:t>
      </w:r>
      <w:r w:rsidRPr="00B85459">
        <w:rPr>
          <w:rFonts w:ascii="Garamond" w:hAnsi="Garamond"/>
          <w:sz w:val="24"/>
          <w:szCs w:val="24"/>
        </w:rPr>
        <w:lastRenderedPageBreak/>
        <w:t>imperial’.</w:t>
      </w:r>
      <w:r w:rsidRPr="00B85459">
        <w:rPr>
          <w:rStyle w:val="EndnoteReference"/>
          <w:rFonts w:ascii="Garamond" w:hAnsi="Garamond"/>
          <w:sz w:val="24"/>
          <w:szCs w:val="24"/>
        </w:rPr>
        <w:endnoteReference w:id="108"/>
      </w:r>
      <w:r w:rsidRPr="00B85459">
        <w:rPr>
          <w:rFonts w:ascii="Garamond" w:hAnsi="Garamond"/>
          <w:sz w:val="24"/>
          <w:szCs w:val="24"/>
        </w:rPr>
        <w:t xml:space="preserve"> He was </w:t>
      </w:r>
      <w:r w:rsidR="005A4B28">
        <w:rPr>
          <w:rFonts w:ascii="Garamond" w:hAnsi="Garamond"/>
          <w:sz w:val="24"/>
          <w:szCs w:val="24"/>
        </w:rPr>
        <w:t>p</w:t>
      </w:r>
      <w:r w:rsidRPr="00B85459">
        <w:rPr>
          <w:rFonts w:ascii="Garamond" w:hAnsi="Garamond"/>
          <w:sz w:val="24"/>
          <w:szCs w:val="24"/>
        </w:rPr>
        <w:t>resident of the Indian Institute of Architects in 1951-52 and again in 1957-58</w:t>
      </w:r>
      <w:r w:rsidR="005A4B28">
        <w:rPr>
          <w:rFonts w:ascii="Garamond" w:hAnsi="Garamond"/>
          <w:sz w:val="24"/>
          <w:szCs w:val="24"/>
        </w:rPr>
        <w:t>, and</w:t>
      </w:r>
      <w:r w:rsidRPr="00B85459">
        <w:rPr>
          <w:rFonts w:ascii="Garamond" w:hAnsi="Garamond"/>
          <w:sz w:val="24"/>
          <w:szCs w:val="24"/>
        </w:rPr>
        <w:t xml:space="preserve"> he also founded the Indian Institute of Town Planners. These were not simply honorary titles for an old man, and, in fact, the 1957-58 election to the Indian Institute of Architects was hotly contested.</w:t>
      </w:r>
      <w:r w:rsidRPr="00B85459">
        <w:rPr>
          <w:rStyle w:val="EndnoteReference"/>
          <w:rFonts w:ascii="Garamond" w:hAnsi="Garamond"/>
          <w:sz w:val="24"/>
          <w:szCs w:val="24"/>
        </w:rPr>
        <w:endnoteReference w:id="109"/>
      </w:r>
      <w:r w:rsidRPr="00B85459">
        <w:rPr>
          <w:rFonts w:ascii="Garamond" w:hAnsi="Garamond"/>
          <w:sz w:val="24"/>
          <w:szCs w:val="24"/>
        </w:rPr>
        <w:t xml:space="preserve"> From this perspective, he emerges as a kind of public intellectual, writing ‘The Prospect Before Us’, proclaiming (perhaps prematurely) the end of the Renaissance, calling for architects to have more power in urban planning decisions, and for engineers and architects to collaborate </w:t>
      </w:r>
      <w:r w:rsidR="005A4B28">
        <w:rPr>
          <w:rFonts w:ascii="Garamond" w:hAnsi="Garamond"/>
          <w:sz w:val="24"/>
          <w:szCs w:val="24"/>
        </w:rPr>
        <w:t>more closely</w:t>
      </w:r>
      <w:r w:rsidR="005A4B28" w:rsidRPr="00B85459">
        <w:rPr>
          <w:rFonts w:ascii="Garamond" w:hAnsi="Garamond"/>
          <w:sz w:val="24"/>
          <w:szCs w:val="24"/>
        </w:rPr>
        <w:t xml:space="preserve"> </w:t>
      </w:r>
      <w:r w:rsidRPr="00B85459">
        <w:rPr>
          <w:rFonts w:ascii="Garamond" w:hAnsi="Garamond"/>
          <w:sz w:val="24"/>
          <w:szCs w:val="24"/>
        </w:rPr>
        <w:t>on social housing projects.</w:t>
      </w:r>
      <w:r w:rsidRPr="00B85459">
        <w:rPr>
          <w:rStyle w:val="EndnoteReference"/>
          <w:rFonts w:ascii="Garamond" w:hAnsi="Garamond"/>
          <w:sz w:val="24"/>
          <w:szCs w:val="24"/>
        </w:rPr>
        <w:endnoteReference w:id="110"/>
      </w:r>
    </w:p>
    <w:p w:rsidR="00D57030" w:rsidRPr="00B85459" w:rsidRDefault="00D57030" w:rsidP="00210592">
      <w:pPr>
        <w:pStyle w:val="NoSpacing"/>
        <w:ind w:left="720"/>
        <w:rPr>
          <w:rFonts w:ascii="Garamond" w:hAnsi="Garamond"/>
          <w:i/>
          <w:sz w:val="24"/>
          <w:szCs w:val="24"/>
        </w:rPr>
      </w:pPr>
    </w:p>
    <w:p w:rsidR="00D57030" w:rsidRPr="00B85459" w:rsidRDefault="00D57030" w:rsidP="00210592">
      <w:pPr>
        <w:pStyle w:val="NoSpacing"/>
        <w:spacing w:line="480" w:lineRule="auto"/>
        <w:rPr>
          <w:rFonts w:ascii="Garamond" w:hAnsi="Garamond"/>
          <w:sz w:val="24"/>
          <w:szCs w:val="24"/>
        </w:rPr>
      </w:pPr>
      <w:r w:rsidRPr="00B85459">
        <w:rPr>
          <w:rFonts w:ascii="Garamond" w:hAnsi="Garamond"/>
          <w:sz w:val="24"/>
          <w:szCs w:val="24"/>
        </w:rPr>
        <w:t>George also took up the challenge to diversify education for Indian architects by founding the Schoo</w:t>
      </w:r>
      <w:r w:rsidR="00CC1FE4" w:rsidRPr="00B85459">
        <w:rPr>
          <w:rFonts w:ascii="Garamond" w:hAnsi="Garamond"/>
          <w:sz w:val="24"/>
          <w:szCs w:val="24"/>
        </w:rPr>
        <w:t xml:space="preserve">l </w:t>
      </w:r>
      <w:r w:rsidR="00CC1FE4" w:rsidRPr="001A2DE7">
        <w:rPr>
          <w:rFonts w:ascii="Garamond" w:hAnsi="Garamond"/>
          <w:sz w:val="24"/>
          <w:szCs w:val="24"/>
        </w:rPr>
        <w:t>of Architecture in Delhi (</w:t>
      </w:r>
      <w:r w:rsidR="00CC1FE4" w:rsidRPr="001A2DE7">
        <w:rPr>
          <w:rFonts w:ascii="Garamond" w:hAnsi="Garamond"/>
          <w:i/>
          <w:sz w:val="24"/>
          <w:szCs w:val="24"/>
        </w:rPr>
        <w:t xml:space="preserve">c. </w:t>
      </w:r>
      <w:r w:rsidR="00CC1FE4" w:rsidRPr="001A2DE7">
        <w:rPr>
          <w:rFonts w:ascii="Garamond" w:hAnsi="Garamond"/>
          <w:sz w:val="24"/>
          <w:szCs w:val="24"/>
        </w:rPr>
        <w:t>1941)</w:t>
      </w:r>
      <w:r w:rsidRPr="001A2DE7">
        <w:rPr>
          <w:rFonts w:ascii="Garamond" w:hAnsi="Garamond"/>
          <w:sz w:val="24"/>
          <w:szCs w:val="24"/>
        </w:rPr>
        <w:t xml:space="preserve"> and running it (in an unofficial capacity) for ten years. Until that time, architectural education in India was heavily concentrated in Bombay, and particularly at the Sir </w:t>
      </w:r>
      <w:proofErr w:type="spellStart"/>
      <w:r w:rsidR="00C54F65" w:rsidRPr="001A2DE7">
        <w:rPr>
          <w:rFonts w:ascii="Garamond" w:hAnsi="Garamond"/>
          <w:sz w:val="24"/>
          <w:szCs w:val="24"/>
        </w:rPr>
        <w:t>Sir</w:t>
      </w:r>
      <w:proofErr w:type="spellEnd"/>
      <w:r w:rsidR="00C54F65" w:rsidRPr="001A2DE7">
        <w:rPr>
          <w:rFonts w:ascii="Garamond" w:hAnsi="Garamond"/>
          <w:sz w:val="24"/>
          <w:szCs w:val="24"/>
        </w:rPr>
        <w:t xml:space="preserve"> </w:t>
      </w:r>
      <w:proofErr w:type="spellStart"/>
      <w:r w:rsidR="00C54F65" w:rsidRPr="001A2DE7">
        <w:rPr>
          <w:rStyle w:val="st"/>
          <w:rFonts w:ascii="Garamond" w:hAnsi="Garamond"/>
          <w:sz w:val="24"/>
          <w:szCs w:val="24"/>
        </w:rPr>
        <w:t>Jamsetjee</w:t>
      </w:r>
      <w:proofErr w:type="spellEnd"/>
      <w:r w:rsidR="00C54F65" w:rsidRPr="001A2DE7">
        <w:rPr>
          <w:rStyle w:val="st"/>
          <w:rFonts w:ascii="Garamond" w:hAnsi="Garamond"/>
          <w:sz w:val="24"/>
          <w:szCs w:val="24"/>
        </w:rPr>
        <w:t xml:space="preserve"> </w:t>
      </w:r>
      <w:proofErr w:type="spellStart"/>
      <w:r w:rsidR="00C54F65" w:rsidRPr="001A2DE7">
        <w:rPr>
          <w:rStyle w:val="st"/>
          <w:rFonts w:ascii="Garamond" w:hAnsi="Garamond"/>
          <w:sz w:val="24"/>
          <w:szCs w:val="24"/>
        </w:rPr>
        <w:t>Jeejeebhoy</w:t>
      </w:r>
      <w:proofErr w:type="spellEnd"/>
      <w:r w:rsidR="001A2DE7">
        <w:rPr>
          <w:rStyle w:val="st"/>
          <w:rFonts w:ascii="Garamond" w:hAnsi="Garamond"/>
          <w:sz w:val="24"/>
          <w:szCs w:val="24"/>
        </w:rPr>
        <w:t>, or ‘</w:t>
      </w:r>
      <w:r w:rsidRPr="001A2DE7">
        <w:rPr>
          <w:rFonts w:ascii="Garamond" w:hAnsi="Garamond"/>
          <w:sz w:val="24"/>
          <w:szCs w:val="24"/>
        </w:rPr>
        <w:t>J.J.</w:t>
      </w:r>
      <w:r w:rsidR="001A2DE7">
        <w:rPr>
          <w:rFonts w:ascii="Garamond" w:hAnsi="Garamond"/>
          <w:sz w:val="24"/>
          <w:szCs w:val="24"/>
        </w:rPr>
        <w:t>’,</w:t>
      </w:r>
      <w:r w:rsidRPr="001A2DE7">
        <w:rPr>
          <w:rFonts w:ascii="Garamond" w:hAnsi="Garamond"/>
          <w:sz w:val="24"/>
          <w:szCs w:val="24"/>
        </w:rPr>
        <w:t xml:space="preserve"> School of Art, which had been founded in 1855.</w:t>
      </w:r>
      <w:r w:rsidRPr="001A2DE7">
        <w:rPr>
          <w:rStyle w:val="EndnoteReference"/>
          <w:rFonts w:ascii="Garamond" w:hAnsi="Garamond"/>
          <w:sz w:val="24"/>
          <w:szCs w:val="24"/>
        </w:rPr>
        <w:endnoteReference w:id="111"/>
      </w:r>
      <w:r w:rsidR="00FA6F6A" w:rsidRPr="001A2DE7">
        <w:rPr>
          <w:rFonts w:ascii="Garamond" w:hAnsi="Garamond"/>
          <w:sz w:val="24"/>
          <w:szCs w:val="24"/>
        </w:rPr>
        <w:t xml:space="preserve"> </w:t>
      </w:r>
      <w:r w:rsidRPr="001A2DE7">
        <w:rPr>
          <w:rFonts w:ascii="Garamond" w:hAnsi="Garamond"/>
          <w:sz w:val="24"/>
          <w:szCs w:val="24"/>
        </w:rPr>
        <w:t>Transferring responsibility from Bombay was an important achievement and, in fact, George was</w:t>
      </w:r>
      <w:r w:rsidRPr="00B85459">
        <w:rPr>
          <w:rFonts w:ascii="Garamond" w:hAnsi="Garamond"/>
          <w:sz w:val="24"/>
          <w:szCs w:val="24"/>
        </w:rPr>
        <w:t xml:space="preserve"> the first President of the Indian Institute of Architects not to </w:t>
      </w:r>
      <w:r w:rsidR="00C01764">
        <w:rPr>
          <w:rFonts w:ascii="Garamond" w:hAnsi="Garamond"/>
          <w:sz w:val="24"/>
          <w:szCs w:val="24"/>
        </w:rPr>
        <w:t xml:space="preserve">have </w:t>
      </w:r>
      <w:r w:rsidRPr="00B85459">
        <w:rPr>
          <w:rFonts w:ascii="Garamond" w:hAnsi="Garamond"/>
          <w:sz w:val="24"/>
          <w:szCs w:val="24"/>
        </w:rPr>
        <w:t>come from that city.</w:t>
      </w:r>
      <w:r w:rsidRPr="00B85459">
        <w:rPr>
          <w:rStyle w:val="EndnoteReference"/>
          <w:rFonts w:ascii="Garamond" w:hAnsi="Garamond"/>
          <w:sz w:val="24"/>
          <w:szCs w:val="24"/>
        </w:rPr>
        <w:endnoteReference w:id="112"/>
      </w:r>
      <w:r w:rsidRPr="00B85459">
        <w:rPr>
          <w:rFonts w:ascii="Garamond" w:hAnsi="Garamond"/>
          <w:sz w:val="24"/>
          <w:szCs w:val="24"/>
        </w:rPr>
        <w:t xml:space="preserve"> </w:t>
      </w:r>
      <w:r w:rsidR="00C01764">
        <w:rPr>
          <w:rFonts w:ascii="Garamond" w:hAnsi="Garamond"/>
          <w:sz w:val="24"/>
          <w:szCs w:val="24"/>
        </w:rPr>
        <w:t>Thus, i</w:t>
      </w:r>
      <w:r w:rsidRPr="00B85459">
        <w:rPr>
          <w:rFonts w:ascii="Garamond" w:hAnsi="Garamond"/>
          <w:sz w:val="24"/>
          <w:szCs w:val="24"/>
        </w:rPr>
        <w:t>n embarking on this undertaking, he was presumably drawing on his own background at the Royal College of Art, and perhaps also on his awareness that neither Lutyens nor Scott had attended university. He is certainly reputed to have held the view that universities were</w:t>
      </w:r>
      <w:r w:rsidR="00C01764">
        <w:rPr>
          <w:rFonts w:ascii="Garamond" w:hAnsi="Garamond"/>
          <w:sz w:val="24"/>
          <w:szCs w:val="24"/>
        </w:rPr>
        <w:t xml:space="preserve"> the</w:t>
      </w:r>
      <w:r w:rsidRPr="00B85459">
        <w:rPr>
          <w:rFonts w:ascii="Garamond" w:hAnsi="Garamond"/>
          <w:sz w:val="24"/>
          <w:szCs w:val="24"/>
        </w:rPr>
        <w:t xml:space="preserve"> ‘world’s worst institutions for training architects’.</w:t>
      </w:r>
      <w:r w:rsidRPr="00B85459">
        <w:rPr>
          <w:rStyle w:val="EndnoteReference"/>
          <w:rFonts w:ascii="Garamond" w:hAnsi="Garamond"/>
          <w:sz w:val="24"/>
          <w:szCs w:val="24"/>
        </w:rPr>
        <w:endnoteReference w:id="113"/>
      </w:r>
      <w:r w:rsidRPr="00B85459">
        <w:rPr>
          <w:rFonts w:ascii="Garamond" w:hAnsi="Garamond"/>
          <w:sz w:val="24"/>
          <w:szCs w:val="24"/>
        </w:rPr>
        <w:t xml:space="preserve"> </w:t>
      </w:r>
    </w:p>
    <w:p w:rsidR="00D57030" w:rsidRPr="00B85459" w:rsidRDefault="00D57030" w:rsidP="00210592">
      <w:pPr>
        <w:pStyle w:val="NoSpacing"/>
        <w:spacing w:line="480" w:lineRule="auto"/>
        <w:rPr>
          <w:rFonts w:ascii="Garamond" w:hAnsi="Garamond"/>
          <w:sz w:val="24"/>
          <w:szCs w:val="24"/>
        </w:rPr>
      </w:pPr>
    </w:p>
    <w:p w:rsidR="00D57030" w:rsidRPr="00B85459" w:rsidRDefault="00D57030" w:rsidP="00210592">
      <w:pPr>
        <w:pStyle w:val="NoSpacing"/>
        <w:spacing w:line="480" w:lineRule="auto"/>
        <w:rPr>
          <w:rFonts w:ascii="Garamond" w:hAnsi="Garamond"/>
          <w:sz w:val="24"/>
          <w:szCs w:val="24"/>
        </w:rPr>
      </w:pPr>
      <w:r w:rsidRPr="00B85459">
        <w:rPr>
          <w:rFonts w:ascii="Garamond" w:hAnsi="Garamond"/>
          <w:sz w:val="24"/>
          <w:szCs w:val="24"/>
        </w:rPr>
        <w:t>George had also planned to write a thorough histo</w:t>
      </w:r>
      <w:r w:rsidR="00FA6F6A">
        <w:rPr>
          <w:rFonts w:ascii="Garamond" w:hAnsi="Garamond"/>
          <w:sz w:val="24"/>
          <w:szCs w:val="24"/>
        </w:rPr>
        <w:t xml:space="preserve">ry of New Delhi, aware that his </w:t>
      </w:r>
      <w:r w:rsidRPr="00B85459">
        <w:rPr>
          <w:rFonts w:ascii="Garamond" w:hAnsi="Garamond"/>
          <w:sz w:val="24"/>
          <w:szCs w:val="24"/>
        </w:rPr>
        <w:t>correspondence with Lutyens (and Baker) gave him a valuable personal archive to work from. H</w:t>
      </w:r>
      <w:r w:rsidR="00C01764">
        <w:rPr>
          <w:rFonts w:ascii="Garamond" w:hAnsi="Garamond"/>
          <w:sz w:val="24"/>
          <w:szCs w:val="24"/>
        </w:rPr>
        <w:t>owever, h</w:t>
      </w:r>
      <w:r w:rsidRPr="00B85459">
        <w:rPr>
          <w:rFonts w:ascii="Garamond" w:hAnsi="Garamond"/>
          <w:sz w:val="24"/>
          <w:szCs w:val="24"/>
        </w:rPr>
        <w:t>e repeatedly delayed this project, offering once to send his archive to Bagenal so that he could undertake the work instead. Even despite being offered several ‘financially attractive’ incentives, he eventually abandoned the project, claiming that ‘professional loyalties’ prevented him</w:t>
      </w:r>
      <w:r w:rsidR="00C01764">
        <w:rPr>
          <w:rFonts w:ascii="Garamond" w:hAnsi="Garamond"/>
          <w:sz w:val="24"/>
          <w:szCs w:val="24"/>
        </w:rPr>
        <w:t>,</w:t>
      </w:r>
      <w:r w:rsidRPr="00B85459">
        <w:rPr>
          <w:rFonts w:ascii="Garamond" w:hAnsi="Garamond"/>
          <w:sz w:val="24"/>
          <w:szCs w:val="24"/>
        </w:rPr>
        <w:t xml:space="preserve"> in particular</w:t>
      </w:r>
      <w:r w:rsidR="00C01764">
        <w:rPr>
          <w:rFonts w:ascii="Garamond" w:hAnsi="Garamond"/>
          <w:sz w:val="24"/>
          <w:szCs w:val="24"/>
        </w:rPr>
        <w:t xml:space="preserve">, </w:t>
      </w:r>
      <w:r w:rsidR="00C01764" w:rsidRPr="00B85459">
        <w:rPr>
          <w:rFonts w:ascii="Garamond" w:hAnsi="Garamond"/>
          <w:sz w:val="24"/>
          <w:szCs w:val="24"/>
        </w:rPr>
        <w:t xml:space="preserve">from writing </w:t>
      </w:r>
      <w:r w:rsidRPr="00B85459">
        <w:rPr>
          <w:rFonts w:ascii="Garamond" w:hAnsi="Garamond"/>
          <w:sz w:val="24"/>
          <w:szCs w:val="24"/>
        </w:rPr>
        <w:t>about the battles between Lutyens and Baker.</w:t>
      </w:r>
      <w:r w:rsidRPr="00B85459">
        <w:rPr>
          <w:rStyle w:val="EndnoteReference"/>
          <w:rFonts w:ascii="Garamond" w:hAnsi="Garamond"/>
          <w:sz w:val="24"/>
          <w:szCs w:val="24"/>
        </w:rPr>
        <w:endnoteReference w:id="114"/>
      </w:r>
      <w:r w:rsidRPr="00B85459">
        <w:rPr>
          <w:rFonts w:ascii="Garamond" w:hAnsi="Garamond"/>
          <w:sz w:val="24"/>
          <w:szCs w:val="24"/>
        </w:rPr>
        <w:t xml:space="preserve"> ‘With him’, Fernandes concluded, ‘died the inside story of the unfortunate conflict between these two great </w:t>
      </w:r>
      <w:r w:rsidRPr="00B85459">
        <w:rPr>
          <w:rFonts w:ascii="Garamond" w:hAnsi="Garamond"/>
          <w:sz w:val="24"/>
          <w:szCs w:val="24"/>
        </w:rPr>
        <w:lastRenderedPageBreak/>
        <w:t>men’.</w:t>
      </w:r>
      <w:r w:rsidRPr="00B85459">
        <w:rPr>
          <w:rStyle w:val="EndnoteReference"/>
          <w:rFonts w:ascii="Garamond" w:hAnsi="Garamond"/>
          <w:sz w:val="24"/>
          <w:szCs w:val="24"/>
        </w:rPr>
        <w:endnoteReference w:id="115"/>
      </w:r>
      <w:r w:rsidRPr="00B85459">
        <w:rPr>
          <w:rFonts w:ascii="Garamond" w:hAnsi="Garamond"/>
          <w:sz w:val="24"/>
          <w:szCs w:val="24"/>
        </w:rPr>
        <w:t xml:space="preserve"> We can</w:t>
      </w:r>
      <w:r w:rsidR="00C01764">
        <w:rPr>
          <w:rFonts w:ascii="Garamond" w:hAnsi="Garamond"/>
          <w:sz w:val="24"/>
          <w:szCs w:val="24"/>
        </w:rPr>
        <w:t xml:space="preserve"> still </w:t>
      </w:r>
      <w:r w:rsidRPr="00B85459">
        <w:rPr>
          <w:rFonts w:ascii="Garamond" w:hAnsi="Garamond"/>
          <w:sz w:val="24"/>
          <w:szCs w:val="24"/>
        </w:rPr>
        <w:t>gain some hint of these matters</w:t>
      </w:r>
      <w:r w:rsidR="00C01764" w:rsidRPr="00B85459">
        <w:rPr>
          <w:rFonts w:ascii="Garamond" w:hAnsi="Garamond"/>
          <w:sz w:val="24"/>
          <w:szCs w:val="24"/>
        </w:rPr>
        <w:t xml:space="preserve">, however, </w:t>
      </w:r>
      <w:r w:rsidR="00C01764">
        <w:rPr>
          <w:rFonts w:ascii="Garamond" w:hAnsi="Garamond"/>
          <w:sz w:val="24"/>
          <w:szCs w:val="24"/>
        </w:rPr>
        <w:t>from his letters to Bagenal. One letter reads:</w:t>
      </w:r>
    </w:p>
    <w:p w:rsidR="00BC73EC" w:rsidRDefault="00D57030" w:rsidP="00C01764">
      <w:pPr>
        <w:pStyle w:val="NoSpacing"/>
        <w:spacing w:line="480" w:lineRule="auto"/>
        <w:rPr>
          <w:rFonts w:ascii="Garamond" w:hAnsi="Garamond"/>
          <w:sz w:val="20"/>
          <w:szCs w:val="20"/>
        </w:rPr>
      </w:pPr>
      <w:r w:rsidRPr="00C01764">
        <w:rPr>
          <w:rFonts w:ascii="Garamond" w:hAnsi="Garamond"/>
          <w:sz w:val="20"/>
          <w:szCs w:val="20"/>
        </w:rPr>
        <w:t xml:space="preserve">I kept in touch with both Baker and Lutyens until very shortly before each died. The last letter from Baker to </w:t>
      </w:r>
      <w:proofErr w:type="gramStart"/>
      <w:r w:rsidRPr="00C01764">
        <w:rPr>
          <w:rFonts w:ascii="Garamond" w:hAnsi="Garamond"/>
          <w:sz w:val="20"/>
          <w:szCs w:val="20"/>
        </w:rPr>
        <w:t>myself</w:t>
      </w:r>
      <w:proofErr w:type="gramEnd"/>
      <w:r w:rsidRPr="00C01764">
        <w:rPr>
          <w:rFonts w:ascii="Garamond" w:hAnsi="Garamond"/>
          <w:sz w:val="20"/>
          <w:szCs w:val="20"/>
        </w:rPr>
        <w:t xml:space="preserve"> ran to 6 or 8 pages, and bared his soul so nakedly that I never showed it to anyone, not even his wife, but often have in tired days considered to put it in the fire. The last letter from Lutyens was written by himself very shortly before he died, and ran much like this:</w:t>
      </w:r>
      <w:r w:rsidR="00C01764">
        <w:rPr>
          <w:rFonts w:ascii="Garamond" w:hAnsi="Garamond"/>
          <w:sz w:val="20"/>
          <w:szCs w:val="20"/>
        </w:rPr>
        <w:t xml:space="preserve"> </w:t>
      </w:r>
    </w:p>
    <w:p w:rsidR="00BC73EC" w:rsidRDefault="00D57030" w:rsidP="00C01764">
      <w:pPr>
        <w:pStyle w:val="NoSpacing"/>
        <w:spacing w:line="480" w:lineRule="auto"/>
        <w:rPr>
          <w:rFonts w:ascii="Garamond" w:hAnsi="Garamond"/>
          <w:sz w:val="20"/>
          <w:szCs w:val="20"/>
        </w:rPr>
      </w:pPr>
      <w:r w:rsidRPr="00C01764">
        <w:rPr>
          <w:rFonts w:ascii="Garamond" w:hAnsi="Garamond"/>
          <w:sz w:val="20"/>
          <w:szCs w:val="20"/>
        </w:rPr>
        <w:t>‘My dear George,</w:t>
      </w:r>
      <w:r w:rsidR="00C01764">
        <w:rPr>
          <w:rFonts w:ascii="Garamond" w:hAnsi="Garamond"/>
          <w:sz w:val="20"/>
          <w:szCs w:val="20"/>
        </w:rPr>
        <w:t xml:space="preserve"> </w:t>
      </w:r>
    </w:p>
    <w:p w:rsidR="00BC73EC" w:rsidRPr="00967DDE" w:rsidRDefault="00D57030" w:rsidP="00C01764">
      <w:pPr>
        <w:pStyle w:val="NoSpacing"/>
        <w:spacing w:line="480" w:lineRule="auto"/>
        <w:rPr>
          <w:rFonts w:ascii="Garamond" w:hAnsi="Garamond"/>
          <w:sz w:val="20"/>
          <w:szCs w:val="20"/>
        </w:rPr>
      </w:pPr>
      <w:r w:rsidRPr="00C01764">
        <w:rPr>
          <w:rFonts w:ascii="Garamond" w:hAnsi="Garamond"/>
          <w:sz w:val="20"/>
          <w:szCs w:val="20"/>
        </w:rPr>
        <w:t xml:space="preserve">Can </w:t>
      </w:r>
      <w:r w:rsidRPr="00967DDE">
        <w:rPr>
          <w:rFonts w:ascii="Garamond" w:hAnsi="Garamond"/>
          <w:sz w:val="20"/>
          <w:szCs w:val="20"/>
        </w:rPr>
        <w:t xml:space="preserve">I do anything to help you? Let me know if I can. Do what you can to see that the poorest are better housed. Make the rich pay for it by making them pay more for the lives they live. </w:t>
      </w:r>
    </w:p>
    <w:p w:rsidR="00BC73EC" w:rsidRPr="00967DDE" w:rsidRDefault="00D57030" w:rsidP="00C01764">
      <w:pPr>
        <w:pStyle w:val="NoSpacing"/>
        <w:spacing w:line="480" w:lineRule="auto"/>
        <w:rPr>
          <w:rFonts w:ascii="Garamond" w:hAnsi="Garamond"/>
          <w:sz w:val="20"/>
          <w:szCs w:val="20"/>
        </w:rPr>
      </w:pPr>
      <w:proofErr w:type="gramStart"/>
      <w:r w:rsidRPr="00967DDE">
        <w:rPr>
          <w:rFonts w:ascii="Garamond" w:hAnsi="Garamond"/>
          <w:sz w:val="20"/>
          <w:szCs w:val="20"/>
        </w:rPr>
        <w:t>Sincerely yours, ELL.’</w:t>
      </w:r>
      <w:proofErr w:type="gramEnd"/>
      <w:r w:rsidR="00C01764" w:rsidRPr="00967DDE">
        <w:rPr>
          <w:rFonts w:ascii="Garamond" w:hAnsi="Garamond"/>
          <w:sz w:val="20"/>
          <w:szCs w:val="20"/>
        </w:rPr>
        <w:t xml:space="preserve"> </w:t>
      </w:r>
    </w:p>
    <w:p w:rsidR="00D57030" w:rsidRPr="00967DDE" w:rsidRDefault="00D57030" w:rsidP="00C01764">
      <w:pPr>
        <w:pStyle w:val="NoSpacing"/>
        <w:spacing w:line="480" w:lineRule="auto"/>
        <w:rPr>
          <w:rFonts w:ascii="Garamond" w:hAnsi="Garamond"/>
          <w:sz w:val="20"/>
          <w:szCs w:val="20"/>
        </w:rPr>
      </w:pPr>
      <w:proofErr w:type="gramStart"/>
      <w:r w:rsidRPr="00967DDE">
        <w:rPr>
          <w:rFonts w:ascii="Garamond" w:hAnsi="Garamond"/>
          <w:sz w:val="20"/>
          <w:szCs w:val="20"/>
        </w:rPr>
        <w:t>but</w:t>
      </w:r>
      <w:proofErr w:type="gramEnd"/>
      <w:r w:rsidRPr="00967DDE">
        <w:rPr>
          <w:rFonts w:ascii="Garamond" w:hAnsi="Garamond"/>
          <w:sz w:val="20"/>
          <w:szCs w:val="20"/>
        </w:rPr>
        <w:t xml:space="preserve"> I have lost that letter. It was very unusual for Lutyens to write to any but his most intimate friends in his own hand</w:t>
      </w:r>
      <w:r w:rsidR="00BC73EC" w:rsidRPr="00967DDE">
        <w:rPr>
          <w:rFonts w:ascii="Garamond" w:hAnsi="Garamond"/>
          <w:sz w:val="20"/>
          <w:szCs w:val="20"/>
        </w:rPr>
        <w:t>.</w:t>
      </w:r>
      <w:r w:rsidRPr="00967DDE">
        <w:rPr>
          <w:rFonts w:ascii="Garamond" w:hAnsi="Garamond"/>
          <w:sz w:val="20"/>
          <w:szCs w:val="20"/>
        </w:rPr>
        <w:t xml:space="preserve"> […] Am I to introduce matter like this?</w:t>
      </w:r>
      <w:r w:rsidR="00967DDE" w:rsidRPr="00967DDE">
        <w:rPr>
          <w:rFonts w:ascii="Garamond" w:hAnsi="Garamond"/>
          <w:sz w:val="20"/>
          <w:szCs w:val="20"/>
        </w:rPr>
        <w:t xml:space="preserve"> […]</w:t>
      </w:r>
      <w:r w:rsidR="00C01764" w:rsidRPr="00967DDE">
        <w:rPr>
          <w:rFonts w:ascii="Garamond" w:hAnsi="Garamond"/>
          <w:sz w:val="20"/>
          <w:szCs w:val="20"/>
        </w:rPr>
        <w:t xml:space="preserve"> </w:t>
      </w:r>
      <w:r w:rsidRPr="00967DDE">
        <w:rPr>
          <w:rFonts w:ascii="Garamond" w:hAnsi="Garamond"/>
          <w:sz w:val="20"/>
          <w:szCs w:val="20"/>
        </w:rPr>
        <w:t xml:space="preserve">I </w:t>
      </w:r>
      <w:r w:rsidR="00967DDE" w:rsidRPr="00967DDE">
        <w:rPr>
          <w:rFonts w:ascii="Garamond" w:hAnsi="Garamond"/>
          <w:sz w:val="20"/>
          <w:szCs w:val="20"/>
        </w:rPr>
        <w:t xml:space="preserve">think NOT, what do you think? I </w:t>
      </w:r>
      <w:r w:rsidR="00967DDE" w:rsidRPr="00967DDE">
        <w:rPr>
          <w:rFonts w:ascii="Garamond" w:hAnsi="Garamond"/>
          <w:sz w:val="20"/>
          <w:szCs w:val="20"/>
          <w:u w:val="single"/>
        </w:rPr>
        <w:t>cannot</w:t>
      </w:r>
      <w:r w:rsidR="00967DDE" w:rsidRPr="00967DDE">
        <w:rPr>
          <w:rFonts w:ascii="Garamond" w:hAnsi="Garamond"/>
          <w:sz w:val="20"/>
          <w:szCs w:val="20"/>
        </w:rPr>
        <w:t xml:space="preserve"> write other than with absolute sincerity. </w:t>
      </w:r>
      <w:r w:rsidRPr="00967DDE">
        <w:rPr>
          <w:rFonts w:ascii="Garamond" w:hAnsi="Garamond"/>
          <w:sz w:val="20"/>
          <w:szCs w:val="20"/>
        </w:rPr>
        <w:t>It is not in my make-up to do it’.</w:t>
      </w:r>
      <w:r w:rsidRPr="00967DDE">
        <w:rPr>
          <w:rStyle w:val="EndnoteReference"/>
          <w:rFonts w:ascii="Garamond" w:hAnsi="Garamond"/>
          <w:sz w:val="20"/>
          <w:szCs w:val="20"/>
        </w:rPr>
        <w:endnoteReference w:id="116"/>
      </w:r>
    </w:p>
    <w:p w:rsidR="00D57030" w:rsidRPr="00B85459" w:rsidRDefault="00BC73EC" w:rsidP="005C5494">
      <w:pPr>
        <w:pStyle w:val="NoSpacing"/>
        <w:spacing w:line="480" w:lineRule="auto"/>
        <w:rPr>
          <w:rFonts w:ascii="Garamond" w:hAnsi="Garamond"/>
          <w:sz w:val="24"/>
          <w:szCs w:val="24"/>
        </w:rPr>
      </w:pPr>
      <w:r>
        <w:rPr>
          <w:rFonts w:ascii="Garamond" w:hAnsi="Garamond"/>
          <w:sz w:val="24"/>
          <w:szCs w:val="24"/>
        </w:rPr>
        <w:t>On another occasion</w:t>
      </w:r>
      <w:r w:rsidR="00C01764">
        <w:rPr>
          <w:rFonts w:ascii="Garamond" w:hAnsi="Garamond"/>
          <w:sz w:val="24"/>
          <w:szCs w:val="24"/>
        </w:rPr>
        <w:t xml:space="preserve"> he wrote</w:t>
      </w:r>
      <w:r w:rsidR="00D57030" w:rsidRPr="00B85459">
        <w:rPr>
          <w:rFonts w:ascii="Garamond" w:hAnsi="Garamond"/>
          <w:sz w:val="24"/>
          <w:szCs w:val="24"/>
        </w:rPr>
        <w:t>:</w:t>
      </w:r>
    </w:p>
    <w:p w:rsidR="00D57030" w:rsidRPr="00B85459" w:rsidRDefault="00D57030" w:rsidP="00C01764">
      <w:pPr>
        <w:pStyle w:val="NoSpacing"/>
        <w:spacing w:line="480" w:lineRule="auto"/>
        <w:rPr>
          <w:rFonts w:ascii="Garamond" w:hAnsi="Garamond"/>
          <w:sz w:val="24"/>
          <w:szCs w:val="24"/>
        </w:rPr>
      </w:pPr>
      <w:r w:rsidRPr="00C01764">
        <w:rPr>
          <w:rFonts w:ascii="Garamond" w:hAnsi="Garamond"/>
          <w:sz w:val="20"/>
          <w:szCs w:val="20"/>
        </w:rPr>
        <w:t>‘If some of [your] audience have worked in Lutyens’ Office, they may be able to tell you all that I have written, and maybe more, but I doubt they can tell you what I have still to write.’</w:t>
      </w:r>
      <w:r w:rsidRPr="00B85459">
        <w:rPr>
          <w:rStyle w:val="EndnoteReference"/>
          <w:rFonts w:ascii="Garamond" w:hAnsi="Garamond"/>
          <w:sz w:val="24"/>
          <w:szCs w:val="24"/>
        </w:rPr>
        <w:endnoteReference w:id="117"/>
      </w:r>
    </w:p>
    <w:p w:rsidR="00D57030" w:rsidRPr="00B85459" w:rsidRDefault="00D57030" w:rsidP="00210592">
      <w:pPr>
        <w:pStyle w:val="NoSpacing"/>
        <w:ind w:left="720"/>
        <w:rPr>
          <w:rFonts w:ascii="Garamond" w:hAnsi="Garamond"/>
          <w:sz w:val="24"/>
          <w:szCs w:val="24"/>
        </w:rPr>
      </w:pPr>
    </w:p>
    <w:p w:rsidR="00D57030" w:rsidRPr="00B85459" w:rsidRDefault="00D57030" w:rsidP="00210592">
      <w:pPr>
        <w:pStyle w:val="NoSpacing"/>
        <w:ind w:left="720"/>
        <w:rPr>
          <w:rFonts w:ascii="Garamond" w:hAnsi="Garamond"/>
          <w:sz w:val="24"/>
          <w:szCs w:val="24"/>
        </w:rPr>
      </w:pPr>
    </w:p>
    <w:p w:rsidR="00D57030" w:rsidRPr="00B85459" w:rsidRDefault="00D57030" w:rsidP="00CC1FE4">
      <w:pPr>
        <w:pStyle w:val="NoSpacing"/>
        <w:spacing w:line="480" w:lineRule="auto"/>
        <w:rPr>
          <w:rFonts w:ascii="Garamond" w:hAnsi="Garamond"/>
          <w:sz w:val="24"/>
          <w:szCs w:val="24"/>
        </w:rPr>
      </w:pPr>
      <w:r w:rsidRPr="00B85459">
        <w:rPr>
          <w:rFonts w:ascii="Garamond" w:hAnsi="Garamond"/>
          <w:sz w:val="24"/>
          <w:szCs w:val="24"/>
        </w:rPr>
        <w:t>George’s last few years were marked by increasingly eccentric behaviour, making the transcription of some of his letters difficult, which he often wrote late at night, his eyesight so poor he could hardly see what he was doing.</w:t>
      </w:r>
      <w:r w:rsidRPr="00B85459">
        <w:rPr>
          <w:rStyle w:val="EndnoteReference"/>
          <w:rFonts w:ascii="Garamond" w:hAnsi="Garamond"/>
          <w:sz w:val="24"/>
          <w:szCs w:val="24"/>
        </w:rPr>
        <w:endnoteReference w:id="118"/>
      </w:r>
      <w:r w:rsidRPr="00B85459">
        <w:rPr>
          <w:rFonts w:ascii="Garamond" w:hAnsi="Garamond"/>
          <w:sz w:val="24"/>
          <w:szCs w:val="24"/>
        </w:rPr>
        <w:t xml:space="preserve"> He got Lutyens’s birth date wrong by a decade when writing to</w:t>
      </w:r>
      <w:r w:rsidR="00CC1FE4" w:rsidRPr="00B85459">
        <w:rPr>
          <w:rFonts w:ascii="Garamond" w:hAnsi="Garamond"/>
          <w:sz w:val="24"/>
          <w:szCs w:val="24"/>
        </w:rPr>
        <w:t xml:space="preserve"> Bagenal (</w:t>
      </w:r>
      <w:r w:rsidRPr="00B85459">
        <w:rPr>
          <w:rFonts w:ascii="Garamond" w:hAnsi="Garamond"/>
          <w:sz w:val="24"/>
          <w:szCs w:val="24"/>
        </w:rPr>
        <w:t>‘have you remembered the centenary? You have not mentioned it. Will you, or others, remember it in London?’). He then</w:t>
      </w:r>
      <w:r w:rsidR="00C01764">
        <w:rPr>
          <w:rFonts w:ascii="Garamond" w:hAnsi="Garamond"/>
          <w:sz w:val="24"/>
          <w:szCs w:val="24"/>
        </w:rPr>
        <w:t>,</w:t>
      </w:r>
      <w:r w:rsidRPr="00B85459">
        <w:rPr>
          <w:rFonts w:ascii="Garamond" w:hAnsi="Garamond"/>
          <w:sz w:val="24"/>
          <w:szCs w:val="24"/>
        </w:rPr>
        <w:t xml:space="preserve"> embarrassingly</w:t>
      </w:r>
      <w:r w:rsidR="00C01764">
        <w:rPr>
          <w:rFonts w:ascii="Garamond" w:hAnsi="Garamond"/>
          <w:sz w:val="24"/>
          <w:szCs w:val="24"/>
        </w:rPr>
        <w:t>,</w:t>
      </w:r>
      <w:r w:rsidRPr="00B85459">
        <w:rPr>
          <w:rFonts w:ascii="Garamond" w:hAnsi="Garamond"/>
          <w:sz w:val="24"/>
          <w:szCs w:val="24"/>
        </w:rPr>
        <w:t xml:space="preserve"> wrote </w:t>
      </w:r>
      <w:r w:rsidR="00C01764" w:rsidRPr="00B85459">
        <w:rPr>
          <w:rFonts w:ascii="Garamond" w:hAnsi="Garamond"/>
          <w:sz w:val="24"/>
          <w:szCs w:val="24"/>
        </w:rPr>
        <w:t xml:space="preserve">a decade too early </w:t>
      </w:r>
      <w:r w:rsidRPr="00B85459">
        <w:rPr>
          <w:rFonts w:ascii="Garamond" w:hAnsi="Garamond"/>
          <w:sz w:val="24"/>
          <w:szCs w:val="24"/>
        </w:rPr>
        <w:t xml:space="preserve">to </w:t>
      </w:r>
      <w:r w:rsidR="00CC1FE4" w:rsidRPr="00B85459">
        <w:rPr>
          <w:rFonts w:ascii="Garamond" w:hAnsi="Garamond"/>
          <w:sz w:val="24"/>
          <w:szCs w:val="24"/>
        </w:rPr>
        <w:t xml:space="preserve">Malcolm Mac-Donald, </w:t>
      </w:r>
      <w:r w:rsidRPr="00B85459">
        <w:rPr>
          <w:rFonts w:ascii="Garamond" w:hAnsi="Garamond"/>
          <w:sz w:val="24"/>
          <w:szCs w:val="24"/>
        </w:rPr>
        <w:t>the High Commissioner for the United Kingdom in Delhi pleading</w:t>
      </w:r>
      <w:r w:rsidR="00C01764">
        <w:rPr>
          <w:rFonts w:ascii="Garamond" w:hAnsi="Garamond"/>
          <w:sz w:val="24"/>
          <w:szCs w:val="24"/>
        </w:rPr>
        <w:t xml:space="preserve"> </w:t>
      </w:r>
      <w:r w:rsidRPr="00B85459">
        <w:rPr>
          <w:rFonts w:ascii="Garamond" w:hAnsi="Garamond"/>
          <w:sz w:val="24"/>
          <w:szCs w:val="24"/>
        </w:rPr>
        <w:t>for a centenary event to be held in Lutyens’s honour.</w:t>
      </w:r>
      <w:r w:rsidRPr="00B85459">
        <w:rPr>
          <w:rStyle w:val="EndnoteReference"/>
          <w:rFonts w:ascii="Garamond" w:hAnsi="Garamond"/>
          <w:sz w:val="24"/>
          <w:szCs w:val="24"/>
        </w:rPr>
        <w:endnoteReference w:id="119"/>
      </w:r>
      <w:r w:rsidRPr="00B85459">
        <w:rPr>
          <w:rFonts w:ascii="Garamond" w:hAnsi="Garamond"/>
          <w:sz w:val="24"/>
          <w:szCs w:val="24"/>
        </w:rPr>
        <w:t xml:space="preserve"> He received </w:t>
      </w:r>
      <w:r w:rsidR="00C01764">
        <w:rPr>
          <w:rFonts w:ascii="Garamond" w:hAnsi="Garamond"/>
          <w:sz w:val="24"/>
          <w:szCs w:val="24"/>
        </w:rPr>
        <w:t>his</w:t>
      </w:r>
      <w:r w:rsidRPr="00B85459">
        <w:rPr>
          <w:rFonts w:ascii="Garamond" w:hAnsi="Garamond"/>
          <w:sz w:val="24"/>
          <w:szCs w:val="24"/>
        </w:rPr>
        <w:t xml:space="preserve"> C.B.E. when Queen Elizabeth visited Delhi in January 1961 but later in that year he fell ill. He died on 7 January 1962, aged 80, and was buried in Delhi’s Nicholson Cemetery.</w:t>
      </w:r>
      <w:r w:rsidRPr="00B85459">
        <w:rPr>
          <w:rStyle w:val="EndnoteReference"/>
          <w:rFonts w:ascii="Garamond" w:hAnsi="Garamond"/>
          <w:sz w:val="24"/>
          <w:szCs w:val="24"/>
        </w:rPr>
        <w:endnoteReference w:id="120"/>
      </w:r>
      <w:r w:rsidRPr="00B85459">
        <w:rPr>
          <w:rFonts w:ascii="Garamond" w:hAnsi="Garamond"/>
          <w:sz w:val="24"/>
          <w:szCs w:val="24"/>
        </w:rPr>
        <w:t xml:space="preserve"> It is not known what happened to his papers, </w:t>
      </w:r>
      <w:r w:rsidR="00FA6F6A" w:rsidRPr="00B85459">
        <w:rPr>
          <w:rFonts w:ascii="Garamond" w:hAnsi="Garamond"/>
          <w:sz w:val="24"/>
          <w:szCs w:val="24"/>
        </w:rPr>
        <w:t>or</w:t>
      </w:r>
      <w:r w:rsidRPr="00B85459">
        <w:rPr>
          <w:rFonts w:ascii="Garamond" w:hAnsi="Garamond"/>
          <w:sz w:val="24"/>
          <w:szCs w:val="24"/>
        </w:rPr>
        <w:t xml:space="preserve"> when his widow Lena died.</w:t>
      </w:r>
    </w:p>
    <w:p w:rsidR="00CC1FE4" w:rsidRDefault="00CC1FE4" w:rsidP="00AF408A">
      <w:pPr>
        <w:pStyle w:val="NoSpacing"/>
        <w:spacing w:line="480" w:lineRule="auto"/>
        <w:rPr>
          <w:rFonts w:ascii="Garamond" w:hAnsi="Garamond"/>
          <w:b/>
          <w:sz w:val="24"/>
          <w:szCs w:val="24"/>
        </w:rPr>
      </w:pPr>
    </w:p>
    <w:p w:rsidR="00BC73EC" w:rsidRDefault="00BC73EC" w:rsidP="00AF408A">
      <w:pPr>
        <w:pStyle w:val="NoSpacing"/>
        <w:spacing w:line="480" w:lineRule="auto"/>
        <w:rPr>
          <w:rFonts w:ascii="Garamond" w:hAnsi="Garamond"/>
          <w:b/>
          <w:sz w:val="24"/>
          <w:szCs w:val="24"/>
        </w:rPr>
      </w:pPr>
    </w:p>
    <w:p w:rsidR="00BC73EC" w:rsidRDefault="00BC73EC" w:rsidP="00AF408A">
      <w:pPr>
        <w:pStyle w:val="NoSpacing"/>
        <w:spacing w:line="480" w:lineRule="auto"/>
        <w:rPr>
          <w:rFonts w:ascii="Garamond" w:hAnsi="Garamond"/>
          <w:b/>
          <w:sz w:val="24"/>
          <w:szCs w:val="24"/>
        </w:rPr>
      </w:pPr>
    </w:p>
    <w:p w:rsidR="00BC73EC" w:rsidRDefault="00BC73EC" w:rsidP="00AF408A">
      <w:pPr>
        <w:pStyle w:val="NoSpacing"/>
        <w:spacing w:line="480" w:lineRule="auto"/>
        <w:rPr>
          <w:rFonts w:ascii="Garamond" w:hAnsi="Garamond"/>
          <w:b/>
          <w:sz w:val="24"/>
          <w:szCs w:val="24"/>
        </w:rPr>
      </w:pPr>
    </w:p>
    <w:p w:rsidR="00BC73EC" w:rsidRDefault="00BC73EC" w:rsidP="00AF408A">
      <w:pPr>
        <w:pStyle w:val="NoSpacing"/>
        <w:spacing w:line="480" w:lineRule="auto"/>
        <w:rPr>
          <w:rFonts w:ascii="Garamond" w:hAnsi="Garamond"/>
          <w:b/>
          <w:sz w:val="24"/>
          <w:szCs w:val="24"/>
        </w:rPr>
      </w:pPr>
    </w:p>
    <w:p w:rsidR="00BC73EC" w:rsidRPr="00B85459" w:rsidRDefault="00BC73EC" w:rsidP="00AF408A">
      <w:pPr>
        <w:pStyle w:val="NoSpacing"/>
        <w:spacing w:line="480" w:lineRule="auto"/>
        <w:rPr>
          <w:rFonts w:ascii="Garamond" w:hAnsi="Garamond"/>
          <w:b/>
          <w:sz w:val="24"/>
          <w:szCs w:val="24"/>
        </w:rPr>
      </w:pPr>
    </w:p>
    <w:p w:rsidR="00C24ACE" w:rsidRPr="00B85459" w:rsidRDefault="0040147B" w:rsidP="00210592">
      <w:pPr>
        <w:pStyle w:val="NoSpacing"/>
        <w:spacing w:line="480" w:lineRule="auto"/>
        <w:rPr>
          <w:rFonts w:ascii="Garamond" w:hAnsi="Garamond"/>
          <w:sz w:val="24"/>
          <w:szCs w:val="24"/>
        </w:rPr>
      </w:pPr>
      <w:r w:rsidRPr="00B85459">
        <w:rPr>
          <w:rFonts w:ascii="Garamond" w:hAnsi="Garamond"/>
          <w:sz w:val="24"/>
          <w:szCs w:val="24"/>
        </w:rPr>
        <w:t xml:space="preserve">George’s position in the </w:t>
      </w:r>
      <w:r w:rsidRPr="00DB3A24">
        <w:rPr>
          <w:rFonts w:ascii="Garamond" w:hAnsi="Garamond"/>
          <w:sz w:val="24"/>
          <w:szCs w:val="24"/>
        </w:rPr>
        <w:t xml:space="preserve">history of post-Independence Indian architecture needs to be </w:t>
      </w:r>
      <w:r w:rsidR="00C01764" w:rsidRPr="00DB3A24">
        <w:rPr>
          <w:rFonts w:ascii="Garamond" w:hAnsi="Garamond"/>
          <w:sz w:val="24"/>
          <w:szCs w:val="24"/>
        </w:rPr>
        <w:t xml:space="preserve">much better </w:t>
      </w:r>
      <w:r w:rsidR="00BC73EC" w:rsidRPr="00DB3A24">
        <w:rPr>
          <w:rFonts w:ascii="Garamond" w:hAnsi="Garamond"/>
          <w:sz w:val="24"/>
          <w:szCs w:val="24"/>
        </w:rPr>
        <w:t>recognised</w:t>
      </w:r>
      <w:r w:rsidRPr="00DB3A24">
        <w:rPr>
          <w:rFonts w:ascii="Garamond" w:hAnsi="Garamond"/>
          <w:sz w:val="24"/>
          <w:szCs w:val="24"/>
        </w:rPr>
        <w:t>. Jon Lang</w:t>
      </w:r>
      <w:r w:rsidR="00C24ACE" w:rsidRPr="00DB3A24">
        <w:rPr>
          <w:rFonts w:ascii="Garamond" w:hAnsi="Garamond"/>
          <w:sz w:val="24"/>
          <w:szCs w:val="24"/>
        </w:rPr>
        <w:t>, in a recent work on the</w:t>
      </w:r>
      <w:r w:rsidRPr="00DB3A24">
        <w:rPr>
          <w:rFonts w:ascii="Garamond" w:hAnsi="Garamond"/>
          <w:sz w:val="24"/>
          <w:szCs w:val="24"/>
        </w:rPr>
        <w:t xml:space="preserve"> subject, d</w:t>
      </w:r>
      <w:r w:rsidR="00C24ACE" w:rsidRPr="00DB3A24">
        <w:rPr>
          <w:rFonts w:ascii="Garamond" w:hAnsi="Garamond"/>
          <w:sz w:val="24"/>
          <w:szCs w:val="24"/>
        </w:rPr>
        <w:t>ivides</w:t>
      </w:r>
      <w:r w:rsidR="00AF408A" w:rsidRPr="00DB3A24">
        <w:rPr>
          <w:rFonts w:ascii="Garamond" w:hAnsi="Garamond"/>
          <w:sz w:val="24"/>
          <w:szCs w:val="24"/>
        </w:rPr>
        <w:t xml:space="preserve"> the</w:t>
      </w:r>
      <w:r w:rsidR="00AF408A" w:rsidRPr="00B85459">
        <w:rPr>
          <w:rFonts w:ascii="Garamond" w:hAnsi="Garamond"/>
          <w:sz w:val="24"/>
          <w:szCs w:val="24"/>
        </w:rPr>
        <w:t xml:space="preserve"> practising architects into three categories: conservative Classically-trained architects (often British) who edged towards a </w:t>
      </w:r>
      <w:r w:rsidR="0040209A">
        <w:rPr>
          <w:rFonts w:ascii="Garamond" w:hAnsi="Garamond"/>
          <w:sz w:val="24"/>
          <w:szCs w:val="24"/>
        </w:rPr>
        <w:t>Modernist</w:t>
      </w:r>
      <w:r w:rsidR="00AF408A" w:rsidRPr="00B85459">
        <w:rPr>
          <w:rFonts w:ascii="Garamond" w:hAnsi="Garamond"/>
          <w:sz w:val="24"/>
          <w:szCs w:val="24"/>
        </w:rPr>
        <w:t xml:space="preserve"> aesthetic, the Art Deco school</w:t>
      </w:r>
      <w:r w:rsidRPr="00B85459">
        <w:rPr>
          <w:rFonts w:ascii="Garamond" w:hAnsi="Garamond"/>
          <w:sz w:val="24"/>
          <w:szCs w:val="24"/>
        </w:rPr>
        <w:t xml:space="preserve"> and their </w:t>
      </w:r>
      <w:r w:rsidR="00AF408A" w:rsidRPr="00B85459">
        <w:rPr>
          <w:rFonts w:ascii="Garamond" w:hAnsi="Garamond"/>
          <w:sz w:val="24"/>
          <w:szCs w:val="24"/>
        </w:rPr>
        <w:t>Indo-Dec</w:t>
      </w:r>
      <w:r w:rsidR="00C24ACE" w:rsidRPr="00B85459">
        <w:rPr>
          <w:rFonts w:ascii="Garamond" w:hAnsi="Garamond"/>
          <w:sz w:val="24"/>
          <w:szCs w:val="24"/>
        </w:rPr>
        <w:t>o colleagues</w:t>
      </w:r>
      <w:r w:rsidR="00AF408A" w:rsidRPr="00B85459">
        <w:rPr>
          <w:rFonts w:ascii="Garamond" w:hAnsi="Garamond"/>
          <w:sz w:val="24"/>
          <w:szCs w:val="24"/>
        </w:rPr>
        <w:t>, and finally the Indians trained abroad (often in America) who came home and followed Le Corbusier.</w:t>
      </w:r>
      <w:r w:rsidR="00AF408A" w:rsidRPr="00B85459">
        <w:rPr>
          <w:rStyle w:val="EndnoteReference"/>
          <w:rFonts w:ascii="Garamond" w:hAnsi="Garamond"/>
          <w:sz w:val="24"/>
          <w:szCs w:val="24"/>
        </w:rPr>
        <w:endnoteReference w:id="121"/>
      </w:r>
      <w:r w:rsidR="00AF408A" w:rsidRPr="00B85459">
        <w:rPr>
          <w:rFonts w:ascii="Garamond" w:hAnsi="Garamond"/>
          <w:sz w:val="24"/>
          <w:szCs w:val="24"/>
        </w:rPr>
        <w:t xml:space="preserve"> </w:t>
      </w:r>
      <w:r w:rsidR="00C01764">
        <w:rPr>
          <w:rFonts w:ascii="Garamond" w:hAnsi="Garamond"/>
          <w:sz w:val="24"/>
          <w:szCs w:val="24"/>
        </w:rPr>
        <w:t>He also</w:t>
      </w:r>
      <w:r w:rsidR="00AF408A" w:rsidRPr="00B85459">
        <w:rPr>
          <w:rFonts w:ascii="Garamond" w:hAnsi="Garamond"/>
          <w:sz w:val="24"/>
          <w:szCs w:val="24"/>
        </w:rPr>
        <w:t xml:space="preserve"> gives </w:t>
      </w:r>
      <w:r w:rsidR="00C24ACE" w:rsidRPr="00B85459">
        <w:rPr>
          <w:rFonts w:ascii="Garamond" w:hAnsi="Garamond"/>
          <w:sz w:val="24"/>
          <w:szCs w:val="24"/>
        </w:rPr>
        <w:t>us a helpful indication of how M</w:t>
      </w:r>
      <w:r w:rsidR="00AF408A" w:rsidRPr="00B85459">
        <w:rPr>
          <w:rFonts w:ascii="Garamond" w:hAnsi="Garamond"/>
          <w:sz w:val="24"/>
          <w:szCs w:val="24"/>
        </w:rPr>
        <w:t>odernism was approached, dividing the cohort this time in two: those who took the style and tried to adapt it to the Indian climate and traditions, and those who simplified Art Deco exuberance to meet the ‘demands’ of the new aesthetic.</w:t>
      </w:r>
      <w:r w:rsidR="00AF408A" w:rsidRPr="00B85459">
        <w:rPr>
          <w:rStyle w:val="EndnoteReference"/>
          <w:rFonts w:ascii="Garamond" w:hAnsi="Garamond"/>
          <w:sz w:val="24"/>
          <w:szCs w:val="24"/>
        </w:rPr>
        <w:endnoteReference w:id="122"/>
      </w:r>
      <w:r w:rsidR="00AF408A" w:rsidRPr="00B85459">
        <w:rPr>
          <w:rFonts w:ascii="Garamond" w:hAnsi="Garamond"/>
          <w:sz w:val="24"/>
          <w:szCs w:val="24"/>
        </w:rPr>
        <w:t xml:space="preserve"> It is clear that George fits into the fir</w:t>
      </w:r>
      <w:r w:rsidR="00FA6F6A">
        <w:rPr>
          <w:rFonts w:ascii="Garamond" w:hAnsi="Garamond"/>
          <w:sz w:val="24"/>
          <w:szCs w:val="24"/>
        </w:rPr>
        <w:t>st of both these categories</w:t>
      </w:r>
      <w:r w:rsidR="00AF408A" w:rsidRPr="00B85459">
        <w:rPr>
          <w:rFonts w:ascii="Garamond" w:hAnsi="Garamond"/>
          <w:sz w:val="24"/>
          <w:szCs w:val="24"/>
        </w:rPr>
        <w:t>: a strong believer in Classical, humanist ar</w:t>
      </w:r>
      <w:r w:rsidR="00E64379">
        <w:rPr>
          <w:rFonts w:ascii="Garamond" w:hAnsi="Garamond"/>
          <w:sz w:val="24"/>
          <w:szCs w:val="24"/>
        </w:rPr>
        <w:t>chitecture, who sought to make M</w:t>
      </w:r>
      <w:r w:rsidR="00AF408A" w:rsidRPr="00B85459">
        <w:rPr>
          <w:rFonts w:ascii="Garamond" w:hAnsi="Garamond"/>
          <w:sz w:val="24"/>
          <w:szCs w:val="24"/>
        </w:rPr>
        <w:t xml:space="preserve">odernism work in India. </w:t>
      </w:r>
      <w:r w:rsidR="00C24ACE" w:rsidRPr="00B85459">
        <w:rPr>
          <w:rFonts w:ascii="Garamond" w:hAnsi="Garamond"/>
          <w:sz w:val="24"/>
          <w:szCs w:val="24"/>
        </w:rPr>
        <w:t>While remaining faithful to the geometrical intricacy of Lutyens</w:t>
      </w:r>
      <w:r w:rsidR="00C01764">
        <w:rPr>
          <w:rFonts w:ascii="Garamond" w:hAnsi="Garamond"/>
          <w:sz w:val="24"/>
          <w:szCs w:val="24"/>
        </w:rPr>
        <w:t>,</w:t>
      </w:r>
      <w:r w:rsidR="00C24ACE" w:rsidRPr="00B85459">
        <w:rPr>
          <w:rFonts w:ascii="Garamond" w:hAnsi="Garamond"/>
          <w:sz w:val="24"/>
          <w:szCs w:val="24"/>
        </w:rPr>
        <w:t xml:space="preserve"> and </w:t>
      </w:r>
      <w:r w:rsidR="00C01764">
        <w:rPr>
          <w:rFonts w:ascii="Garamond" w:hAnsi="Garamond"/>
          <w:sz w:val="24"/>
          <w:szCs w:val="24"/>
        </w:rPr>
        <w:t xml:space="preserve">to </w:t>
      </w:r>
      <w:r w:rsidR="00C24ACE" w:rsidRPr="00B85459">
        <w:rPr>
          <w:rFonts w:ascii="Garamond" w:hAnsi="Garamond"/>
          <w:sz w:val="24"/>
          <w:szCs w:val="24"/>
        </w:rPr>
        <w:t xml:space="preserve">the </w:t>
      </w:r>
      <w:r w:rsidR="00FA6F6A">
        <w:rPr>
          <w:rFonts w:ascii="Garamond" w:hAnsi="Garamond"/>
          <w:sz w:val="24"/>
          <w:szCs w:val="24"/>
        </w:rPr>
        <w:t xml:space="preserve">sculptural </w:t>
      </w:r>
      <w:r w:rsidR="00C24ACE" w:rsidRPr="00B85459">
        <w:rPr>
          <w:rFonts w:ascii="Garamond" w:hAnsi="Garamond"/>
          <w:sz w:val="24"/>
          <w:szCs w:val="24"/>
        </w:rPr>
        <w:t xml:space="preserve">massing and use of materials of Scott and </w:t>
      </w:r>
      <w:r w:rsidR="008273EB">
        <w:rPr>
          <w:rFonts w:ascii="Garamond" w:hAnsi="Garamond"/>
          <w:sz w:val="24"/>
          <w:szCs w:val="24"/>
        </w:rPr>
        <w:t>certain</w:t>
      </w:r>
      <w:r w:rsidR="00FA6F6A">
        <w:rPr>
          <w:rFonts w:ascii="Garamond" w:hAnsi="Garamond"/>
          <w:sz w:val="24"/>
          <w:szCs w:val="24"/>
        </w:rPr>
        <w:t xml:space="preserve"> </w:t>
      </w:r>
      <w:r w:rsidR="00C24ACE" w:rsidRPr="00B85459">
        <w:rPr>
          <w:rFonts w:ascii="Garamond" w:hAnsi="Garamond"/>
          <w:sz w:val="24"/>
          <w:szCs w:val="24"/>
        </w:rPr>
        <w:t>continental European architects, he gradually moved towards a kind of Modernism deriving from a Classical framework which, as Hussey has written, was ‘gradually reduced or eliminated, retaining the elements and proportions’.</w:t>
      </w:r>
      <w:r w:rsidR="00C24ACE" w:rsidRPr="00B85459">
        <w:rPr>
          <w:rStyle w:val="EndnoteReference"/>
          <w:rFonts w:ascii="Garamond" w:hAnsi="Garamond"/>
          <w:sz w:val="24"/>
          <w:szCs w:val="24"/>
        </w:rPr>
        <w:endnoteReference w:id="123"/>
      </w:r>
      <w:r w:rsidR="00C24ACE" w:rsidRPr="00B85459">
        <w:rPr>
          <w:rFonts w:ascii="Garamond" w:hAnsi="Garamond"/>
          <w:sz w:val="24"/>
          <w:szCs w:val="24"/>
        </w:rPr>
        <w:t xml:space="preserve"> This is not to say Lutyens’s ‘Elemental Mode’ was itself some kind of Modernism but, rather, that George took it and ‘revised’ it, as Lutyens himself said. The ‘George’ style was the adaption of a revised ‘Elemental Mode’ to the Indian climate which considered such essential factors as materials, orientation, air circulation, and shading. </w:t>
      </w:r>
      <w:r w:rsidR="00AF408A" w:rsidRPr="00B85459">
        <w:rPr>
          <w:rFonts w:ascii="Garamond" w:hAnsi="Garamond"/>
          <w:sz w:val="24"/>
          <w:szCs w:val="24"/>
        </w:rPr>
        <w:t>He was fully aware of the new challenges that the built environment in his adopted country was to face, especially the rapid population growth of the 1940s-</w:t>
      </w:r>
      <w:r w:rsidR="008273EB">
        <w:rPr>
          <w:rFonts w:ascii="Garamond" w:hAnsi="Garamond"/>
          <w:sz w:val="24"/>
          <w:szCs w:val="24"/>
        </w:rPr>
        <w:t>’</w:t>
      </w:r>
      <w:r w:rsidR="00AF408A" w:rsidRPr="00B85459">
        <w:rPr>
          <w:rFonts w:ascii="Garamond" w:hAnsi="Garamond"/>
          <w:sz w:val="24"/>
          <w:szCs w:val="24"/>
        </w:rPr>
        <w:t xml:space="preserve">60s, and the terrible displacement resulting from Partition </w:t>
      </w:r>
      <w:r w:rsidR="008273EB">
        <w:rPr>
          <w:rFonts w:ascii="Garamond" w:hAnsi="Garamond"/>
          <w:sz w:val="24"/>
          <w:szCs w:val="24"/>
        </w:rPr>
        <w:t xml:space="preserve">– </w:t>
      </w:r>
      <w:r w:rsidR="00AF408A" w:rsidRPr="00B85459">
        <w:rPr>
          <w:rFonts w:ascii="Garamond" w:hAnsi="Garamond"/>
          <w:sz w:val="24"/>
          <w:szCs w:val="24"/>
        </w:rPr>
        <w:t xml:space="preserve">the world described in Manohar </w:t>
      </w:r>
      <w:proofErr w:type="spellStart"/>
      <w:r w:rsidR="00AF408A" w:rsidRPr="00B85459">
        <w:rPr>
          <w:rFonts w:ascii="Garamond" w:hAnsi="Garamond"/>
          <w:sz w:val="24"/>
          <w:szCs w:val="24"/>
        </w:rPr>
        <w:t>Malgonkar’s</w:t>
      </w:r>
      <w:proofErr w:type="spellEnd"/>
      <w:r w:rsidR="00AF408A" w:rsidRPr="00B85459">
        <w:rPr>
          <w:rFonts w:ascii="Garamond" w:hAnsi="Garamond"/>
          <w:sz w:val="24"/>
          <w:szCs w:val="24"/>
        </w:rPr>
        <w:t xml:space="preserve"> </w:t>
      </w:r>
      <w:r w:rsidR="00FA6F6A">
        <w:rPr>
          <w:rFonts w:ascii="Garamond" w:hAnsi="Garamond"/>
          <w:i/>
          <w:sz w:val="24"/>
          <w:szCs w:val="24"/>
        </w:rPr>
        <w:t>A Bend in the Ganges</w:t>
      </w:r>
      <w:r w:rsidR="00AF408A" w:rsidRPr="00B85459">
        <w:rPr>
          <w:rFonts w:ascii="Garamond" w:hAnsi="Garamond"/>
          <w:sz w:val="24"/>
          <w:szCs w:val="24"/>
        </w:rPr>
        <w:t>.</w:t>
      </w:r>
      <w:r w:rsidR="00AF408A" w:rsidRPr="00B85459">
        <w:rPr>
          <w:rStyle w:val="EndnoteReference"/>
          <w:rFonts w:ascii="Garamond" w:hAnsi="Garamond"/>
          <w:sz w:val="24"/>
          <w:szCs w:val="24"/>
        </w:rPr>
        <w:endnoteReference w:id="124"/>
      </w:r>
      <w:r w:rsidR="00AF408A" w:rsidRPr="00B85459">
        <w:rPr>
          <w:rFonts w:ascii="Garamond" w:hAnsi="Garamond"/>
          <w:sz w:val="24"/>
          <w:szCs w:val="24"/>
        </w:rPr>
        <w:t xml:space="preserve"> There were no more Maharaja</w:t>
      </w:r>
      <w:r w:rsidR="00FA6F6A">
        <w:rPr>
          <w:rFonts w:ascii="Garamond" w:hAnsi="Garamond"/>
          <w:sz w:val="24"/>
          <w:szCs w:val="24"/>
        </w:rPr>
        <w:t>hs’ Houses to be built in Delhi;</w:t>
      </w:r>
      <w:r w:rsidR="00AF408A" w:rsidRPr="00B85459">
        <w:rPr>
          <w:rFonts w:ascii="Garamond" w:hAnsi="Garamond"/>
          <w:sz w:val="24"/>
          <w:szCs w:val="24"/>
        </w:rPr>
        <w:t xml:space="preserve"> instead the challenges </w:t>
      </w:r>
      <w:r w:rsidR="00AF408A" w:rsidRPr="00B85459">
        <w:rPr>
          <w:rFonts w:ascii="Garamond" w:hAnsi="Garamond"/>
          <w:sz w:val="24"/>
          <w:szCs w:val="24"/>
        </w:rPr>
        <w:lastRenderedPageBreak/>
        <w:t xml:space="preserve">lay in high-density projects, </w:t>
      </w:r>
      <w:r w:rsidR="00AF408A" w:rsidRPr="00DB3A24">
        <w:rPr>
          <w:rFonts w:ascii="Garamond" w:hAnsi="Garamond"/>
          <w:sz w:val="24"/>
          <w:szCs w:val="24"/>
        </w:rPr>
        <w:t>refugee housing and less ceremonial architecture</w:t>
      </w:r>
      <w:r w:rsidR="008273EB" w:rsidRPr="00DB3A24">
        <w:rPr>
          <w:rFonts w:ascii="Garamond" w:hAnsi="Garamond"/>
          <w:sz w:val="24"/>
          <w:szCs w:val="24"/>
        </w:rPr>
        <w:t>, and this was the challenge facing George that he so admirably met</w:t>
      </w:r>
      <w:r w:rsidRPr="00DB3A24">
        <w:rPr>
          <w:rFonts w:ascii="Garamond" w:hAnsi="Garamond"/>
          <w:sz w:val="24"/>
          <w:szCs w:val="24"/>
        </w:rPr>
        <w:t>.</w:t>
      </w:r>
    </w:p>
    <w:p w:rsidR="00C24ACE" w:rsidRPr="00B85459" w:rsidRDefault="00C24ACE" w:rsidP="00210592">
      <w:pPr>
        <w:pStyle w:val="NoSpacing"/>
        <w:spacing w:line="480" w:lineRule="auto"/>
        <w:rPr>
          <w:rFonts w:ascii="Garamond" w:hAnsi="Garamond"/>
          <w:sz w:val="24"/>
          <w:szCs w:val="24"/>
        </w:rPr>
      </w:pPr>
    </w:p>
    <w:p w:rsidR="00D57030" w:rsidRPr="00B85459" w:rsidRDefault="00D57030" w:rsidP="00210592">
      <w:pPr>
        <w:pStyle w:val="NoSpacing"/>
        <w:spacing w:line="480" w:lineRule="auto"/>
        <w:rPr>
          <w:rFonts w:ascii="Garamond" w:hAnsi="Garamond"/>
          <w:sz w:val="24"/>
          <w:szCs w:val="24"/>
        </w:rPr>
      </w:pPr>
      <w:r w:rsidRPr="00B85459">
        <w:rPr>
          <w:rFonts w:ascii="Garamond" w:hAnsi="Garamond"/>
          <w:sz w:val="24"/>
          <w:szCs w:val="24"/>
        </w:rPr>
        <w:t>The success of so many of George’s buildings, with perhaps the notabl</w:t>
      </w:r>
      <w:r w:rsidR="00406CAE" w:rsidRPr="00B85459">
        <w:rPr>
          <w:rFonts w:ascii="Garamond" w:hAnsi="Garamond"/>
          <w:sz w:val="24"/>
          <w:szCs w:val="24"/>
        </w:rPr>
        <w:t>e exception of the unfortunate</w:t>
      </w:r>
      <w:r w:rsidRPr="00B85459">
        <w:rPr>
          <w:rFonts w:ascii="Garamond" w:hAnsi="Garamond"/>
          <w:sz w:val="24"/>
          <w:szCs w:val="24"/>
        </w:rPr>
        <w:t xml:space="preserve"> St Thomas’s, </w:t>
      </w:r>
      <w:r w:rsidR="007D2694" w:rsidRPr="00B85459">
        <w:rPr>
          <w:rFonts w:ascii="Garamond" w:hAnsi="Garamond"/>
          <w:sz w:val="24"/>
          <w:szCs w:val="24"/>
        </w:rPr>
        <w:t xml:space="preserve">can be attributed to his attention to detail, which we saw </w:t>
      </w:r>
      <w:r w:rsidR="008273EB">
        <w:rPr>
          <w:rFonts w:ascii="Garamond" w:hAnsi="Garamond"/>
          <w:sz w:val="24"/>
          <w:szCs w:val="24"/>
        </w:rPr>
        <w:t xml:space="preserve">had been earlier </w:t>
      </w:r>
      <w:r w:rsidR="007D2694" w:rsidRPr="00B85459">
        <w:rPr>
          <w:rFonts w:ascii="Garamond" w:hAnsi="Garamond"/>
          <w:sz w:val="24"/>
          <w:szCs w:val="24"/>
        </w:rPr>
        <w:t xml:space="preserve">highlighted </w:t>
      </w:r>
      <w:r w:rsidR="00FA6F6A">
        <w:rPr>
          <w:rFonts w:ascii="Garamond" w:hAnsi="Garamond"/>
          <w:sz w:val="24"/>
          <w:szCs w:val="24"/>
        </w:rPr>
        <w:t>in the positive review he received for his</w:t>
      </w:r>
      <w:r w:rsidR="007D2694" w:rsidRPr="00B85459">
        <w:rPr>
          <w:rFonts w:ascii="Garamond" w:hAnsi="Garamond"/>
          <w:sz w:val="24"/>
          <w:szCs w:val="24"/>
        </w:rPr>
        <w:t xml:space="preserve"> archaeological study of </w:t>
      </w:r>
      <w:proofErr w:type="spellStart"/>
      <w:r w:rsidR="007D2694" w:rsidRPr="00B85459">
        <w:rPr>
          <w:rFonts w:ascii="Garamond" w:hAnsi="Garamond"/>
          <w:sz w:val="24"/>
          <w:szCs w:val="24"/>
        </w:rPr>
        <w:t>Hagia</w:t>
      </w:r>
      <w:proofErr w:type="spellEnd"/>
      <w:r w:rsidR="007D2694" w:rsidRPr="00B85459">
        <w:rPr>
          <w:rFonts w:ascii="Garamond" w:hAnsi="Garamond"/>
          <w:sz w:val="24"/>
          <w:szCs w:val="24"/>
        </w:rPr>
        <w:t xml:space="preserve"> Irene. Nowhere is this better seen than in the elegant use of brick and local quartzite at </w:t>
      </w:r>
      <w:r w:rsidRPr="00B85459">
        <w:rPr>
          <w:rFonts w:ascii="Garamond" w:hAnsi="Garamond"/>
          <w:sz w:val="24"/>
          <w:szCs w:val="24"/>
        </w:rPr>
        <w:t>S</w:t>
      </w:r>
      <w:r w:rsidR="00FA6F6A">
        <w:rPr>
          <w:rFonts w:ascii="Garamond" w:hAnsi="Garamond"/>
          <w:sz w:val="24"/>
          <w:szCs w:val="24"/>
        </w:rPr>
        <w:t xml:space="preserve">t Stephen’s College. Indeed, </w:t>
      </w:r>
      <w:r w:rsidRPr="00B85459">
        <w:rPr>
          <w:rFonts w:ascii="Garamond" w:hAnsi="Garamond"/>
          <w:sz w:val="24"/>
          <w:szCs w:val="24"/>
        </w:rPr>
        <w:t xml:space="preserve">one obituarist noted his diligence in such matters, as well as the individuality of </w:t>
      </w:r>
      <w:r w:rsidR="00FA6F6A">
        <w:rPr>
          <w:rFonts w:ascii="Garamond" w:hAnsi="Garamond"/>
          <w:sz w:val="24"/>
          <w:szCs w:val="24"/>
        </w:rPr>
        <w:t>his architecture</w:t>
      </w:r>
      <w:r w:rsidR="008273EB">
        <w:rPr>
          <w:rFonts w:ascii="Garamond" w:hAnsi="Garamond"/>
          <w:sz w:val="24"/>
          <w:szCs w:val="24"/>
        </w:rPr>
        <w:t>, when remarking that:</w:t>
      </w:r>
      <w:r w:rsidRPr="00B85459">
        <w:rPr>
          <w:rFonts w:ascii="Garamond" w:hAnsi="Garamond"/>
          <w:sz w:val="24"/>
          <w:szCs w:val="24"/>
        </w:rPr>
        <w:t xml:space="preserve"> </w:t>
      </w:r>
    </w:p>
    <w:p w:rsidR="00CC1FE4" w:rsidRPr="00B85459" w:rsidRDefault="00D57030" w:rsidP="008273EB">
      <w:pPr>
        <w:pStyle w:val="NoSpacing"/>
        <w:spacing w:line="480" w:lineRule="auto"/>
        <w:rPr>
          <w:rFonts w:ascii="Garamond" w:hAnsi="Garamond"/>
          <w:sz w:val="24"/>
          <w:szCs w:val="24"/>
        </w:rPr>
      </w:pPr>
      <w:r w:rsidRPr="008273EB">
        <w:rPr>
          <w:rFonts w:ascii="Garamond" w:hAnsi="Garamond"/>
          <w:sz w:val="20"/>
          <w:szCs w:val="20"/>
        </w:rPr>
        <w:t>Discerning architects have no difficulty in singling out a door, a surface of […] brick or stone designed and executed by Walter George</w:t>
      </w:r>
      <w:r w:rsidR="00BC73EC">
        <w:rPr>
          <w:rFonts w:ascii="Garamond" w:hAnsi="Garamond"/>
          <w:sz w:val="20"/>
          <w:szCs w:val="20"/>
        </w:rPr>
        <w:t>.</w:t>
      </w:r>
      <w:r w:rsidRPr="008273EB">
        <w:rPr>
          <w:rFonts w:ascii="Garamond" w:hAnsi="Garamond"/>
          <w:sz w:val="20"/>
          <w:szCs w:val="20"/>
        </w:rPr>
        <w:t xml:space="preserve"> […] He had acquired [a] reputation of issuing as many as 800 drawings for a bungalow.</w:t>
      </w:r>
      <w:r w:rsidRPr="00B85459">
        <w:rPr>
          <w:rStyle w:val="EndnoteReference"/>
          <w:rFonts w:ascii="Garamond" w:hAnsi="Garamond"/>
          <w:sz w:val="24"/>
          <w:szCs w:val="24"/>
        </w:rPr>
        <w:endnoteReference w:id="125"/>
      </w:r>
    </w:p>
    <w:p w:rsidR="00D57030" w:rsidRPr="00B85459" w:rsidRDefault="007D2694" w:rsidP="00210592">
      <w:pPr>
        <w:pStyle w:val="NoSpacing"/>
        <w:spacing w:line="480" w:lineRule="auto"/>
        <w:rPr>
          <w:rFonts w:ascii="Garamond" w:hAnsi="Garamond"/>
          <w:sz w:val="24"/>
          <w:szCs w:val="24"/>
        </w:rPr>
      </w:pPr>
      <w:r w:rsidRPr="00B85459">
        <w:rPr>
          <w:rFonts w:ascii="Garamond" w:hAnsi="Garamond"/>
          <w:sz w:val="24"/>
          <w:szCs w:val="24"/>
        </w:rPr>
        <w:t>George was, of course, not alone in bringing exposed brick to Delhi, or using it in the way he did. His colleague Shoosmith was in some ways more gifted, but he only built two buildings in India</w:t>
      </w:r>
      <w:r w:rsidR="00FA6F6A">
        <w:rPr>
          <w:rFonts w:ascii="Garamond" w:hAnsi="Garamond"/>
          <w:sz w:val="24"/>
          <w:szCs w:val="24"/>
        </w:rPr>
        <w:t>, a church (St Martin’s</w:t>
      </w:r>
      <w:r w:rsidRPr="00B85459">
        <w:rPr>
          <w:rFonts w:ascii="Garamond" w:hAnsi="Garamond"/>
          <w:sz w:val="24"/>
          <w:szCs w:val="24"/>
        </w:rPr>
        <w:t>) and a hostel, and provided no models in Delhi, as George did, for modern Indian architects concerned with education, social and private housing or public buildings.</w:t>
      </w:r>
      <w:r w:rsidRPr="00B85459">
        <w:rPr>
          <w:rStyle w:val="EndnoteReference"/>
          <w:rFonts w:ascii="Garamond" w:hAnsi="Garamond"/>
          <w:sz w:val="24"/>
          <w:szCs w:val="24"/>
        </w:rPr>
        <w:endnoteReference w:id="126"/>
      </w:r>
      <w:r w:rsidRPr="00B85459">
        <w:rPr>
          <w:rFonts w:ascii="Garamond" w:hAnsi="Garamond"/>
          <w:sz w:val="24"/>
          <w:szCs w:val="24"/>
        </w:rPr>
        <w:t xml:space="preserve"> W</w:t>
      </w:r>
      <w:r w:rsidR="00FA6F6A">
        <w:rPr>
          <w:rFonts w:ascii="Garamond" w:hAnsi="Garamond"/>
          <w:sz w:val="24"/>
          <w:szCs w:val="24"/>
        </w:rPr>
        <w:t>e should also note George’s</w:t>
      </w:r>
      <w:r w:rsidR="00D57030" w:rsidRPr="00B85459">
        <w:rPr>
          <w:rFonts w:ascii="Garamond" w:hAnsi="Garamond"/>
          <w:sz w:val="24"/>
          <w:szCs w:val="24"/>
        </w:rPr>
        <w:t xml:space="preserve"> repeated use of certain decorative motifs, such as his adaption of the Doric order, and his curious circle motif. Whether on a capital, a bracket, or an abacus, it is hard not to see </w:t>
      </w:r>
      <w:r w:rsidR="00C24ACE" w:rsidRPr="00B85459">
        <w:rPr>
          <w:rFonts w:ascii="Garamond" w:hAnsi="Garamond"/>
          <w:sz w:val="24"/>
          <w:szCs w:val="24"/>
        </w:rPr>
        <w:t xml:space="preserve">these circles as a subtle (even </w:t>
      </w:r>
      <w:r w:rsidR="00D57030" w:rsidRPr="00B85459">
        <w:rPr>
          <w:rFonts w:ascii="Garamond" w:hAnsi="Garamond"/>
          <w:sz w:val="24"/>
          <w:szCs w:val="24"/>
        </w:rPr>
        <w:t>humorous) nod to Lutyens, who had himself used this same feature on some of his later City of London works, such as the Midland Bank</w:t>
      </w:r>
      <w:r w:rsidR="00406CAE" w:rsidRPr="00B85459">
        <w:rPr>
          <w:rFonts w:ascii="Garamond" w:hAnsi="Garamond"/>
          <w:sz w:val="24"/>
          <w:szCs w:val="24"/>
        </w:rPr>
        <w:t xml:space="preserve"> (completed </w:t>
      </w:r>
      <w:r w:rsidR="00406CAE" w:rsidRPr="00B85459">
        <w:rPr>
          <w:rFonts w:ascii="Garamond" w:hAnsi="Garamond"/>
          <w:i/>
          <w:sz w:val="24"/>
          <w:szCs w:val="24"/>
        </w:rPr>
        <w:t xml:space="preserve">c. </w:t>
      </w:r>
      <w:r w:rsidR="00406CAE" w:rsidRPr="00B85459">
        <w:rPr>
          <w:rFonts w:ascii="Garamond" w:hAnsi="Garamond"/>
          <w:sz w:val="24"/>
          <w:szCs w:val="24"/>
        </w:rPr>
        <w:t>1939).</w:t>
      </w:r>
    </w:p>
    <w:p w:rsidR="00D57030" w:rsidRPr="00B85459" w:rsidRDefault="00D57030" w:rsidP="00210592">
      <w:pPr>
        <w:pStyle w:val="NoSpacing"/>
        <w:spacing w:line="480" w:lineRule="auto"/>
        <w:rPr>
          <w:rFonts w:ascii="Garamond" w:hAnsi="Garamond"/>
          <w:sz w:val="24"/>
          <w:szCs w:val="24"/>
        </w:rPr>
      </w:pPr>
    </w:p>
    <w:p w:rsidR="00F54C2E" w:rsidRDefault="00D57030" w:rsidP="00BC73EC">
      <w:pPr>
        <w:pStyle w:val="NoSpacing"/>
        <w:spacing w:line="480" w:lineRule="auto"/>
      </w:pPr>
      <w:r w:rsidRPr="00B85459">
        <w:rPr>
          <w:rFonts w:ascii="Garamond" w:hAnsi="Garamond"/>
          <w:sz w:val="24"/>
          <w:szCs w:val="24"/>
        </w:rPr>
        <w:t xml:space="preserve">The </w:t>
      </w:r>
      <w:r w:rsidRPr="00DB3A24">
        <w:rPr>
          <w:rFonts w:ascii="Garamond" w:hAnsi="Garamond"/>
          <w:sz w:val="24"/>
          <w:szCs w:val="24"/>
        </w:rPr>
        <w:t>attention given to George in a recent and important history of Delhi’s modern architecture will ensure</w:t>
      </w:r>
      <w:r w:rsidR="008273EB" w:rsidRPr="00DB3A24">
        <w:rPr>
          <w:rFonts w:ascii="Garamond" w:hAnsi="Garamond"/>
          <w:sz w:val="24"/>
          <w:szCs w:val="24"/>
        </w:rPr>
        <w:t xml:space="preserve">, however, that </w:t>
      </w:r>
      <w:r w:rsidRPr="00DB3A24">
        <w:rPr>
          <w:rFonts w:ascii="Garamond" w:hAnsi="Garamond"/>
          <w:sz w:val="24"/>
          <w:szCs w:val="24"/>
        </w:rPr>
        <w:t>his name continues to be known by architects and scholars. The style which he developed, marked by a sensitive and creative</w:t>
      </w:r>
      <w:r w:rsidRPr="00B85459">
        <w:rPr>
          <w:rFonts w:ascii="Garamond" w:hAnsi="Garamond"/>
          <w:sz w:val="24"/>
          <w:szCs w:val="24"/>
        </w:rPr>
        <w:t xml:space="preserve"> use of brick and an awareness of the climate and its dangers, has vast potential for architecture in India today. This has already been realised by some of those who have correctly identified the problems with erecting Western-style </w:t>
      </w:r>
      <w:r w:rsidRPr="00B85459">
        <w:rPr>
          <w:rFonts w:ascii="Garamond" w:hAnsi="Garamond"/>
          <w:sz w:val="24"/>
          <w:szCs w:val="24"/>
        </w:rPr>
        <w:lastRenderedPageBreak/>
        <w:t>buildings in India and using unsuitable mate</w:t>
      </w:r>
      <w:r w:rsidR="00406CAE" w:rsidRPr="00B85459">
        <w:rPr>
          <w:rFonts w:ascii="Garamond" w:hAnsi="Garamond"/>
          <w:sz w:val="24"/>
          <w:szCs w:val="24"/>
        </w:rPr>
        <w:t>rials such as excesses of glass</w:t>
      </w:r>
      <w:r w:rsidRPr="00B85459">
        <w:rPr>
          <w:rFonts w:ascii="Garamond" w:hAnsi="Garamond"/>
          <w:sz w:val="24"/>
          <w:szCs w:val="24"/>
        </w:rPr>
        <w:t>. The works of some recent architects, such as</w:t>
      </w:r>
      <w:r w:rsidR="00406CAE" w:rsidRPr="00B85459">
        <w:rPr>
          <w:rFonts w:ascii="Garamond" w:hAnsi="Garamond"/>
          <w:sz w:val="24"/>
          <w:szCs w:val="24"/>
        </w:rPr>
        <w:t xml:space="preserve"> Charles Correa </w:t>
      </w:r>
      <w:r w:rsidRPr="00B85459">
        <w:rPr>
          <w:rFonts w:ascii="Garamond" w:hAnsi="Garamond"/>
          <w:sz w:val="24"/>
          <w:szCs w:val="24"/>
        </w:rPr>
        <w:t>(</w:t>
      </w:r>
      <w:r w:rsidR="00406CAE" w:rsidRPr="00B85459">
        <w:rPr>
          <w:rFonts w:ascii="Garamond" w:hAnsi="Garamond"/>
          <w:sz w:val="24"/>
          <w:szCs w:val="24"/>
        </w:rPr>
        <w:t>born 1930</w:t>
      </w:r>
      <w:r w:rsidRPr="00B85459">
        <w:rPr>
          <w:rFonts w:ascii="Garamond" w:hAnsi="Garamond"/>
          <w:sz w:val="24"/>
          <w:szCs w:val="24"/>
        </w:rPr>
        <w:t>)</w:t>
      </w:r>
      <w:r w:rsidR="00406CAE" w:rsidRPr="00B85459">
        <w:rPr>
          <w:rFonts w:ascii="Garamond" w:hAnsi="Garamond"/>
          <w:sz w:val="24"/>
          <w:szCs w:val="24"/>
        </w:rPr>
        <w:t>, who have</w:t>
      </w:r>
      <w:r w:rsidRPr="00B85459">
        <w:rPr>
          <w:rFonts w:ascii="Garamond" w:hAnsi="Garamond"/>
          <w:sz w:val="24"/>
          <w:szCs w:val="24"/>
        </w:rPr>
        <w:t xml:space="preserve"> been much praised by modern scholars for recognising these difficulties, can be seen as descendants of the restrained, elegant style that George advocated (Fig. </w:t>
      </w:r>
      <w:r w:rsidRPr="00B85459">
        <w:rPr>
          <w:rFonts w:ascii="Garamond" w:hAnsi="Garamond"/>
          <w:b/>
          <w:sz w:val="24"/>
          <w:szCs w:val="24"/>
        </w:rPr>
        <w:t>19</w:t>
      </w:r>
      <w:r w:rsidRPr="00B85459">
        <w:rPr>
          <w:rFonts w:ascii="Garamond" w:hAnsi="Garamond"/>
          <w:sz w:val="24"/>
          <w:szCs w:val="24"/>
        </w:rPr>
        <w:t>). Correa’s citation for the R</w:t>
      </w:r>
      <w:r w:rsidR="008273EB">
        <w:rPr>
          <w:rFonts w:ascii="Garamond" w:hAnsi="Garamond"/>
          <w:sz w:val="24"/>
          <w:szCs w:val="24"/>
        </w:rPr>
        <w:t>.</w:t>
      </w:r>
      <w:r w:rsidRPr="00B85459">
        <w:rPr>
          <w:rFonts w:ascii="Garamond" w:hAnsi="Garamond"/>
          <w:sz w:val="24"/>
          <w:szCs w:val="24"/>
        </w:rPr>
        <w:t>I</w:t>
      </w:r>
      <w:r w:rsidR="008273EB">
        <w:rPr>
          <w:rFonts w:ascii="Garamond" w:hAnsi="Garamond"/>
          <w:sz w:val="24"/>
          <w:szCs w:val="24"/>
        </w:rPr>
        <w:t>.</w:t>
      </w:r>
      <w:r w:rsidRPr="00B85459">
        <w:rPr>
          <w:rFonts w:ascii="Garamond" w:hAnsi="Garamond"/>
          <w:sz w:val="24"/>
          <w:szCs w:val="24"/>
        </w:rPr>
        <w:t>B</w:t>
      </w:r>
      <w:r w:rsidR="008273EB">
        <w:rPr>
          <w:rFonts w:ascii="Garamond" w:hAnsi="Garamond"/>
          <w:sz w:val="24"/>
          <w:szCs w:val="24"/>
        </w:rPr>
        <w:t>.</w:t>
      </w:r>
      <w:r w:rsidRPr="00B85459">
        <w:rPr>
          <w:rFonts w:ascii="Garamond" w:hAnsi="Garamond"/>
          <w:sz w:val="24"/>
          <w:szCs w:val="24"/>
        </w:rPr>
        <w:t>A</w:t>
      </w:r>
      <w:r w:rsidR="008273EB">
        <w:rPr>
          <w:rFonts w:ascii="Garamond" w:hAnsi="Garamond"/>
          <w:sz w:val="24"/>
          <w:szCs w:val="24"/>
        </w:rPr>
        <w:t xml:space="preserve">. </w:t>
      </w:r>
      <w:r w:rsidRPr="00B85459">
        <w:rPr>
          <w:rFonts w:ascii="Garamond" w:hAnsi="Garamond"/>
          <w:sz w:val="24"/>
          <w:szCs w:val="24"/>
        </w:rPr>
        <w:t>Gold Medal he won in 1984 included praise for avoiding the ‘insensitive imposition of inappropriate western forms of building’ in India.</w:t>
      </w:r>
      <w:r w:rsidRPr="00B85459">
        <w:rPr>
          <w:rStyle w:val="EndnoteReference"/>
          <w:rFonts w:ascii="Garamond" w:hAnsi="Garamond"/>
          <w:sz w:val="24"/>
          <w:szCs w:val="24"/>
        </w:rPr>
        <w:endnoteReference w:id="127"/>
      </w:r>
      <w:r w:rsidRPr="00B85459">
        <w:rPr>
          <w:rFonts w:ascii="Garamond" w:hAnsi="Garamond"/>
          <w:sz w:val="24"/>
          <w:szCs w:val="24"/>
        </w:rPr>
        <w:t xml:space="preserve"> This approach is very different from that taken by other architects, such as Le Corbusier whose works at Chandigarh, the new capital for the Punjab, have been said to show ‘no appreciable effort to accommodate the country’s climate’ and require high energy inputs in order to function.</w:t>
      </w:r>
      <w:r w:rsidRPr="00B85459">
        <w:rPr>
          <w:rStyle w:val="EndnoteReference"/>
          <w:rFonts w:ascii="Garamond" w:hAnsi="Garamond"/>
          <w:sz w:val="24"/>
          <w:szCs w:val="24"/>
        </w:rPr>
        <w:endnoteReference w:id="128"/>
      </w:r>
      <w:r w:rsidRPr="00B85459">
        <w:rPr>
          <w:rFonts w:ascii="Garamond" w:hAnsi="Garamond"/>
          <w:sz w:val="24"/>
          <w:szCs w:val="24"/>
        </w:rPr>
        <w:t xml:space="preserve"> </w:t>
      </w:r>
      <w:r w:rsidR="00C24ACE" w:rsidRPr="00B85459">
        <w:rPr>
          <w:rFonts w:ascii="Garamond" w:hAnsi="Garamond"/>
          <w:sz w:val="24"/>
          <w:szCs w:val="24"/>
        </w:rPr>
        <w:t>There is perhaps no greater contrast in the history of Indian architecture immediately before and aft</w:t>
      </w:r>
      <w:r w:rsidR="00F54C2E">
        <w:rPr>
          <w:rFonts w:ascii="Garamond" w:hAnsi="Garamond"/>
          <w:sz w:val="24"/>
          <w:szCs w:val="24"/>
        </w:rPr>
        <w:t xml:space="preserve">er Independence than that of the concrete megalomania of Chandigarh and the elemental simplicity of </w:t>
      </w:r>
      <w:r w:rsidR="00C24ACE" w:rsidRPr="00B85459">
        <w:rPr>
          <w:rFonts w:ascii="Garamond" w:hAnsi="Garamond"/>
          <w:sz w:val="24"/>
          <w:szCs w:val="24"/>
        </w:rPr>
        <w:t>George’s St Stephen’s College.</w:t>
      </w:r>
      <w:r w:rsidR="00BC73EC">
        <w:t xml:space="preserve"> </w:t>
      </w:r>
    </w:p>
    <w:p w:rsidR="00B23E7B" w:rsidRDefault="00B23E7B" w:rsidP="00BC73EC">
      <w:pPr>
        <w:pStyle w:val="NoSpacing"/>
        <w:spacing w:line="480" w:lineRule="auto"/>
      </w:pPr>
    </w:p>
    <w:p w:rsidR="00B23E7B" w:rsidRDefault="00B23E7B" w:rsidP="00BC73EC">
      <w:pPr>
        <w:pStyle w:val="NoSpacing"/>
        <w:spacing w:line="480" w:lineRule="auto"/>
      </w:pPr>
    </w:p>
    <w:p w:rsidR="00F54C2E" w:rsidRPr="00406627" w:rsidRDefault="00F54C2E" w:rsidP="006E1F38">
      <w:pPr>
        <w:pStyle w:val="NoSpacing"/>
      </w:pPr>
    </w:p>
    <w:sectPr w:rsidR="00F54C2E" w:rsidRPr="00406627" w:rsidSect="00434E96">
      <w:headerReference w:type="default" r:id="rId9"/>
      <w:endnotePr>
        <w:numFmt w:val="decimal"/>
      </w:endnotePr>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2E3" w:rsidRDefault="001912E3" w:rsidP="00EA6465">
      <w:pPr>
        <w:spacing w:after="0" w:line="240" w:lineRule="auto"/>
      </w:pPr>
      <w:r>
        <w:separator/>
      </w:r>
    </w:p>
  </w:endnote>
  <w:endnote w:type="continuationSeparator" w:id="0">
    <w:p w:rsidR="001912E3" w:rsidRDefault="001912E3" w:rsidP="00EA6465">
      <w:pPr>
        <w:spacing w:after="0" w:line="240" w:lineRule="auto"/>
      </w:pPr>
      <w:r>
        <w:continuationSeparator/>
      </w:r>
    </w:p>
  </w:endnote>
  <w:endnote w:id="1">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r>
        <w:rPr>
          <w:rFonts w:ascii="Garamond" w:hAnsi="Garamond"/>
          <w:sz w:val="22"/>
          <w:szCs w:val="22"/>
        </w:rPr>
        <w:t>R.I.B.A.</w:t>
      </w:r>
      <w:r w:rsidRPr="00B85459">
        <w:rPr>
          <w:rFonts w:ascii="Garamond" w:hAnsi="Garamond"/>
          <w:sz w:val="22"/>
          <w:szCs w:val="22"/>
        </w:rPr>
        <w:t xml:space="preserve"> Prints </w:t>
      </w:r>
      <w:r>
        <w:rPr>
          <w:rFonts w:ascii="Garamond" w:hAnsi="Garamond"/>
          <w:sz w:val="22"/>
          <w:szCs w:val="22"/>
        </w:rPr>
        <w:t>and</w:t>
      </w:r>
      <w:r w:rsidRPr="00B85459">
        <w:rPr>
          <w:rFonts w:ascii="Garamond" w:hAnsi="Garamond"/>
          <w:sz w:val="22"/>
          <w:szCs w:val="22"/>
        </w:rPr>
        <w:t xml:space="preserve"> Drawings Room</w:t>
      </w:r>
      <w:r>
        <w:rPr>
          <w:rFonts w:ascii="Garamond" w:hAnsi="Garamond"/>
          <w:sz w:val="22"/>
          <w:szCs w:val="22"/>
        </w:rPr>
        <w:t xml:space="preserve"> (Victoria and Albert Museum)</w:t>
      </w:r>
      <w:r w:rsidRPr="00B85459">
        <w:rPr>
          <w:rFonts w:ascii="Garamond" w:hAnsi="Garamond"/>
          <w:sz w:val="22"/>
          <w:szCs w:val="22"/>
        </w:rPr>
        <w:t xml:space="preserve">, Hope Bagenal papers, </w:t>
      </w:r>
      <w:proofErr w:type="spellStart"/>
      <w:r w:rsidRPr="00B85459">
        <w:rPr>
          <w:rFonts w:ascii="Garamond" w:hAnsi="Garamond"/>
          <w:sz w:val="22"/>
          <w:szCs w:val="22"/>
        </w:rPr>
        <w:t>BaHo</w:t>
      </w:r>
      <w:proofErr w:type="spellEnd"/>
      <w:r w:rsidRPr="00B85459">
        <w:rPr>
          <w:rFonts w:ascii="Garamond" w:hAnsi="Garamond"/>
          <w:sz w:val="22"/>
          <w:szCs w:val="22"/>
        </w:rPr>
        <w:t>/1/3, p. 1</w:t>
      </w:r>
      <w:r>
        <w:rPr>
          <w:rFonts w:ascii="Garamond" w:hAnsi="Garamond"/>
          <w:sz w:val="22"/>
          <w:szCs w:val="22"/>
        </w:rPr>
        <w:t xml:space="preserve">: </w:t>
      </w:r>
      <w:r w:rsidRPr="00B85459">
        <w:rPr>
          <w:rFonts w:ascii="Garamond" w:hAnsi="Garamond"/>
          <w:sz w:val="22"/>
          <w:szCs w:val="22"/>
        </w:rPr>
        <w:t>Walter George to Hope Bagenal, 14 Jan. 1959</w:t>
      </w:r>
      <w:r>
        <w:rPr>
          <w:rFonts w:ascii="Garamond" w:hAnsi="Garamond"/>
          <w:sz w:val="22"/>
          <w:szCs w:val="22"/>
        </w:rPr>
        <w:t>.</w:t>
      </w:r>
    </w:p>
  </w:endnote>
  <w:endnote w:id="2">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r>
        <w:rPr>
          <w:rFonts w:ascii="Garamond" w:hAnsi="Garamond"/>
          <w:sz w:val="22"/>
          <w:szCs w:val="22"/>
        </w:rPr>
        <w:t>R.I.B.A.</w:t>
      </w:r>
      <w:r w:rsidRPr="00B85459">
        <w:rPr>
          <w:rFonts w:ascii="Garamond" w:hAnsi="Garamond"/>
          <w:sz w:val="22"/>
          <w:szCs w:val="22"/>
        </w:rPr>
        <w:t xml:space="preserve"> </w:t>
      </w:r>
      <w:r>
        <w:rPr>
          <w:rFonts w:ascii="Garamond" w:hAnsi="Garamond"/>
          <w:sz w:val="22"/>
          <w:szCs w:val="22"/>
        </w:rPr>
        <w:t>(</w:t>
      </w:r>
      <w:r w:rsidRPr="00B85459">
        <w:rPr>
          <w:rFonts w:ascii="Garamond" w:hAnsi="Garamond"/>
          <w:sz w:val="22"/>
          <w:szCs w:val="22"/>
        </w:rPr>
        <w:t>Portland Place</w:t>
      </w:r>
      <w:r>
        <w:rPr>
          <w:rFonts w:ascii="Garamond" w:hAnsi="Garamond"/>
          <w:sz w:val="22"/>
          <w:szCs w:val="22"/>
        </w:rPr>
        <w:t>)</w:t>
      </w:r>
      <w:r w:rsidRPr="00B85459">
        <w:rPr>
          <w:rFonts w:ascii="Garamond" w:hAnsi="Garamond"/>
          <w:sz w:val="22"/>
          <w:szCs w:val="22"/>
        </w:rPr>
        <w:t xml:space="preserve">, Walter George Biographical File, J. B. Fernandes, ‘Obituary: Walter George’, p. 1 and T. J. Manickam, ‘Obituary: Walter Sykes George’, p. 1. Also, anon., ‘Obituary: Walter Sykes George’, </w:t>
      </w:r>
      <w:r w:rsidRPr="00B85459">
        <w:rPr>
          <w:rFonts w:ascii="Garamond" w:hAnsi="Garamond"/>
          <w:i/>
          <w:sz w:val="22"/>
          <w:szCs w:val="22"/>
        </w:rPr>
        <w:t xml:space="preserve">Urban and Rural Planning Thought </w:t>
      </w:r>
      <w:r w:rsidRPr="00B85459">
        <w:rPr>
          <w:rFonts w:ascii="Garamond" w:hAnsi="Garamond"/>
          <w:sz w:val="22"/>
          <w:szCs w:val="22"/>
        </w:rPr>
        <w:t>(Feb. 1962), pp. 1</w:t>
      </w:r>
      <w:r w:rsidRPr="00B85459">
        <w:rPr>
          <w:rFonts w:ascii="Garamond" w:hAnsi="Garamond"/>
          <w:sz w:val="22"/>
          <w:szCs w:val="22"/>
        </w:rPr>
        <w:softHyphen/>
        <w:t>-2.</w:t>
      </w:r>
    </w:p>
  </w:endnote>
  <w:endnote w:id="3">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Rahul Khanna, </w:t>
      </w:r>
      <w:proofErr w:type="gramStart"/>
      <w:r w:rsidRPr="00B85459">
        <w:rPr>
          <w:rFonts w:ascii="Garamond" w:hAnsi="Garamond"/>
          <w:i/>
          <w:sz w:val="22"/>
          <w:szCs w:val="22"/>
        </w:rPr>
        <w:t>The</w:t>
      </w:r>
      <w:proofErr w:type="gramEnd"/>
      <w:r w:rsidRPr="00B85459">
        <w:rPr>
          <w:rFonts w:ascii="Garamond" w:hAnsi="Garamond"/>
          <w:i/>
          <w:sz w:val="22"/>
          <w:szCs w:val="22"/>
        </w:rPr>
        <w:t xml:space="preserve"> Modern Architecture of New Delhi </w:t>
      </w:r>
      <w:r w:rsidRPr="00B85459">
        <w:rPr>
          <w:rFonts w:ascii="Garamond" w:hAnsi="Garamond"/>
          <w:sz w:val="22"/>
          <w:szCs w:val="22"/>
        </w:rPr>
        <w:t xml:space="preserve">(Noida, 2008), pp. 20-27. Gavin Stamp, ‘Indian Summer’, </w:t>
      </w:r>
      <w:r w:rsidRPr="00B85459">
        <w:rPr>
          <w:rFonts w:ascii="Garamond" w:hAnsi="Garamond"/>
          <w:i/>
          <w:sz w:val="22"/>
          <w:szCs w:val="22"/>
        </w:rPr>
        <w:t>Architectural Review</w:t>
      </w:r>
      <w:r w:rsidRPr="00AC26E3">
        <w:rPr>
          <w:rFonts w:ascii="Garamond" w:hAnsi="Garamond"/>
          <w:sz w:val="22"/>
          <w:szCs w:val="22"/>
        </w:rPr>
        <w:t>, 159</w:t>
      </w:r>
      <w:r w:rsidRPr="00B85459">
        <w:rPr>
          <w:rFonts w:ascii="Garamond" w:hAnsi="Garamond"/>
          <w:i/>
          <w:sz w:val="22"/>
          <w:szCs w:val="22"/>
        </w:rPr>
        <w:t xml:space="preserve"> </w:t>
      </w:r>
      <w:r w:rsidRPr="00B85459">
        <w:rPr>
          <w:rFonts w:ascii="Garamond" w:hAnsi="Garamond"/>
          <w:sz w:val="22"/>
          <w:szCs w:val="22"/>
        </w:rPr>
        <w:t xml:space="preserve">(Jun. 1976), pp. 365-66, Gavin Stamp, ‘British Architecture in India’, </w:t>
      </w:r>
      <w:r w:rsidRPr="00B85459">
        <w:rPr>
          <w:rFonts w:ascii="Garamond" w:hAnsi="Garamond"/>
          <w:i/>
          <w:sz w:val="22"/>
          <w:szCs w:val="22"/>
        </w:rPr>
        <w:t>Journal of the Royal Society of Arts</w:t>
      </w:r>
      <w:r w:rsidRPr="00AC26E3">
        <w:rPr>
          <w:rFonts w:ascii="Garamond" w:hAnsi="Garamond"/>
          <w:sz w:val="22"/>
          <w:szCs w:val="22"/>
        </w:rPr>
        <w:t>, 129</w:t>
      </w:r>
      <w:r w:rsidRPr="00B85459">
        <w:rPr>
          <w:rFonts w:ascii="Garamond" w:hAnsi="Garamond"/>
          <w:i/>
          <w:sz w:val="22"/>
          <w:szCs w:val="22"/>
        </w:rPr>
        <w:t xml:space="preserve"> </w:t>
      </w:r>
      <w:r w:rsidRPr="00B85459">
        <w:rPr>
          <w:rFonts w:ascii="Garamond" w:hAnsi="Garamond"/>
          <w:sz w:val="22"/>
          <w:szCs w:val="22"/>
        </w:rPr>
        <w:t xml:space="preserve">(May 1981), p. 376, Gavin Stamp, ‘India: end of the classical tradition’, </w:t>
      </w:r>
      <w:r w:rsidRPr="00B85459">
        <w:rPr>
          <w:rFonts w:ascii="Garamond" w:hAnsi="Garamond"/>
          <w:i/>
          <w:sz w:val="22"/>
          <w:szCs w:val="22"/>
        </w:rPr>
        <w:t>Lotus International</w:t>
      </w:r>
      <w:r w:rsidRPr="00AC26E3">
        <w:rPr>
          <w:rFonts w:ascii="Garamond" w:hAnsi="Garamond"/>
          <w:sz w:val="22"/>
          <w:szCs w:val="22"/>
        </w:rPr>
        <w:t>, 34 (</w:t>
      </w:r>
      <w:r w:rsidRPr="00B85459">
        <w:rPr>
          <w:rFonts w:ascii="Garamond" w:hAnsi="Garamond"/>
          <w:sz w:val="22"/>
          <w:szCs w:val="22"/>
        </w:rPr>
        <w:t xml:space="preserve">1982), pp. 80-81 </w:t>
      </w:r>
      <w:r>
        <w:rPr>
          <w:rFonts w:ascii="Garamond" w:hAnsi="Garamond"/>
          <w:sz w:val="22"/>
          <w:szCs w:val="22"/>
        </w:rPr>
        <w:t>and</w:t>
      </w:r>
      <w:r w:rsidRPr="00B85459">
        <w:rPr>
          <w:rFonts w:ascii="Garamond" w:hAnsi="Garamond"/>
          <w:sz w:val="22"/>
          <w:szCs w:val="22"/>
        </w:rPr>
        <w:t xml:space="preserve"> Gavin Stamp, ‘Lutyens, India, and the Future of Architecture’, </w:t>
      </w:r>
      <w:r w:rsidRPr="00B85459">
        <w:rPr>
          <w:rFonts w:ascii="Garamond" w:hAnsi="Garamond"/>
          <w:i/>
          <w:sz w:val="22"/>
          <w:szCs w:val="22"/>
        </w:rPr>
        <w:t>Lutyens Abroad</w:t>
      </w:r>
      <w:r w:rsidRPr="00B23E7B">
        <w:rPr>
          <w:rFonts w:ascii="Garamond" w:hAnsi="Garamond"/>
          <w:sz w:val="22"/>
          <w:szCs w:val="22"/>
        </w:rPr>
        <w:t xml:space="preserve">, </w:t>
      </w:r>
      <w:r w:rsidRPr="00B85459">
        <w:rPr>
          <w:rFonts w:ascii="Garamond" w:hAnsi="Garamond"/>
          <w:sz w:val="22"/>
          <w:szCs w:val="22"/>
        </w:rPr>
        <w:t xml:space="preserve">ed. Andrew Hopkins </w:t>
      </w:r>
      <w:r>
        <w:rPr>
          <w:rFonts w:ascii="Garamond" w:hAnsi="Garamond"/>
          <w:sz w:val="22"/>
          <w:szCs w:val="22"/>
        </w:rPr>
        <w:t>and</w:t>
      </w:r>
      <w:r w:rsidRPr="00B85459">
        <w:rPr>
          <w:rFonts w:ascii="Garamond" w:hAnsi="Garamond"/>
          <w:sz w:val="22"/>
          <w:szCs w:val="22"/>
        </w:rPr>
        <w:t xml:space="preserve"> Gavin Stamp (London, 2002), pp. 195-96.</w:t>
      </w:r>
    </w:p>
  </w:endnote>
  <w:endnote w:id="4">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proofErr w:type="gramStart"/>
      <w:r w:rsidRPr="00B85459">
        <w:rPr>
          <w:rFonts w:ascii="Garamond" w:hAnsi="Garamond"/>
          <w:sz w:val="22"/>
          <w:szCs w:val="22"/>
        </w:rPr>
        <w:t xml:space="preserve">Philip Davies, </w:t>
      </w:r>
      <w:r w:rsidRPr="00B85459">
        <w:rPr>
          <w:rFonts w:ascii="Garamond" w:hAnsi="Garamond"/>
          <w:i/>
          <w:sz w:val="22"/>
          <w:szCs w:val="22"/>
        </w:rPr>
        <w:t xml:space="preserve">Splendours of the Raj </w:t>
      </w:r>
      <w:r w:rsidRPr="00B85459">
        <w:rPr>
          <w:rFonts w:ascii="Garamond" w:hAnsi="Garamond"/>
          <w:sz w:val="22"/>
          <w:szCs w:val="22"/>
        </w:rPr>
        <w:t xml:space="preserve">(London, 1985), pp. 235, 236 </w:t>
      </w:r>
      <w:r>
        <w:rPr>
          <w:rFonts w:ascii="Garamond" w:hAnsi="Garamond"/>
          <w:sz w:val="22"/>
          <w:szCs w:val="22"/>
        </w:rPr>
        <w:t>and</w:t>
      </w:r>
      <w:r w:rsidRPr="00B85459">
        <w:rPr>
          <w:rFonts w:ascii="Garamond" w:hAnsi="Garamond"/>
          <w:sz w:val="22"/>
          <w:szCs w:val="22"/>
        </w:rPr>
        <w:t xml:space="preserve"> 241.</w:t>
      </w:r>
      <w:proofErr w:type="gramEnd"/>
    </w:p>
  </w:endnote>
  <w:endnote w:id="5">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r>
        <w:rPr>
          <w:rFonts w:ascii="Garamond" w:hAnsi="Garamond"/>
          <w:sz w:val="22"/>
          <w:szCs w:val="22"/>
        </w:rPr>
        <w:t>R.I.B.A.</w:t>
      </w:r>
      <w:r w:rsidRPr="00B85459">
        <w:rPr>
          <w:rFonts w:ascii="Garamond" w:hAnsi="Garamond"/>
          <w:sz w:val="22"/>
          <w:szCs w:val="22"/>
        </w:rPr>
        <w:t xml:space="preserve"> </w:t>
      </w:r>
      <w:r>
        <w:rPr>
          <w:rFonts w:ascii="Garamond" w:hAnsi="Garamond"/>
          <w:sz w:val="22"/>
          <w:szCs w:val="22"/>
        </w:rPr>
        <w:t>(</w:t>
      </w:r>
      <w:r w:rsidRPr="00B85459">
        <w:rPr>
          <w:rFonts w:ascii="Garamond" w:hAnsi="Garamond"/>
          <w:sz w:val="22"/>
          <w:szCs w:val="22"/>
        </w:rPr>
        <w:t>Portland Place</w:t>
      </w:r>
      <w:r>
        <w:rPr>
          <w:rFonts w:ascii="Garamond" w:hAnsi="Garamond"/>
          <w:sz w:val="22"/>
          <w:szCs w:val="22"/>
        </w:rPr>
        <w:t>)</w:t>
      </w:r>
      <w:r w:rsidRPr="00B85459">
        <w:rPr>
          <w:rFonts w:ascii="Garamond" w:hAnsi="Garamond"/>
          <w:sz w:val="22"/>
          <w:szCs w:val="22"/>
        </w:rPr>
        <w:t>, Walter George papers, Fernandes, ‘Obituary’, p. 2</w:t>
      </w:r>
      <w:r>
        <w:rPr>
          <w:rFonts w:ascii="Garamond" w:hAnsi="Garamond"/>
          <w:sz w:val="22"/>
          <w:szCs w:val="22"/>
        </w:rPr>
        <w:t>;</w:t>
      </w:r>
      <w:r w:rsidRPr="00B85459">
        <w:rPr>
          <w:rFonts w:ascii="Garamond" w:hAnsi="Garamond"/>
          <w:sz w:val="22"/>
          <w:szCs w:val="22"/>
        </w:rPr>
        <w:t xml:space="preserve"> </w:t>
      </w:r>
      <w:r>
        <w:rPr>
          <w:rFonts w:ascii="Garamond" w:hAnsi="Garamond"/>
          <w:sz w:val="22"/>
          <w:szCs w:val="22"/>
        </w:rPr>
        <w:t>and</w:t>
      </w:r>
      <w:r w:rsidRPr="00B85459">
        <w:rPr>
          <w:rFonts w:ascii="Garamond" w:hAnsi="Garamond"/>
          <w:sz w:val="22"/>
          <w:szCs w:val="22"/>
        </w:rPr>
        <w:t xml:space="preserve"> Robert Byron, ‘New Delhi</w:t>
      </w:r>
      <w:r w:rsidRPr="00B85459">
        <w:rPr>
          <w:rFonts w:ascii="Garamond" w:hAnsi="Garamond" w:cs="Lucida Sans Unicode"/>
          <w:sz w:val="22"/>
          <w:szCs w:val="22"/>
        </w:rPr>
        <w:t>’,</w:t>
      </w:r>
      <w:r w:rsidRPr="00B85459">
        <w:rPr>
          <w:rFonts w:ascii="Garamond" w:hAnsi="Garamond"/>
          <w:sz w:val="22"/>
          <w:szCs w:val="22"/>
        </w:rPr>
        <w:t xml:space="preserve"> </w:t>
      </w:r>
      <w:r w:rsidRPr="00B85459">
        <w:rPr>
          <w:rFonts w:ascii="Garamond" w:hAnsi="Garamond"/>
          <w:i/>
          <w:iCs/>
          <w:sz w:val="22"/>
          <w:szCs w:val="22"/>
        </w:rPr>
        <w:t>Architectural Review</w:t>
      </w:r>
      <w:r w:rsidRPr="00B23E7B">
        <w:rPr>
          <w:rFonts w:ascii="Garamond" w:hAnsi="Garamond"/>
          <w:iCs/>
          <w:sz w:val="22"/>
          <w:szCs w:val="22"/>
        </w:rPr>
        <w:t>,</w:t>
      </w:r>
      <w:r w:rsidRPr="00B85459">
        <w:rPr>
          <w:rFonts w:ascii="Garamond" w:hAnsi="Garamond"/>
          <w:i/>
          <w:iCs/>
          <w:sz w:val="22"/>
          <w:szCs w:val="22"/>
        </w:rPr>
        <w:t xml:space="preserve"> </w:t>
      </w:r>
      <w:r w:rsidRPr="00B85459">
        <w:rPr>
          <w:rFonts w:ascii="Garamond" w:hAnsi="Garamond"/>
          <w:iCs/>
          <w:sz w:val="22"/>
          <w:szCs w:val="22"/>
        </w:rPr>
        <w:t>69</w:t>
      </w:r>
      <w:r w:rsidRPr="00B85459">
        <w:rPr>
          <w:rFonts w:ascii="Garamond" w:hAnsi="Garamond"/>
          <w:i/>
          <w:iCs/>
          <w:sz w:val="22"/>
          <w:szCs w:val="22"/>
        </w:rPr>
        <w:t xml:space="preserve"> </w:t>
      </w:r>
      <w:r w:rsidRPr="00B85459">
        <w:rPr>
          <w:rFonts w:ascii="Garamond" w:hAnsi="Garamond"/>
          <w:sz w:val="22"/>
          <w:szCs w:val="22"/>
        </w:rPr>
        <w:t>(Jan. 1931), p. 13.</w:t>
      </w:r>
    </w:p>
  </w:endnote>
  <w:endnote w:id="6">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r>
        <w:rPr>
          <w:rFonts w:ascii="Garamond" w:hAnsi="Garamond"/>
          <w:sz w:val="22"/>
          <w:szCs w:val="22"/>
        </w:rPr>
        <w:t>R.I.B.A.</w:t>
      </w:r>
      <w:r w:rsidRPr="00B85459">
        <w:rPr>
          <w:rFonts w:ascii="Garamond" w:hAnsi="Garamond"/>
          <w:sz w:val="22"/>
          <w:szCs w:val="22"/>
        </w:rPr>
        <w:t xml:space="preserve"> Prints </w:t>
      </w:r>
      <w:r>
        <w:rPr>
          <w:rFonts w:ascii="Garamond" w:hAnsi="Garamond"/>
          <w:sz w:val="22"/>
          <w:szCs w:val="22"/>
        </w:rPr>
        <w:t>and</w:t>
      </w:r>
      <w:r w:rsidRPr="00B85459">
        <w:rPr>
          <w:rFonts w:ascii="Garamond" w:hAnsi="Garamond"/>
          <w:sz w:val="22"/>
          <w:szCs w:val="22"/>
        </w:rPr>
        <w:t xml:space="preserve"> Drawings </w:t>
      </w:r>
      <w:r>
        <w:rPr>
          <w:rFonts w:ascii="Garamond" w:hAnsi="Garamond"/>
          <w:sz w:val="22"/>
          <w:szCs w:val="22"/>
        </w:rPr>
        <w:t>Room (Victoria and Albert Museum)</w:t>
      </w:r>
      <w:r w:rsidRPr="00B85459">
        <w:rPr>
          <w:rFonts w:ascii="Garamond" w:hAnsi="Garamond"/>
          <w:sz w:val="22"/>
          <w:szCs w:val="22"/>
        </w:rPr>
        <w:t xml:space="preserve">, Walter George papers, </w:t>
      </w:r>
      <w:proofErr w:type="spellStart"/>
      <w:r>
        <w:rPr>
          <w:rFonts w:ascii="Garamond" w:hAnsi="Garamond"/>
          <w:sz w:val="22"/>
          <w:szCs w:val="22"/>
        </w:rPr>
        <w:t>GeW</w:t>
      </w:r>
      <w:proofErr w:type="spellEnd"/>
      <w:r>
        <w:rPr>
          <w:rFonts w:ascii="Garamond" w:hAnsi="Garamond"/>
          <w:sz w:val="22"/>
          <w:szCs w:val="22"/>
        </w:rPr>
        <w:t xml:space="preserve">/1/9, p. 1: </w:t>
      </w:r>
      <w:r w:rsidRPr="00B85459">
        <w:rPr>
          <w:rFonts w:ascii="Garamond" w:hAnsi="Garamond"/>
          <w:sz w:val="22"/>
          <w:szCs w:val="22"/>
        </w:rPr>
        <w:t>Walter George to Anne Shearer, 14 Mar. 1952</w:t>
      </w:r>
      <w:r>
        <w:rPr>
          <w:rFonts w:ascii="Garamond" w:hAnsi="Garamond"/>
          <w:sz w:val="22"/>
          <w:szCs w:val="22"/>
        </w:rPr>
        <w:t>.</w:t>
      </w:r>
    </w:p>
  </w:endnote>
  <w:endnote w:id="7">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Stamp, </w:t>
      </w:r>
      <w:r w:rsidRPr="00B85459">
        <w:rPr>
          <w:rFonts w:ascii="Garamond" w:hAnsi="Garamond"/>
          <w:i/>
          <w:sz w:val="22"/>
          <w:szCs w:val="22"/>
        </w:rPr>
        <w:t>Lutyens Abroad</w:t>
      </w:r>
      <w:r w:rsidRPr="00B23E7B">
        <w:rPr>
          <w:rFonts w:ascii="Garamond" w:hAnsi="Garamond"/>
          <w:sz w:val="22"/>
          <w:szCs w:val="22"/>
        </w:rPr>
        <w:t>,</w:t>
      </w:r>
      <w:r w:rsidRPr="00B85459">
        <w:rPr>
          <w:rFonts w:ascii="Garamond" w:hAnsi="Garamond"/>
          <w:i/>
          <w:sz w:val="22"/>
          <w:szCs w:val="22"/>
        </w:rPr>
        <w:t xml:space="preserve"> </w:t>
      </w:r>
      <w:r w:rsidRPr="00B85459">
        <w:rPr>
          <w:rFonts w:ascii="Garamond" w:hAnsi="Garamond"/>
          <w:sz w:val="22"/>
          <w:szCs w:val="22"/>
        </w:rPr>
        <w:t>p. 191.</w:t>
      </w:r>
    </w:p>
  </w:endnote>
  <w:endnote w:id="8">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r>
        <w:rPr>
          <w:rFonts w:ascii="Garamond" w:hAnsi="Garamond"/>
          <w:sz w:val="22"/>
          <w:szCs w:val="22"/>
        </w:rPr>
        <w:t>R.I.B.A.</w:t>
      </w:r>
      <w:r w:rsidRPr="00B85459">
        <w:rPr>
          <w:rFonts w:ascii="Garamond" w:hAnsi="Garamond"/>
          <w:sz w:val="22"/>
          <w:szCs w:val="22"/>
        </w:rPr>
        <w:t xml:space="preserve"> Prints </w:t>
      </w:r>
      <w:r>
        <w:rPr>
          <w:rFonts w:ascii="Garamond" w:hAnsi="Garamond"/>
          <w:sz w:val="22"/>
          <w:szCs w:val="22"/>
        </w:rPr>
        <w:t>and</w:t>
      </w:r>
      <w:r w:rsidRPr="00B85459">
        <w:rPr>
          <w:rFonts w:ascii="Garamond" w:hAnsi="Garamond"/>
          <w:sz w:val="22"/>
          <w:szCs w:val="22"/>
        </w:rPr>
        <w:t xml:space="preserve"> Drawings </w:t>
      </w:r>
      <w:r>
        <w:rPr>
          <w:rFonts w:ascii="Garamond" w:hAnsi="Garamond"/>
          <w:sz w:val="22"/>
          <w:szCs w:val="22"/>
        </w:rPr>
        <w:t>Room (Victoria and Albert Museum)</w:t>
      </w:r>
      <w:r w:rsidRPr="00B85459">
        <w:rPr>
          <w:rFonts w:ascii="Garamond" w:hAnsi="Garamond"/>
          <w:sz w:val="22"/>
          <w:szCs w:val="22"/>
        </w:rPr>
        <w:t xml:space="preserve">, Hope Bagenal papers, </w:t>
      </w:r>
      <w:proofErr w:type="spellStart"/>
      <w:r w:rsidRPr="00B85459">
        <w:rPr>
          <w:rFonts w:ascii="Garamond" w:hAnsi="Garamond"/>
          <w:sz w:val="22"/>
          <w:szCs w:val="22"/>
        </w:rPr>
        <w:t>BaHo</w:t>
      </w:r>
      <w:proofErr w:type="spellEnd"/>
      <w:r w:rsidRPr="00B85459">
        <w:rPr>
          <w:rFonts w:ascii="Garamond" w:hAnsi="Garamond"/>
          <w:sz w:val="22"/>
          <w:szCs w:val="22"/>
        </w:rPr>
        <w:t>/1/3, p. 1</w:t>
      </w:r>
      <w:r>
        <w:rPr>
          <w:rFonts w:ascii="Garamond" w:hAnsi="Garamond"/>
          <w:sz w:val="22"/>
          <w:szCs w:val="22"/>
        </w:rPr>
        <w:t>:</w:t>
      </w:r>
      <w:r w:rsidRPr="00B85459">
        <w:rPr>
          <w:rFonts w:ascii="Garamond" w:hAnsi="Garamond"/>
          <w:sz w:val="22"/>
          <w:szCs w:val="22"/>
        </w:rPr>
        <w:t xml:space="preserve"> Walter Geor</w:t>
      </w:r>
      <w:r>
        <w:rPr>
          <w:rFonts w:ascii="Garamond" w:hAnsi="Garamond"/>
          <w:sz w:val="22"/>
          <w:szCs w:val="22"/>
        </w:rPr>
        <w:t>ge to Hope Bagenal, 2 Jan. 1959.</w:t>
      </w:r>
      <w:r w:rsidR="00AF0979">
        <w:rPr>
          <w:rFonts w:ascii="Garamond" w:hAnsi="Garamond"/>
          <w:sz w:val="22"/>
          <w:szCs w:val="22"/>
        </w:rPr>
        <w:t xml:space="preserve"> </w:t>
      </w:r>
      <w:r>
        <w:rPr>
          <w:rFonts w:ascii="Garamond" w:hAnsi="Garamond"/>
          <w:sz w:val="22"/>
          <w:szCs w:val="22"/>
        </w:rPr>
        <w:t>R.I.B.A.</w:t>
      </w:r>
      <w:r w:rsidRPr="00B85459">
        <w:rPr>
          <w:rFonts w:ascii="Garamond" w:hAnsi="Garamond"/>
          <w:sz w:val="22"/>
          <w:szCs w:val="22"/>
        </w:rPr>
        <w:t xml:space="preserve"> </w:t>
      </w:r>
      <w:r>
        <w:rPr>
          <w:rFonts w:ascii="Garamond" w:hAnsi="Garamond"/>
          <w:sz w:val="22"/>
          <w:szCs w:val="22"/>
        </w:rPr>
        <w:t>(</w:t>
      </w:r>
      <w:r w:rsidRPr="00B85459">
        <w:rPr>
          <w:rFonts w:ascii="Garamond" w:hAnsi="Garamond"/>
          <w:sz w:val="22"/>
          <w:szCs w:val="22"/>
        </w:rPr>
        <w:t>Portland Place</w:t>
      </w:r>
      <w:r>
        <w:rPr>
          <w:rFonts w:ascii="Garamond" w:hAnsi="Garamond"/>
          <w:sz w:val="22"/>
          <w:szCs w:val="22"/>
        </w:rPr>
        <w:t>)</w:t>
      </w:r>
      <w:r w:rsidRPr="00B85459">
        <w:rPr>
          <w:rFonts w:ascii="Garamond" w:hAnsi="Garamond"/>
          <w:sz w:val="22"/>
          <w:szCs w:val="22"/>
        </w:rPr>
        <w:t xml:space="preserve">, Walter George Biographical File, Admission Statement as a Fellow of the </w:t>
      </w:r>
      <w:r>
        <w:rPr>
          <w:rFonts w:ascii="Garamond" w:hAnsi="Garamond"/>
          <w:sz w:val="22"/>
          <w:szCs w:val="22"/>
        </w:rPr>
        <w:t>R.I.B.A.</w:t>
      </w:r>
      <w:r w:rsidRPr="00B85459">
        <w:rPr>
          <w:rFonts w:ascii="Garamond" w:hAnsi="Garamond"/>
          <w:sz w:val="22"/>
          <w:szCs w:val="22"/>
        </w:rPr>
        <w:t>, 7 Feb. 1929.</w:t>
      </w:r>
    </w:p>
  </w:endnote>
  <w:endnote w:id="9">
    <w:p w:rsidR="00DE4E02" w:rsidRPr="007709D1" w:rsidRDefault="00DE4E02" w:rsidP="00341E4A">
      <w:pPr>
        <w:pStyle w:val="FootnoteText"/>
        <w:spacing w:line="480" w:lineRule="auto"/>
        <w:rPr>
          <w:rFonts w:ascii="Garamond" w:hAnsi="Garamond"/>
          <w:color w:val="FF0000"/>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See Robin Cormack, </w:t>
      </w:r>
      <w:r w:rsidRPr="00B85459">
        <w:rPr>
          <w:rFonts w:ascii="Garamond" w:hAnsi="Garamond"/>
          <w:i/>
          <w:sz w:val="22"/>
          <w:szCs w:val="22"/>
        </w:rPr>
        <w:t xml:space="preserve">The Church of Saint </w:t>
      </w:r>
      <w:proofErr w:type="spellStart"/>
      <w:r w:rsidRPr="00B85459">
        <w:rPr>
          <w:rFonts w:ascii="Garamond" w:hAnsi="Garamond"/>
          <w:i/>
          <w:sz w:val="22"/>
          <w:szCs w:val="22"/>
        </w:rPr>
        <w:t>Demetrios</w:t>
      </w:r>
      <w:proofErr w:type="spellEnd"/>
      <w:r w:rsidRPr="00B85459">
        <w:rPr>
          <w:rFonts w:ascii="Garamond" w:hAnsi="Garamond"/>
          <w:i/>
          <w:sz w:val="22"/>
          <w:szCs w:val="22"/>
        </w:rPr>
        <w:t xml:space="preserve"> in Thessaloniki: The Watercolours and Drawings of W.S. George </w:t>
      </w:r>
      <w:r w:rsidRPr="00B85459">
        <w:rPr>
          <w:rFonts w:ascii="Garamond" w:hAnsi="Garamond"/>
          <w:sz w:val="22"/>
          <w:szCs w:val="22"/>
        </w:rPr>
        <w:t xml:space="preserve">(Thessaloniki, 1985) and </w:t>
      </w:r>
      <w:r w:rsidRPr="00B85459">
        <w:rPr>
          <w:rFonts w:ascii="Garamond" w:hAnsi="Garamond"/>
          <w:i/>
          <w:sz w:val="22"/>
          <w:szCs w:val="22"/>
        </w:rPr>
        <w:t>Scholars, Travels, Archives: Greek History and Culture Throu</w:t>
      </w:r>
      <w:r>
        <w:rPr>
          <w:rFonts w:ascii="Garamond" w:hAnsi="Garamond"/>
          <w:i/>
          <w:sz w:val="22"/>
          <w:szCs w:val="22"/>
        </w:rPr>
        <w:t>gh the British School at Athens</w:t>
      </w:r>
      <w:r w:rsidRPr="007709D1">
        <w:rPr>
          <w:rFonts w:ascii="Garamond" w:hAnsi="Garamond"/>
          <w:sz w:val="22"/>
          <w:szCs w:val="22"/>
        </w:rPr>
        <w:t>, ed</w:t>
      </w:r>
      <w:r>
        <w:rPr>
          <w:rFonts w:ascii="Garamond" w:hAnsi="Garamond"/>
          <w:sz w:val="22"/>
          <w:szCs w:val="22"/>
        </w:rPr>
        <w:t>.</w:t>
      </w:r>
      <w:r w:rsidRPr="007709D1">
        <w:rPr>
          <w:rFonts w:ascii="Garamond" w:hAnsi="Garamond"/>
          <w:sz w:val="22"/>
          <w:szCs w:val="22"/>
        </w:rPr>
        <w:t xml:space="preserve"> </w:t>
      </w:r>
      <w:r w:rsidRPr="00B85459">
        <w:rPr>
          <w:rFonts w:ascii="Garamond" w:hAnsi="Garamond"/>
          <w:sz w:val="22"/>
          <w:szCs w:val="22"/>
        </w:rPr>
        <w:t xml:space="preserve">Michael Llewellyn Smith, Paschalis M. </w:t>
      </w:r>
      <w:proofErr w:type="spellStart"/>
      <w:r w:rsidRPr="00B85459">
        <w:rPr>
          <w:rFonts w:ascii="Garamond" w:hAnsi="Garamond"/>
          <w:sz w:val="22"/>
          <w:szCs w:val="22"/>
        </w:rPr>
        <w:t>Kitromilides</w:t>
      </w:r>
      <w:proofErr w:type="spellEnd"/>
      <w:r w:rsidRPr="00B85459">
        <w:rPr>
          <w:rFonts w:ascii="Garamond" w:hAnsi="Garamond"/>
          <w:sz w:val="22"/>
          <w:szCs w:val="22"/>
        </w:rPr>
        <w:t xml:space="preserve"> </w:t>
      </w:r>
      <w:r>
        <w:rPr>
          <w:rFonts w:ascii="Garamond" w:hAnsi="Garamond"/>
          <w:sz w:val="22"/>
          <w:szCs w:val="22"/>
        </w:rPr>
        <w:t>and</w:t>
      </w:r>
      <w:r w:rsidRPr="00B85459">
        <w:rPr>
          <w:rFonts w:ascii="Garamond" w:hAnsi="Garamond"/>
          <w:sz w:val="22"/>
          <w:szCs w:val="22"/>
        </w:rPr>
        <w:t xml:space="preserve"> </w:t>
      </w:r>
      <w:proofErr w:type="spellStart"/>
      <w:r w:rsidRPr="00B85459">
        <w:rPr>
          <w:rFonts w:ascii="Garamond" w:hAnsi="Garamond"/>
          <w:sz w:val="22"/>
          <w:szCs w:val="22"/>
        </w:rPr>
        <w:t>Eleni</w:t>
      </w:r>
      <w:proofErr w:type="spellEnd"/>
      <w:r w:rsidRPr="00B85459">
        <w:rPr>
          <w:rFonts w:ascii="Garamond" w:hAnsi="Garamond"/>
          <w:sz w:val="22"/>
          <w:szCs w:val="22"/>
        </w:rPr>
        <w:t xml:space="preserve"> </w:t>
      </w:r>
      <w:proofErr w:type="spellStart"/>
      <w:r w:rsidRPr="00B85459">
        <w:rPr>
          <w:rFonts w:ascii="Garamond" w:hAnsi="Garamond"/>
          <w:sz w:val="22"/>
          <w:szCs w:val="22"/>
        </w:rPr>
        <w:t>Calligas</w:t>
      </w:r>
      <w:proofErr w:type="spellEnd"/>
      <w:r w:rsidRPr="00B85459">
        <w:rPr>
          <w:rFonts w:ascii="Garamond" w:hAnsi="Garamond"/>
          <w:sz w:val="22"/>
          <w:szCs w:val="22"/>
        </w:rPr>
        <w:t xml:space="preserve"> (Athens, 2009)</w:t>
      </w:r>
      <w:r w:rsidR="001448E0">
        <w:rPr>
          <w:rFonts w:ascii="Garamond" w:hAnsi="Garamond"/>
          <w:sz w:val="22"/>
          <w:szCs w:val="22"/>
        </w:rPr>
        <w:t>, pp. 135-43</w:t>
      </w:r>
      <w:r w:rsidRPr="00B85459">
        <w:rPr>
          <w:rFonts w:ascii="Garamond" w:hAnsi="Garamond"/>
          <w:sz w:val="22"/>
          <w:szCs w:val="22"/>
        </w:rPr>
        <w:t>.</w:t>
      </w:r>
    </w:p>
  </w:endnote>
  <w:endnote w:id="10">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r>
        <w:rPr>
          <w:rFonts w:ascii="Garamond" w:hAnsi="Garamond"/>
          <w:sz w:val="22"/>
          <w:szCs w:val="22"/>
        </w:rPr>
        <w:t>R.I.B.A.</w:t>
      </w:r>
      <w:r w:rsidRPr="00B85459">
        <w:rPr>
          <w:rFonts w:ascii="Garamond" w:hAnsi="Garamond"/>
          <w:sz w:val="22"/>
          <w:szCs w:val="22"/>
        </w:rPr>
        <w:t xml:space="preserve"> Prints </w:t>
      </w:r>
      <w:r>
        <w:rPr>
          <w:rFonts w:ascii="Garamond" w:hAnsi="Garamond"/>
          <w:sz w:val="22"/>
          <w:szCs w:val="22"/>
        </w:rPr>
        <w:t>and</w:t>
      </w:r>
      <w:r w:rsidRPr="00B85459">
        <w:rPr>
          <w:rFonts w:ascii="Garamond" w:hAnsi="Garamond"/>
          <w:sz w:val="22"/>
          <w:szCs w:val="22"/>
        </w:rPr>
        <w:t xml:space="preserve"> Drawings </w:t>
      </w:r>
      <w:r>
        <w:rPr>
          <w:rFonts w:ascii="Garamond" w:hAnsi="Garamond"/>
          <w:sz w:val="22"/>
          <w:szCs w:val="22"/>
        </w:rPr>
        <w:t>Room (Victoria and Albert Museum)</w:t>
      </w:r>
      <w:r w:rsidRPr="00B85459">
        <w:rPr>
          <w:rFonts w:ascii="Garamond" w:hAnsi="Garamond"/>
          <w:sz w:val="22"/>
          <w:szCs w:val="22"/>
        </w:rPr>
        <w:t>, PB361/19</w:t>
      </w:r>
      <w:r>
        <w:rPr>
          <w:rFonts w:ascii="Garamond" w:hAnsi="Garamond"/>
          <w:sz w:val="22"/>
          <w:szCs w:val="22"/>
        </w:rPr>
        <w:t>:</w:t>
      </w:r>
      <w:r w:rsidRPr="00B85459">
        <w:rPr>
          <w:rFonts w:ascii="Garamond" w:hAnsi="Garamond"/>
          <w:sz w:val="22"/>
          <w:szCs w:val="22"/>
        </w:rPr>
        <w:t xml:space="preserve"> ‘Afterglow: the Acropolis, Athens’. The mezzotint was given </w:t>
      </w:r>
      <w:r w:rsidRPr="001448E0">
        <w:rPr>
          <w:rFonts w:ascii="Garamond" w:hAnsi="Garamond"/>
          <w:sz w:val="22"/>
          <w:szCs w:val="22"/>
        </w:rPr>
        <w:t xml:space="preserve">to the R.I.B.A. by Shearer in 1985; see Jane Johnson and Alan </w:t>
      </w:r>
      <w:proofErr w:type="spellStart"/>
      <w:r w:rsidRPr="001448E0">
        <w:rPr>
          <w:rFonts w:ascii="Garamond" w:hAnsi="Garamond"/>
          <w:sz w:val="22"/>
          <w:szCs w:val="22"/>
        </w:rPr>
        <w:t>Greutzner</w:t>
      </w:r>
      <w:proofErr w:type="spellEnd"/>
      <w:r w:rsidRPr="001448E0">
        <w:rPr>
          <w:rFonts w:ascii="Garamond" w:hAnsi="Garamond"/>
          <w:sz w:val="22"/>
          <w:szCs w:val="22"/>
        </w:rPr>
        <w:t xml:space="preserve">, </w:t>
      </w:r>
      <w:proofErr w:type="gramStart"/>
      <w:r w:rsidRPr="001448E0">
        <w:rPr>
          <w:rFonts w:ascii="Garamond" w:hAnsi="Garamond"/>
          <w:i/>
          <w:sz w:val="22"/>
          <w:szCs w:val="22"/>
        </w:rPr>
        <w:t>The</w:t>
      </w:r>
      <w:proofErr w:type="gramEnd"/>
      <w:r w:rsidRPr="001448E0">
        <w:rPr>
          <w:rFonts w:ascii="Garamond" w:hAnsi="Garamond"/>
          <w:i/>
          <w:sz w:val="22"/>
          <w:szCs w:val="22"/>
        </w:rPr>
        <w:t xml:space="preserve"> Dictionary of British Artists </w:t>
      </w:r>
      <w:r w:rsidRPr="001448E0">
        <w:rPr>
          <w:rFonts w:ascii="Garamond" w:hAnsi="Garamond"/>
          <w:sz w:val="22"/>
          <w:szCs w:val="22"/>
        </w:rPr>
        <w:t>(</w:t>
      </w:r>
      <w:r w:rsidR="001448E0" w:rsidRPr="001448E0">
        <w:rPr>
          <w:rFonts w:ascii="Garamond" w:hAnsi="Garamond"/>
          <w:sz w:val="22"/>
          <w:szCs w:val="22"/>
        </w:rPr>
        <w:t>Woodbridge</w:t>
      </w:r>
      <w:r w:rsidRPr="001448E0">
        <w:rPr>
          <w:rFonts w:ascii="Garamond" w:hAnsi="Garamond"/>
          <w:sz w:val="22"/>
          <w:szCs w:val="22"/>
        </w:rPr>
        <w:t>, 1976</w:t>
      </w:r>
      <w:r w:rsidRPr="00B85459">
        <w:rPr>
          <w:rFonts w:ascii="Garamond" w:hAnsi="Garamond"/>
          <w:sz w:val="22"/>
          <w:szCs w:val="22"/>
        </w:rPr>
        <w:t>), p. 196.</w:t>
      </w:r>
    </w:p>
  </w:endnote>
  <w:endnote w:id="11">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r>
        <w:rPr>
          <w:rFonts w:ascii="Garamond" w:hAnsi="Garamond"/>
          <w:sz w:val="22"/>
          <w:szCs w:val="22"/>
        </w:rPr>
        <w:t>R.I.B.A.</w:t>
      </w:r>
      <w:r w:rsidRPr="00B85459">
        <w:rPr>
          <w:rFonts w:ascii="Garamond" w:hAnsi="Garamond"/>
          <w:sz w:val="22"/>
          <w:szCs w:val="22"/>
        </w:rPr>
        <w:t xml:space="preserve"> Prints </w:t>
      </w:r>
      <w:r>
        <w:rPr>
          <w:rFonts w:ascii="Garamond" w:hAnsi="Garamond"/>
          <w:sz w:val="22"/>
          <w:szCs w:val="22"/>
        </w:rPr>
        <w:t>and</w:t>
      </w:r>
      <w:r w:rsidRPr="00B85459">
        <w:rPr>
          <w:rFonts w:ascii="Garamond" w:hAnsi="Garamond"/>
          <w:sz w:val="22"/>
          <w:szCs w:val="22"/>
        </w:rPr>
        <w:t xml:space="preserve"> Drawings </w:t>
      </w:r>
      <w:r>
        <w:rPr>
          <w:rFonts w:ascii="Garamond" w:hAnsi="Garamond"/>
          <w:sz w:val="22"/>
          <w:szCs w:val="22"/>
        </w:rPr>
        <w:t>Room (Victoria and Albert Museum)</w:t>
      </w:r>
      <w:r w:rsidRPr="00B85459">
        <w:rPr>
          <w:rFonts w:ascii="Garamond" w:hAnsi="Garamond"/>
          <w:sz w:val="22"/>
          <w:szCs w:val="22"/>
        </w:rPr>
        <w:t>, Walter George papers</w:t>
      </w:r>
      <w:r>
        <w:rPr>
          <w:rFonts w:ascii="Garamond" w:hAnsi="Garamond"/>
          <w:sz w:val="22"/>
          <w:szCs w:val="22"/>
        </w:rPr>
        <w:t>,</w:t>
      </w:r>
      <w:r w:rsidRPr="00BC73EC">
        <w:rPr>
          <w:rFonts w:ascii="Garamond" w:hAnsi="Garamond"/>
          <w:sz w:val="22"/>
          <w:szCs w:val="22"/>
        </w:rPr>
        <w:t xml:space="preserve"> </w:t>
      </w:r>
      <w:proofErr w:type="spellStart"/>
      <w:r w:rsidRPr="00B85459">
        <w:rPr>
          <w:rFonts w:ascii="Garamond" w:hAnsi="Garamond"/>
          <w:sz w:val="22"/>
          <w:szCs w:val="22"/>
        </w:rPr>
        <w:t>GeW</w:t>
      </w:r>
      <w:proofErr w:type="spellEnd"/>
      <w:r w:rsidRPr="00B85459">
        <w:rPr>
          <w:rFonts w:ascii="Garamond" w:hAnsi="Garamond"/>
          <w:sz w:val="22"/>
          <w:szCs w:val="22"/>
        </w:rPr>
        <w:t>/1/9, p. 3</w:t>
      </w:r>
      <w:r>
        <w:rPr>
          <w:rFonts w:ascii="Garamond" w:hAnsi="Garamond"/>
          <w:sz w:val="22"/>
          <w:szCs w:val="22"/>
        </w:rPr>
        <w:t>:</w:t>
      </w:r>
      <w:r w:rsidRPr="00B85459">
        <w:rPr>
          <w:rFonts w:ascii="Garamond" w:hAnsi="Garamond"/>
          <w:sz w:val="22"/>
          <w:szCs w:val="22"/>
        </w:rPr>
        <w:t xml:space="preserve"> George to Shearer,</w:t>
      </w:r>
      <w:r w:rsidRPr="00B85459">
        <w:rPr>
          <w:rFonts w:ascii="Garamond" w:hAnsi="Garamond"/>
          <w:i/>
          <w:sz w:val="22"/>
          <w:szCs w:val="22"/>
        </w:rPr>
        <w:t xml:space="preserve"> </w:t>
      </w:r>
      <w:r>
        <w:rPr>
          <w:rFonts w:ascii="Garamond" w:hAnsi="Garamond"/>
          <w:sz w:val="22"/>
          <w:szCs w:val="22"/>
        </w:rPr>
        <w:t>14 Mar. 1952.</w:t>
      </w:r>
    </w:p>
  </w:endnote>
  <w:endnote w:id="12">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See Walter George, </w:t>
      </w:r>
      <w:r w:rsidRPr="00B85459">
        <w:rPr>
          <w:rFonts w:ascii="Garamond" w:hAnsi="Garamond"/>
          <w:i/>
          <w:sz w:val="22"/>
          <w:szCs w:val="22"/>
        </w:rPr>
        <w:t xml:space="preserve">The Church of Saint Eirene at Constantinople </w:t>
      </w:r>
      <w:r w:rsidRPr="00B85459">
        <w:rPr>
          <w:rFonts w:ascii="Garamond" w:hAnsi="Garamond"/>
          <w:sz w:val="22"/>
          <w:szCs w:val="22"/>
        </w:rPr>
        <w:t>(London, 1912).</w:t>
      </w:r>
    </w:p>
  </w:endnote>
  <w:endnote w:id="13">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A.L.P., ‘Review’, </w:t>
      </w:r>
      <w:proofErr w:type="gramStart"/>
      <w:r w:rsidRPr="00B85459">
        <w:rPr>
          <w:rFonts w:ascii="Garamond" w:hAnsi="Garamond"/>
          <w:i/>
          <w:sz w:val="22"/>
          <w:szCs w:val="22"/>
        </w:rPr>
        <w:t>The</w:t>
      </w:r>
      <w:proofErr w:type="gramEnd"/>
      <w:r w:rsidRPr="00B85459">
        <w:rPr>
          <w:rFonts w:ascii="Garamond" w:hAnsi="Garamond"/>
          <w:i/>
          <w:sz w:val="22"/>
          <w:szCs w:val="22"/>
        </w:rPr>
        <w:t xml:space="preserve"> Burlington Magazine</w:t>
      </w:r>
      <w:r w:rsidRPr="00B23E7B">
        <w:rPr>
          <w:rFonts w:ascii="Garamond" w:hAnsi="Garamond"/>
          <w:sz w:val="22"/>
          <w:szCs w:val="22"/>
        </w:rPr>
        <w:t xml:space="preserve">, </w:t>
      </w:r>
      <w:r w:rsidRPr="00B85459">
        <w:rPr>
          <w:rFonts w:ascii="Garamond" w:hAnsi="Garamond"/>
          <w:sz w:val="22"/>
          <w:szCs w:val="22"/>
        </w:rPr>
        <w:t>23, 122</w:t>
      </w:r>
      <w:r w:rsidRPr="00B85459">
        <w:rPr>
          <w:rFonts w:ascii="Garamond" w:hAnsi="Garamond"/>
          <w:i/>
          <w:sz w:val="22"/>
          <w:szCs w:val="22"/>
        </w:rPr>
        <w:t xml:space="preserve"> </w:t>
      </w:r>
      <w:r w:rsidRPr="00B85459">
        <w:rPr>
          <w:rFonts w:ascii="Garamond" w:hAnsi="Garamond"/>
          <w:sz w:val="22"/>
          <w:szCs w:val="22"/>
        </w:rPr>
        <w:t>(May 1913), p. 116.</w:t>
      </w:r>
    </w:p>
  </w:endnote>
  <w:endnote w:id="14">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r>
        <w:rPr>
          <w:rFonts w:ascii="Garamond" w:hAnsi="Garamond"/>
          <w:sz w:val="22"/>
          <w:szCs w:val="22"/>
        </w:rPr>
        <w:t>R.I.B.A.</w:t>
      </w:r>
      <w:r w:rsidRPr="00B85459">
        <w:rPr>
          <w:rFonts w:ascii="Garamond" w:hAnsi="Garamond"/>
          <w:sz w:val="22"/>
          <w:szCs w:val="22"/>
        </w:rPr>
        <w:t xml:space="preserve"> Prints </w:t>
      </w:r>
      <w:r>
        <w:rPr>
          <w:rFonts w:ascii="Garamond" w:hAnsi="Garamond"/>
          <w:sz w:val="22"/>
          <w:szCs w:val="22"/>
        </w:rPr>
        <w:t>and</w:t>
      </w:r>
      <w:r w:rsidRPr="00B85459">
        <w:rPr>
          <w:rFonts w:ascii="Garamond" w:hAnsi="Garamond"/>
          <w:sz w:val="22"/>
          <w:szCs w:val="22"/>
        </w:rPr>
        <w:t xml:space="preserve"> Drawings </w:t>
      </w:r>
      <w:r>
        <w:rPr>
          <w:rFonts w:ascii="Garamond" w:hAnsi="Garamond"/>
          <w:sz w:val="22"/>
          <w:szCs w:val="22"/>
        </w:rPr>
        <w:t>Room (Victoria and Albert Museum)</w:t>
      </w:r>
      <w:r w:rsidRPr="00B85459">
        <w:rPr>
          <w:rFonts w:ascii="Garamond" w:hAnsi="Garamond"/>
          <w:sz w:val="22"/>
          <w:szCs w:val="22"/>
        </w:rPr>
        <w:t xml:space="preserve">, Walter George papers, </w:t>
      </w:r>
      <w:proofErr w:type="spellStart"/>
      <w:r w:rsidRPr="00B85459">
        <w:rPr>
          <w:rFonts w:ascii="Garamond" w:hAnsi="Garamond"/>
          <w:sz w:val="22"/>
          <w:szCs w:val="22"/>
        </w:rPr>
        <w:t>GeW</w:t>
      </w:r>
      <w:proofErr w:type="spellEnd"/>
      <w:r w:rsidRPr="00B85459">
        <w:rPr>
          <w:rFonts w:ascii="Garamond" w:hAnsi="Garamond"/>
          <w:sz w:val="22"/>
          <w:szCs w:val="22"/>
        </w:rPr>
        <w:t>/1/9, p. 6</w:t>
      </w:r>
      <w:r>
        <w:rPr>
          <w:rFonts w:ascii="Garamond" w:hAnsi="Garamond"/>
          <w:sz w:val="22"/>
          <w:szCs w:val="22"/>
        </w:rPr>
        <w:t xml:space="preserve">: </w:t>
      </w:r>
      <w:r w:rsidRPr="00B85459">
        <w:rPr>
          <w:rFonts w:ascii="Garamond" w:hAnsi="Garamond"/>
          <w:sz w:val="22"/>
          <w:szCs w:val="22"/>
        </w:rPr>
        <w:t>George to Shearer,</w:t>
      </w:r>
      <w:r w:rsidRPr="00B85459">
        <w:rPr>
          <w:rFonts w:ascii="Garamond" w:hAnsi="Garamond"/>
          <w:i/>
          <w:sz w:val="22"/>
          <w:szCs w:val="22"/>
        </w:rPr>
        <w:t xml:space="preserve"> </w:t>
      </w:r>
      <w:r w:rsidRPr="00B85459">
        <w:rPr>
          <w:rFonts w:ascii="Garamond" w:hAnsi="Garamond"/>
          <w:sz w:val="22"/>
          <w:szCs w:val="22"/>
        </w:rPr>
        <w:t>14 Mar. 1952.</w:t>
      </w:r>
    </w:p>
  </w:endnote>
  <w:endnote w:id="15">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proofErr w:type="spellStart"/>
      <w:r w:rsidRPr="00B85459">
        <w:rPr>
          <w:rFonts w:ascii="Garamond" w:hAnsi="Garamond"/>
          <w:sz w:val="22"/>
          <w:szCs w:val="22"/>
        </w:rPr>
        <w:t>Nikolaus</w:t>
      </w:r>
      <w:proofErr w:type="spellEnd"/>
      <w:r w:rsidRPr="00B85459">
        <w:rPr>
          <w:rFonts w:ascii="Garamond" w:hAnsi="Garamond"/>
          <w:sz w:val="22"/>
          <w:szCs w:val="22"/>
        </w:rPr>
        <w:t xml:space="preserve"> Pevsner, Ian Nairn </w:t>
      </w:r>
      <w:r>
        <w:rPr>
          <w:rFonts w:ascii="Garamond" w:hAnsi="Garamond"/>
          <w:sz w:val="22"/>
          <w:szCs w:val="22"/>
        </w:rPr>
        <w:t>and</w:t>
      </w:r>
      <w:r w:rsidRPr="00B85459">
        <w:rPr>
          <w:rFonts w:ascii="Garamond" w:hAnsi="Garamond"/>
          <w:sz w:val="22"/>
          <w:szCs w:val="22"/>
        </w:rPr>
        <w:t xml:space="preserve"> Bridget Cherry, </w:t>
      </w:r>
      <w:r w:rsidRPr="00B85459">
        <w:rPr>
          <w:rFonts w:ascii="Garamond" w:hAnsi="Garamond"/>
          <w:i/>
          <w:sz w:val="22"/>
          <w:szCs w:val="22"/>
        </w:rPr>
        <w:t xml:space="preserve">The Buildings of England: Surrey </w:t>
      </w:r>
      <w:r w:rsidRPr="00B85459">
        <w:rPr>
          <w:rFonts w:ascii="Garamond" w:hAnsi="Garamond"/>
          <w:sz w:val="22"/>
          <w:szCs w:val="22"/>
        </w:rPr>
        <w:t>(Harmondsworth, 1971), p. 520.</w:t>
      </w:r>
    </w:p>
  </w:endnote>
  <w:endnote w:id="16">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r w:rsidRPr="00AC26E3">
        <w:rPr>
          <w:rFonts w:ascii="Garamond" w:hAnsi="Garamond"/>
          <w:sz w:val="22"/>
          <w:szCs w:val="22"/>
        </w:rPr>
        <w:t>Ibid.</w:t>
      </w:r>
    </w:p>
  </w:endnote>
  <w:endnote w:id="17">
    <w:p w:rsidR="00DE4E02" w:rsidRPr="00B85459" w:rsidRDefault="00DE4E02" w:rsidP="00AD270B">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proofErr w:type="gramStart"/>
      <w:r w:rsidRPr="00B85459">
        <w:rPr>
          <w:rFonts w:ascii="Garamond" w:hAnsi="Garamond"/>
          <w:sz w:val="22"/>
          <w:szCs w:val="22"/>
        </w:rPr>
        <w:t xml:space="preserve">William Godfrey Newton, </w:t>
      </w:r>
      <w:r w:rsidRPr="00B85459">
        <w:rPr>
          <w:rFonts w:ascii="Garamond" w:hAnsi="Garamond"/>
          <w:i/>
          <w:sz w:val="22"/>
          <w:szCs w:val="22"/>
        </w:rPr>
        <w:t xml:space="preserve">The Work of Ernest Newton, R.A., </w:t>
      </w:r>
      <w:r>
        <w:rPr>
          <w:rFonts w:ascii="Garamond" w:hAnsi="Garamond"/>
          <w:i/>
          <w:sz w:val="22"/>
          <w:szCs w:val="22"/>
        </w:rPr>
        <w:t>C</w:t>
      </w:r>
      <w:r w:rsidRPr="00B85459">
        <w:rPr>
          <w:rFonts w:ascii="Garamond" w:hAnsi="Garamond"/>
          <w:i/>
          <w:sz w:val="22"/>
          <w:szCs w:val="22"/>
        </w:rPr>
        <w:t xml:space="preserve">ontaining a </w:t>
      </w:r>
      <w:r>
        <w:rPr>
          <w:rFonts w:ascii="Garamond" w:hAnsi="Garamond"/>
          <w:i/>
          <w:sz w:val="22"/>
          <w:szCs w:val="22"/>
        </w:rPr>
        <w:t>L</w:t>
      </w:r>
      <w:r w:rsidRPr="00B85459">
        <w:rPr>
          <w:rFonts w:ascii="Garamond" w:hAnsi="Garamond"/>
          <w:i/>
          <w:sz w:val="22"/>
          <w:szCs w:val="22"/>
        </w:rPr>
        <w:t xml:space="preserve">ist of </w:t>
      </w:r>
      <w:r>
        <w:rPr>
          <w:rFonts w:ascii="Garamond" w:hAnsi="Garamond"/>
          <w:i/>
          <w:sz w:val="22"/>
          <w:szCs w:val="22"/>
        </w:rPr>
        <w:t>Hi</w:t>
      </w:r>
      <w:r w:rsidRPr="00B85459">
        <w:rPr>
          <w:rFonts w:ascii="Garamond" w:hAnsi="Garamond"/>
          <w:i/>
          <w:sz w:val="22"/>
          <w:szCs w:val="22"/>
        </w:rPr>
        <w:t xml:space="preserve">s </w:t>
      </w:r>
      <w:r>
        <w:rPr>
          <w:rFonts w:ascii="Garamond" w:hAnsi="Garamond"/>
          <w:i/>
          <w:sz w:val="22"/>
          <w:szCs w:val="22"/>
        </w:rPr>
        <w:t>W</w:t>
      </w:r>
      <w:r w:rsidRPr="00B85459">
        <w:rPr>
          <w:rFonts w:ascii="Garamond" w:hAnsi="Garamond"/>
          <w:i/>
          <w:sz w:val="22"/>
          <w:szCs w:val="22"/>
        </w:rPr>
        <w:t xml:space="preserve">orks </w:t>
      </w:r>
      <w:r w:rsidRPr="00B85459">
        <w:rPr>
          <w:rFonts w:ascii="Garamond" w:hAnsi="Garamond"/>
          <w:sz w:val="22"/>
          <w:szCs w:val="22"/>
        </w:rPr>
        <w:t>(London, 1925), pp. 186-87.</w:t>
      </w:r>
      <w:proofErr w:type="gramEnd"/>
    </w:p>
  </w:endnote>
  <w:endnote w:id="18">
    <w:p w:rsidR="00DE4E02" w:rsidRPr="00B85459" w:rsidRDefault="00DE4E02" w:rsidP="00AD270B">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proofErr w:type="gramStart"/>
      <w:r>
        <w:rPr>
          <w:rFonts w:ascii="Garamond" w:hAnsi="Garamond"/>
          <w:sz w:val="22"/>
          <w:szCs w:val="22"/>
        </w:rPr>
        <w:t>R.I.B.A.</w:t>
      </w:r>
      <w:r w:rsidRPr="00B85459">
        <w:rPr>
          <w:rFonts w:ascii="Garamond" w:hAnsi="Garamond"/>
          <w:sz w:val="22"/>
          <w:szCs w:val="22"/>
        </w:rPr>
        <w:t xml:space="preserve"> Prints </w:t>
      </w:r>
      <w:r>
        <w:rPr>
          <w:rFonts w:ascii="Garamond" w:hAnsi="Garamond"/>
          <w:sz w:val="22"/>
          <w:szCs w:val="22"/>
        </w:rPr>
        <w:t>and</w:t>
      </w:r>
      <w:r w:rsidRPr="00B85459">
        <w:rPr>
          <w:rFonts w:ascii="Garamond" w:hAnsi="Garamond"/>
          <w:sz w:val="22"/>
          <w:szCs w:val="22"/>
        </w:rPr>
        <w:t xml:space="preserve"> Drawings </w:t>
      </w:r>
      <w:r>
        <w:rPr>
          <w:rFonts w:ascii="Garamond" w:hAnsi="Garamond"/>
          <w:sz w:val="22"/>
          <w:szCs w:val="22"/>
        </w:rPr>
        <w:t>Room (Victoria and Albert Museum)</w:t>
      </w:r>
      <w:r w:rsidRPr="00B85459">
        <w:rPr>
          <w:rFonts w:ascii="Garamond" w:hAnsi="Garamond"/>
          <w:sz w:val="22"/>
          <w:szCs w:val="22"/>
        </w:rPr>
        <w:t xml:space="preserve">, Walter George papers, </w:t>
      </w:r>
      <w:proofErr w:type="spellStart"/>
      <w:r w:rsidRPr="00B85459">
        <w:rPr>
          <w:rFonts w:ascii="Garamond" w:hAnsi="Garamond"/>
          <w:sz w:val="22"/>
          <w:szCs w:val="22"/>
        </w:rPr>
        <w:t>GeW</w:t>
      </w:r>
      <w:proofErr w:type="spellEnd"/>
      <w:r w:rsidRPr="00B85459">
        <w:rPr>
          <w:rFonts w:ascii="Garamond" w:hAnsi="Garamond"/>
          <w:sz w:val="22"/>
          <w:szCs w:val="22"/>
        </w:rPr>
        <w:t>/4</w:t>
      </w:r>
      <w:r>
        <w:rPr>
          <w:rFonts w:ascii="Garamond" w:hAnsi="Garamond"/>
          <w:sz w:val="22"/>
          <w:szCs w:val="22"/>
        </w:rPr>
        <w:t>,</w:t>
      </w:r>
      <w:r w:rsidRPr="00B85459">
        <w:rPr>
          <w:rFonts w:ascii="Garamond" w:hAnsi="Garamond"/>
          <w:sz w:val="22"/>
          <w:szCs w:val="22"/>
        </w:rPr>
        <w:t xml:space="preserve"> ‘Specifications of works for twelve cottages, of three types, to be erected at </w:t>
      </w:r>
      <w:proofErr w:type="spellStart"/>
      <w:r w:rsidRPr="00B85459">
        <w:rPr>
          <w:rFonts w:ascii="Garamond" w:hAnsi="Garamond"/>
          <w:sz w:val="22"/>
          <w:szCs w:val="22"/>
        </w:rPr>
        <w:t>Whiteley</w:t>
      </w:r>
      <w:proofErr w:type="spellEnd"/>
      <w:r w:rsidRPr="00B85459">
        <w:rPr>
          <w:rFonts w:ascii="Garamond" w:hAnsi="Garamond"/>
          <w:sz w:val="22"/>
          <w:szCs w:val="22"/>
        </w:rPr>
        <w:t xml:space="preserve"> Pa</w:t>
      </w:r>
      <w:r>
        <w:rPr>
          <w:rFonts w:ascii="Garamond" w:hAnsi="Garamond"/>
          <w:sz w:val="22"/>
          <w:szCs w:val="22"/>
        </w:rPr>
        <w:t xml:space="preserve">rk, </w:t>
      </w:r>
      <w:proofErr w:type="spellStart"/>
      <w:r>
        <w:rPr>
          <w:rFonts w:ascii="Garamond" w:hAnsi="Garamond"/>
          <w:sz w:val="22"/>
          <w:szCs w:val="22"/>
        </w:rPr>
        <w:t>Burhill</w:t>
      </w:r>
      <w:proofErr w:type="spellEnd"/>
      <w:r>
        <w:rPr>
          <w:rFonts w:ascii="Garamond" w:hAnsi="Garamond"/>
          <w:sz w:val="22"/>
          <w:szCs w:val="22"/>
        </w:rPr>
        <w:t>, Surrey’, Jun. 1914.</w:t>
      </w:r>
      <w:proofErr w:type="gramEnd"/>
    </w:p>
  </w:endnote>
  <w:endnote w:id="19">
    <w:p w:rsidR="00DE4E02" w:rsidRPr="00B85459" w:rsidRDefault="00DE4E02" w:rsidP="00AD270B">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r>
        <w:rPr>
          <w:rFonts w:ascii="Garamond" w:hAnsi="Garamond"/>
          <w:sz w:val="22"/>
          <w:szCs w:val="22"/>
        </w:rPr>
        <w:t>R.I.B.A.</w:t>
      </w:r>
      <w:r w:rsidRPr="00B85459">
        <w:rPr>
          <w:rFonts w:ascii="Garamond" w:hAnsi="Garamond"/>
          <w:sz w:val="22"/>
          <w:szCs w:val="22"/>
        </w:rPr>
        <w:t xml:space="preserve"> </w:t>
      </w:r>
      <w:r>
        <w:rPr>
          <w:rFonts w:ascii="Garamond" w:hAnsi="Garamond"/>
          <w:sz w:val="22"/>
          <w:szCs w:val="22"/>
        </w:rPr>
        <w:t>(</w:t>
      </w:r>
      <w:r w:rsidRPr="00B85459">
        <w:rPr>
          <w:rFonts w:ascii="Garamond" w:hAnsi="Garamond"/>
          <w:sz w:val="22"/>
          <w:szCs w:val="22"/>
        </w:rPr>
        <w:t>Portland Place</w:t>
      </w:r>
      <w:r>
        <w:rPr>
          <w:rFonts w:ascii="Garamond" w:hAnsi="Garamond"/>
          <w:sz w:val="22"/>
          <w:szCs w:val="22"/>
        </w:rPr>
        <w:t>)</w:t>
      </w:r>
      <w:r w:rsidRPr="00B85459">
        <w:rPr>
          <w:rFonts w:ascii="Garamond" w:hAnsi="Garamond"/>
          <w:sz w:val="22"/>
          <w:szCs w:val="22"/>
        </w:rPr>
        <w:t xml:space="preserve">, Walter George papers, Fernandes, ‘Obituary’, </w:t>
      </w:r>
      <w:proofErr w:type="gramStart"/>
      <w:r w:rsidRPr="00B85459">
        <w:rPr>
          <w:rFonts w:ascii="Garamond" w:hAnsi="Garamond"/>
          <w:sz w:val="22"/>
          <w:szCs w:val="22"/>
        </w:rPr>
        <w:t>p</w:t>
      </w:r>
      <w:proofErr w:type="gramEnd"/>
      <w:r w:rsidRPr="00B85459">
        <w:rPr>
          <w:rFonts w:ascii="Garamond" w:hAnsi="Garamond"/>
          <w:sz w:val="22"/>
          <w:szCs w:val="22"/>
        </w:rPr>
        <w:t>. 1.</w:t>
      </w:r>
    </w:p>
  </w:endnote>
  <w:endnote w:id="20">
    <w:p w:rsidR="00DE4E02" w:rsidRPr="00B85459" w:rsidRDefault="00DE4E02" w:rsidP="00AD270B">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r>
        <w:rPr>
          <w:rFonts w:ascii="Garamond" w:hAnsi="Garamond"/>
          <w:sz w:val="22"/>
          <w:szCs w:val="22"/>
        </w:rPr>
        <w:t>R.I.B.A.</w:t>
      </w:r>
      <w:r w:rsidRPr="00B85459">
        <w:rPr>
          <w:rFonts w:ascii="Garamond" w:hAnsi="Garamond"/>
          <w:sz w:val="22"/>
          <w:szCs w:val="22"/>
        </w:rPr>
        <w:t xml:space="preserve"> </w:t>
      </w:r>
      <w:r>
        <w:rPr>
          <w:rFonts w:ascii="Garamond" w:hAnsi="Garamond"/>
          <w:sz w:val="22"/>
          <w:szCs w:val="22"/>
        </w:rPr>
        <w:t>(</w:t>
      </w:r>
      <w:r w:rsidRPr="00B85459">
        <w:rPr>
          <w:rFonts w:ascii="Garamond" w:hAnsi="Garamond"/>
          <w:sz w:val="22"/>
          <w:szCs w:val="22"/>
        </w:rPr>
        <w:t>Portland Place</w:t>
      </w:r>
      <w:r>
        <w:rPr>
          <w:rFonts w:ascii="Garamond" w:hAnsi="Garamond"/>
          <w:sz w:val="22"/>
          <w:szCs w:val="22"/>
        </w:rPr>
        <w:t>)</w:t>
      </w:r>
      <w:r w:rsidRPr="00B85459">
        <w:rPr>
          <w:rFonts w:ascii="Garamond" w:hAnsi="Garamond"/>
          <w:sz w:val="22"/>
          <w:szCs w:val="22"/>
        </w:rPr>
        <w:t xml:space="preserve">, Walter George papers, </w:t>
      </w:r>
      <w:r>
        <w:rPr>
          <w:rFonts w:ascii="Garamond" w:hAnsi="Garamond"/>
          <w:sz w:val="22"/>
          <w:szCs w:val="22"/>
        </w:rPr>
        <w:t>R.I.B.A.</w:t>
      </w:r>
      <w:r w:rsidRPr="00B85459">
        <w:rPr>
          <w:rFonts w:ascii="Garamond" w:hAnsi="Garamond"/>
          <w:sz w:val="22"/>
          <w:szCs w:val="22"/>
        </w:rPr>
        <w:t xml:space="preserve"> Admissions Statement. George refers to himself as Baker’s ‘Resident Architect’. Baker for his part does not mention any of his Delhi representatives in his autobiography, but in the Herbert Baker Papers at the </w:t>
      </w:r>
      <w:r>
        <w:rPr>
          <w:rFonts w:ascii="Garamond" w:hAnsi="Garamond"/>
          <w:sz w:val="22"/>
          <w:szCs w:val="22"/>
        </w:rPr>
        <w:t>R.I.B.A.</w:t>
      </w:r>
      <w:r w:rsidRPr="00B85459">
        <w:rPr>
          <w:rFonts w:ascii="Garamond" w:hAnsi="Garamond"/>
          <w:sz w:val="22"/>
          <w:szCs w:val="22"/>
        </w:rPr>
        <w:t xml:space="preserve"> Prints </w:t>
      </w:r>
      <w:r>
        <w:rPr>
          <w:rFonts w:ascii="Garamond" w:hAnsi="Garamond"/>
          <w:sz w:val="22"/>
          <w:szCs w:val="22"/>
        </w:rPr>
        <w:t>and</w:t>
      </w:r>
      <w:r w:rsidRPr="00B85459">
        <w:rPr>
          <w:rFonts w:ascii="Garamond" w:hAnsi="Garamond"/>
          <w:sz w:val="22"/>
          <w:szCs w:val="22"/>
        </w:rPr>
        <w:t xml:space="preserve"> Drawings </w:t>
      </w:r>
      <w:r>
        <w:rPr>
          <w:rFonts w:ascii="Garamond" w:hAnsi="Garamond"/>
          <w:sz w:val="22"/>
          <w:szCs w:val="22"/>
        </w:rPr>
        <w:t>Room (Victoria and Albert Museum)</w:t>
      </w:r>
      <w:r w:rsidRPr="00B85459">
        <w:rPr>
          <w:rFonts w:ascii="Garamond" w:hAnsi="Garamond"/>
          <w:sz w:val="22"/>
          <w:szCs w:val="22"/>
        </w:rPr>
        <w:t>, there is a letter in which he refers to George as ‘my representative whom I leave behind’</w:t>
      </w:r>
      <w:r>
        <w:rPr>
          <w:rFonts w:ascii="Garamond" w:hAnsi="Garamond"/>
          <w:sz w:val="22"/>
          <w:szCs w:val="22"/>
        </w:rPr>
        <w:t>;</w:t>
      </w:r>
      <w:r w:rsidRPr="00B85459">
        <w:rPr>
          <w:rFonts w:ascii="Garamond" w:hAnsi="Garamond"/>
          <w:sz w:val="22"/>
          <w:szCs w:val="22"/>
        </w:rPr>
        <w:t xml:space="preserve"> see </w:t>
      </w:r>
      <w:proofErr w:type="spellStart"/>
      <w:r w:rsidRPr="00B85459">
        <w:rPr>
          <w:rFonts w:ascii="Garamond" w:hAnsi="Garamond"/>
          <w:sz w:val="22"/>
          <w:szCs w:val="22"/>
        </w:rPr>
        <w:t>BaH</w:t>
      </w:r>
      <w:proofErr w:type="spellEnd"/>
      <w:r w:rsidRPr="00B85459">
        <w:rPr>
          <w:rFonts w:ascii="Garamond" w:hAnsi="Garamond"/>
          <w:sz w:val="22"/>
          <w:szCs w:val="22"/>
        </w:rPr>
        <w:t>/2/1/13, folio ii</w:t>
      </w:r>
      <w:r>
        <w:rPr>
          <w:rFonts w:ascii="Garamond" w:hAnsi="Garamond"/>
          <w:sz w:val="22"/>
          <w:szCs w:val="22"/>
        </w:rPr>
        <w:t>: B</w:t>
      </w:r>
      <w:r w:rsidRPr="00B85459">
        <w:rPr>
          <w:rFonts w:ascii="Garamond" w:hAnsi="Garamond"/>
          <w:sz w:val="22"/>
          <w:szCs w:val="22"/>
        </w:rPr>
        <w:t>aker to Sir Malcolm Hailey, 18 Mar. 1916</w:t>
      </w:r>
      <w:r>
        <w:rPr>
          <w:rFonts w:ascii="Garamond" w:hAnsi="Garamond"/>
          <w:sz w:val="22"/>
          <w:szCs w:val="22"/>
        </w:rPr>
        <w:t xml:space="preserve">. </w:t>
      </w:r>
      <w:r w:rsidRPr="00B85459">
        <w:rPr>
          <w:rFonts w:ascii="Garamond" w:hAnsi="Garamond"/>
          <w:sz w:val="22"/>
          <w:szCs w:val="22"/>
        </w:rPr>
        <w:t xml:space="preserve">See also Herbert Baker Papers, </w:t>
      </w:r>
      <w:proofErr w:type="spellStart"/>
      <w:r w:rsidRPr="00B85459">
        <w:rPr>
          <w:rFonts w:ascii="Garamond" w:hAnsi="Garamond"/>
          <w:sz w:val="22"/>
          <w:szCs w:val="22"/>
        </w:rPr>
        <w:t>BaH</w:t>
      </w:r>
      <w:proofErr w:type="spellEnd"/>
      <w:r w:rsidRPr="00B85459">
        <w:rPr>
          <w:rFonts w:ascii="Garamond" w:hAnsi="Garamond"/>
          <w:sz w:val="22"/>
          <w:szCs w:val="22"/>
        </w:rPr>
        <w:t>/2/2/53, folio ix</w:t>
      </w:r>
      <w:r>
        <w:rPr>
          <w:rFonts w:ascii="Garamond" w:hAnsi="Garamond"/>
          <w:sz w:val="22"/>
          <w:szCs w:val="22"/>
        </w:rPr>
        <w:t>,</w:t>
      </w:r>
      <w:r w:rsidRPr="00B85459">
        <w:rPr>
          <w:rFonts w:ascii="Garamond" w:hAnsi="Garamond"/>
          <w:sz w:val="22"/>
          <w:szCs w:val="22"/>
        </w:rPr>
        <w:t xml:space="preserve"> ‘Memorandum of my relations with Lutyens and Delhi written on the S.S. </w:t>
      </w:r>
      <w:r>
        <w:rPr>
          <w:rFonts w:ascii="Garamond" w:hAnsi="Garamond"/>
          <w:sz w:val="22"/>
          <w:szCs w:val="22"/>
        </w:rPr>
        <w:t>‘</w:t>
      </w:r>
      <w:r w:rsidRPr="00B85459">
        <w:rPr>
          <w:rFonts w:ascii="Garamond" w:hAnsi="Garamond"/>
          <w:sz w:val="22"/>
          <w:szCs w:val="22"/>
        </w:rPr>
        <w:t>Viceroy of India</w:t>
      </w:r>
      <w:r>
        <w:rPr>
          <w:rFonts w:ascii="Garamond" w:hAnsi="Garamond"/>
          <w:sz w:val="22"/>
          <w:szCs w:val="22"/>
        </w:rPr>
        <w:t>’,</w:t>
      </w:r>
      <w:r w:rsidRPr="00B85459">
        <w:rPr>
          <w:rFonts w:ascii="Garamond" w:hAnsi="Garamond"/>
          <w:sz w:val="22"/>
          <w:szCs w:val="22"/>
        </w:rPr>
        <w:t xml:space="preserve"> Feb-March 1931’</w:t>
      </w:r>
      <w:r>
        <w:rPr>
          <w:rFonts w:ascii="Garamond" w:hAnsi="Garamond"/>
          <w:sz w:val="22"/>
          <w:szCs w:val="22"/>
        </w:rPr>
        <w:t>.</w:t>
      </w:r>
      <w:r w:rsidRPr="00B85459">
        <w:rPr>
          <w:rFonts w:ascii="Garamond" w:hAnsi="Garamond"/>
          <w:sz w:val="22"/>
          <w:szCs w:val="22"/>
        </w:rPr>
        <w:t xml:space="preserve"> </w:t>
      </w:r>
    </w:p>
  </w:endnote>
  <w:endnote w:id="21">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J.B. Fernandes, ‘Obituary: Walter George’, </w:t>
      </w:r>
      <w:r w:rsidRPr="00B85459">
        <w:rPr>
          <w:rFonts w:ascii="Garamond" w:hAnsi="Garamond"/>
          <w:i/>
          <w:sz w:val="22"/>
          <w:szCs w:val="22"/>
        </w:rPr>
        <w:t>Journal of the Indian Institute of Architects</w:t>
      </w:r>
      <w:r w:rsidRPr="00B23E7B">
        <w:rPr>
          <w:rFonts w:ascii="Garamond" w:hAnsi="Garamond"/>
          <w:sz w:val="22"/>
          <w:szCs w:val="22"/>
        </w:rPr>
        <w:t>, 27</w:t>
      </w:r>
      <w:r w:rsidRPr="00B85459">
        <w:rPr>
          <w:rFonts w:ascii="Garamond" w:hAnsi="Garamond"/>
          <w:sz w:val="22"/>
          <w:szCs w:val="22"/>
        </w:rPr>
        <w:t>, 3</w:t>
      </w:r>
      <w:r w:rsidRPr="00B85459">
        <w:rPr>
          <w:rFonts w:ascii="Garamond" w:hAnsi="Garamond"/>
          <w:i/>
          <w:sz w:val="22"/>
          <w:szCs w:val="22"/>
        </w:rPr>
        <w:t xml:space="preserve"> </w:t>
      </w:r>
      <w:r w:rsidRPr="00B85459">
        <w:rPr>
          <w:rFonts w:ascii="Garamond" w:hAnsi="Garamond"/>
          <w:sz w:val="22"/>
          <w:szCs w:val="22"/>
        </w:rPr>
        <w:t>(Jul.-Sept. 1961), p. 3.</w:t>
      </w:r>
    </w:p>
  </w:endnote>
  <w:endnote w:id="22">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Stamp, ‘End of the Classical Tradition’</w:t>
      </w:r>
      <w:r w:rsidRPr="00B23E7B">
        <w:rPr>
          <w:rFonts w:ascii="Garamond" w:hAnsi="Garamond"/>
          <w:sz w:val="22"/>
          <w:szCs w:val="22"/>
        </w:rPr>
        <w:t>,</w:t>
      </w:r>
      <w:r w:rsidRPr="00B85459">
        <w:rPr>
          <w:rFonts w:ascii="Garamond" w:hAnsi="Garamond"/>
          <w:i/>
          <w:sz w:val="22"/>
          <w:szCs w:val="22"/>
        </w:rPr>
        <w:t xml:space="preserve"> </w:t>
      </w:r>
      <w:r w:rsidRPr="00B85459">
        <w:rPr>
          <w:rFonts w:ascii="Garamond" w:hAnsi="Garamond"/>
          <w:sz w:val="22"/>
          <w:szCs w:val="22"/>
        </w:rPr>
        <w:t>pp. 75-77.</w:t>
      </w:r>
    </w:p>
  </w:endnote>
  <w:endnote w:id="23">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Stamp, ‘Indian Summer’,</w:t>
      </w:r>
      <w:r w:rsidRPr="00B85459">
        <w:rPr>
          <w:rFonts w:ascii="Garamond" w:hAnsi="Garamond"/>
          <w:i/>
          <w:sz w:val="22"/>
          <w:szCs w:val="22"/>
        </w:rPr>
        <w:t xml:space="preserve"> </w:t>
      </w:r>
      <w:r w:rsidRPr="00B85459">
        <w:rPr>
          <w:rFonts w:ascii="Garamond" w:hAnsi="Garamond"/>
          <w:sz w:val="22"/>
          <w:szCs w:val="22"/>
        </w:rPr>
        <w:t>pp. 367-69.</w:t>
      </w:r>
    </w:p>
  </w:endnote>
  <w:endnote w:id="24">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Stamp, ‘End of the Classical Tradition’,</w:t>
      </w:r>
      <w:r w:rsidRPr="00B85459">
        <w:rPr>
          <w:rFonts w:ascii="Garamond" w:hAnsi="Garamond"/>
          <w:i/>
          <w:sz w:val="22"/>
          <w:szCs w:val="22"/>
        </w:rPr>
        <w:t xml:space="preserve"> </w:t>
      </w:r>
      <w:r w:rsidRPr="00B85459">
        <w:rPr>
          <w:rFonts w:ascii="Garamond" w:hAnsi="Garamond"/>
          <w:sz w:val="22"/>
          <w:szCs w:val="22"/>
        </w:rPr>
        <w:t xml:space="preserve">p. 69. In the Lutyens Papers at the </w:t>
      </w:r>
      <w:r>
        <w:rPr>
          <w:rFonts w:ascii="Garamond" w:hAnsi="Garamond"/>
          <w:sz w:val="22"/>
          <w:szCs w:val="22"/>
        </w:rPr>
        <w:t>R.I.B.A.</w:t>
      </w:r>
      <w:r w:rsidRPr="00B85459">
        <w:rPr>
          <w:rFonts w:ascii="Garamond" w:hAnsi="Garamond"/>
          <w:sz w:val="22"/>
          <w:szCs w:val="22"/>
        </w:rPr>
        <w:t xml:space="preserve"> Prints </w:t>
      </w:r>
      <w:r>
        <w:rPr>
          <w:rFonts w:ascii="Garamond" w:hAnsi="Garamond"/>
          <w:sz w:val="22"/>
          <w:szCs w:val="22"/>
        </w:rPr>
        <w:t>and</w:t>
      </w:r>
      <w:r w:rsidRPr="00B85459">
        <w:rPr>
          <w:rFonts w:ascii="Garamond" w:hAnsi="Garamond"/>
          <w:sz w:val="22"/>
          <w:szCs w:val="22"/>
        </w:rPr>
        <w:t xml:space="preserve"> Drawings </w:t>
      </w:r>
      <w:r>
        <w:rPr>
          <w:rFonts w:ascii="Garamond" w:hAnsi="Garamond"/>
          <w:sz w:val="22"/>
          <w:szCs w:val="22"/>
        </w:rPr>
        <w:t>Room (Victoria and Albert Museum)</w:t>
      </w:r>
      <w:r w:rsidRPr="00B85459">
        <w:rPr>
          <w:rFonts w:ascii="Garamond" w:hAnsi="Garamond"/>
          <w:sz w:val="22"/>
          <w:szCs w:val="22"/>
        </w:rPr>
        <w:t xml:space="preserve">, there are some letters from Lutyens to Lady Emily Lutyens in which George is mentioned. Two are relevant here. In the first Lutyens mentions dining with ‘Hall, Greaves, W.S. George </w:t>
      </w:r>
      <w:r>
        <w:rPr>
          <w:rFonts w:ascii="Garamond" w:hAnsi="Garamond"/>
          <w:sz w:val="22"/>
          <w:szCs w:val="22"/>
        </w:rPr>
        <w:t>and</w:t>
      </w:r>
      <w:r w:rsidRPr="00B85459">
        <w:rPr>
          <w:rFonts w:ascii="Garamond" w:hAnsi="Garamond"/>
          <w:sz w:val="22"/>
          <w:szCs w:val="22"/>
        </w:rPr>
        <w:t xml:space="preserve"> Walpole’, those who were ‘in the office’, on a Saturday evening in December 1917</w:t>
      </w:r>
      <w:r>
        <w:rPr>
          <w:rFonts w:ascii="Garamond" w:hAnsi="Garamond"/>
          <w:sz w:val="22"/>
          <w:szCs w:val="22"/>
        </w:rPr>
        <w:t>;</w:t>
      </w:r>
      <w:r w:rsidRPr="00B85459">
        <w:rPr>
          <w:rFonts w:ascii="Garamond" w:hAnsi="Garamond"/>
          <w:sz w:val="22"/>
          <w:szCs w:val="22"/>
        </w:rPr>
        <w:t xml:space="preserve"> see </w:t>
      </w:r>
      <w:proofErr w:type="spellStart"/>
      <w:r w:rsidRPr="00B85459">
        <w:rPr>
          <w:rFonts w:ascii="Garamond" w:hAnsi="Garamond"/>
          <w:sz w:val="22"/>
          <w:szCs w:val="22"/>
        </w:rPr>
        <w:t>LuE</w:t>
      </w:r>
      <w:proofErr w:type="spellEnd"/>
      <w:r w:rsidRPr="00B85459">
        <w:rPr>
          <w:rFonts w:ascii="Garamond" w:hAnsi="Garamond"/>
          <w:sz w:val="22"/>
          <w:szCs w:val="22"/>
        </w:rPr>
        <w:t>/16/1/1, folio iii</w:t>
      </w:r>
      <w:r>
        <w:rPr>
          <w:rFonts w:ascii="Garamond" w:hAnsi="Garamond"/>
          <w:sz w:val="22"/>
          <w:szCs w:val="22"/>
        </w:rPr>
        <w:t>:</w:t>
      </w:r>
      <w:r w:rsidRPr="00B85459">
        <w:rPr>
          <w:rFonts w:ascii="Garamond" w:hAnsi="Garamond"/>
          <w:sz w:val="22"/>
          <w:szCs w:val="22"/>
        </w:rPr>
        <w:t xml:space="preserve"> Lutyens to Lady Emily, 3 Jan. 1917</w:t>
      </w:r>
      <w:r>
        <w:rPr>
          <w:rFonts w:ascii="Garamond" w:hAnsi="Garamond"/>
          <w:sz w:val="22"/>
          <w:szCs w:val="22"/>
        </w:rPr>
        <w:t>.</w:t>
      </w:r>
      <w:r w:rsidRPr="00B85459">
        <w:rPr>
          <w:rFonts w:ascii="Garamond" w:hAnsi="Garamond"/>
          <w:sz w:val="22"/>
          <w:szCs w:val="22"/>
        </w:rPr>
        <w:t xml:space="preserve"> The second is an endearing description of his 48</w:t>
      </w:r>
      <w:r w:rsidRPr="00B85459">
        <w:rPr>
          <w:rFonts w:ascii="Garamond" w:hAnsi="Garamond"/>
          <w:sz w:val="22"/>
          <w:szCs w:val="22"/>
          <w:vertAlign w:val="superscript"/>
        </w:rPr>
        <w:t>th</w:t>
      </w:r>
      <w:r w:rsidRPr="00B85459">
        <w:rPr>
          <w:rFonts w:ascii="Garamond" w:hAnsi="Garamond"/>
          <w:sz w:val="22"/>
          <w:szCs w:val="22"/>
        </w:rPr>
        <w:t xml:space="preserve"> birthday later in 1917 in which he writes that ‘the office boys George, Greaves, </w:t>
      </w:r>
      <w:proofErr w:type="spellStart"/>
      <w:r w:rsidRPr="00B85459">
        <w:rPr>
          <w:rFonts w:ascii="Garamond" w:hAnsi="Garamond"/>
          <w:sz w:val="22"/>
          <w:szCs w:val="22"/>
        </w:rPr>
        <w:t>Walgate</w:t>
      </w:r>
      <w:proofErr w:type="spellEnd"/>
      <w:r w:rsidRPr="00B85459">
        <w:rPr>
          <w:rFonts w:ascii="Garamond" w:hAnsi="Garamond"/>
          <w:sz w:val="22"/>
          <w:szCs w:val="22"/>
        </w:rPr>
        <w:t>, Hall, Brandon [</w:t>
      </w:r>
      <w:r>
        <w:rPr>
          <w:rFonts w:ascii="Garamond" w:hAnsi="Garamond"/>
          <w:sz w:val="22"/>
          <w:szCs w:val="22"/>
        </w:rPr>
        <w:t>and</w:t>
      </w:r>
      <w:r w:rsidRPr="00B85459">
        <w:rPr>
          <w:rFonts w:ascii="Garamond" w:hAnsi="Garamond"/>
          <w:sz w:val="22"/>
          <w:szCs w:val="22"/>
        </w:rPr>
        <w:t xml:space="preserve">] </w:t>
      </w:r>
      <w:proofErr w:type="spellStart"/>
      <w:r w:rsidRPr="00B85459">
        <w:rPr>
          <w:rFonts w:ascii="Garamond" w:hAnsi="Garamond"/>
          <w:sz w:val="22"/>
          <w:szCs w:val="22"/>
        </w:rPr>
        <w:t>Blomfield</w:t>
      </w:r>
      <w:proofErr w:type="spellEnd"/>
      <w:r w:rsidRPr="00B85459">
        <w:rPr>
          <w:rFonts w:ascii="Garamond" w:hAnsi="Garamond"/>
          <w:sz w:val="22"/>
          <w:szCs w:val="22"/>
        </w:rPr>
        <w:t xml:space="preserve">’ dressed up in suits and top hats and sung him songs. ‘Glees </w:t>
      </w:r>
      <w:r>
        <w:rPr>
          <w:rFonts w:ascii="Garamond" w:hAnsi="Garamond"/>
          <w:sz w:val="22"/>
          <w:szCs w:val="22"/>
        </w:rPr>
        <w:t>and</w:t>
      </w:r>
      <w:r w:rsidRPr="00B85459">
        <w:rPr>
          <w:rFonts w:ascii="Garamond" w:hAnsi="Garamond"/>
          <w:sz w:val="22"/>
          <w:szCs w:val="22"/>
        </w:rPr>
        <w:t xml:space="preserve"> jollies’, he writes, ‘44 of us sat down to dinner. I had a cake with 48 candles. The night was lovely, warm </w:t>
      </w:r>
      <w:r>
        <w:rPr>
          <w:rFonts w:ascii="Garamond" w:hAnsi="Garamond"/>
          <w:sz w:val="22"/>
          <w:szCs w:val="22"/>
        </w:rPr>
        <w:t>and</w:t>
      </w:r>
      <w:r w:rsidRPr="00B85459">
        <w:rPr>
          <w:rFonts w:ascii="Garamond" w:hAnsi="Garamond"/>
          <w:sz w:val="22"/>
          <w:szCs w:val="22"/>
        </w:rPr>
        <w:t xml:space="preserve"> a new moon sky high’</w:t>
      </w:r>
      <w:r>
        <w:rPr>
          <w:rFonts w:ascii="Garamond" w:hAnsi="Garamond"/>
          <w:sz w:val="22"/>
          <w:szCs w:val="22"/>
        </w:rPr>
        <w:t>; s</w:t>
      </w:r>
      <w:r w:rsidRPr="00B85459">
        <w:rPr>
          <w:rFonts w:ascii="Garamond" w:hAnsi="Garamond"/>
          <w:sz w:val="22"/>
          <w:szCs w:val="22"/>
        </w:rPr>
        <w:t xml:space="preserve">ee Lutyens Papers, </w:t>
      </w:r>
      <w:proofErr w:type="spellStart"/>
      <w:r w:rsidRPr="00B85459">
        <w:rPr>
          <w:rFonts w:ascii="Garamond" w:hAnsi="Garamond"/>
          <w:sz w:val="22"/>
          <w:szCs w:val="22"/>
        </w:rPr>
        <w:t>LuE</w:t>
      </w:r>
      <w:proofErr w:type="spellEnd"/>
      <w:r w:rsidRPr="00B85459">
        <w:rPr>
          <w:rFonts w:ascii="Garamond" w:hAnsi="Garamond"/>
          <w:sz w:val="22"/>
          <w:szCs w:val="22"/>
        </w:rPr>
        <w:t xml:space="preserve">/16/3/5, folio </w:t>
      </w:r>
      <w:proofErr w:type="gramStart"/>
      <w:r w:rsidRPr="00B85459">
        <w:rPr>
          <w:rFonts w:ascii="Garamond" w:hAnsi="Garamond"/>
          <w:sz w:val="22"/>
          <w:szCs w:val="22"/>
        </w:rPr>
        <w:t>vi</w:t>
      </w:r>
      <w:proofErr w:type="gramEnd"/>
      <w:r>
        <w:rPr>
          <w:rFonts w:ascii="Garamond" w:hAnsi="Garamond"/>
          <w:sz w:val="22"/>
          <w:szCs w:val="22"/>
        </w:rPr>
        <w:t xml:space="preserve">: </w:t>
      </w:r>
      <w:r w:rsidRPr="00B85459">
        <w:rPr>
          <w:rFonts w:ascii="Garamond" w:hAnsi="Garamond"/>
          <w:sz w:val="22"/>
          <w:szCs w:val="22"/>
        </w:rPr>
        <w:t>Edwin Lut</w:t>
      </w:r>
      <w:r>
        <w:rPr>
          <w:rFonts w:ascii="Garamond" w:hAnsi="Garamond"/>
          <w:sz w:val="22"/>
          <w:szCs w:val="22"/>
        </w:rPr>
        <w:t>yens to Lady Emily, 1 Apr. 1917.</w:t>
      </w:r>
      <w:r w:rsidRPr="00B85459">
        <w:rPr>
          <w:rFonts w:ascii="Garamond" w:hAnsi="Garamond"/>
          <w:sz w:val="22"/>
          <w:szCs w:val="22"/>
        </w:rPr>
        <w:t xml:space="preserve"> </w:t>
      </w:r>
    </w:p>
  </w:endnote>
  <w:endnote w:id="25">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Herbert Baker, </w:t>
      </w:r>
      <w:r w:rsidRPr="00B85459">
        <w:rPr>
          <w:rFonts w:ascii="Garamond" w:hAnsi="Garamond"/>
          <w:i/>
          <w:sz w:val="22"/>
          <w:szCs w:val="22"/>
        </w:rPr>
        <w:t xml:space="preserve">Architecture and Personalities </w:t>
      </w:r>
      <w:r w:rsidRPr="00B85459">
        <w:rPr>
          <w:rFonts w:ascii="Garamond" w:hAnsi="Garamond"/>
          <w:sz w:val="22"/>
          <w:szCs w:val="22"/>
        </w:rPr>
        <w:t>(London, 1944), p. 36.</w:t>
      </w:r>
    </w:p>
  </w:endnote>
  <w:endnote w:id="26">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r>
        <w:rPr>
          <w:rFonts w:ascii="Garamond" w:hAnsi="Garamond"/>
          <w:sz w:val="22"/>
          <w:szCs w:val="22"/>
        </w:rPr>
        <w:t>R.I.B.A.</w:t>
      </w:r>
      <w:r w:rsidRPr="00B85459">
        <w:rPr>
          <w:rFonts w:ascii="Garamond" w:hAnsi="Garamond"/>
          <w:sz w:val="22"/>
          <w:szCs w:val="22"/>
        </w:rPr>
        <w:t xml:space="preserve"> </w:t>
      </w:r>
      <w:r>
        <w:rPr>
          <w:rFonts w:ascii="Garamond" w:hAnsi="Garamond"/>
          <w:sz w:val="22"/>
          <w:szCs w:val="22"/>
        </w:rPr>
        <w:t>(Portland Place)</w:t>
      </w:r>
      <w:r w:rsidRPr="00B85459">
        <w:rPr>
          <w:rFonts w:ascii="Garamond" w:hAnsi="Garamond"/>
          <w:sz w:val="22"/>
          <w:szCs w:val="22"/>
        </w:rPr>
        <w:t xml:space="preserve">, Walter George papers, Fernandes, ‘Obituary’, </w:t>
      </w:r>
      <w:proofErr w:type="gramStart"/>
      <w:r w:rsidRPr="00B85459">
        <w:rPr>
          <w:rFonts w:ascii="Garamond" w:hAnsi="Garamond"/>
          <w:sz w:val="22"/>
          <w:szCs w:val="22"/>
        </w:rPr>
        <w:t>p</w:t>
      </w:r>
      <w:proofErr w:type="gramEnd"/>
      <w:r w:rsidRPr="00B85459">
        <w:rPr>
          <w:rFonts w:ascii="Garamond" w:hAnsi="Garamond"/>
          <w:sz w:val="22"/>
          <w:szCs w:val="22"/>
        </w:rPr>
        <w:t>. 1. For their later careers, see Stamp, ‘Indian Summer’</w:t>
      </w:r>
      <w:r w:rsidRPr="00B85459">
        <w:rPr>
          <w:rFonts w:ascii="Garamond" w:hAnsi="Garamond"/>
          <w:i/>
          <w:sz w:val="22"/>
          <w:szCs w:val="22"/>
        </w:rPr>
        <w:t xml:space="preserve">, </w:t>
      </w:r>
      <w:r w:rsidRPr="00B85459">
        <w:rPr>
          <w:rFonts w:ascii="Garamond" w:hAnsi="Garamond"/>
          <w:sz w:val="22"/>
          <w:szCs w:val="22"/>
        </w:rPr>
        <w:t xml:space="preserve">p. 372 </w:t>
      </w:r>
      <w:r>
        <w:rPr>
          <w:rFonts w:ascii="Garamond" w:hAnsi="Garamond"/>
          <w:sz w:val="22"/>
          <w:szCs w:val="22"/>
        </w:rPr>
        <w:t>and</w:t>
      </w:r>
      <w:r w:rsidRPr="00B85459">
        <w:rPr>
          <w:rFonts w:ascii="Garamond" w:hAnsi="Garamond"/>
          <w:sz w:val="22"/>
          <w:szCs w:val="22"/>
        </w:rPr>
        <w:t xml:space="preserve"> Stamp, </w:t>
      </w:r>
      <w:r w:rsidRPr="00B85459">
        <w:rPr>
          <w:rFonts w:ascii="Garamond" w:hAnsi="Garamond"/>
          <w:i/>
          <w:sz w:val="22"/>
          <w:szCs w:val="22"/>
        </w:rPr>
        <w:t>Lutyens Abroad</w:t>
      </w:r>
      <w:r w:rsidRPr="00B23E7B">
        <w:rPr>
          <w:rFonts w:ascii="Garamond" w:hAnsi="Garamond"/>
          <w:sz w:val="22"/>
          <w:szCs w:val="22"/>
        </w:rPr>
        <w:t xml:space="preserve">, </w:t>
      </w:r>
      <w:r w:rsidRPr="00B85459">
        <w:rPr>
          <w:rFonts w:ascii="Garamond" w:hAnsi="Garamond"/>
          <w:sz w:val="22"/>
          <w:szCs w:val="22"/>
        </w:rPr>
        <w:t>p. 200.</w:t>
      </w:r>
    </w:p>
  </w:endnote>
  <w:endnote w:id="27">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Edward Morgan Forster, </w:t>
      </w:r>
      <w:r w:rsidRPr="00B85459">
        <w:rPr>
          <w:rFonts w:ascii="Garamond" w:hAnsi="Garamond"/>
          <w:i/>
          <w:sz w:val="22"/>
          <w:szCs w:val="22"/>
        </w:rPr>
        <w:t xml:space="preserve">A Passage to </w:t>
      </w:r>
      <w:r w:rsidRPr="001448E0">
        <w:rPr>
          <w:rFonts w:ascii="Garamond" w:hAnsi="Garamond"/>
          <w:i/>
          <w:sz w:val="22"/>
          <w:szCs w:val="22"/>
        </w:rPr>
        <w:t xml:space="preserve">India </w:t>
      </w:r>
      <w:r w:rsidRPr="001448E0">
        <w:rPr>
          <w:rFonts w:ascii="Garamond" w:hAnsi="Garamond"/>
          <w:sz w:val="22"/>
          <w:szCs w:val="22"/>
        </w:rPr>
        <w:t>(</w:t>
      </w:r>
      <w:r w:rsidR="001448E0" w:rsidRPr="001448E0">
        <w:rPr>
          <w:rFonts w:ascii="Garamond" w:hAnsi="Garamond"/>
          <w:sz w:val="22"/>
          <w:szCs w:val="22"/>
        </w:rPr>
        <w:t>Harmondsworth,</w:t>
      </w:r>
      <w:r w:rsidRPr="001448E0">
        <w:rPr>
          <w:rFonts w:ascii="Garamond" w:hAnsi="Garamond"/>
          <w:sz w:val="22"/>
          <w:szCs w:val="22"/>
        </w:rPr>
        <w:t xml:space="preserve"> 1961),</w:t>
      </w:r>
      <w:r w:rsidRPr="00B85459">
        <w:rPr>
          <w:rFonts w:ascii="Garamond" w:hAnsi="Garamond"/>
          <w:sz w:val="22"/>
          <w:szCs w:val="22"/>
        </w:rPr>
        <w:t xml:space="preserve"> p. 111.</w:t>
      </w:r>
    </w:p>
  </w:endnote>
  <w:endnote w:id="28">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Geoffrey </w:t>
      </w:r>
      <w:r w:rsidRPr="00B85459">
        <w:rPr>
          <w:rFonts w:ascii="Garamond" w:hAnsi="Garamond"/>
          <w:sz w:val="22"/>
          <w:szCs w:val="22"/>
          <w:lang w:val="en-IE"/>
        </w:rPr>
        <w:t xml:space="preserve">Scott, </w:t>
      </w:r>
      <w:proofErr w:type="gramStart"/>
      <w:r w:rsidRPr="00B85459">
        <w:rPr>
          <w:rFonts w:ascii="Garamond" w:hAnsi="Garamond"/>
          <w:i/>
          <w:sz w:val="22"/>
          <w:szCs w:val="22"/>
          <w:lang w:val="en-IE"/>
        </w:rPr>
        <w:t>The</w:t>
      </w:r>
      <w:proofErr w:type="gramEnd"/>
      <w:r w:rsidRPr="00B85459">
        <w:rPr>
          <w:rFonts w:ascii="Garamond" w:hAnsi="Garamond"/>
          <w:i/>
          <w:sz w:val="22"/>
          <w:szCs w:val="22"/>
          <w:lang w:val="en-IE"/>
        </w:rPr>
        <w:t xml:space="preserve"> Architecture of Humanism </w:t>
      </w:r>
      <w:r w:rsidRPr="00B85459">
        <w:rPr>
          <w:rFonts w:ascii="Garamond" w:hAnsi="Garamond"/>
          <w:sz w:val="22"/>
          <w:szCs w:val="22"/>
          <w:lang w:val="en-IE"/>
        </w:rPr>
        <w:t>(London, 1914).</w:t>
      </w:r>
    </w:p>
  </w:endnote>
  <w:endnote w:id="29">
    <w:p w:rsidR="00DE4E02" w:rsidRPr="00B85459" w:rsidRDefault="00DE4E02" w:rsidP="008570B6">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proofErr w:type="gramStart"/>
      <w:r w:rsidRPr="00B85459">
        <w:rPr>
          <w:rFonts w:ascii="Garamond" w:hAnsi="Garamond"/>
          <w:sz w:val="22"/>
          <w:szCs w:val="22"/>
        </w:rPr>
        <w:t xml:space="preserve">Byron, ‘New Delhi’, p. 6 </w:t>
      </w:r>
      <w:r>
        <w:rPr>
          <w:rFonts w:ascii="Garamond" w:hAnsi="Garamond"/>
          <w:sz w:val="22"/>
          <w:szCs w:val="22"/>
        </w:rPr>
        <w:t>and</w:t>
      </w:r>
      <w:r w:rsidRPr="00B85459">
        <w:rPr>
          <w:rFonts w:ascii="Garamond" w:hAnsi="Garamond"/>
          <w:sz w:val="22"/>
          <w:szCs w:val="22"/>
        </w:rPr>
        <w:t xml:space="preserve"> Plate VII.</w:t>
      </w:r>
      <w:proofErr w:type="gramEnd"/>
    </w:p>
  </w:endnote>
  <w:endnote w:id="30">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r>
        <w:rPr>
          <w:rFonts w:ascii="Garamond" w:hAnsi="Garamond"/>
          <w:sz w:val="22"/>
          <w:szCs w:val="22"/>
        </w:rPr>
        <w:t>R.I.B.A.</w:t>
      </w:r>
      <w:r w:rsidRPr="00B85459">
        <w:rPr>
          <w:rFonts w:ascii="Garamond" w:hAnsi="Garamond"/>
          <w:sz w:val="22"/>
          <w:szCs w:val="22"/>
        </w:rPr>
        <w:t xml:space="preserve"> Prints </w:t>
      </w:r>
      <w:r>
        <w:rPr>
          <w:rFonts w:ascii="Garamond" w:hAnsi="Garamond"/>
          <w:sz w:val="22"/>
          <w:szCs w:val="22"/>
        </w:rPr>
        <w:t>and</w:t>
      </w:r>
      <w:r w:rsidRPr="00B85459">
        <w:rPr>
          <w:rFonts w:ascii="Garamond" w:hAnsi="Garamond"/>
          <w:sz w:val="22"/>
          <w:szCs w:val="22"/>
        </w:rPr>
        <w:t xml:space="preserve"> Drawings </w:t>
      </w:r>
      <w:r>
        <w:rPr>
          <w:rFonts w:ascii="Garamond" w:hAnsi="Garamond"/>
          <w:sz w:val="22"/>
          <w:szCs w:val="22"/>
        </w:rPr>
        <w:t>Room (Victoria and Albert Museum)</w:t>
      </w:r>
      <w:r w:rsidRPr="00B85459">
        <w:rPr>
          <w:rFonts w:ascii="Garamond" w:hAnsi="Garamond"/>
          <w:sz w:val="22"/>
          <w:szCs w:val="22"/>
        </w:rPr>
        <w:t xml:space="preserve">, Hope Bagenal papers, </w:t>
      </w:r>
      <w:proofErr w:type="spellStart"/>
      <w:r w:rsidRPr="00B85459">
        <w:rPr>
          <w:rFonts w:ascii="Garamond" w:hAnsi="Garamond"/>
          <w:sz w:val="22"/>
          <w:szCs w:val="22"/>
        </w:rPr>
        <w:t>BaHo</w:t>
      </w:r>
      <w:proofErr w:type="spellEnd"/>
      <w:r w:rsidRPr="00B85459">
        <w:rPr>
          <w:rFonts w:ascii="Garamond" w:hAnsi="Garamond"/>
          <w:sz w:val="22"/>
          <w:szCs w:val="22"/>
        </w:rPr>
        <w:t>/1/3, p. 2</w:t>
      </w:r>
      <w:r>
        <w:rPr>
          <w:rFonts w:ascii="Garamond" w:hAnsi="Garamond"/>
          <w:sz w:val="22"/>
          <w:szCs w:val="22"/>
        </w:rPr>
        <w:t xml:space="preserve">: </w:t>
      </w:r>
      <w:r w:rsidRPr="00B85459">
        <w:rPr>
          <w:rFonts w:ascii="Garamond" w:hAnsi="Garamond"/>
          <w:sz w:val="22"/>
          <w:szCs w:val="22"/>
        </w:rPr>
        <w:t>Walter Geor</w:t>
      </w:r>
      <w:r>
        <w:rPr>
          <w:rFonts w:ascii="Garamond" w:hAnsi="Garamond"/>
          <w:sz w:val="22"/>
          <w:szCs w:val="22"/>
        </w:rPr>
        <w:t>ge to Hope Bagenal, 2 Jan. 1959.</w:t>
      </w:r>
      <w:r w:rsidRPr="00B85459">
        <w:rPr>
          <w:rFonts w:ascii="Garamond" w:hAnsi="Garamond"/>
          <w:sz w:val="22"/>
          <w:szCs w:val="22"/>
        </w:rPr>
        <w:t xml:space="preserve"> </w:t>
      </w:r>
    </w:p>
  </w:endnote>
  <w:endnote w:id="31">
    <w:p w:rsidR="00DE4E02" w:rsidRPr="00B85459" w:rsidRDefault="00DE4E02" w:rsidP="000E525C">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Patrick Bowe, </w:t>
      </w:r>
      <w:r>
        <w:rPr>
          <w:rFonts w:ascii="Garamond" w:hAnsi="Garamond"/>
          <w:sz w:val="22"/>
          <w:szCs w:val="22"/>
        </w:rPr>
        <w:t>‘</w:t>
      </w:r>
      <w:r w:rsidRPr="00B85459">
        <w:rPr>
          <w:rFonts w:ascii="Garamond" w:hAnsi="Garamond"/>
          <w:sz w:val="22"/>
          <w:szCs w:val="22"/>
        </w:rPr>
        <w:t>“</w:t>
      </w:r>
      <w:r>
        <w:rPr>
          <w:rFonts w:ascii="Garamond" w:hAnsi="Garamond"/>
          <w:sz w:val="22"/>
          <w:szCs w:val="22"/>
        </w:rPr>
        <w:t>The Genius of an Artist”’</w:t>
      </w:r>
      <w:r w:rsidRPr="00B85459">
        <w:rPr>
          <w:rFonts w:ascii="Garamond" w:hAnsi="Garamond"/>
          <w:sz w:val="22"/>
          <w:szCs w:val="22"/>
        </w:rPr>
        <w:t xml:space="preserve">, </w:t>
      </w:r>
      <w:r w:rsidRPr="00B85459">
        <w:rPr>
          <w:rFonts w:ascii="Garamond" w:hAnsi="Garamond"/>
          <w:i/>
          <w:sz w:val="22"/>
          <w:szCs w:val="22"/>
        </w:rPr>
        <w:t>Garden History</w:t>
      </w:r>
      <w:r w:rsidRPr="00B23E7B">
        <w:rPr>
          <w:rFonts w:ascii="Garamond" w:hAnsi="Garamond"/>
          <w:sz w:val="22"/>
          <w:szCs w:val="22"/>
        </w:rPr>
        <w:t>, 37</w:t>
      </w:r>
      <w:r w:rsidRPr="00B85459">
        <w:rPr>
          <w:rFonts w:ascii="Garamond" w:hAnsi="Garamond"/>
          <w:sz w:val="22"/>
          <w:szCs w:val="22"/>
        </w:rPr>
        <w:t>, 1</w:t>
      </w:r>
      <w:r w:rsidRPr="00B85459">
        <w:rPr>
          <w:rFonts w:ascii="Garamond" w:hAnsi="Garamond"/>
          <w:i/>
          <w:sz w:val="22"/>
          <w:szCs w:val="22"/>
        </w:rPr>
        <w:t xml:space="preserve"> </w:t>
      </w:r>
      <w:r w:rsidRPr="00B85459">
        <w:rPr>
          <w:rFonts w:ascii="Garamond" w:hAnsi="Garamond"/>
          <w:sz w:val="22"/>
          <w:szCs w:val="22"/>
        </w:rPr>
        <w:t>(Summer 2009), p. 68.</w:t>
      </w:r>
    </w:p>
  </w:endnote>
  <w:endnote w:id="32">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Walter George, ‘The Roadside Planting of </w:t>
      </w:r>
      <w:r w:rsidRPr="001448E0">
        <w:rPr>
          <w:rFonts w:ascii="Garamond" w:hAnsi="Garamond"/>
          <w:sz w:val="22"/>
          <w:szCs w:val="22"/>
        </w:rPr>
        <w:t xml:space="preserve">Lutyens’ New Delhi’, </w:t>
      </w:r>
      <w:r w:rsidRPr="001448E0">
        <w:rPr>
          <w:rFonts w:ascii="Garamond" w:hAnsi="Garamond"/>
          <w:i/>
          <w:sz w:val="22"/>
          <w:szCs w:val="22"/>
        </w:rPr>
        <w:t xml:space="preserve">Urban and Rural Planning Thought </w:t>
      </w:r>
      <w:r w:rsidRPr="001448E0">
        <w:rPr>
          <w:rFonts w:ascii="Garamond" w:hAnsi="Garamond"/>
          <w:sz w:val="22"/>
          <w:szCs w:val="22"/>
        </w:rPr>
        <w:t xml:space="preserve">(Apr. 1958), p. 84, Bowe, ‘“The Genius of an Artist”’, p. 71 and Colin Amery in </w:t>
      </w:r>
      <w:r w:rsidRPr="001448E0">
        <w:rPr>
          <w:rFonts w:ascii="Garamond" w:hAnsi="Garamond"/>
          <w:i/>
          <w:sz w:val="22"/>
          <w:szCs w:val="22"/>
        </w:rPr>
        <w:t xml:space="preserve">Lutyens, </w:t>
      </w:r>
      <w:r w:rsidRPr="001448E0">
        <w:rPr>
          <w:rFonts w:ascii="Garamond" w:hAnsi="Garamond"/>
          <w:sz w:val="22"/>
          <w:szCs w:val="22"/>
        </w:rPr>
        <w:t xml:space="preserve">ed. Colin Amery </w:t>
      </w:r>
      <w:r w:rsidRPr="001448E0">
        <w:rPr>
          <w:rFonts w:ascii="Garamond" w:hAnsi="Garamond"/>
          <w:i/>
          <w:sz w:val="22"/>
          <w:szCs w:val="22"/>
        </w:rPr>
        <w:t xml:space="preserve">et al. </w:t>
      </w:r>
      <w:r w:rsidRPr="001448E0">
        <w:rPr>
          <w:rFonts w:ascii="Garamond" w:hAnsi="Garamond"/>
          <w:sz w:val="22"/>
          <w:szCs w:val="22"/>
        </w:rPr>
        <w:t>(London, 1981), p. 174. While it might be expected that Lutyens would have</w:t>
      </w:r>
      <w:r w:rsidRPr="00B85459">
        <w:rPr>
          <w:rFonts w:ascii="Garamond" w:hAnsi="Garamond"/>
          <w:sz w:val="22"/>
          <w:szCs w:val="22"/>
        </w:rPr>
        <w:t xml:space="preserve"> worked with his assistant Shoosmith, and not George, the roadside planting work had been underway for more than a year by the time the former arrived in Delhi.</w:t>
      </w:r>
    </w:p>
  </w:endnote>
  <w:endnote w:id="33">
    <w:p w:rsidR="00DE4E02" w:rsidRPr="00B85459" w:rsidRDefault="00DE4E02" w:rsidP="00B85459">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Bowe, ‘“The Genius of an Artist”’, p. 71.</w:t>
      </w:r>
    </w:p>
  </w:endnote>
  <w:endnote w:id="34">
    <w:p w:rsidR="00DE4E02" w:rsidRPr="00B85459" w:rsidRDefault="00DE4E02" w:rsidP="00B85459">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r>
        <w:rPr>
          <w:rFonts w:ascii="Garamond" w:hAnsi="Garamond"/>
          <w:sz w:val="22"/>
          <w:szCs w:val="22"/>
        </w:rPr>
        <w:t>R.I.B.A.</w:t>
      </w:r>
      <w:r w:rsidRPr="00B85459">
        <w:rPr>
          <w:rFonts w:ascii="Garamond" w:hAnsi="Garamond"/>
          <w:sz w:val="22"/>
          <w:szCs w:val="22"/>
        </w:rPr>
        <w:t xml:space="preserve"> </w:t>
      </w:r>
      <w:r>
        <w:rPr>
          <w:rFonts w:ascii="Garamond" w:hAnsi="Garamond"/>
          <w:sz w:val="22"/>
          <w:szCs w:val="22"/>
        </w:rPr>
        <w:t>(Portland Place)</w:t>
      </w:r>
      <w:r w:rsidRPr="00B85459">
        <w:rPr>
          <w:rFonts w:ascii="Garamond" w:hAnsi="Garamond"/>
          <w:sz w:val="22"/>
          <w:szCs w:val="22"/>
        </w:rPr>
        <w:t xml:space="preserve">, Walter George papers, </w:t>
      </w:r>
      <w:r>
        <w:rPr>
          <w:rFonts w:ascii="Garamond" w:hAnsi="Garamond"/>
          <w:sz w:val="22"/>
          <w:szCs w:val="22"/>
        </w:rPr>
        <w:t>R.I.B.A.</w:t>
      </w:r>
      <w:r w:rsidRPr="00B85459">
        <w:rPr>
          <w:rFonts w:ascii="Garamond" w:hAnsi="Garamond"/>
          <w:sz w:val="22"/>
          <w:szCs w:val="22"/>
        </w:rPr>
        <w:t xml:space="preserve"> Admissions Statement.</w:t>
      </w:r>
    </w:p>
  </w:endnote>
  <w:endnote w:id="35">
    <w:p w:rsidR="00DE4E02" w:rsidRPr="00B85459" w:rsidRDefault="00DE4E02" w:rsidP="00B85459">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Henry Medd, ‘Obituary: Walter Sykes George’, </w:t>
      </w:r>
      <w:r w:rsidRPr="00B85459">
        <w:rPr>
          <w:rFonts w:ascii="Garamond" w:hAnsi="Garamond"/>
          <w:i/>
          <w:sz w:val="22"/>
          <w:szCs w:val="22"/>
        </w:rPr>
        <w:t>Journal of the Royal Institute of British Architects</w:t>
      </w:r>
      <w:r w:rsidRPr="00B23E7B">
        <w:rPr>
          <w:rFonts w:ascii="Garamond" w:hAnsi="Garamond"/>
          <w:sz w:val="22"/>
          <w:szCs w:val="22"/>
        </w:rPr>
        <w:t>, 6</w:t>
      </w:r>
      <w:r w:rsidRPr="00B85459">
        <w:rPr>
          <w:rFonts w:ascii="Garamond" w:hAnsi="Garamond"/>
          <w:sz w:val="22"/>
          <w:szCs w:val="22"/>
        </w:rPr>
        <w:t>9</w:t>
      </w:r>
      <w:r w:rsidRPr="00B85459">
        <w:rPr>
          <w:rFonts w:ascii="Garamond" w:hAnsi="Garamond"/>
          <w:i/>
          <w:sz w:val="22"/>
          <w:szCs w:val="22"/>
        </w:rPr>
        <w:t xml:space="preserve"> </w:t>
      </w:r>
      <w:r w:rsidRPr="00B85459">
        <w:rPr>
          <w:rFonts w:ascii="Garamond" w:hAnsi="Garamond"/>
          <w:sz w:val="22"/>
          <w:szCs w:val="22"/>
        </w:rPr>
        <w:t>(Mar. 1962), p. 102.</w:t>
      </w:r>
    </w:p>
  </w:endnote>
  <w:endnote w:id="36">
    <w:p w:rsidR="00DE4E02" w:rsidRPr="001448E0"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proofErr w:type="gramStart"/>
      <w:r w:rsidRPr="001448E0">
        <w:rPr>
          <w:rFonts w:ascii="Garamond" w:hAnsi="Garamond"/>
          <w:sz w:val="22"/>
          <w:szCs w:val="22"/>
        </w:rPr>
        <w:t>R.I.B.A. (Portland Place), Walter George papers, R.I.B.A. Admissions Statement; Medd, ‘Obituary’, p. 102.</w:t>
      </w:r>
      <w:proofErr w:type="gramEnd"/>
    </w:p>
  </w:endnote>
  <w:endnote w:id="37">
    <w:p w:rsidR="00DE4E02" w:rsidRPr="00B85459" w:rsidRDefault="00DE4E02" w:rsidP="00341E4A">
      <w:pPr>
        <w:pStyle w:val="EndnoteText"/>
        <w:spacing w:line="480" w:lineRule="auto"/>
        <w:rPr>
          <w:rFonts w:ascii="Garamond" w:hAnsi="Garamond"/>
          <w:sz w:val="22"/>
          <w:szCs w:val="22"/>
        </w:rPr>
      </w:pPr>
      <w:r w:rsidRPr="001448E0">
        <w:rPr>
          <w:rStyle w:val="EndnoteReference"/>
          <w:rFonts w:ascii="Garamond" w:hAnsi="Garamond"/>
          <w:sz w:val="22"/>
          <w:szCs w:val="22"/>
        </w:rPr>
        <w:endnoteRef/>
      </w:r>
      <w:r w:rsidRPr="001448E0">
        <w:rPr>
          <w:rFonts w:ascii="Garamond" w:hAnsi="Garamond"/>
          <w:sz w:val="22"/>
          <w:szCs w:val="22"/>
        </w:rPr>
        <w:t xml:space="preserve"> Ibid.</w:t>
      </w:r>
    </w:p>
  </w:endnote>
  <w:endnote w:id="38">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Byron, ‘New Delhi’, p. 18.</w:t>
      </w:r>
    </w:p>
  </w:endnote>
  <w:endnote w:id="39">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r>
        <w:rPr>
          <w:rFonts w:ascii="Garamond" w:hAnsi="Garamond"/>
          <w:sz w:val="22"/>
          <w:szCs w:val="22"/>
        </w:rPr>
        <w:t>R.I.B.A.</w:t>
      </w:r>
      <w:r w:rsidRPr="00B85459">
        <w:rPr>
          <w:rFonts w:ascii="Garamond" w:hAnsi="Garamond"/>
          <w:sz w:val="22"/>
          <w:szCs w:val="22"/>
        </w:rPr>
        <w:t xml:space="preserve"> </w:t>
      </w:r>
      <w:r>
        <w:rPr>
          <w:rFonts w:ascii="Garamond" w:hAnsi="Garamond"/>
          <w:sz w:val="22"/>
          <w:szCs w:val="22"/>
        </w:rPr>
        <w:t>(Portland Place)</w:t>
      </w:r>
      <w:r w:rsidRPr="00B85459">
        <w:rPr>
          <w:rFonts w:ascii="Garamond" w:hAnsi="Garamond"/>
          <w:sz w:val="22"/>
          <w:szCs w:val="22"/>
        </w:rPr>
        <w:t xml:space="preserve">, Walter George papers, Fernandes, ‘Obituary’, </w:t>
      </w:r>
      <w:proofErr w:type="gramStart"/>
      <w:r w:rsidRPr="00B85459">
        <w:rPr>
          <w:rFonts w:ascii="Garamond" w:hAnsi="Garamond"/>
          <w:sz w:val="22"/>
          <w:szCs w:val="22"/>
        </w:rPr>
        <w:t>p</w:t>
      </w:r>
      <w:proofErr w:type="gramEnd"/>
      <w:r w:rsidRPr="00B85459">
        <w:rPr>
          <w:rFonts w:ascii="Garamond" w:hAnsi="Garamond"/>
          <w:sz w:val="22"/>
          <w:szCs w:val="22"/>
        </w:rPr>
        <w:t>. 2.</w:t>
      </w:r>
    </w:p>
  </w:endnote>
  <w:endnote w:id="40">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r w:rsidRPr="00734C75">
        <w:rPr>
          <w:rFonts w:ascii="Garamond" w:hAnsi="Garamond"/>
          <w:sz w:val="22"/>
          <w:szCs w:val="22"/>
        </w:rPr>
        <w:t>Ibid.</w:t>
      </w:r>
    </w:p>
  </w:endnote>
  <w:endnote w:id="41">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r>
        <w:rPr>
          <w:rFonts w:ascii="Garamond" w:hAnsi="Garamond"/>
          <w:sz w:val="22"/>
          <w:szCs w:val="22"/>
        </w:rPr>
        <w:t>R.I.B.A.</w:t>
      </w:r>
      <w:r w:rsidRPr="00B85459">
        <w:rPr>
          <w:rFonts w:ascii="Garamond" w:hAnsi="Garamond"/>
          <w:sz w:val="22"/>
          <w:szCs w:val="22"/>
        </w:rPr>
        <w:t xml:space="preserve"> Prints </w:t>
      </w:r>
      <w:r>
        <w:rPr>
          <w:rFonts w:ascii="Garamond" w:hAnsi="Garamond"/>
          <w:sz w:val="22"/>
          <w:szCs w:val="22"/>
        </w:rPr>
        <w:t>and</w:t>
      </w:r>
      <w:r w:rsidRPr="00B85459">
        <w:rPr>
          <w:rFonts w:ascii="Garamond" w:hAnsi="Garamond"/>
          <w:sz w:val="22"/>
          <w:szCs w:val="22"/>
        </w:rPr>
        <w:t xml:space="preserve"> Drawings </w:t>
      </w:r>
      <w:r>
        <w:rPr>
          <w:rFonts w:ascii="Garamond" w:hAnsi="Garamond"/>
          <w:sz w:val="22"/>
          <w:szCs w:val="22"/>
        </w:rPr>
        <w:t>Room (Victoria and Albert Museum)</w:t>
      </w:r>
      <w:r w:rsidRPr="00B85459">
        <w:rPr>
          <w:rFonts w:ascii="Garamond" w:hAnsi="Garamond"/>
          <w:sz w:val="22"/>
          <w:szCs w:val="22"/>
        </w:rPr>
        <w:t xml:space="preserve">, Hope Bagenal papers, </w:t>
      </w:r>
      <w:proofErr w:type="spellStart"/>
      <w:r w:rsidRPr="00B85459">
        <w:rPr>
          <w:rFonts w:ascii="Garamond" w:hAnsi="Garamond"/>
          <w:sz w:val="22"/>
          <w:szCs w:val="22"/>
        </w:rPr>
        <w:t>BaHo</w:t>
      </w:r>
      <w:proofErr w:type="spellEnd"/>
      <w:r w:rsidRPr="00B85459">
        <w:rPr>
          <w:rFonts w:ascii="Garamond" w:hAnsi="Garamond"/>
          <w:sz w:val="22"/>
          <w:szCs w:val="22"/>
        </w:rPr>
        <w:t>/1/3, p. 2</w:t>
      </w:r>
      <w:r>
        <w:rPr>
          <w:rFonts w:ascii="Garamond" w:hAnsi="Garamond"/>
          <w:sz w:val="22"/>
          <w:szCs w:val="22"/>
        </w:rPr>
        <w:t>:</w:t>
      </w:r>
      <w:r w:rsidRPr="00B85459">
        <w:rPr>
          <w:rFonts w:ascii="Garamond" w:hAnsi="Garamond"/>
          <w:sz w:val="22"/>
          <w:szCs w:val="22"/>
        </w:rPr>
        <w:t xml:space="preserve"> Walter George to Hope Bagenal, 2 Jan. 1959</w:t>
      </w:r>
      <w:r>
        <w:rPr>
          <w:rFonts w:ascii="Garamond" w:hAnsi="Garamond"/>
          <w:sz w:val="22"/>
          <w:szCs w:val="22"/>
        </w:rPr>
        <w:t xml:space="preserve">; </w:t>
      </w:r>
      <w:r w:rsidRPr="00B85459">
        <w:rPr>
          <w:rFonts w:ascii="Garamond" w:hAnsi="Garamond"/>
          <w:sz w:val="22"/>
          <w:szCs w:val="22"/>
        </w:rPr>
        <w:t xml:space="preserve">Roger </w:t>
      </w:r>
      <w:proofErr w:type="spellStart"/>
      <w:r w:rsidRPr="00B85459">
        <w:rPr>
          <w:rFonts w:ascii="Garamond" w:hAnsi="Garamond"/>
          <w:sz w:val="22"/>
          <w:szCs w:val="22"/>
        </w:rPr>
        <w:t>Gradidge</w:t>
      </w:r>
      <w:proofErr w:type="spellEnd"/>
      <w:r w:rsidRPr="00B85459">
        <w:rPr>
          <w:rFonts w:ascii="Garamond" w:hAnsi="Garamond"/>
          <w:sz w:val="22"/>
          <w:szCs w:val="22"/>
        </w:rPr>
        <w:t xml:space="preserve">, </w:t>
      </w:r>
      <w:r w:rsidRPr="00B85459">
        <w:rPr>
          <w:rFonts w:ascii="Garamond" w:hAnsi="Garamond"/>
          <w:i/>
          <w:sz w:val="22"/>
          <w:szCs w:val="22"/>
        </w:rPr>
        <w:t>Lutyens Abroad</w:t>
      </w:r>
      <w:r w:rsidRPr="00B23E7B">
        <w:rPr>
          <w:rFonts w:ascii="Garamond" w:hAnsi="Garamond"/>
          <w:sz w:val="22"/>
          <w:szCs w:val="22"/>
        </w:rPr>
        <w:t>,</w:t>
      </w:r>
      <w:r w:rsidRPr="00B85459">
        <w:rPr>
          <w:rFonts w:ascii="Garamond" w:hAnsi="Garamond"/>
          <w:i/>
          <w:sz w:val="22"/>
          <w:szCs w:val="22"/>
        </w:rPr>
        <w:t xml:space="preserve"> </w:t>
      </w:r>
      <w:r w:rsidRPr="00B85459">
        <w:rPr>
          <w:rFonts w:ascii="Garamond" w:hAnsi="Garamond"/>
          <w:sz w:val="22"/>
          <w:szCs w:val="22"/>
        </w:rPr>
        <w:t xml:space="preserve">p. 158, Mary Lutyens, </w:t>
      </w:r>
      <w:r w:rsidRPr="00B85459">
        <w:rPr>
          <w:rFonts w:ascii="Garamond" w:hAnsi="Garamond"/>
          <w:i/>
          <w:sz w:val="22"/>
          <w:szCs w:val="22"/>
        </w:rPr>
        <w:t xml:space="preserve">Edwin Lutyens </w:t>
      </w:r>
      <w:r w:rsidRPr="00B85459">
        <w:rPr>
          <w:rFonts w:ascii="Garamond" w:hAnsi="Garamond"/>
          <w:sz w:val="22"/>
          <w:szCs w:val="22"/>
        </w:rPr>
        <w:t xml:space="preserve">(London, 1980), p. 189 </w:t>
      </w:r>
      <w:r>
        <w:rPr>
          <w:rFonts w:ascii="Garamond" w:hAnsi="Garamond"/>
          <w:sz w:val="22"/>
          <w:szCs w:val="22"/>
        </w:rPr>
        <w:t>and</w:t>
      </w:r>
      <w:r w:rsidRPr="00B85459">
        <w:rPr>
          <w:rFonts w:ascii="Garamond" w:hAnsi="Garamond"/>
          <w:sz w:val="22"/>
          <w:szCs w:val="22"/>
        </w:rPr>
        <w:t xml:space="preserve"> Gavin Stamp, ‘Edwin Lutyens’, </w:t>
      </w:r>
      <w:r>
        <w:rPr>
          <w:rFonts w:ascii="Garamond" w:hAnsi="Garamond"/>
          <w:sz w:val="22"/>
          <w:szCs w:val="22"/>
        </w:rPr>
        <w:t xml:space="preserve">in the </w:t>
      </w:r>
      <w:r w:rsidRPr="00B85459">
        <w:rPr>
          <w:rFonts w:ascii="Garamond" w:hAnsi="Garamond"/>
          <w:i/>
          <w:sz w:val="22"/>
          <w:szCs w:val="22"/>
        </w:rPr>
        <w:t xml:space="preserve">Macmillan </w:t>
      </w:r>
      <w:proofErr w:type="spellStart"/>
      <w:r w:rsidRPr="00B85459">
        <w:rPr>
          <w:rFonts w:ascii="Garamond" w:hAnsi="Garamond"/>
          <w:i/>
          <w:sz w:val="22"/>
          <w:szCs w:val="22"/>
        </w:rPr>
        <w:t>Encyclopedia</w:t>
      </w:r>
      <w:proofErr w:type="spellEnd"/>
      <w:r w:rsidRPr="00B85459">
        <w:rPr>
          <w:rFonts w:ascii="Garamond" w:hAnsi="Garamond"/>
          <w:i/>
          <w:sz w:val="22"/>
          <w:szCs w:val="22"/>
        </w:rPr>
        <w:t xml:space="preserve"> of Architects</w:t>
      </w:r>
      <w:r w:rsidRPr="00B23E7B">
        <w:rPr>
          <w:rFonts w:ascii="Garamond" w:hAnsi="Garamond"/>
          <w:sz w:val="22"/>
          <w:szCs w:val="22"/>
        </w:rPr>
        <w:t>,</w:t>
      </w:r>
      <w:r w:rsidRPr="00B85459">
        <w:rPr>
          <w:rFonts w:ascii="Garamond" w:hAnsi="Garamond"/>
          <w:i/>
          <w:sz w:val="22"/>
          <w:szCs w:val="22"/>
        </w:rPr>
        <w:t xml:space="preserve"> </w:t>
      </w:r>
      <w:r w:rsidRPr="00B85459">
        <w:rPr>
          <w:rFonts w:ascii="Garamond" w:hAnsi="Garamond"/>
          <w:sz w:val="22"/>
          <w:szCs w:val="22"/>
        </w:rPr>
        <w:t xml:space="preserve">ed. Adolph </w:t>
      </w:r>
      <w:proofErr w:type="spellStart"/>
      <w:r w:rsidRPr="00B85459">
        <w:rPr>
          <w:rFonts w:ascii="Garamond" w:hAnsi="Garamond"/>
          <w:sz w:val="22"/>
          <w:szCs w:val="22"/>
        </w:rPr>
        <w:t>Placzek</w:t>
      </w:r>
      <w:proofErr w:type="spellEnd"/>
      <w:r w:rsidRPr="00B85459">
        <w:rPr>
          <w:rFonts w:ascii="Garamond" w:hAnsi="Garamond"/>
          <w:sz w:val="22"/>
          <w:szCs w:val="22"/>
        </w:rPr>
        <w:t xml:space="preserve"> (London, 1982), p. 46.</w:t>
      </w:r>
    </w:p>
  </w:endnote>
  <w:endnote w:id="42">
    <w:p w:rsidR="00DE4E02" w:rsidRPr="00B85459" w:rsidRDefault="00DE4E02" w:rsidP="005E7F98">
      <w:pPr>
        <w:pStyle w:val="FootnoteText"/>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Christopher Hussey, </w:t>
      </w:r>
      <w:proofErr w:type="gramStart"/>
      <w:r w:rsidRPr="00B85459">
        <w:rPr>
          <w:rFonts w:ascii="Garamond" w:hAnsi="Garamond"/>
          <w:i/>
          <w:sz w:val="22"/>
          <w:szCs w:val="22"/>
        </w:rPr>
        <w:t>The</w:t>
      </w:r>
      <w:proofErr w:type="gramEnd"/>
      <w:r w:rsidRPr="00B85459">
        <w:rPr>
          <w:rFonts w:ascii="Garamond" w:hAnsi="Garamond"/>
          <w:i/>
          <w:sz w:val="22"/>
          <w:szCs w:val="22"/>
        </w:rPr>
        <w:t xml:space="preserve"> Life of Sir Edwin Lutyens </w:t>
      </w:r>
      <w:r w:rsidRPr="00B85459">
        <w:rPr>
          <w:rFonts w:ascii="Garamond" w:hAnsi="Garamond"/>
          <w:sz w:val="22"/>
          <w:szCs w:val="22"/>
        </w:rPr>
        <w:t>(London, 1953), p. 462.</w:t>
      </w:r>
    </w:p>
    <w:p w:rsidR="00DE4E02" w:rsidRPr="00B85459" w:rsidRDefault="00DE4E02" w:rsidP="005E7F98">
      <w:pPr>
        <w:pStyle w:val="FootnoteText"/>
        <w:rPr>
          <w:rFonts w:ascii="Garamond" w:hAnsi="Garamond"/>
          <w:sz w:val="22"/>
          <w:szCs w:val="22"/>
        </w:rPr>
      </w:pPr>
    </w:p>
  </w:endnote>
  <w:endnote w:id="43">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r>
        <w:rPr>
          <w:rFonts w:ascii="Garamond" w:hAnsi="Garamond"/>
          <w:sz w:val="22"/>
          <w:szCs w:val="22"/>
        </w:rPr>
        <w:t>R.I.B.A.</w:t>
      </w:r>
      <w:r w:rsidRPr="00B85459">
        <w:rPr>
          <w:rFonts w:ascii="Garamond" w:hAnsi="Garamond"/>
          <w:sz w:val="22"/>
          <w:szCs w:val="22"/>
        </w:rPr>
        <w:t xml:space="preserve"> Prints </w:t>
      </w:r>
      <w:r>
        <w:rPr>
          <w:rFonts w:ascii="Garamond" w:hAnsi="Garamond"/>
          <w:sz w:val="22"/>
          <w:szCs w:val="22"/>
        </w:rPr>
        <w:t>and</w:t>
      </w:r>
      <w:r w:rsidRPr="00B85459">
        <w:rPr>
          <w:rFonts w:ascii="Garamond" w:hAnsi="Garamond"/>
          <w:sz w:val="22"/>
          <w:szCs w:val="22"/>
        </w:rPr>
        <w:t xml:space="preserve"> Drawings </w:t>
      </w:r>
      <w:r>
        <w:rPr>
          <w:rFonts w:ascii="Garamond" w:hAnsi="Garamond"/>
          <w:sz w:val="22"/>
          <w:szCs w:val="22"/>
        </w:rPr>
        <w:t>Room (Victoria and Albert Museum)</w:t>
      </w:r>
      <w:r w:rsidRPr="00B85459">
        <w:rPr>
          <w:rFonts w:ascii="Garamond" w:hAnsi="Garamond"/>
          <w:sz w:val="22"/>
          <w:szCs w:val="22"/>
        </w:rPr>
        <w:t>, Hope Bagenal papers</w:t>
      </w:r>
      <w:r>
        <w:rPr>
          <w:rFonts w:ascii="Garamond" w:hAnsi="Garamond"/>
          <w:sz w:val="22"/>
          <w:szCs w:val="22"/>
        </w:rPr>
        <w:t>,</w:t>
      </w:r>
      <w:r w:rsidRPr="00B85459">
        <w:rPr>
          <w:rFonts w:ascii="Garamond" w:hAnsi="Garamond"/>
          <w:sz w:val="22"/>
          <w:szCs w:val="22"/>
        </w:rPr>
        <w:t xml:space="preserve"> </w:t>
      </w:r>
      <w:proofErr w:type="spellStart"/>
      <w:r w:rsidRPr="00B85459">
        <w:rPr>
          <w:rFonts w:ascii="Garamond" w:hAnsi="Garamond"/>
          <w:sz w:val="22"/>
          <w:szCs w:val="22"/>
        </w:rPr>
        <w:t>BaHo</w:t>
      </w:r>
      <w:proofErr w:type="spellEnd"/>
      <w:r w:rsidRPr="00B85459">
        <w:rPr>
          <w:rFonts w:ascii="Garamond" w:hAnsi="Garamond"/>
          <w:sz w:val="22"/>
          <w:szCs w:val="22"/>
        </w:rPr>
        <w:t>/1/3, p. 2</w:t>
      </w:r>
      <w:r>
        <w:rPr>
          <w:rFonts w:ascii="Garamond" w:hAnsi="Garamond"/>
          <w:sz w:val="22"/>
          <w:szCs w:val="22"/>
        </w:rPr>
        <w:t xml:space="preserve">: </w:t>
      </w:r>
      <w:r w:rsidRPr="00B85459">
        <w:rPr>
          <w:rFonts w:ascii="Garamond" w:hAnsi="Garamond"/>
          <w:sz w:val="22"/>
          <w:szCs w:val="22"/>
        </w:rPr>
        <w:t>Walter George to Hope Bagenal, 2 Jan. 1959</w:t>
      </w:r>
      <w:r>
        <w:rPr>
          <w:rFonts w:ascii="Garamond" w:hAnsi="Garamond"/>
          <w:sz w:val="22"/>
          <w:szCs w:val="22"/>
        </w:rPr>
        <w:t>.</w:t>
      </w:r>
      <w:r w:rsidRPr="00B85459">
        <w:rPr>
          <w:rFonts w:ascii="Garamond" w:hAnsi="Garamond"/>
          <w:sz w:val="22"/>
          <w:szCs w:val="22"/>
        </w:rPr>
        <w:t xml:space="preserve"> </w:t>
      </w:r>
    </w:p>
  </w:endnote>
  <w:endnote w:id="44">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r>
        <w:rPr>
          <w:rFonts w:ascii="Garamond" w:hAnsi="Garamond"/>
          <w:sz w:val="22"/>
          <w:szCs w:val="22"/>
        </w:rPr>
        <w:t>R.I.B.A.</w:t>
      </w:r>
      <w:r w:rsidRPr="00B85459">
        <w:rPr>
          <w:rFonts w:ascii="Garamond" w:hAnsi="Garamond"/>
          <w:sz w:val="22"/>
          <w:szCs w:val="22"/>
        </w:rPr>
        <w:t xml:space="preserve"> Prints </w:t>
      </w:r>
      <w:r>
        <w:rPr>
          <w:rFonts w:ascii="Garamond" w:hAnsi="Garamond"/>
          <w:sz w:val="22"/>
          <w:szCs w:val="22"/>
        </w:rPr>
        <w:t>and</w:t>
      </w:r>
      <w:r w:rsidRPr="00B85459">
        <w:rPr>
          <w:rFonts w:ascii="Garamond" w:hAnsi="Garamond"/>
          <w:sz w:val="22"/>
          <w:szCs w:val="22"/>
        </w:rPr>
        <w:t xml:space="preserve"> Drawings </w:t>
      </w:r>
      <w:r>
        <w:rPr>
          <w:rFonts w:ascii="Garamond" w:hAnsi="Garamond"/>
          <w:sz w:val="22"/>
          <w:szCs w:val="22"/>
        </w:rPr>
        <w:t>Room (Victoria and Albert Museum)</w:t>
      </w:r>
      <w:r w:rsidRPr="00B85459">
        <w:rPr>
          <w:rFonts w:ascii="Garamond" w:hAnsi="Garamond"/>
          <w:sz w:val="22"/>
          <w:szCs w:val="22"/>
        </w:rPr>
        <w:t xml:space="preserve">, Hope Bagenal papers, </w:t>
      </w:r>
      <w:proofErr w:type="spellStart"/>
      <w:r w:rsidRPr="00B85459">
        <w:rPr>
          <w:rFonts w:ascii="Garamond" w:hAnsi="Garamond"/>
          <w:sz w:val="22"/>
          <w:szCs w:val="22"/>
        </w:rPr>
        <w:t>BaHo</w:t>
      </w:r>
      <w:proofErr w:type="spellEnd"/>
      <w:r w:rsidRPr="00B85459">
        <w:rPr>
          <w:rFonts w:ascii="Garamond" w:hAnsi="Garamond"/>
          <w:sz w:val="22"/>
          <w:szCs w:val="22"/>
        </w:rPr>
        <w:t>/1/3, pp. 1-2</w:t>
      </w:r>
      <w:r>
        <w:rPr>
          <w:rFonts w:ascii="Garamond" w:hAnsi="Garamond"/>
          <w:sz w:val="22"/>
          <w:szCs w:val="22"/>
        </w:rPr>
        <w:t xml:space="preserve">: </w:t>
      </w:r>
      <w:r w:rsidRPr="00B85459">
        <w:rPr>
          <w:rFonts w:ascii="Garamond" w:hAnsi="Garamond"/>
          <w:sz w:val="22"/>
          <w:szCs w:val="22"/>
        </w:rPr>
        <w:t>Walter George to Hope Bagenal, 14 Jan. 1959</w:t>
      </w:r>
      <w:r>
        <w:rPr>
          <w:rFonts w:ascii="Garamond" w:hAnsi="Garamond"/>
          <w:sz w:val="22"/>
          <w:szCs w:val="22"/>
        </w:rPr>
        <w:t>.</w:t>
      </w:r>
      <w:r w:rsidRPr="00B85459">
        <w:rPr>
          <w:rFonts w:ascii="Garamond" w:hAnsi="Garamond"/>
          <w:sz w:val="22"/>
          <w:szCs w:val="22"/>
        </w:rPr>
        <w:t xml:space="preserve"> </w:t>
      </w:r>
    </w:p>
  </w:endnote>
  <w:endnote w:id="45">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r>
        <w:rPr>
          <w:rFonts w:ascii="Garamond" w:hAnsi="Garamond"/>
          <w:sz w:val="22"/>
          <w:szCs w:val="22"/>
        </w:rPr>
        <w:t>R.I.B.A.</w:t>
      </w:r>
      <w:r w:rsidRPr="00B85459">
        <w:rPr>
          <w:rFonts w:ascii="Garamond" w:hAnsi="Garamond"/>
          <w:sz w:val="22"/>
          <w:szCs w:val="22"/>
        </w:rPr>
        <w:t xml:space="preserve"> Prints </w:t>
      </w:r>
      <w:r>
        <w:rPr>
          <w:rFonts w:ascii="Garamond" w:hAnsi="Garamond"/>
          <w:sz w:val="22"/>
          <w:szCs w:val="22"/>
        </w:rPr>
        <w:t>and</w:t>
      </w:r>
      <w:r w:rsidRPr="00B85459">
        <w:rPr>
          <w:rFonts w:ascii="Garamond" w:hAnsi="Garamond"/>
          <w:sz w:val="22"/>
          <w:szCs w:val="22"/>
        </w:rPr>
        <w:t xml:space="preserve"> Drawings </w:t>
      </w:r>
      <w:r>
        <w:rPr>
          <w:rFonts w:ascii="Garamond" w:hAnsi="Garamond"/>
          <w:sz w:val="22"/>
          <w:szCs w:val="22"/>
        </w:rPr>
        <w:t>Room (Victoria and Albert Museum)</w:t>
      </w:r>
      <w:r w:rsidRPr="00B85459">
        <w:rPr>
          <w:rFonts w:ascii="Garamond" w:hAnsi="Garamond"/>
          <w:sz w:val="22"/>
          <w:szCs w:val="22"/>
        </w:rPr>
        <w:t xml:space="preserve">, Walter George papers, </w:t>
      </w:r>
      <w:proofErr w:type="spellStart"/>
      <w:r w:rsidRPr="00B85459">
        <w:rPr>
          <w:rFonts w:ascii="Garamond" w:hAnsi="Garamond"/>
          <w:sz w:val="22"/>
          <w:szCs w:val="22"/>
        </w:rPr>
        <w:t>GeW</w:t>
      </w:r>
      <w:proofErr w:type="spellEnd"/>
      <w:r w:rsidRPr="00B85459">
        <w:rPr>
          <w:rFonts w:ascii="Garamond" w:hAnsi="Garamond"/>
          <w:sz w:val="22"/>
          <w:szCs w:val="22"/>
        </w:rPr>
        <w:t>/1/9, pp. 3-4</w:t>
      </w:r>
      <w:r>
        <w:rPr>
          <w:rFonts w:ascii="Garamond" w:hAnsi="Garamond"/>
          <w:sz w:val="22"/>
          <w:szCs w:val="22"/>
        </w:rPr>
        <w:t>:</w:t>
      </w:r>
      <w:r w:rsidRPr="00B85459">
        <w:rPr>
          <w:rFonts w:ascii="Garamond" w:hAnsi="Garamond"/>
          <w:sz w:val="22"/>
          <w:szCs w:val="22"/>
        </w:rPr>
        <w:t xml:space="preserve"> George to Shearer,</w:t>
      </w:r>
      <w:r w:rsidRPr="00B85459">
        <w:rPr>
          <w:rFonts w:ascii="Garamond" w:hAnsi="Garamond"/>
          <w:i/>
          <w:sz w:val="22"/>
          <w:szCs w:val="22"/>
        </w:rPr>
        <w:t xml:space="preserve"> </w:t>
      </w:r>
      <w:r w:rsidRPr="00B85459">
        <w:rPr>
          <w:rFonts w:ascii="Garamond" w:hAnsi="Garamond"/>
          <w:sz w:val="22"/>
          <w:szCs w:val="22"/>
        </w:rPr>
        <w:t>14 Mar. 1952</w:t>
      </w:r>
      <w:r>
        <w:rPr>
          <w:rFonts w:ascii="Garamond" w:hAnsi="Garamond"/>
          <w:sz w:val="22"/>
          <w:szCs w:val="22"/>
        </w:rPr>
        <w:t>;</w:t>
      </w:r>
      <w:r w:rsidRPr="00B85459">
        <w:rPr>
          <w:rFonts w:ascii="Garamond" w:hAnsi="Garamond"/>
          <w:sz w:val="22"/>
          <w:szCs w:val="22"/>
        </w:rPr>
        <w:t xml:space="preserve"> </w:t>
      </w:r>
      <w:r>
        <w:rPr>
          <w:rFonts w:ascii="Garamond" w:hAnsi="Garamond"/>
          <w:sz w:val="22"/>
          <w:szCs w:val="22"/>
        </w:rPr>
        <w:t>and</w:t>
      </w:r>
      <w:r w:rsidRPr="00B85459">
        <w:rPr>
          <w:rFonts w:ascii="Garamond" w:hAnsi="Garamond"/>
          <w:sz w:val="22"/>
          <w:szCs w:val="22"/>
        </w:rPr>
        <w:t xml:space="preserve"> Rudolf </w:t>
      </w:r>
      <w:proofErr w:type="spellStart"/>
      <w:r w:rsidRPr="00B85459">
        <w:rPr>
          <w:rFonts w:ascii="Garamond" w:hAnsi="Garamond"/>
          <w:sz w:val="22"/>
          <w:szCs w:val="22"/>
        </w:rPr>
        <w:t>Wittkower</w:t>
      </w:r>
      <w:proofErr w:type="spellEnd"/>
      <w:r w:rsidRPr="00B85459">
        <w:rPr>
          <w:rFonts w:ascii="Garamond" w:hAnsi="Garamond"/>
          <w:sz w:val="22"/>
          <w:szCs w:val="22"/>
        </w:rPr>
        <w:t xml:space="preserve">, </w:t>
      </w:r>
      <w:r w:rsidRPr="00B85459">
        <w:rPr>
          <w:rFonts w:ascii="Garamond" w:hAnsi="Garamond"/>
          <w:i/>
          <w:sz w:val="22"/>
          <w:szCs w:val="22"/>
        </w:rPr>
        <w:t>Architectural Principles in the Age of Humanism</w:t>
      </w:r>
      <w:r w:rsidRPr="00B23E7B">
        <w:rPr>
          <w:rFonts w:ascii="Garamond" w:hAnsi="Garamond"/>
          <w:sz w:val="22"/>
          <w:szCs w:val="22"/>
        </w:rPr>
        <w:t>, 5th</w:t>
      </w:r>
      <w:r w:rsidRPr="00B85459">
        <w:rPr>
          <w:rFonts w:ascii="Garamond" w:hAnsi="Garamond"/>
          <w:sz w:val="22"/>
          <w:szCs w:val="22"/>
        </w:rPr>
        <w:t xml:space="preserve"> </w:t>
      </w:r>
      <w:proofErr w:type="spellStart"/>
      <w:r w:rsidRPr="00B85459">
        <w:rPr>
          <w:rFonts w:ascii="Garamond" w:hAnsi="Garamond"/>
          <w:sz w:val="22"/>
          <w:szCs w:val="22"/>
        </w:rPr>
        <w:t>edn</w:t>
      </w:r>
      <w:proofErr w:type="spellEnd"/>
      <w:r w:rsidRPr="00B85459">
        <w:rPr>
          <w:rFonts w:ascii="Garamond" w:hAnsi="Garamond"/>
          <w:i/>
          <w:sz w:val="22"/>
          <w:szCs w:val="22"/>
        </w:rPr>
        <w:t xml:space="preserve"> </w:t>
      </w:r>
      <w:r w:rsidRPr="00B85459">
        <w:rPr>
          <w:rFonts w:ascii="Garamond" w:hAnsi="Garamond"/>
          <w:sz w:val="22"/>
          <w:szCs w:val="22"/>
        </w:rPr>
        <w:t>(Chichester, 1998), pp. 145-47.</w:t>
      </w:r>
    </w:p>
  </w:endnote>
  <w:endnote w:id="46">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r>
        <w:rPr>
          <w:rFonts w:ascii="Garamond" w:hAnsi="Garamond"/>
          <w:sz w:val="22"/>
          <w:szCs w:val="22"/>
        </w:rPr>
        <w:t>R.I.B.A.</w:t>
      </w:r>
      <w:r w:rsidRPr="00B85459">
        <w:rPr>
          <w:rFonts w:ascii="Garamond" w:hAnsi="Garamond"/>
          <w:sz w:val="22"/>
          <w:szCs w:val="22"/>
        </w:rPr>
        <w:t xml:space="preserve"> </w:t>
      </w:r>
      <w:r>
        <w:rPr>
          <w:rFonts w:ascii="Garamond" w:hAnsi="Garamond"/>
          <w:sz w:val="22"/>
          <w:szCs w:val="22"/>
        </w:rPr>
        <w:t>(</w:t>
      </w:r>
      <w:r w:rsidRPr="00B85459">
        <w:rPr>
          <w:rFonts w:ascii="Garamond" w:hAnsi="Garamond"/>
          <w:sz w:val="22"/>
          <w:szCs w:val="22"/>
        </w:rPr>
        <w:t>Portland Place</w:t>
      </w:r>
      <w:r>
        <w:rPr>
          <w:rFonts w:ascii="Garamond" w:hAnsi="Garamond"/>
          <w:sz w:val="22"/>
          <w:szCs w:val="22"/>
        </w:rPr>
        <w:t>)</w:t>
      </w:r>
      <w:r w:rsidRPr="00B85459">
        <w:rPr>
          <w:rFonts w:ascii="Garamond" w:hAnsi="Garamond"/>
          <w:sz w:val="22"/>
          <w:szCs w:val="22"/>
        </w:rPr>
        <w:t>, Walter George papers</w:t>
      </w:r>
      <w:r>
        <w:rPr>
          <w:rFonts w:ascii="Garamond" w:hAnsi="Garamond"/>
          <w:sz w:val="22"/>
          <w:szCs w:val="22"/>
        </w:rPr>
        <w:t>,</w:t>
      </w:r>
      <w:r w:rsidRPr="00B85459">
        <w:rPr>
          <w:rFonts w:ascii="Garamond" w:hAnsi="Garamond"/>
          <w:sz w:val="22"/>
          <w:szCs w:val="22"/>
        </w:rPr>
        <w:t xml:space="preserve"> Fernandes, ‘Obituary’, </w:t>
      </w:r>
      <w:proofErr w:type="gramStart"/>
      <w:r w:rsidRPr="00B85459">
        <w:rPr>
          <w:rFonts w:ascii="Garamond" w:hAnsi="Garamond"/>
          <w:sz w:val="22"/>
          <w:szCs w:val="22"/>
        </w:rPr>
        <w:t>p</w:t>
      </w:r>
      <w:proofErr w:type="gramEnd"/>
      <w:r w:rsidRPr="00B85459">
        <w:rPr>
          <w:rFonts w:ascii="Garamond" w:hAnsi="Garamond"/>
          <w:sz w:val="22"/>
          <w:szCs w:val="22"/>
        </w:rPr>
        <w:t>. 1.</w:t>
      </w:r>
    </w:p>
  </w:endnote>
  <w:endnote w:id="47">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Stamp, ‘Sir Edwin Lutyens’, p. 47 </w:t>
      </w:r>
      <w:r>
        <w:rPr>
          <w:rFonts w:ascii="Garamond" w:hAnsi="Garamond"/>
          <w:sz w:val="22"/>
          <w:szCs w:val="22"/>
        </w:rPr>
        <w:t>and</w:t>
      </w:r>
      <w:r w:rsidRPr="00B85459">
        <w:rPr>
          <w:rFonts w:ascii="Garamond" w:hAnsi="Garamond"/>
          <w:sz w:val="22"/>
          <w:szCs w:val="22"/>
        </w:rPr>
        <w:t xml:space="preserve"> George, ‘The Roadside Planting of Lutyens’ New Delhi’, p. 81.</w:t>
      </w:r>
    </w:p>
  </w:endnote>
  <w:endnote w:id="48">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proofErr w:type="gramStart"/>
      <w:r w:rsidRPr="00B85459">
        <w:rPr>
          <w:rFonts w:ascii="Garamond" w:hAnsi="Garamond"/>
          <w:sz w:val="22"/>
          <w:szCs w:val="22"/>
        </w:rPr>
        <w:t xml:space="preserve">Stamp, ‘Indian Summer’, pp. 368 </w:t>
      </w:r>
      <w:r>
        <w:rPr>
          <w:rFonts w:ascii="Garamond" w:hAnsi="Garamond"/>
          <w:sz w:val="22"/>
          <w:szCs w:val="22"/>
        </w:rPr>
        <w:t>and</w:t>
      </w:r>
      <w:r w:rsidRPr="00B85459">
        <w:rPr>
          <w:rFonts w:ascii="Garamond" w:hAnsi="Garamond"/>
          <w:sz w:val="22"/>
          <w:szCs w:val="22"/>
        </w:rPr>
        <w:t xml:space="preserve"> 371.</w:t>
      </w:r>
      <w:proofErr w:type="gramEnd"/>
    </w:p>
  </w:endnote>
  <w:endnote w:id="49">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r>
        <w:rPr>
          <w:rFonts w:ascii="Garamond" w:hAnsi="Garamond"/>
          <w:sz w:val="22"/>
          <w:szCs w:val="22"/>
        </w:rPr>
        <w:t>R.I.B.A.</w:t>
      </w:r>
      <w:r w:rsidRPr="00B85459">
        <w:rPr>
          <w:rFonts w:ascii="Garamond" w:hAnsi="Garamond"/>
          <w:sz w:val="22"/>
          <w:szCs w:val="22"/>
        </w:rPr>
        <w:t xml:space="preserve"> Prints </w:t>
      </w:r>
      <w:r>
        <w:rPr>
          <w:rFonts w:ascii="Garamond" w:hAnsi="Garamond"/>
          <w:sz w:val="22"/>
          <w:szCs w:val="22"/>
        </w:rPr>
        <w:t>and</w:t>
      </w:r>
      <w:r w:rsidRPr="00B85459">
        <w:rPr>
          <w:rFonts w:ascii="Garamond" w:hAnsi="Garamond"/>
          <w:sz w:val="22"/>
          <w:szCs w:val="22"/>
        </w:rPr>
        <w:t xml:space="preserve"> Drawings </w:t>
      </w:r>
      <w:r>
        <w:rPr>
          <w:rFonts w:ascii="Garamond" w:hAnsi="Garamond"/>
          <w:sz w:val="22"/>
          <w:szCs w:val="22"/>
        </w:rPr>
        <w:t>Room (Victoria and Albert Museum)</w:t>
      </w:r>
      <w:r w:rsidRPr="00B85459">
        <w:rPr>
          <w:rFonts w:ascii="Garamond" w:hAnsi="Garamond"/>
          <w:sz w:val="22"/>
          <w:szCs w:val="22"/>
        </w:rPr>
        <w:t xml:space="preserve">, Hope Bagenal papers, </w:t>
      </w:r>
      <w:proofErr w:type="spellStart"/>
      <w:r w:rsidRPr="00B85459">
        <w:rPr>
          <w:rFonts w:ascii="Garamond" w:hAnsi="Garamond"/>
          <w:sz w:val="22"/>
          <w:szCs w:val="22"/>
        </w:rPr>
        <w:t>BaHo</w:t>
      </w:r>
      <w:proofErr w:type="spellEnd"/>
      <w:r w:rsidRPr="00B85459">
        <w:rPr>
          <w:rFonts w:ascii="Garamond" w:hAnsi="Garamond"/>
          <w:sz w:val="22"/>
          <w:szCs w:val="22"/>
        </w:rPr>
        <w:t>/1/3, p. 9</w:t>
      </w:r>
      <w:r>
        <w:rPr>
          <w:rFonts w:ascii="Garamond" w:hAnsi="Garamond"/>
          <w:sz w:val="22"/>
          <w:szCs w:val="22"/>
        </w:rPr>
        <w:t>:</w:t>
      </w:r>
      <w:r w:rsidRPr="00B85459">
        <w:rPr>
          <w:rFonts w:ascii="Garamond" w:hAnsi="Garamond"/>
          <w:sz w:val="22"/>
          <w:szCs w:val="22"/>
        </w:rPr>
        <w:t xml:space="preserve"> Walter George to Hope Bagenal, 2 Jan. 1959</w:t>
      </w:r>
      <w:r>
        <w:rPr>
          <w:rFonts w:ascii="Garamond" w:hAnsi="Garamond"/>
          <w:sz w:val="22"/>
          <w:szCs w:val="22"/>
        </w:rPr>
        <w:t>.</w:t>
      </w:r>
      <w:r w:rsidRPr="00B85459">
        <w:rPr>
          <w:rFonts w:ascii="Garamond" w:hAnsi="Garamond"/>
          <w:sz w:val="22"/>
          <w:szCs w:val="22"/>
        </w:rPr>
        <w:t xml:space="preserve"> His use of ‘aniconic’ is unusual – meaning perhaps an absence of ornamentation.</w:t>
      </w:r>
    </w:p>
  </w:endnote>
  <w:endnote w:id="50">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r>
        <w:rPr>
          <w:rFonts w:ascii="Garamond" w:hAnsi="Garamond"/>
          <w:sz w:val="22"/>
          <w:szCs w:val="22"/>
        </w:rPr>
        <w:t>R.I.B.A.</w:t>
      </w:r>
      <w:r w:rsidRPr="00B85459">
        <w:rPr>
          <w:rFonts w:ascii="Garamond" w:hAnsi="Garamond"/>
          <w:sz w:val="22"/>
          <w:szCs w:val="22"/>
        </w:rPr>
        <w:t xml:space="preserve"> </w:t>
      </w:r>
      <w:r>
        <w:rPr>
          <w:rFonts w:ascii="Garamond" w:hAnsi="Garamond"/>
          <w:sz w:val="22"/>
          <w:szCs w:val="22"/>
        </w:rPr>
        <w:t>(Portland Place)</w:t>
      </w:r>
      <w:r w:rsidRPr="00B85459">
        <w:rPr>
          <w:rFonts w:ascii="Garamond" w:hAnsi="Garamond"/>
          <w:sz w:val="22"/>
          <w:szCs w:val="22"/>
        </w:rPr>
        <w:t xml:space="preserve">, Walter George papers, </w:t>
      </w:r>
      <w:r>
        <w:rPr>
          <w:rFonts w:ascii="Garamond" w:hAnsi="Garamond"/>
          <w:sz w:val="22"/>
          <w:szCs w:val="22"/>
        </w:rPr>
        <w:t>R.I.B.A.</w:t>
      </w:r>
      <w:r w:rsidRPr="00B85459">
        <w:rPr>
          <w:rFonts w:ascii="Garamond" w:hAnsi="Garamond"/>
          <w:sz w:val="22"/>
          <w:szCs w:val="22"/>
        </w:rPr>
        <w:t xml:space="preserve"> Admissions Statement.</w:t>
      </w:r>
    </w:p>
  </w:endnote>
  <w:endnote w:id="51">
    <w:p w:rsidR="00DE4E02" w:rsidRPr="001448E0"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Byron, ‘New Delhi’, pp</w:t>
      </w:r>
      <w:r w:rsidRPr="001448E0">
        <w:rPr>
          <w:rFonts w:ascii="Garamond" w:hAnsi="Garamond"/>
          <w:sz w:val="22"/>
          <w:szCs w:val="22"/>
        </w:rPr>
        <w:t>. 13-14.</w:t>
      </w:r>
    </w:p>
  </w:endnote>
  <w:endnote w:id="52">
    <w:p w:rsidR="00DE4E02" w:rsidRPr="00B85459" w:rsidRDefault="00DE4E02" w:rsidP="00341E4A">
      <w:pPr>
        <w:pStyle w:val="NoSpacing"/>
        <w:spacing w:line="480" w:lineRule="auto"/>
        <w:rPr>
          <w:rFonts w:ascii="Garamond" w:hAnsi="Garamond"/>
        </w:rPr>
      </w:pPr>
      <w:r w:rsidRPr="001448E0">
        <w:rPr>
          <w:rStyle w:val="EndnoteReference"/>
          <w:rFonts w:ascii="Garamond" w:hAnsi="Garamond"/>
        </w:rPr>
        <w:endnoteRef/>
      </w:r>
      <w:r w:rsidRPr="001448E0">
        <w:rPr>
          <w:rFonts w:ascii="Garamond" w:hAnsi="Garamond"/>
        </w:rPr>
        <w:t xml:space="preserve"> Not to be confused with the 1919 and 1922 designs by Lutyens for a house for the Maharajah of Kashmir (both unexecuted). See R.I.B.A. Prints and Drawings Room (Victoria and Albert Museum), Edwin Lutyens papers, </w:t>
      </w:r>
      <w:proofErr w:type="spellStart"/>
      <w:r w:rsidRPr="001448E0">
        <w:rPr>
          <w:rFonts w:ascii="Garamond" w:hAnsi="Garamond"/>
        </w:rPr>
        <w:t>LuE</w:t>
      </w:r>
      <w:proofErr w:type="spellEnd"/>
      <w:r w:rsidRPr="001448E0">
        <w:rPr>
          <w:rFonts w:ascii="Garamond" w:hAnsi="Garamond"/>
        </w:rPr>
        <w:t>/18/5/4</w:t>
      </w:r>
      <w:r w:rsidR="001448E0" w:rsidRPr="001448E0">
        <w:rPr>
          <w:rFonts w:ascii="Garamond" w:hAnsi="Garamond"/>
        </w:rPr>
        <w:t xml:space="preserve">: </w:t>
      </w:r>
      <w:r w:rsidRPr="001448E0">
        <w:rPr>
          <w:rFonts w:ascii="Garamond" w:hAnsi="Garamond"/>
        </w:rPr>
        <w:t xml:space="preserve">Lutyens to Lady Emily, 20 Feb. 1922; and Stamp, </w:t>
      </w:r>
      <w:r w:rsidRPr="001448E0">
        <w:rPr>
          <w:rFonts w:ascii="Garamond" w:hAnsi="Garamond"/>
          <w:i/>
        </w:rPr>
        <w:t xml:space="preserve">Lutyens, </w:t>
      </w:r>
      <w:r w:rsidRPr="001448E0">
        <w:rPr>
          <w:rFonts w:ascii="Garamond" w:hAnsi="Garamond"/>
        </w:rPr>
        <w:t xml:space="preserve">Hayward Gallery cat., p. 181. </w:t>
      </w:r>
      <w:r w:rsidR="001448E0" w:rsidRPr="001448E0">
        <w:rPr>
          <w:rFonts w:ascii="Garamond" w:hAnsi="Garamond"/>
        </w:rPr>
        <w:t xml:space="preserve">Prithviraj </w:t>
      </w:r>
      <w:r w:rsidRPr="001448E0">
        <w:rPr>
          <w:rFonts w:ascii="Garamond" w:hAnsi="Garamond" w:cs="Mangal"/>
        </w:rPr>
        <w:t>was a twelfth-century</w:t>
      </w:r>
      <w:r w:rsidRPr="00B85459">
        <w:rPr>
          <w:rFonts w:ascii="Garamond" w:hAnsi="Garamond" w:cs="Mangal"/>
        </w:rPr>
        <w:t xml:space="preserve"> Hindu king.</w:t>
      </w:r>
    </w:p>
  </w:endnote>
  <w:endnote w:id="53">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Walter George, ‘The Architecture of Walter George’, </w:t>
      </w:r>
      <w:r w:rsidRPr="00B85459">
        <w:rPr>
          <w:rFonts w:ascii="Garamond" w:hAnsi="Garamond"/>
          <w:i/>
          <w:sz w:val="22"/>
          <w:szCs w:val="22"/>
        </w:rPr>
        <w:t xml:space="preserve">Design (Bombay) </w:t>
      </w:r>
      <w:r w:rsidRPr="00B85459">
        <w:rPr>
          <w:rFonts w:ascii="Garamond" w:hAnsi="Garamond"/>
          <w:sz w:val="22"/>
          <w:szCs w:val="22"/>
        </w:rPr>
        <w:t>(Sept. 1960)</w:t>
      </w:r>
      <w:r w:rsidRPr="00B23E7B">
        <w:rPr>
          <w:rFonts w:ascii="Garamond" w:hAnsi="Garamond"/>
          <w:sz w:val="22"/>
          <w:szCs w:val="22"/>
        </w:rPr>
        <w:t xml:space="preserve">, </w:t>
      </w:r>
      <w:r w:rsidRPr="00B85459">
        <w:rPr>
          <w:rFonts w:ascii="Garamond" w:hAnsi="Garamond"/>
          <w:sz w:val="22"/>
          <w:szCs w:val="22"/>
        </w:rPr>
        <w:t>p. 21.</w:t>
      </w:r>
    </w:p>
  </w:endnote>
  <w:endnote w:id="54">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proofErr w:type="gramStart"/>
      <w:r w:rsidRPr="00DE4E02">
        <w:rPr>
          <w:rFonts w:ascii="Garamond" w:hAnsi="Garamond"/>
          <w:sz w:val="22"/>
          <w:szCs w:val="22"/>
        </w:rPr>
        <w:t>Ibid.,</w:t>
      </w:r>
      <w:proofErr w:type="gramEnd"/>
      <w:r w:rsidRPr="00DE4E02">
        <w:rPr>
          <w:rFonts w:ascii="Garamond" w:hAnsi="Garamond"/>
          <w:sz w:val="22"/>
          <w:szCs w:val="22"/>
        </w:rPr>
        <w:t xml:space="preserve"> p. 20</w:t>
      </w:r>
      <w:r w:rsidRPr="00B85459">
        <w:rPr>
          <w:rFonts w:ascii="Garamond" w:hAnsi="Garamond"/>
          <w:sz w:val="22"/>
          <w:szCs w:val="22"/>
        </w:rPr>
        <w:t>.</w:t>
      </w:r>
    </w:p>
  </w:endnote>
  <w:endnote w:id="55">
    <w:p w:rsidR="00DE4E02" w:rsidRPr="00B85459" w:rsidRDefault="00DE4E02" w:rsidP="00F42F5D">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proofErr w:type="spellStart"/>
      <w:r w:rsidRPr="00B85459">
        <w:rPr>
          <w:rFonts w:ascii="Garamond" w:hAnsi="Garamond"/>
          <w:sz w:val="22"/>
          <w:szCs w:val="22"/>
        </w:rPr>
        <w:t>Sarbjit</w:t>
      </w:r>
      <w:proofErr w:type="spellEnd"/>
      <w:r w:rsidRPr="00B85459">
        <w:rPr>
          <w:rFonts w:ascii="Garamond" w:hAnsi="Garamond"/>
          <w:sz w:val="22"/>
          <w:szCs w:val="22"/>
        </w:rPr>
        <w:t xml:space="preserve"> </w:t>
      </w:r>
      <w:proofErr w:type="spellStart"/>
      <w:r w:rsidRPr="00B85459">
        <w:rPr>
          <w:rFonts w:ascii="Garamond" w:hAnsi="Garamond"/>
          <w:sz w:val="22"/>
          <w:szCs w:val="22"/>
        </w:rPr>
        <w:t>Bahga</w:t>
      </w:r>
      <w:proofErr w:type="spellEnd"/>
      <w:r w:rsidRPr="00B85459">
        <w:rPr>
          <w:rFonts w:ascii="Garamond" w:hAnsi="Garamond"/>
          <w:sz w:val="22"/>
          <w:szCs w:val="22"/>
        </w:rPr>
        <w:t xml:space="preserve">, </w:t>
      </w:r>
      <w:proofErr w:type="spellStart"/>
      <w:r w:rsidRPr="00B85459">
        <w:rPr>
          <w:rFonts w:ascii="Garamond" w:hAnsi="Garamond"/>
          <w:sz w:val="22"/>
          <w:szCs w:val="22"/>
        </w:rPr>
        <w:t>Surinder</w:t>
      </w:r>
      <w:proofErr w:type="spellEnd"/>
      <w:r w:rsidRPr="00B85459">
        <w:rPr>
          <w:rFonts w:ascii="Garamond" w:hAnsi="Garamond"/>
          <w:sz w:val="22"/>
          <w:szCs w:val="22"/>
        </w:rPr>
        <w:t xml:space="preserve"> </w:t>
      </w:r>
      <w:proofErr w:type="spellStart"/>
      <w:r w:rsidRPr="00B85459">
        <w:rPr>
          <w:rFonts w:ascii="Garamond" w:hAnsi="Garamond"/>
          <w:sz w:val="22"/>
          <w:szCs w:val="22"/>
        </w:rPr>
        <w:t>Bahga</w:t>
      </w:r>
      <w:proofErr w:type="spellEnd"/>
      <w:r w:rsidRPr="00B85459">
        <w:rPr>
          <w:rFonts w:ascii="Garamond" w:hAnsi="Garamond"/>
          <w:sz w:val="22"/>
          <w:szCs w:val="22"/>
        </w:rPr>
        <w:t xml:space="preserve"> </w:t>
      </w:r>
      <w:r>
        <w:rPr>
          <w:rFonts w:ascii="Garamond" w:hAnsi="Garamond"/>
          <w:sz w:val="22"/>
          <w:szCs w:val="22"/>
        </w:rPr>
        <w:t>and</w:t>
      </w:r>
      <w:r w:rsidRPr="00B85459">
        <w:rPr>
          <w:rFonts w:ascii="Garamond" w:hAnsi="Garamond"/>
          <w:sz w:val="22"/>
          <w:szCs w:val="22"/>
        </w:rPr>
        <w:t xml:space="preserve"> </w:t>
      </w:r>
      <w:proofErr w:type="spellStart"/>
      <w:r w:rsidRPr="00B85459">
        <w:rPr>
          <w:rFonts w:ascii="Garamond" w:hAnsi="Garamond"/>
          <w:sz w:val="22"/>
          <w:szCs w:val="22"/>
        </w:rPr>
        <w:t>Yashinder</w:t>
      </w:r>
      <w:proofErr w:type="spellEnd"/>
      <w:r w:rsidRPr="00B85459">
        <w:rPr>
          <w:rFonts w:ascii="Garamond" w:hAnsi="Garamond"/>
          <w:sz w:val="22"/>
          <w:szCs w:val="22"/>
        </w:rPr>
        <w:t xml:space="preserve"> </w:t>
      </w:r>
      <w:proofErr w:type="spellStart"/>
      <w:r w:rsidRPr="00B85459">
        <w:rPr>
          <w:rFonts w:ascii="Garamond" w:hAnsi="Garamond"/>
          <w:sz w:val="22"/>
          <w:szCs w:val="22"/>
        </w:rPr>
        <w:t>Bahga</w:t>
      </w:r>
      <w:proofErr w:type="spellEnd"/>
      <w:r w:rsidRPr="00B85459">
        <w:rPr>
          <w:rFonts w:ascii="Garamond" w:hAnsi="Garamond"/>
          <w:sz w:val="22"/>
          <w:szCs w:val="22"/>
        </w:rPr>
        <w:t xml:space="preserve">, </w:t>
      </w:r>
      <w:r w:rsidRPr="00B85459">
        <w:rPr>
          <w:rFonts w:ascii="Garamond" w:hAnsi="Garamond"/>
          <w:i/>
          <w:sz w:val="22"/>
          <w:szCs w:val="22"/>
        </w:rPr>
        <w:t xml:space="preserve">Modern Architecture in India </w:t>
      </w:r>
      <w:r w:rsidRPr="00B85459">
        <w:rPr>
          <w:rFonts w:ascii="Garamond" w:hAnsi="Garamond"/>
          <w:sz w:val="22"/>
          <w:szCs w:val="22"/>
        </w:rPr>
        <w:t>(New Delhi, 1993), p. 7.</w:t>
      </w:r>
    </w:p>
  </w:endnote>
  <w:endnote w:id="56">
    <w:p w:rsidR="00DE4E02" w:rsidRPr="00B85459" w:rsidRDefault="00DE4E02" w:rsidP="00DE4E02">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proofErr w:type="gramStart"/>
      <w:r w:rsidRPr="00B85459">
        <w:rPr>
          <w:rFonts w:ascii="Garamond" w:hAnsi="Garamond"/>
          <w:sz w:val="22"/>
          <w:szCs w:val="22"/>
        </w:rPr>
        <w:t>George, ‘The Architecture of Walter George’,</w:t>
      </w:r>
      <w:r w:rsidRPr="00B85459">
        <w:rPr>
          <w:rFonts w:ascii="Garamond" w:hAnsi="Garamond"/>
          <w:i/>
          <w:sz w:val="22"/>
          <w:szCs w:val="22"/>
        </w:rPr>
        <w:t xml:space="preserve"> </w:t>
      </w:r>
      <w:r w:rsidRPr="00B85459">
        <w:rPr>
          <w:rFonts w:ascii="Garamond" w:hAnsi="Garamond"/>
          <w:sz w:val="22"/>
          <w:szCs w:val="22"/>
        </w:rPr>
        <w:t>p. 21.</w:t>
      </w:r>
      <w:proofErr w:type="gramEnd"/>
    </w:p>
  </w:endnote>
  <w:endnote w:id="57">
    <w:p w:rsidR="00DE4E02" w:rsidRPr="00B85459" w:rsidRDefault="00DE4E02" w:rsidP="00DE4E02">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r>
        <w:rPr>
          <w:rFonts w:ascii="Garamond" w:hAnsi="Garamond"/>
          <w:sz w:val="22"/>
          <w:szCs w:val="22"/>
        </w:rPr>
        <w:t>R.I.B.A.</w:t>
      </w:r>
      <w:r w:rsidRPr="00B85459">
        <w:rPr>
          <w:rFonts w:ascii="Garamond" w:hAnsi="Garamond"/>
          <w:sz w:val="22"/>
          <w:szCs w:val="22"/>
        </w:rPr>
        <w:t xml:space="preserve"> Prints </w:t>
      </w:r>
      <w:r>
        <w:rPr>
          <w:rFonts w:ascii="Garamond" w:hAnsi="Garamond"/>
          <w:sz w:val="22"/>
          <w:szCs w:val="22"/>
        </w:rPr>
        <w:t>and</w:t>
      </w:r>
      <w:r w:rsidRPr="00B85459">
        <w:rPr>
          <w:rFonts w:ascii="Garamond" w:hAnsi="Garamond"/>
          <w:sz w:val="22"/>
          <w:szCs w:val="22"/>
        </w:rPr>
        <w:t xml:space="preserve"> Drawings </w:t>
      </w:r>
      <w:r>
        <w:rPr>
          <w:rFonts w:ascii="Garamond" w:hAnsi="Garamond"/>
          <w:sz w:val="22"/>
          <w:szCs w:val="22"/>
        </w:rPr>
        <w:t>Room (Victoria and Albert Museum)</w:t>
      </w:r>
      <w:r w:rsidRPr="00B85459">
        <w:rPr>
          <w:rFonts w:ascii="Garamond" w:hAnsi="Garamond"/>
          <w:sz w:val="22"/>
          <w:szCs w:val="22"/>
        </w:rPr>
        <w:t xml:space="preserve">, Edwin Lutyens papers, </w:t>
      </w:r>
      <w:proofErr w:type="spellStart"/>
      <w:r w:rsidRPr="00B85459">
        <w:rPr>
          <w:rFonts w:ascii="Garamond" w:hAnsi="Garamond"/>
          <w:sz w:val="22"/>
          <w:szCs w:val="22"/>
        </w:rPr>
        <w:t>LuE</w:t>
      </w:r>
      <w:proofErr w:type="spellEnd"/>
      <w:r w:rsidRPr="00B85459">
        <w:rPr>
          <w:rFonts w:ascii="Garamond" w:hAnsi="Garamond"/>
          <w:sz w:val="22"/>
          <w:szCs w:val="22"/>
        </w:rPr>
        <w:t xml:space="preserve">/19/12/7, folios ii </w:t>
      </w:r>
      <w:r>
        <w:rPr>
          <w:rFonts w:ascii="Garamond" w:hAnsi="Garamond"/>
          <w:sz w:val="22"/>
          <w:szCs w:val="22"/>
        </w:rPr>
        <w:t>and</w:t>
      </w:r>
      <w:r w:rsidRPr="00B85459">
        <w:rPr>
          <w:rFonts w:ascii="Garamond" w:hAnsi="Garamond"/>
          <w:sz w:val="22"/>
          <w:szCs w:val="22"/>
        </w:rPr>
        <w:t xml:space="preserve"> iii</w:t>
      </w:r>
      <w:r>
        <w:rPr>
          <w:rFonts w:ascii="Garamond" w:hAnsi="Garamond"/>
          <w:sz w:val="22"/>
          <w:szCs w:val="22"/>
        </w:rPr>
        <w:t xml:space="preserve">: </w:t>
      </w:r>
      <w:r w:rsidRPr="00B85459">
        <w:rPr>
          <w:rFonts w:ascii="Garamond" w:hAnsi="Garamond"/>
          <w:sz w:val="22"/>
          <w:szCs w:val="22"/>
        </w:rPr>
        <w:t>Lutyens to Lady Emily, 14 Feb. 1929</w:t>
      </w:r>
      <w:r>
        <w:rPr>
          <w:rFonts w:ascii="Garamond" w:hAnsi="Garamond"/>
          <w:sz w:val="22"/>
          <w:szCs w:val="22"/>
        </w:rPr>
        <w:t>.</w:t>
      </w:r>
    </w:p>
  </w:endnote>
  <w:endnote w:id="58">
    <w:p w:rsidR="00DE4E02" w:rsidRPr="00B85459" w:rsidRDefault="00DE4E02" w:rsidP="00DE4E02">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proofErr w:type="gramStart"/>
      <w:r w:rsidRPr="00B85459">
        <w:rPr>
          <w:rFonts w:ascii="Garamond" w:hAnsi="Garamond"/>
          <w:sz w:val="22"/>
          <w:szCs w:val="22"/>
        </w:rPr>
        <w:t>George, ‘The Architecture of Walter George’,</w:t>
      </w:r>
      <w:r w:rsidRPr="00B85459">
        <w:rPr>
          <w:rFonts w:ascii="Garamond" w:hAnsi="Garamond"/>
          <w:i/>
          <w:sz w:val="22"/>
          <w:szCs w:val="22"/>
        </w:rPr>
        <w:t xml:space="preserve"> </w:t>
      </w:r>
      <w:r w:rsidRPr="00B85459">
        <w:rPr>
          <w:rFonts w:ascii="Garamond" w:hAnsi="Garamond"/>
          <w:sz w:val="22"/>
          <w:szCs w:val="22"/>
        </w:rPr>
        <w:t>p. 20.</w:t>
      </w:r>
      <w:proofErr w:type="gramEnd"/>
    </w:p>
  </w:endnote>
  <w:endnote w:id="59">
    <w:p w:rsidR="00DE4E02" w:rsidRPr="00B85459" w:rsidRDefault="00DE4E02" w:rsidP="00463937">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proofErr w:type="gramStart"/>
      <w:r w:rsidRPr="00DE4E02">
        <w:rPr>
          <w:rFonts w:ascii="Garamond" w:hAnsi="Garamond"/>
          <w:sz w:val="22"/>
          <w:szCs w:val="22"/>
        </w:rPr>
        <w:t>Ibid.,</w:t>
      </w:r>
      <w:proofErr w:type="gramEnd"/>
      <w:r w:rsidRPr="00DE4E02">
        <w:rPr>
          <w:rFonts w:ascii="Garamond" w:hAnsi="Garamond"/>
          <w:sz w:val="22"/>
          <w:szCs w:val="22"/>
        </w:rPr>
        <w:t xml:space="preserve"> p. 21.</w:t>
      </w:r>
    </w:p>
  </w:endnote>
  <w:endnote w:id="60">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r w:rsidRPr="001448E0">
        <w:rPr>
          <w:rFonts w:ascii="Garamond" w:hAnsi="Garamond"/>
          <w:sz w:val="22"/>
          <w:szCs w:val="22"/>
        </w:rPr>
        <w:t>Ibid. George may have been</w:t>
      </w:r>
      <w:r w:rsidRPr="00B85459">
        <w:rPr>
          <w:rFonts w:ascii="Garamond" w:hAnsi="Garamond"/>
          <w:sz w:val="22"/>
          <w:szCs w:val="22"/>
        </w:rPr>
        <w:t xml:space="preserve"> referring to Wright’s </w:t>
      </w:r>
      <w:proofErr w:type="spellStart"/>
      <w:r w:rsidRPr="00B85459">
        <w:rPr>
          <w:rFonts w:ascii="Garamond" w:hAnsi="Garamond"/>
          <w:sz w:val="22"/>
          <w:szCs w:val="22"/>
        </w:rPr>
        <w:t>Robie</w:t>
      </w:r>
      <w:proofErr w:type="spellEnd"/>
      <w:r w:rsidRPr="00B85459">
        <w:rPr>
          <w:rFonts w:ascii="Garamond" w:hAnsi="Garamond"/>
          <w:sz w:val="22"/>
          <w:szCs w:val="22"/>
        </w:rPr>
        <w:t xml:space="preserve"> House, Illinois (</w:t>
      </w:r>
      <w:r w:rsidRPr="00B85459">
        <w:rPr>
          <w:rFonts w:ascii="Garamond" w:hAnsi="Garamond"/>
          <w:i/>
          <w:sz w:val="22"/>
          <w:szCs w:val="22"/>
        </w:rPr>
        <w:t xml:space="preserve">c. </w:t>
      </w:r>
      <w:r w:rsidRPr="00B85459">
        <w:rPr>
          <w:rFonts w:ascii="Garamond" w:hAnsi="Garamond"/>
          <w:sz w:val="22"/>
          <w:szCs w:val="22"/>
        </w:rPr>
        <w:t>1909).</w:t>
      </w:r>
    </w:p>
  </w:endnote>
  <w:endnote w:id="61">
    <w:p w:rsidR="00DE4E02" w:rsidRPr="00B85459" w:rsidRDefault="00DE4E02" w:rsidP="00DE4E02">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Walter George, ‘Indian Architecture: The Prospect </w:t>
      </w:r>
      <w:proofErr w:type="gramStart"/>
      <w:r w:rsidRPr="00B85459">
        <w:rPr>
          <w:rFonts w:ascii="Garamond" w:hAnsi="Garamond"/>
          <w:sz w:val="22"/>
          <w:szCs w:val="22"/>
        </w:rPr>
        <w:t>Before</w:t>
      </w:r>
      <w:proofErr w:type="gramEnd"/>
      <w:r w:rsidRPr="00B85459">
        <w:rPr>
          <w:rFonts w:ascii="Garamond" w:hAnsi="Garamond"/>
          <w:sz w:val="22"/>
          <w:szCs w:val="22"/>
        </w:rPr>
        <w:t xml:space="preserve"> Us’, </w:t>
      </w:r>
      <w:r w:rsidRPr="00B85459">
        <w:rPr>
          <w:rFonts w:ascii="Garamond" w:hAnsi="Garamond"/>
          <w:i/>
          <w:sz w:val="22"/>
          <w:szCs w:val="22"/>
        </w:rPr>
        <w:t>Journal of the Indian Institute of Architects</w:t>
      </w:r>
      <w:r w:rsidRPr="00B23E7B">
        <w:rPr>
          <w:rFonts w:ascii="Garamond" w:hAnsi="Garamond"/>
          <w:sz w:val="22"/>
          <w:szCs w:val="22"/>
        </w:rPr>
        <w:t xml:space="preserve">, </w:t>
      </w:r>
      <w:r w:rsidRPr="00B85459">
        <w:rPr>
          <w:rFonts w:ascii="Garamond" w:hAnsi="Garamond"/>
          <w:sz w:val="22"/>
          <w:szCs w:val="22"/>
        </w:rPr>
        <w:t>17, 1 (Jan.-Mar. 1951), p. 4.</w:t>
      </w:r>
    </w:p>
  </w:endnote>
  <w:endnote w:id="62">
    <w:p w:rsidR="00DE4E02" w:rsidRPr="00B85459" w:rsidRDefault="00DE4E02" w:rsidP="00DE4E02">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Robert Grant Irving, </w:t>
      </w:r>
      <w:r w:rsidRPr="00B85459">
        <w:rPr>
          <w:rFonts w:ascii="Garamond" w:hAnsi="Garamond"/>
          <w:i/>
          <w:sz w:val="22"/>
          <w:szCs w:val="22"/>
        </w:rPr>
        <w:t xml:space="preserve">Indian </w:t>
      </w:r>
      <w:proofErr w:type="gramStart"/>
      <w:r w:rsidRPr="00B85459">
        <w:rPr>
          <w:rFonts w:ascii="Garamond" w:hAnsi="Garamond"/>
          <w:i/>
          <w:sz w:val="22"/>
          <w:szCs w:val="22"/>
        </w:rPr>
        <w:t>Summer</w:t>
      </w:r>
      <w:proofErr w:type="gramEnd"/>
      <w:r w:rsidRPr="00B85459">
        <w:rPr>
          <w:rFonts w:ascii="Garamond" w:hAnsi="Garamond"/>
          <w:i/>
          <w:sz w:val="22"/>
          <w:szCs w:val="22"/>
        </w:rPr>
        <w:t xml:space="preserve">: Lutyens, Baker, and Imperial Delhi </w:t>
      </w:r>
      <w:r w:rsidRPr="00B85459">
        <w:rPr>
          <w:rFonts w:ascii="Garamond" w:hAnsi="Garamond"/>
          <w:sz w:val="22"/>
          <w:szCs w:val="22"/>
        </w:rPr>
        <w:t xml:space="preserve">(New Haven </w:t>
      </w:r>
      <w:r>
        <w:rPr>
          <w:rFonts w:ascii="Garamond" w:hAnsi="Garamond"/>
          <w:sz w:val="22"/>
          <w:szCs w:val="22"/>
        </w:rPr>
        <w:t>and</w:t>
      </w:r>
      <w:r w:rsidRPr="00B85459">
        <w:rPr>
          <w:rFonts w:ascii="Garamond" w:hAnsi="Garamond"/>
          <w:sz w:val="22"/>
          <w:szCs w:val="22"/>
        </w:rPr>
        <w:t xml:space="preserve"> London, 1981), fig. 197.</w:t>
      </w:r>
    </w:p>
  </w:endnote>
  <w:endnote w:id="63">
    <w:p w:rsidR="00DE4E02" w:rsidRPr="00B85459" w:rsidRDefault="00DE4E02" w:rsidP="00DE4E02">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proofErr w:type="gramStart"/>
      <w:r w:rsidRPr="00B85459">
        <w:rPr>
          <w:rFonts w:ascii="Garamond" w:hAnsi="Garamond"/>
          <w:sz w:val="22"/>
          <w:szCs w:val="22"/>
        </w:rPr>
        <w:t>George, ‘The Architecture of Walter George’, p. 21</w:t>
      </w:r>
      <w:r w:rsidRPr="00B85459">
        <w:rPr>
          <w:rFonts w:ascii="Garamond" w:hAnsi="Garamond"/>
          <w:i/>
          <w:sz w:val="22"/>
          <w:szCs w:val="22"/>
        </w:rPr>
        <w:t>.</w:t>
      </w:r>
      <w:proofErr w:type="gramEnd"/>
    </w:p>
  </w:endnote>
  <w:endnote w:id="64">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r>
        <w:rPr>
          <w:rFonts w:ascii="Garamond" w:hAnsi="Garamond"/>
          <w:sz w:val="22"/>
          <w:szCs w:val="22"/>
        </w:rPr>
        <w:t>R.I.B.A.</w:t>
      </w:r>
      <w:r w:rsidRPr="00B85459">
        <w:rPr>
          <w:rFonts w:ascii="Garamond" w:hAnsi="Garamond"/>
          <w:sz w:val="22"/>
          <w:szCs w:val="22"/>
        </w:rPr>
        <w:t xml:space="preserve"> </w:t>
      </w:r>
      <w:r>
        <w:rPr>
          <w:rFonts w:ascii="Garamond" w:hAnsi="Garamond"/>
          <w:sz w:val="22"/>
          <w:szCs w:val="22"/>
        </w:rPr>
        <w:t>(Portland Place)</w:t>
      </w:r>
      <w:r w:rsidRPr="00B85459">
        <w:rPr>
          <w:rFonts w:ascii="Garamond" w:hAnsi="Garamond"/>
          <w:sz w:val="22"/>
          <w:szCs w:val="22"/>
        </w:rPr>
        <w:t xml:space="preserve">, Walter George papers, Fernandes, ‘Obituary’, </w:t>
      </w:r>
      <w:proofErr w:type="gramStart"/>
      <w:r w:rsidRPr="00B85459">
        <w:rPr>
          <w:rFonts w:ascii="Garamond" w:hAnsi="Garamond"/>
          <w:sz w:val="22"/>
          <w:szCs w:val="22"/>
        </w:rPr>
        <w:t>p</w:t>
      </w:r>
      <w:proofErr w:type="gramEnd"/>
      <w:r w:rsidRPr="00B85459">
        <w:rPr>
          <w:rFonts w:ascii="Garamond" w:hAnsi="Garamond"/>
          <w:sz w:val="22"/>
          <w:szCs w:val="22"/>
        </w:rPr>
        <w:t>. 2.</w:t>
      </w:r>
    </w:p>
  </w:endnote>
  <w:endnote w:id="65">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proofErr w:type="spellStart"/>
      <w:r w:rsidRPr="00B85459">
        <w:rPr>
          <w:rFonts w:ascii="Garamond" w:hAnsi="Garamond"/>
          <w:sz w:val="22"/>
          <w:szCs w:val="22"/>
        </w:rPr>
        <w:t>Kazi</w:t>
      </w:r>
      <w:proofErr w:type="spellEnd"/>
      <w:r w:rsidRPr="00B85459">
        <w:rPr>
          <w:rFonts w:ascii="Garamond" w:hAnsi="Garamond"/>
          <w:sz w:val="22"/>
          <w:szCs w:val="22"/>
        </w:rPr>
        <w:t xml:space="preserve"> </w:t>
      </w:r>
      <w:proofErr w:type="spellStart"/>
      <w:r w:rsidRPr="00B85459">
        <w:rPr>
          <w:rFonts w:ascii="Garamond" w:hAnsi="Garamond"/>
          <w:sz w:val="22"/>
          <w:szCs w:val="22"/>
        </w:rPr>
        <w:t>Khaleed</w:t>
      </w:r>
      <w:proofErr w:type="spellEnd"/>
      <w:r w:rsidRPr="00B85459">
        <w:rPr>
          <w:rFonts w:ascii="Garamond" w:hAnsi="Garamond"/>
          <w:sz w:val="22"/>
          <w:szCs w:val="22"/>
        </w:rPr>
        <w:t xml:space="preserve"> Ashraf </w:t>
      </w:r>
      <w:r>
        <w:rPr>
          <w:rFonts w:ascii="Garamond" w:hAnsi="Garamond"/>
          <w:sz w:val="22"/>
          <w:szCs w:val="22"/>
        </w:rPr>
        <w:t>and</w:t>
      </w:r>
      <w:r w:rsidRPr="00B85459">
        <w:rPr>
          <w:rFonts w:ascii="Garamond" w:hAnsi="Garamond"/>
          <w:sz w:val="22"/>
          <w:szCs w:val="22"/>
        </w:rPr>
        <w:t xml:space="preserve"> James </w:t>
      </w:r>
      <w:proofErr w:type="spellStart"/>
      <w:r w:rsidRPr="00B85459">
        <w:rPr>
          <w:rFonts w:ascii="Garamond" w:hAnsi="Garamond"/>
          <w:sz w:val="22"/>
          <w:szCs w:val="22"/>
        </w:rPr>
        <w:t>Belluardo</w:t>
      </w:r>
      <w:proofErr w:type="spellEnd"/>
      <w:r w:rsidRPr="00B85459">
        <w:rPr>
          <w:rFonts w:ascii="Garamond" w:hAnsi="Garamond"/>
          <w:sz w:val="22"/>
          <w:szCs w:val="22"/>
        </w:rPr>
        <w:t xml:space="preserve"> (eds.), </w:t>
      </w:r>
      <w:proofErr w:type="gramStart"/>
      <w:r w:rsidRPr="00B85459">
        <w:rPr>
          <w:rFonts w:ascii="Garamond" w:hAnsi="Garamond"/>
          <w:i/>
          <w:sz w:val="22"/>
          <w:szCs w:val="22"/>
        </w:rPr>
        <w:t>An</w:t>
      </w:r>
      <w:proofErr w:type="gramEnd"/>
      <w:r w:rsidRPr="00B85459">
        <w:rPr>
          <w:rFonts w:ascii="Garamond" w:hAnsi="Garamond"/>
          <w:i/>
          <w:sz w:val="22"/>
          <w:szCs w:val="22"/>
        </w:rPr>
        <w:t xml:space="preserve"> Architecture of Independence: The Making of Modern South Asia </w:t>
      </w:r>
      <w:r w:rsidRPr="00B85459">
        <w:rPr>
          <w:rFonts w:ascii="Garamond" w:hAnsi="Garamond"/>
          <w:sz w:val="22"/>
          <w:szCs w:val="22"/>
        </w:rPr>
        <w:t>(New York, 1998), p. 11.</w:t>
      </w:r>
    </w:p>
  </w:endnote>
  <w:endnote w:id="66">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proofErr w:type="spellStart"/>
      <w:r w:rsidRPr="00B85459">
        <w:rPr>
          <w:rFonts w:ascii="Garamond" w:hAnsi="Garamond"/>
          <w:sz w:val="22"/>
          <w:szCs w:val="22"/>
        </w:rPr>
        <w:t>Nikolaus</w:t>
      </w:r>
      <w:proofErr w:type="spellEnd"/>
      <w:r w:rsidRPr="00B85459">
        <w:rPr>
          <w:rFonts w:ascii="Garamond" w:hAnsi="Garamond"/>
          <w:sz w:val="22"/>
          <w:szCs w:val="22"/>
        </w:rPr>
        <w:t xml:space="preserve"> Pevsner, </w:t>
      </w:r>
      <w:proofErr w:type="gramStart"/>
      <w:r w:rsidRPr="00B85459">
        <w:rPr>
          <w:rFonts w:ascii="Garamond" w:hAnsi="Garamond"/>
          <w:i/>
          <w:sz w:val="22"/>
          <w:szCs w:val="22"/>
        </w:rPr>
        <w:t>An</w:t>
      </w:r>
      <w:proofErr w:type="gramEnd"/>
      <w:r w:rsidRPr="00B85459">
        <w:rPr>
          <w:rFonts w:ascii="Garamond" w:hAnsi="Garamond"/>
          <w:i/>
          <w:sz w:val="22"/>
          <w:szCs w:val="22"/>
        </w:rPr>
        <w:t xml:space="preserve"> Outline of European Architecture </w:t>
      </w:r>
      <w:r w:rsidRPr="00B85459">
        <w:rPr>
          <w:rFonts w:ascii="Garamond" w:hAnsi="Garamond"/>
          <w:sz w:val="22"/>
          <w:szCs w:val="22"/>
        </w:rPr>
        <w:t>(Penguin, 1964), pp. 404-09</w:t>
      </w:r>
      <w:r w:rsidR="00B23E7B">
        <w:rPr>
          <w:rFonts w:ascii="Garamond" w:hAnsi="Garamond"/>
          <w:sz w:val="22"/>
          <w:szCs w:val="22"/>
        </w:rPr>
        <w:t>;</w:t>
      </w:r>
      <w:r w:rsidRPr="00B85459">
        <w:rPr>
          <w:rFonts w:ascii="Garamond" w:hAnsi="Garamond"/>
          <w:sz w:val="22"/>
          <w:szCs w:val="22"/>
        </w:rPr>
        <w:t xml:space="preserve"> Dennis Sharp, </w:t>
      </w:r>
      <w:r w:rsidRPr="00B85459">
        <w:rPr>
          <w:rFonts w:ascii="Garamond" w:hAnsi="Garamond"/>
          <w:i/>
          <w:sz w:val="22"/>
          <w:szCs w:val="22"/>
        </w:rPr>
        <w:t xml:space="preserve">Twentieth Century Architecture </w:t>
      </w:r>
      <w:r w:rsidRPr="00B85459">
        <w:rPr>
          <w:rFonts w:ascii="Garamond" w:hAnsi="Garamond"/>
          <w:sz w:val="22"/>
          <w:szCs w:val="22"/>
        </w:rPr>
        <w:t>(London, 1991), p. 114</w:t>
      </w:r>
      <w:r w:rsidR="00B23E7B">
        <w:rPr>
          <w:rFonts w:ascii="Garamond" w:hAnsi="Garamond"/>
          <w:sz w:val="22"/>
          <w:szCs w:val="22"/>
        </w:rPr>
        <w:t>;</w:t>
      </w:r>
      <w:r w:rsidRPr="00B85459">
        <w:rPr>
          <w:rFonts w:ascii="Garamond" w:hAnsi="Garamond"/>
          <w:sz w:val="22"/>
          <w:szCs w:val="22"/>
        </w:rPr>
        <w:t xml:space="preserve"> </w:t>
      </w:r>
      <w:r>
        <w:rPr>
          <w:rFonts w:ascii="Garamond" w:hAnsi="Garamond"/>
          <w:sz w:val="22"/>
          <w:szCs w:val="22"/>
        </w:rPr>
        <w:t>and</w:t>
      </w:r>
      <w:r w:rsidRPr="00B85459">
        <w:rPr>
          <w:rFonts w:ascii="Garamond" w:hAnsi="Garamond"/>
          <w:sz w:val="22"/>
          <w:szCs w:val="22"/>
        </w:rPr>
        <w:t xml:space="preserve"> Wolfgang </w:t>
      </w:r>
      <w:proofErr w:type="spellStart"/>
      <w:r w:rsidRPr="00B85459">
        <w:rPr>
          <w:rFonts w:ascii="Garamond" w:hAnsi="Garamond"/>
          <w:sz w:val="22"/>
          <w:szCs w:val="22"/>
        </w:rPr>
        <w:t>Pehnt</w:t>
      </w:r>
      <w:proofErr w:type="spellEnd"/>
      <w:r w:rsidRPr="00B85459">
        <w:rPr>
          <w:rFonts w:ascii="Garamond" w:hAnsi="Garamond"/>
          <w:sz w:val="22"/>
          <w:szCs w:val="22"/>
        </w:rPr>
        <w:t xml:space="preserve">, </w:t>
      </w:r>
      <w:r w:rsidRPr="00B85459">
        <w:rPr>
          <w:rFonts w:ascii="Garamond" w:hAnsi="Garamond"/>
          <w:i/>
          <w:sz w:val="22"/>
          <w:szCs w:val="22"/>
        </w:rPr>
        <w:t xml:space="preserve">Expressionist Architecture </w:t>
      </w:r>
      <w:r w:rsidRPr="00B85459">
        <w:rPr>
          <w:rFonts w:ascii="Garamond" w:hAnsi="Garamond"/>
          <w:sz w:val="22"/>
          <w:szCs w:val="22"/>
        </w:rPr>
        <w:t>(London, 1973), p. 198.</w:t>
      </w:r>
    </w:p>
  </w:endnote>
  <w:endnote w:id="67">
    <w:p w:rsidR="00DE4E02" w:rsidRPr="00B85459" w:rsidRDefault="00DE4E02" w:rsidP="00511402">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Sharp, </w:t>
      </w:r>
      <w:r w:rsidRPr="00B85459">
        <w:rPr>
          <w:rFonts w:ascii="Garamond" w:hAnsi="Garamond"/>
          <w:i/>
          <w:sz w:val="22"/>
          <w:szCs w:val="22"/>
        </w:rPr>
        <w:t>Twentieth Century Architecture</w:t>
      </w:r>
      <w:r w:rsidRPr="00B23E7B">
        <w:rPr>
          <w:rFonts w:ascii="Garamond" w:hAnsi="Garamond"/>
          <w:sz w:val="22"/>
          <w:szCs w:val="22"/>
        </w:rPr>
        <w:t>, p. 112.</w:t>
      </w:r>
    </w:p>
  </w:endnote>
  <w:endnote w:id="68">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proofErr w:type="spellStart"/>
      <w:r w:rsidRPr="00B85459">
        <w:rPr>
          <w:rFonts w:ascii="Garamond" w:hAnsi="Garamond"/>
          <w:sz w:val="22"/>
          <w:szCs w:val="22"/>
        </w:rPr>
        <w:t>Pehnt</w:t>
      </w:r>
      <w:proofErr w:type="spellEnd"/>
      <w:r w:rsidRPr="00B85459">
        <w:rPr>
          <w:rFonts w:ascii="Garamond" w:hAnsi="Garamond"/>
          <w:sz w:val="22"/>
          <w:szCs w:val="22"/>
        </w:rPr>
        <w:t xml:space="preserve">, </w:t>
      </w:r>
      <w:r w:rsidRPr="00B85459">
        <w:rPr>
          <w:rFonts w:ascii="Garamond" w:hAnsi="Garamond"/>
          <w:i/>
          <w:sz w:val="22"/>
          <w:szCs w:val="22"/>
        </w:rPr>
        <w:t>Expressionist Architecture</w:t>
      </w:r>
      <w:r w:rsidRPr="00B23E7B">
        <w:rPr>
          <w:rFonts w:ascii="Garamond" w:hAnsi="Garamond"/>
          <w:sz w:val="22"/>
          <w:szCs w:val="22"/>
        </w:rPr>
        <w:t>, p. 162.</w:t>
      </w:r>
    </w:p>
  </w:endnote>
  <w:endnote w:id="69">
    <w:p w:rsidR="00DE4E02" w:rsidRPr="001448E0"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Medd</w:t>
      </w:r>
      <w:r>
        <w:rPr>
          <w:rFonts w:ascii="Garamond" w:hAnsi="Garamond"/>
          <w:sz w:val="22"/>
          <w:szCs w:val="22"/>
        </w:rPr>
        <w:t xml:space="preserve"> (</w:t>
      </w:r>
      <w:r w:rsidRPr="00B85459">
        <w:rPr>
          <w:rFonts w:ascii="Garamond" w:hAnsi="Garamond"/>
          <w:sz w:val="22"/>
          <w:szCs w:val="22"/>
        </w:rPr>
        <w:t>‘Obituary’, p. 102</w:t>
      </w:r>
      <w:r>
        <w:rPr>
          <w:rFonts w:ascii="Garamond" w:hAnsi="Garamond"/>
          <w:sz w:val="22"/>
          <w:szCs w:val="22"/>
        </w:rPr>
        <w:t>)</w:t>
      </w:r>
      <w:r w:rsidRPr="00B85459">
        <w:rPr>
          <w:rFonts w:ascii="Garamond" w:hAnsi="Garamond"/>
          <w:sz w:val="22"/>
          <w:szCs w:val="22"/>
        </w:rPr>
        <w:t xml:space="preserve"> states that George designed two hospitals in Jodhpur: the earlier 1924 building </w:t>
      </w:r>
      <w:r>
        <w:rPr>
          <w:rFonts w:ascii="Garamond" w:hAnsi="Garamond"/>
          <w:sz w:val="22"/>
          <w:szCs w:val="22"/>
        </w:rPr>
        <w:t>(</w:t>
      </w:r>
      <w:r w:rsidRPr="00B85459">
        <w:rPr>
          <w:rFonts w:ascii="Garamond" w:hAnsi="Garamond"/>
          <w:sz w:val="22"/>
          <w:szCs w:val="22"/>
        </w:rPr>
        <w:t xml:space="preserve">noted in his </w:t>
      </w:r>
      <w:r>
        <w:rPr>
          <w:rFonts w:ascii="Garamond" w:hAnsi="Garamond"/>
          <w:sz w:val="22"/>
          <w:szCs w:val="22"/>
        </w:rPr>
        <w:t>R.I.B.A.</w:t>
      </w:r>
      <w:r w:rsidRPr="00B85459">
        <w:rPr>
          <w:rFonts w:ascii="Garamond" w:hAnsi="Garamond"/>
          <w:sz w:val="22"/>
          <w:szCs w:val="22"/>
        </w:rPr>
        <w:t xml:space="preserve"> Admissions Statement</w:t>
      </w:r>
      <w:r>
        <w:rPr>
          <w:rFonts w:ascii="Garamond" w:hAnsi="Garamond"/>
          <w:sz w:val="22"/>
          <w:szCs w:val="22"/>
        </w:rPr>
        <w:t>)</w:t>
      </w:r>
      <w:r w:rsidRPr="00B85459">
        <w:rPr>
          <w:rFonts w:ascii="Garamond" w:hAnsi="Garamond"/>
          <w:sz w:val="22"/>
          <w:szCs w:val="22"/>
        </w:rPr>
        <w:t xml:space="preserve"> and the c. 1930 </w:t>
      </w:r>
      <w:proofErr w:type="spellStart"/>
      <w:r w:rsidRPr="00B85459">
        <w:rPr>
          <w:rFonts w:ascii="Garamond" w:hAnsi="Garamond"/>
          <w:sz w:val="22"/>
          <w:szCs w:val="22"/>
        </w:rPr>
        <w:t>Umaid</w:t>
      </w:r>
      <w:proofErr w:type="spellEnd"/>
      <w:r w:rsidRPr="00B85459">
        <w:rPr>
          <w:rFonts w:ascii="Garamond" w:hAnsi="Garamond"/>
          <w:sz w:val="22"/>
          <w:szCs w:val="22"/>
        </w:rPr>
        <w:t xml:space="preserve"> Hospital </w:t>
      </w:r>
      <w:r>
        <w:rPr>
          <w:rFonts w:ascii="Garamond" w:hAnsi="Garamond"/>
          <w:sz w:val="22"/>
          <w:szCs w:val="22"/>
        </w:rPr>
        <w:t>(</w:t>
      </w:r>
      <w:r w:rsidRPr="00B85459">
        <w:rPr>
          <w:rFonts w:ascii="Garamond" w:hAnsi="Garamond"/>
          <w:sz w:val="22"/>
          <w:szCs w:val="22"/>
        </w:rPr>
        <w:t>here discussed</w:t>
      </w:r>
      <w:r>
        <w:rPr>
          <w:rFonts w:ascii="Garamond" w:hAnsi="Garamond"/>
          <w:sz w:val="22"/>
          <w:szCs w:val="22"/>
        </w:rPr>
        <w:t>)</w:t>
      </w:r>
      <w:r w:rsidRPr="00B85459">
        <w:rPr>
          <w:rFonts w:ascii="Garamond" w:hAnsi="Garamond"/>
          <w:sz w:val="22"/>
          <w:szCs w:val="22"/>
        </w:rPr>
        <w:t xml:space="preserve">. The </w:t>
      </w:r>
      <w:proofErr w:type="spellStart"/>
      <w:r w:rsidRPr="00B85459">
        <w:rPr>
          <w:rFonts w:ascii="Garamond" w:hAnsi="Garamond"/>
          <w:sz w:val="22"/>
          <w:szCs w:val="22"/>
        </w:rPr>
        <w:t>Umed</w:t>
      </w:r>
      <w:proofErr w:type="spellEnd"/>
      <w:r w:rsidRPr="00B85459">
        <w:rPr>
          <w:rFonts w:ascii="Garamond" w:hAnsi="Garamond"/>
          <w:sz w:val="22"/>
          <w:szCs w:val="22"/>
        </w:rPr>
        <w:t xml:space="preserve"> Club </w:t>
      </w:r>
      <w:r w:rsidRPr="001448E0">
        <w:rPr>
          <w:rFonts w:ascii="Garamond" w:hAnsi="Garamond"/>
          <w:sz w:val="22"/>
          <w:szCs w:val="22"/>
        </w:rPr>
        <w:t>was founded in 1922 by the Maharajah of Jodhpur, and is still active today.</w:t>
      </w:r>
    </w:p>
  </w:endnote>
  <w:endnote w:id="70">
    <w:p w:rsidR="00DE4E02" w:rsidRPr="001448E0" w:rsidRDefault="00DE4E02" w:rsidP="00341E4A">
      <w:pPr>
        <w:pStyle w:val="EndnoteText"/>
        <w:spacing w:line="480" w:lineRule="auto"/>
        <w:rPr>
          <w:rFonts w:ascii="Garamond" w:hAnsi="Garamond"/>
          <w:sz w:val="22"/>
          <w:szCs w:val="22"/>
        </w:rPr>
      </w:pPr>
      <w:r w:rsidRPr="001448E0">
        <w:rPr>
          <w:rStyle w:val="EndnoteReference"/>
          <w:rFonts w:ascii="Garamond" w:hAnsi="Garamond"/>
          <w:sz w:val="22"/>
          <w:szCs w:val="22"/>
        </w:rPr>
        <w:endnoteRef/>
      </w:r>
      <w:r w:rsidRPr="001448E0">
        <w:rPr>
          <w:rFonts w:ascii="Garamond" w:hAnsi="Garamond"/>
          <w:sz w:val="22"/>
          <w:szCs w:val="22"/>
        </w:rPr>
        <w:t xml:space="preserve"> Benjamin Rowland, </w:t>
      </w:r>
      <w:proofErr w:type="gramStart"/>
      <w:r w:rsidRPr="001448E0">
        <w:rPr>
          <w:rFonts w:ascii="Garamond" w:hAnsi="Garamond"/>
          <w:i/>
          <w:sz w:val="22"/>
          <w:szCs w:val="22"/>
        </w:rPr>
        <w:t>The</w:t>
      </w:r>
      <w:proofErr w:type="gramEnd"/>
      <w:r w:rsidRPr="001448E0">
        <w:rPr>
          <w:rFonts w:ascii="Garamond" w:hAnsi="Garamond"/>
          <w:i/>
          <w:sz w:val="22"/>
          <w:szCs w:val="22"/>
        </w:rPr>
        <w:t xml:space="preserve"> Art and Architecture of India </w:t>
      </w:r>
      <w:r w:rsidRPr="001448E0">
        <w:rPr>
          <w:rFonts w:ascii="Garamond" w:hAnsi="Garamond"/>
          <w:sz w:val="22"/>
          <w:szCs w:val="22"/>
        </w:rPr>
        <w:t>(Penguin, 1953), pp. 132-34.</w:t>
      </w:r>
    </w:p>
  </w:endnote>
  <w:endnote w:id="71">
    <w:p w:rsidR="00DE4E02" w:rsidRPr="00B85459" w:rsidRDefault="00DE4E02" w:rsidP="00341E4A">
      <w:pPr>
        <w:pStyle w:val="EndnoteText"/>
        <w:spacing w:line="480" w:lineRule="auto"/>
        <w:rPr>
          <w:rFonts w:ascii="Garamond" w:hAnsi="Garamond"/>
          <w:sz w:val="22"/>
          <w:szCs w:val="22"/>
        </w:rPr>
      </w:pPr>
      <w:r w:rsidRPr="001448E0">
        <w:rPr>
          <w:rStyle w:val="EndnoteReference"/>
          <w:rFonts w:ascii="Garamond" w:hAnsi="Garamond"/>
          <w:sz w:val="22"/>
          <w:szCs w:val="22"/>
        </w:rPr>
        <w:endnoteRef/>
      </w:r>
      <w:r w:rsidRPr="001448E0">
        <w:rPr>
          <w:rFonts w:ascii="Garamond" w:hAnsi="Garamond"/>
          <w:sz w:val="22"/>
          <w:szCs w:val="22"/>
        </w:rPr>
        <w:t xml:space="preserve"> Stamp, in </w:t>
      </w:r>
      <w:r w:rsidRPr="001448E0">
        <w:rPr>
          <w:rFonts w:ascii="Garamond" w:hAnsi="Garamond"/>
          <w:i/>
          <w:sz w:val="22"/>
          <w:szCs w:val="22"/>
        </w:rPr>
        <w:t>Lutyens,</w:t>
      </w:r>
      <w:r w:rsidRPr="001448E0">
        <w:rPr>
          <w:rFonts w:ascii="Garamond" w:hAnsi="Garamond"/>
          <w:sz w:val="22"/>
          <w:szCs w:val="22"/>
        </w:rPr>
        <w:t xml:space="preserve"> ed. Amery, p. 184. The building is not to be confused with Oscar Pereira’s St Thomas’s (1971-73) also in Delhi.</w:t>
      </w:r>
    </w:p>
  </w:endnote>
  <w:endnote w:id="72">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Gavin Stamp, ‘Arthur Gordon Shoosmith’ in </w:t>
      </w:r>
      <w:r w:rsidRPr="00B85459">
        <w:rPr>
          <w:rFonts w:ascii="Garamond" w:hAnsi="Garamond"/>
          <w:i/>
          <w:sz w:val="22"/>
          <w:szCs w:val="22"/>
        </w:rPr>
        <w:t>Oxford Dictionary of National Biography</w:t>
      </w:r>
      <w:r w:rsidRPr="00B23E7B">
        <w:rPr>
          <w:rFonts w:ascii="Garamond" w:hAnsi="Garamond"/>
          <w:sz w:val="22"/>
          <w:szCs w:val="22"/>
        </w:rPr>
        <w:t>, ed. Colin Matthew</w:t>
      </w:r>
      <w:r w:rsidRPr="00B85459">
        <w:rPr>
          <w:rFonts w:ascii="Garamond" w:hAnsi="Garamond"/>
          <w:sz w:val="22"/>
          <w:szCs w:val="22"/>
        </w:rPr>
        <w:t xml:space="preserve"> </w:t>
      </w:r>
      <w:r>
        <w:rPr>
          <w:rFonts w:ascii="Garamond" w:hAnsi="Garamond"/>
          <w:sz w:val="22"/>
          <w:szCs w:val="22"/>
        </w:rPr>
        <w:t>and</w:t>
      </w:r>
      <w:r w:rsidRPr="00B85459">
        <w:rPr>
          <w:rFonts w:ascii="Garamond" w:hAnsi="Garamond"/>
          <w:sz w:val="22"/>
          <w:szCs w:val="22"/>
        </w:rPr>
        <w:t xml:space="preserve"> Brian Harrison (Oxford, 2004), p. 415.</w:t>
      </w:r>
    </w:p>
  </w:endnote>
  <w:endnote w:id="73">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Irving, </w:t>
      </w:r>
      <w:r w:rsidRPr="00B85459">
        <w:rPr>
          <w:rFonts w:ascii="Garamond" w:hAnsi="Garamond"/>
          <w:i/>
          <w:sz w:val="22"/>
          <w:szCs w:val="22"/>
        </w:rPr>
        <w:t xml:space="preserve">Indian </w:t>
      </w:r>
      <w:proofErr w:type="gramStart"/>
      <w:r w:rsidRPr="00B85459">
        <w:rPr>
          <w:rFonts w:ascii="Garamond" w:hAnsi="Garamond"/>
          <w:i/>
          <w:sz w:val="22"/>
          <w:szCs w:val="22"/>
        </w:rPr>
        <w:t>Summer</w:t>
      </w:r>
      <w:proofErr w:type="gramEnd"/>
      <w:r w:rsidRPr="00B23E7B">
        <w:rPr>
          <w:rFonts w:ascii="Garamond" w:hAnsi="Garamond"/>
          <w:sz w:val="22"/>
          <w:szCs w:val="22"/>
        </w:rPr>
        <w:t>, p. 331.</w:t>
      </w:r>
    </w:p>
  </w:endnote>
  <w:endnote w:id="74">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proofErr w:type="gramStart"/>
      <w:r w:rsidRPr="00DE4E02">
        <w:rPr>
          <w:rFonts w:ascii="Garamond" w:hAnsi="Garamond"/>
          <w:sz w:val="22"/>
          <w:szCs w:val="22"/>
        </w:rPr>
        <w:t>Ibid.,</w:t>
      </w:r>
      <w:proofErr w:type="gramEnd"/>
      <w:r w:rsidRPr="00DE4E02">
        <w:rPr>
          <w:rFonts w:ascii="Garamond" w:hAnsi="Garamond"/>
          <w:sz w:val="22"/>
          <w:szCs w:val="22"/>
        </w:rPr>
        <w:t xml:space="preserve"> p. 334.</w:t>
      </w:r>
    </w:p>
  </w:endnote>
  <w:endnote w:id="75">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proofErr w:type="spellStart"/>
      <w:r w:rsidRPr="00B85459">
        <w:rPr>
          <w:rFonts w:ascii="Garamond" w:hAnsi="Garamond"/>
          <w:sz w:val="22"/>
          <w:szCs w:val="22"/>
        </w:rPr>
        <w:t>Bahga</w:t>
      </w:r>
      <w:proofErr w:type="spellEnd"/>
      <w:r w:rsidRPr="00B85459">
        <w:rPr>
          <w:rFonts w:ascii="Garamond" w:hAnsi="Garamond"/>
          <w:sz w:val="22"/>
          <w:szCs w:val="22"/>
        </w:rPr>
        <w:t xml:space="preserve">, </w:t>
      </w:r>
      <w:r w:rsidRPr="00B85459">
        <w:rPr>
          <w:rFonts w:ascii="Garamond" w:hAnsi="Garamond"/>
          <w:i/>
          <w:sz w:val="22"/>
          <w:szCs w:val="22"/>
        </w:rPr>
        <w:t>Modern Architecture in India</w:t>
      </w:r>
      <w:r w:rsidRPr="00942DFD">
        <w:rPr>
          <w:rFonts w:ascii="Garamond" w:hAnsi="Garamond"/>
          <w:sz w:val="22"/>
          <w:szCs w:val="22"/>
        </w:rPr>
        <w:t>, p. 7</w:t>
      </w:r>
      <w:r w:rsidRPr="00B85459">
        <w:rPr>
          <w:rFonts w:ascii="Garamond" w:hAnsi="Garamond"/>
          <w:sz w:val="22"/>
          <w:szCs w:val="22"/>
        </w:rPr>
        <w:t xml:space="preserve"> and Jon Lang, </w:t>
      </w:r>
      <w:proofErr w:type="spellStart"/>
      <w:r w:rsidRPr="00B85459">
        <w:rPr>
          <w:rFonts w:ascii="Garamond" w:hAnsi="Garamond"/>
          <w:sz w:val="22"/>
          <w:szCs w:val="22"/>
        </w:rPr>
        <w:t>Madhavi</w:t>
      </w:r>
      <w:proofErr w:type="spellEnd"/>
      <w:r w:rsidRPr="00B85459">
        <w:rPr>
          <w:rFonts w:ascii="Garamond" w:hAnsi="Garamond"/>
          <w:sz w:val="22"/>
          <w:szCs w:val="22"/>
        </w:rPr>
        <w:t xml:space="preserve"> Desai </w:t>
      </w:r>
      <w:r>
        <w:rPr>
          <w:rFonts w:ascii="Garamond" w:hAnsi="Garamond"/>
          <w:sz w:val="22"/>
          <w:szCs w:val="22"/>
        </w:rPr>
        <w:t>and</w:t>
      </w:r>
      <w:r w:rsidRPr="00B85459">
        <w:rPr>
          <w:rFonts w:ascii="Garamond" w:hAnsi="Garamond"/>
          <w:sz w:val="22"/>
          <w:szCs w:val="22"/>
        </w:rPr>
        <w:t xml:space="preserve"> Miki Desai, </w:t>
      </w:r>
      <w:r w:rsidRPr="00B85459">
        <w:rPr>
          <w:rFonts w:ascii="Garamond" w:hAnsi="Garamond"/>
          <w:i/>
          <w:sz w:val="22"/>
          <w:szCs w:val="22"/>
        </w:rPr>
        <w:t xml:space="preserve">Architecture </w:t>
      </w:r>
      <w:r>
        <w:rPr>
          <w:rFonts w:ascii="Garamond" w:hAnsi="Garamond"/>
          <w:i/>
          <w:sz w:val="22"/>
          <w:szCs w:val="22"/>
        </w:rPr>
        <w:t>and</w:t>
      </w:r>
      <w:r w:rsidRPr="00B85459">
        <w:rPr>
          <w:rFonts w:ascii="Garamond" w:hAnsi="Garamond"/>
          <w:i/>
          <w:sz w:val="22"/>
          <w:szCs w:val="22"/>
        </w:rPr>
        <w:t xml:space="preserve"> Independence: The Search for Identity</w:t>
      </w:r>
      <w:r>
        <w:rPr>
          <w:rFonts w:ascii="Garamond" w:hAnsi="Garamond"/>
          <w:i/>
          <w:sz w:val="22"/>
          <w:szCs w:val="22"/>
        </w:rPr>
        <w:t>.</w:t>
      </w:r>
      <w:r w:rsidRPr="00B85459">
        <w:rPr>
          <w:rFonts w:ascii="Garamond" w:hAnsi="Garamond"/>
          <w:i/>
          <w:sz w:val="22"/>
          <w:szCs w:val="22"/>
        </w:rPr>
        <w:t xml:space="preserve"> India 1880-1980 </w:t>
      </w:r>
      <w:r w:rsidRPr="00B85459">
        <w:rPr>
          <w:rFonts w:ascii="Garamond" w:hAnsi="Garamond"/>
          <w:sz w:val="22"/>
          <w:szCs w:val="22"/>
        </w:rPr>
        <w:t>(Oxford, 1997), p. 159.</w:t>
      </w:r>
    </w:p>
  </w:endnote>
  <w:endnote w:id="76">
    <w:p w:rsidR="00DE4E02" w:rsidRPr="00B85459" w:rsidRDefault="00DE4E02" w:rsidP="00DE6D77">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proofErr w:type="gramStart"/>
      <w:r w:rsidRPr="00B85459">
        <w:rPr>
          <w:rFonts w:ascii="Garamond" w:hAnsi="Garamond"/>
          <w:sz w:val="22"/>
          <w:szCs w:val="22"/>
        </w:rPr>
        <w:t xml:space="preserve">Ashok Jaitly, </w:t>
      </w:r>
      <w:r w:rsidRPr="00B85459">
        <w:rPr>
          <w:rFonts w:ascii="Garamond" w:hAnsi="Garamond"/>
          <w:i/>
          <w:sz w:val="22"/>
          <w:szCs w:val="22"/>
        </w:rPr>
        <w:t xml:space="preserve">St Stephen’s College </w:t>
      </w:r>
      <w:r w:rsidRPr="00B85459">
        <w:rPr>
          <w:rFonts w:ascii="Garamond" w:hAnsi="Garamond"/>
          <w:sz w:val="22"/>
          <w:szCs w:val="22"/>
        </w:rPr>
        <w:t>(New Delhi, 2006), p. 36.</w:t>
      </w:r>
      <w:proofErr w:type="gramEnd"/>
    </w:p>
  </w:endnote>
  <w:endnote w:id="77">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Khanna, </w:t>
      </w:r>
      <w:r w:rsidRPr="00B85459">
        <w:rPr>
          <w:rFonts w:ascii="Garamond" w:hAnsi="Garamond"/>
          <w:i/>
          <w:sz w:val="22"/>
          <w:szCs w:val="22"/>
        </w:rPr>
        <w:t>The Modern Architecture of New Delhi</w:t>
      </w:r>
      <w:r w:rsidRPr="00B85459">
        <w:rPr>
          <w:rFonts w:ascii="Garamond" w:hAnsi="Garamond"/>
          <w:sz w:val="22"/>
          <w:szCs w:val="22"/>
        </w:rPr>
        <w:t xml:space="preserve">, p. 20 </w:t>
      </w:r>
      <w:r>
        <w:rPr>
          <w:rFonts w:ascii="Garamond" w:hAnsi="Garamond"/>
          <w:sz w:val="22"/>
          <w:szCs w:val="22"/>
        </w:rPr>
        <w:t>and</w:t>
      </w:r>
      <w:r w:rsidRPr="00B85459">
        <w:rPr>
          <w:rFonts w:ascii="Garamond" w:hAnsi="Garamond"/>
          <w:sz w:val="22"/>
          <w:szCs w:val="22"/>
        </w:rPr>
        <w:t xml:space="preserve"> Stamp, </w:t>
      </w:r>
      <w:r w:rsidRPr="00B85459">
        <w:rPr>
          <w:rFonts w:ascii="Garamond" w:hAnsi="Garamond"/>
          <w:i/>
          <w:sz w:val="22"/>
          <w:szCs w:val="22"/>
        </w:rPr>
        <w:t>Lutyens Abroad</w:t>
      </w:r>
      <w:r w:rsidRPr="00942DFD">
        <w:rPr>
          <w:rFonts w:ascii="Garamond" w:hAnsi="Garamond"/>
          <w:sz w:val="22"/>
          <w:szCs w:val="22"/>
        </w:rPr>
        <w:t>, p. 196.</w:t>
      </w:r>
    </w:p>
  </w:endnote>
  <w:endnote w:id="78">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Jaitly, </w:t>
      </w:r>
      <w:r w:rsidRPr="00B85459">
        <w:rPr>
          <w:rFonts w:ascii="Garamond" w:hAnsi="Garamond"/>
          <w:i/>
          <w:sz w:val="22"/>
          <w:szCs w:val="22"/>
        </w:rPr>
        <w:t>St Stephen’s College</w:t>
      </w:r>
      <w:r w:rsidRPr="00942DFD">
        <w:rPr>
          <w:rFonts w:ascii="Garamond" w:hAnsi="Garamond"/>
          <w:sz w:val="22"/>
          <w:szCs w:val="22"/>
        </w:rPr>
        <w:t>, p. 35.</w:t>
      </w:r>
    </w:p>
  </w:endnote>
  <w:endnote w:id="79">
    <w:p w:rsidR="00DE4E02" w:rsidRPr="00DE4E02" w:rsidRDefault="00DE4E02" w:rsidP="00341E4A">
      <w:pPr>
        <w:pStyle w:val="EndnoteText"/>
        <w:spacing w:line="480" w:lineRule="auto"/>
        <w:rPr>
          <w:rFonts w:ascii="Garamond" w:hAnsi="Garamond"/>
          <w:sz w:val="22"/>
          <w:szCs w:val="22"/>
        </w:rPr>
      </w:pPr>
      <w:r w:rsidRPr="00DE4E02">
        <w:rPr>
          <w:rStyle w:val="EndnoteReference"/>
          <w:rFonts w:ascii="Garamond" w:hAnsi="Garamond"/>
          <w:sz w:val="22"/>
          <w:szCs w:val="22"/>
        </w:rPr>
        <w:endnoteRef/>
      </w:r>
      <w:r w:rsidRPr="00DE4E02">
        <w:rPr>
          <w:rFonts w:ascii="Garamond" w:hAnsi="Garamond"/>
          <w:sz w:val="22"/>
          <w:szCs w:val="22"/>
        </w:rPr>
        <w:t xml:space="preserve"> </w:t>
      </w:r>
      <w:proofErr w:type="gramStart"/>
      <w:r w:rsidRPr="00DE4E02">
        <w:rPr>
          <w:rFonts w:ascii="Garamond" w:hAnsi="Garamond"/>
          <w:sz w:val="22"/>
          <w:szCs w:val="22"/>
        </w:rPr>
        <w:t>Ibid.,</w:t>
      </w:r>
      <w:proofErr w:type="gramEnd"/>
      <w:r w:rsidRPr="00DE4E02">
        <w:rPr>
          <w:rFonts w:ascii="Garamond" w:hAnsi="Garamond"/>
          <w:sz w:val="22"/>
          <w:szCs w:val="22"/>
        </w:rPr>
        <w:t xml:space="preserve"> pp. 20-21.</w:t>
      </w:r>
    </w:p>
  </w:endnote>
  <w:endnote w:id="80">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proofErr w:type="gramStart"/>
      <w:r w:rsidRPr="00B85459">
        <w:rPr>
          <w:rFonts w:ascii="Garamond" w:hAnsi="Garamond"/>
          <w:sz w:val="22"/>
          <w:szCs w:val="22"/>
        </w:rPr>
        <w:t xml:space="preserve">Francis Fitzhugh Monk, </w:t>
      </w:r>
      <w:r w:rsidRPr="00B85459">
        <w:rPr>
          <w:rFonts w:ascii="Garamond" w:hAnsi="Garamond"/>
          <w:i/>
          <w:sz w:val="22"/>
          <w:szCs w:val="22"/>
        </w:rPr>
        <w:t xml:space="preserve">A History of St Stephen’s College, Delhi </w:t>
      </w:r>
      <w:r w:rsidRPr="00B85459">
        <w:rPr>
          <w:rFonts w:ascii="Garamond" w:hAnsi="Garamond"/>
          <w:sz w:val="22"/>
          <w:szCs w:val="22"/>
        </w:rPr>
        <w:t xml:space="preserve">(Calcutta, 1935), pp. 2, 112, 149, 228-29 </w:t>
      </w:r>
      <w:r>
        <w:rPr>
          <w:rFonts w:ascii="Garamond" w:hAnsi="Garamond"/>
          <w:sz w:val="22"/>
          <w:szCs w:val="22"/>
        </w:rPr>
        <w:t>and</w:t>
      </w:r>
      <w:r w:rsidRPr="00B85459">
        <w:rPr>
          <w:rFonts w:ascii="Garamond" w:hAnsi="Garamond"/>
          <w:sz w:val="22"/>
          <w:szCs w:val="22"/>
        </w:rPr>
        <w:t xml:space="preserve"> 240.</w:t>
      </w:r>
      <w:proofErr w:type="gramEnd"/>
    </w:p>
  </w:endnote>
  <w:endnote w:id="81">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proofErr w:type="gramStart"/>
      <w:r w:rsidRPr="00B85459">
        <w:rPr>
          <w:rFonts w:ascii="Garamond" w:hAnsi="Garamond"/>
          <w:sz w:val="22"/>
          <w:szCs w:val="22"/>
        </w:rPr>
        <w:t xml:space="preserve">Jaitly, </w:t>
      </w:r>
      <w:r w:rsidRPr="00B85459">
        <w:rPr>
          <w:rFonts w:ascii="Garamond" w:hAnsi="Garamond"/>
          <w:i/>
          <w:sz w:val="22"/>
          <w:szCs w:val="22"/>
        </w:rPr>
        <w:t>St Stephen’s College</w:t>
      </w:r>
      <w:r w:rsidRPr="00942DFD">
        <w:rPr>
          <w:rFonts w:ascii="Garamond" w:hAnsi="Garamond"/>
          <w:sz w:val="22"/>
          <w:szCs w:val="22"/>
        </w:rPr>
        <w:t>, p. 38 and 47.</w:t>
      </w:r>
      <w:proofErr w:type="gramEnd"/>
    </w:p>
  </w:endnote>
  <w:endnote w:id="82">
    <w:p w:rsidR="00DE4E02" w:rsidRPr="00B85459" w:rsidRDefault="00DE4E02" w:rsidP="0090200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Lang, Desai </w:t>
      </w:r>
      <w:r>
        <w:rPr>
          <w:rFonts w:ascii="Garamond" w:hAnsi="Garamond"/>
          <w:sz w:val="22"/>
          <w:szCs w:val="22"/>
        </w:rPr>
        <w:t>and</w:t>
      </w:r>
      <w:r w:rsidRPr="00B85459">
        <w:rPr>
          <w:rFonts w:ascii="Garamond" w:hAnsi="Garamond"/>
          <w:sz w:val="22"/>
          <w:szCs w:val="22"/>
        </w:rPr>
        <w:t xml:space="preserve"> Desai, </w:t>
      </w:r>
      <w:r w:rsidRPr="00B85459">
        <w:rPr>
          <w:rFonts w:ascii="Garamond" w:hAnsi="Garamond"/>
          <w:i/>
          <w:sz w:val="22"/>
          <w:szCs w:val="22"/>
        </w:rPr>
        <w:t xml:space="preserve">Architecture </w:t>
      </w:r>
      <w:r>
        <w:rPr>
          <w:rFonts w:ascii="Garamond" w:hAnsi="Garamond"/>
          <w:i/>
          <w:sz w:val="22"/>
          <w:szCs w:val="22"/>
        </w:rPr>
        <w:t>and</w:t>
      </w:r>
      <w:r w:rsidRPr="00B85459">
        <w:rPr>
          <w:rFonts w:ascii="Garamond" w:hAnsi="Garamond"/>
          <w:i/>
          <w:sz w:val="22"/>
          <w:szCs w:val="22"/>
        </w:rPr>
        <w:t xml:space="preserve"> Independence</w:t>
      </w:r>
      <w:r w:rsidRPr="00B85459">
        <w:rPr>
          <w:rFonts w:ascii="Garamond" w:hAnsi="Garamond"/>
          <w:sz w:val="22"/>
          <w:szCs w:val="22"/>
        </w:rPr>
        <w:t>, p. 140.</w:t>
      </w:r>
    </w:p>
  </w:endnote>
  <w:endnote w:id="83">
    <w:p w:rsidR="00DE4E02" w:rsidRPr="00B85459" w:rsidRDefault="00DE4E02" w:rsidP="005638BE">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Monk, </w:t>
      </w:r>
      <w:r w:rsidRPr="00B85459">
        <w:rPr>
          <w:rFonts w:ascii="Garamond" w:hAnsi="Garamond"/>
          <w:i/>
          <w:sz w:val="22"/>
          <w:szCs w:val="22"/>
        </w:rPr>
        <w:t>A History of St Stephen’s College</w:t>
      </w:r>
      <w:r w:rsidRPr="00942DFD">
        <w:rPr>
          <w:rFonts w:ascii="Garamond" w:hAnsi="Garamond"/>
          <w:sz w:val="22"/>
          <w:szCs w:val="22"/>
        </w:rPr>
        <w:t>, p. 39</w:t>
      </w:r>
      <w:r w:rsidRPr="00B85459">
        <w:rPr>
          <w:rFonts w:ascii="Garamond" w:hAnsi="Garamond"/>
          <w:sz w:val="22"/>
          <w:szCs w:val="22"/>
        </w:rPr>
        <w:t>.</w:t>
      </w:r>
    </w:p>
  </w:endnote>
  <w:endnote w:id="84">
    <w:p w:rsidR="00DE4E02" w:rsidRPr="00B85459" w:rsidRDefault="00DE4E02" w:rsidP="005638BE">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proofErr w:type="gramStart"/>
      <w:r w:rsidRPr="00DE4E02">
        <w:rPr>
          <w:rFonts w:ascii="Garamond" w:hAnsi="Garamond"/>
          <w:sz w:val="22"/>
          <w:szCs w:val="22"/>
        </w:rPr>
        <w:t>Ibid.,</w:t>
      </w:r>
      <w:proofErr w:type="gramEnd"/>
      <w:r w:rsidRPr="00DE4E02">
        <w:rPr>
          <w:rFonts w:ascii="Garamond" w:hAnsi="Garamond"/>
          <w:sz w:val="22"/>
          <w:szCs w:val="22"/>
        </w:rPr>
        <w:t xml:space="preserve"> pp. 46 and 239.</w:t>
      </w:r>
    </w:p>
  </w:endnote>
  <w:endnote w:id="85">
    <w:p w:rsidR="00DE4E02" w:rsidRPr="00B85459" w:rsidRDefault="00DE4E02" w:rsidP="005638BE">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Thomas Metcalf, </w:t>
      </w:r>
      <w:r w:rsidRPr="00B85459">
        <w:rPr>
          <w:rFonts w:ascii="Garamond" w:hAnsi="Garamond"/>
          <w:i/>
          <w:sz w:val="22"/>
          <w:szCs w:val="22"/>
        </w:rPr>
        <w:t xml:space="preserve">An Imperial Vision: Indian Architecture and Britain’s Raj </w:t>
      </w:r>
      <w:r w:rsidRPr="00B85459">
        <w:rPr>
          <w:rFonts w:ascii="Garamond" w:hAnsi="Garamond"/>
          <w:sz w:val="22"/>
          <w:szCs w:val="22"/>
        </w:rPr>
        <w:t>(London, 1989), p. 245.</w:t>
      </w:r>
    </w:p>
  </w:endnote>
  <w:endnote w:id="86">
    <w:p w:rsidR="00DE4E02" w:rsidRPr="00B85459" w:rsidRDefault="00DE4E02" w:rsidP="007031C7">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proofErr w:type="gramStart"/>
      <w:r w:rsidRPr="00B85459">
        <w:rPr>
          <w:rFonts w:ascii="Garamond" w:hAnsi="Garamond"/>
          <w:sz w:val="22"/>
          <w:szCs w:val="22"/>
        </w:rPr>
        <w:t xml:space="preserve">Jaitly, </w:t>
      </w:r>
      <w:r w:rsidRPr="00B85459">
        <w:rPr>
          <w:rFonts w:ascii="Garamond" w:hAnsi="Garamond"/>
          <w:i/>
          <w:sz w:val="22"/>
          <w:szCs w:val="22"/>
        </w:rPr>
        <w:t>St Stephen’s College</w:t>
      </w:r>
      <w:r w:rsidRPr="00942DFD">
        <w:rPr>
          <w:rFonts w:ascii="Garamond" w:hAnsi="Garamond"/>
          <w:sz w:val="22"/>
          <w:szCs w:val="22"/>
        </w:rPr>
        <w:t>, pp. 36</w:t>
      </w:r>
      <w:r w:rsidRPr="00B85459">
        <w:rPr>
          <w:rFonts w:ascii="Garamond" w:hAnsi="Garamond"/>
          <w:sz w:val="22"/>
          <w:szCs w:val="22"/>
        </w:rPr>
        <w:t xml:space="preserve">-37 </w:t>
      </w:r>
      <w:r>
        <w:rPr>
          <w:rFonts w:ascii="Garamond" w:hAnsi="Garamond"/>
          <w:sz w:val="22"/>
          <w:szCs w:val="22"/>
        </w:rPr>
        <w:t>and</w:t>
      </w:r>
      <w:r w:rsidRPr="00B85459">
        <w:rPr>
          <w:rFonts w:ascii="Garamond" w:hAnsi="Garamond"/>
          <w:sz w:val="22"/>
          <w:szCs w:val="22"/>
        </w:rPr>
        <w:t xml:space="preserve"> Monk, </w:t>
      </w:r>
      <w:r w:rsidRPr="00B85459">
        <w:rPr>
          <w:rFonts w:ascii="Garamond" w:hAnsi="Garamond"/>
          <w:i/>
          <w:sz w:val="22"/>
          <w:szCs w:val="22"/>
        </w:rPr>
        <w:t>A History of St Stephen’s College</w:t>
      </w:r>
      <w:r w:rsidRPr="00942DFD">
        <w:rPr>
          <w:rFonts w:ascii="Garamond" w:hAnsi="Garamond"/>
          <w:sz w:val="22"/>
          <w:szCs w:val="22"/>
        </w:rPr>
        <w:t>, p.</w:t>
      </w:r>
      <w:r w:rsidRPr="00B85459">
        <w:rPr>
          <w:rFonts w:ascii="Garamond" w:hAnsi="Garamond"/>
          <w:sz w:val="22"/>
          <w:szCs w:val="22"/>
        </w:rPr>
        <w:t xml:space="preserve"> 184.</w:t>
      </w:r>
      <w:proofErr w:type="gramEnd"/>
      <w:r w:rsidRPr="00B85459">
        <w:rPr>
          <w:rFonts w:ascii="Garamond" w:hAnsi="Garamond"/>
          <w:sz w:val="22"/>
          <w:szCs w:val="22"/>
        </w:rPr>
        <w:t xml:space="preserve"> A plaque, inscribed ‘</w:t>
      </w:r>
      <w:proofErr w:type="spellStart"/>
      <w:r w:rsidRPr="00B85459">
        <w:rPr>
          <w:rFonts w:ascii="Garamond" w:hAnsi="Garamond"/>
          <w:sz w:val="22"/>
          <w:szCs w:val="22"/>
        </w:rPr>
        <w:t>Allnutt</w:t>
      </w:r>
      <w:proofErr w:type="spellEnd"/>
      <w:r w:rsidRPr="00B85459">
        <w:rPr>
          <w:rFonts w:ascii="Garamond" w:hAnsi="Garamond"/>
          <w:sz w:val="22"/>
          <w:szCs w:val="22"/>
        </w:rPr>
        <w:t xml:space="preserve"> Hostel 1922’, is now confusingly attached to part of George’s building. It must have been removed from the original hostel, which was a neo-Classical structure located elsewhere in the city.</w:t>
      </w:r>
    </w:p>
  </w:endnote>
  <w:endnote w:id="87">
    <w:p w:rsidR="00DE4E02" w:rsidRPr="00B85459" w:rsidRDefault="00DE4E02" w:rsidP="007031C7">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George, ‘Indian Architecture: The Prospect </w:t>
      </w:r>
      <w:proofErr w:type="gramStart"/>
      <w:r w:rsidRPr="00B85459">
        <w:rPr>
          <w:rFonts w:ascii="Garamond" w:hAnsi="Garamond"/>
          <w:sz w:val="22"/>
          <w:szCs w:val="22"/>
        </w:rPr>
        <w:t>Before</w:t>
      </w:r>
      <w:proofErr w:type="gramEnd"/>
      <w:r w:rsidRPr="00B85459">
        <w:rPr>
          <w:rFonts w:ascii="Garamond" w:hAnsi="Garamond"/>
          <w:sz w:val="22"/>
          <w:szCs w:val="22"/>
        </w:rPr>
        <w:t xml:space="preserve"> Us’, p. 4.</w:t>
      </w:r>
    </w:p>
  </w:endnote>
  <w:endnote w:id="88">
    <w:p w:rsidR="00DE4E02" w:rsidRPr="00B85459" w:rsidRDefault="00DE4E02" w:rsidP="007031C7">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Jaitly, </w:t>
      </w:r>
      <w:r w:rsidRPr="00B85459">
        <w:rPr>
          <w:rFonts w:ascii="Garamond" w:hAnsi="Garamond"/>
          <w:i/>
          <w:sz w:val="22"/>
          <w:szCs w:val="22"/>
        </w:rPr>
        <w:t>St Stephen’s College</w:t>
      </w:r>
      <w:r w:rsidRPr="00942DFD">
        <w:rPr>
          <w:rFonts w:ascii="Garamond" w:hAnsi="Garamond"/>
          <w:sz w:val="22"/>
          <w:szCs w:val="22"/>
        </w:rPr>
        <w:t>, p. 5.</w:t>
      </w:r>
    </w:p>
  </w:endnote>
  <w:endnote w:id="89">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r>
        <w:rPr>
          <w:rFonts w:ascii="Garamond" w:hAnsi="Garamond"/>
          <w:sz w:val="22"/>
          <w:szCs w:val="22"/>
        </w:rPr>
        <w:t>R.I.B.A.</w:t>
      </w:r>
      <w:r w:rsidRPr="00B85459">
        <w:rPr>
          <w:rFonts w:ascii="Garamond" w:hAnsi="Garamond"/>
          <w:sz w:val="22"/>
          <w:szCs w:val="22"/>
        </w:rPr>
        <w:t xml:space="preserve"> Prints </w:t>
      </w:r>
      <w:r>
        <w:rPr>
          <w:rFonts w:ascii="Garamond" w:hAnsi="Garamond"/>
          <w:sz w:val="22"/>
          <w:szCs w:val="22"/>
        </w:rPr>
        <w:t>and</w:t>
      </w:r>
      <w:r w:rsidRPr="00B85459">
        <w:rPr>
          <w:rFonts w:ascii="Garamond" w:hAnsi="Garamond"/>
          <w:sz w:val="22"/>
          <w:szCs w:val="22"/>
        </w:rPr>
        <w:t xml:space="preserve"> Drawings </w:t>
      </w:r>
      <w:r>
        <w:rPr>
          <w:rFonts w:ascii="Garamond" w:hAnsi="Garamond"/>
          <w:sz w:val="22"/>
          <w:szCs w:val="22"/>
        </w:rPr>
        <w:t>Room (Victoria and Albert Museum)</w:t>
      </w:r>
      <w:r w:rsidRPr="00B85459">
        <w:rPr>
          <w:rFonts w:ascii="Garamond" w:hAnsi="Garamond"/>
          <w:sz w:val="22"/>
          <w:szCs w:val="22"/>
        </w:rPr>
        <w:t xml:space="preserve">, Hope Bagenal papers, </w:t>
      </w:r>
      <w:proofErr w:type="spellStart"/>
      <w:r w:rsidRPr="00B85459">
        <w:rPr>
          <w:rFonts w:ascii="Garamond" w:hAnsi="Garamond"/>
          <w:sz w:val="22"/>
          <w:szCs w:val="22"/>
        </w:rPr>
        <w:t>BaHo</w:t>
      </w:r>
      <w:proofErr w:type="spellEnd"/>
      <w:r w:rsidRPr="00B85459">
        <w:rPr>
          <w:rFonts w:ascii="Garamond" w:hAnsi="Garamond"/>
          <w:sz w:val="22"/>
          <w:szCs w:val="22"/>
        </w:rPr>
        <w:t>/1/3, pp. 8-9</w:t>
      </w:r>
      <w:r w:rsidR="004562CC">
        <w:rPr>
          <w:rFonts w:ascii="Garamond" w:hAnsi="Garamond"/>
          <w:sz w:val="22"/>
          <w:szCs w:val="22"/>
        </w:rPr>
        <w:t xml:space="preserve">: </w:t>
      </w:r>
      <w:r w:rsidRPr="00B85459">
        <w:rPr>
          <w:rFonts w:ascii="Garamond" w:hAnsi="Garamond"/>
          <w:sz w:val="22"/>
          <w:szCs w:val="22"/>
        </w:rPr>
        <w:t>Walter George to Hope Bagenal, 2 Jan. 1959</w:t>
      </w:r>
      <w:r w:rsidR="004562CC">
        <w:rPr>
          <w:rFonts w:ascii="Garamond" w:hAnsi="Garamond"/>
          <w:sz w:val="22"/>
          <w:szCs w:val="22"/>
        </w:rPr>
        <w:t>.</w:t>
      </w:r>
    </w:p>
  </w:endnote>
  <w:endnote w:id="90">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r>
        <w:rPr>
          <w:rFonts w:ascii="Garamond" w:hAnsi="Garamond"/>
          <w:sz w:val="22"/>
          <w:szCs w:val="22"/>
        </w:rPr>
        <w:t>R.I.B.A.</w:t>
      </w:r>
      <w:r w:rsidRPr="00B85459">
        <w:rPr>
          <w:rFonts w:ascii="Garamond" w:hAnsi="Garamond"/>
          <w:sz w:val="22"/>
          <w:szCs w:val="22"/>
        </w:rPr>
        <w:t xml:space="preserve"> Prints </w:t>
      </w:r>
      <w:r>
        <w:rPr>
          <w:rFonts w:ascii="Garamond" w:hAnsi="Garamond"/>
          <w:sz w:val="22"/>
          <w:szCs w:val="22"/>
        </w:rPr>
        <w:t>and</w:t>
      </w:r>
      <w:r w:rsidRPr="00B85459">
        <w:rPr>
          <w:rFonts w:ascii="Garamond" w:hAnsi="Garamond"/>
          <w:sz w:val="22"/>
          <w:szCs w:val="22"/>
        </w:rPr>
        <w:t xml:space="preserve"> Drawings </w:t>
      </w:r>
      <w:r>
        <w:rPr>
          <w:rFonts w:ascii="Garamond" w:hAnsi="Garamond"/>
          <w:sz w:val="22"/>
          <w:szCs w:val="22"/>
        </w:rPr>
        <w:t>Room (Victoria and Albert Museum)</w:t>
      </w:r>
      <w:r w:rsidRPr="00B85459">
        <w:rPr>
          <w:rFonts w:ascii="Garamond" w:hAnsi="Garamond"/>
          <w:sz w:val="22"/>
          <w:szCs w:val="22"/>
        </w:rPr>
        <w:t xml:space="preserve">, Hope Bagenal papers, </w:t>
      </w:r>
      <w:proofErr w:type="spellStart"/>
      <w:r w:rsidR="004562CC" w:rsidRPr="00B85459">
        <w:rPr>
          <w:rFonts w:ascii="Garamond" w:hAnsi="Garamond"/>
          <w:sz w:val="22"/>
          <w:szCs w:val="22"/>
        </w:rPr>
        <w:t>BaHo</w:t>
      </w:r>
      <w:proofErr w:type="spellEnd"/>
      <w:r w:rsidR="004562CC" w:rsidRPr="00B85459">
        <w:rPr>
          <w:rFonts w:ascii="Garamond" w:hAnsi="Garamond"/>
          <w:sz w:val="22"/>
          <w:szCs w:val="22"/>
        </w:rPr>
        <w:t>/1/3, p. 2</w:t>
      </w:r>
      <w:r w:rsidR="004562CC">
        <w:rPr>
          <w:rFonts w:ascii="Garamond" w:hAnsi="Garamond"/>
          <w:sz w:val="22"/>
          <w:szCs w:val="22"/>
        </w:rPr>
        <w:t xml:space="preserve">: </w:t>
      </w:r>
      <w:r w:rsidRPr="00B85459">
        <w:rPr>
          <w:rFonts w:ascii="Garamond" w:hAnsi="Garamond"/>
          <w:sz w:val="22"/>
          <w:szCs w:val="22"/>
        </w:rPr>
        <w:t>Walter George</w:t>
      </w:r>
      <w:r w:rsidR="004562CC">
        <w:rPr>
          <w:rFonts w:ascii="Garamond" w:hAnsi="Garamond"/>
          <w:sz w:val="22"/>
          <w:szCs w:val="22"/>
        </w:rPr>
        <w:t xml:space="preserve"> to Hope Bagenal, 14 Jan. 1959.</w:t>
      </w:r>
    </w:p>
  </w:endnote>
  <w:endnote w:id="91">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proofErr w:type="gramStart"/>
      <w:r w:rsidRPr="00B85459">
        <w:rPr>
          <w:rFonts w:ascii="Garamond" w:hAnsi="Garamond"/>
          <w:sz w:val="22"/>
          <w:szCs w:val="22"/>
        </w:rPr>
        <w:t>George, ‘The Architecture of Walter George’, p. 20.</w:t>
      </w:r>
      <w:proofErr w:type="gramEnd"/>
    </w:p>
  </w:endnote>
  <w:endnote w:id="92">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r>
        <w:rPr>
          <w:rFonts w:ascii="Garamond" w:hAnsi="Garamond"/>
          <w:sz w:val="22"/>
          <w:szCs w:val="22"/>
        </w:rPr>
        <w:t>R.I.B.A.</w:t>
      </w:r>
      <w:r w:rsidRPr="00B85459">
        <w:rPr>
          <w:rFonts w:ascii="Garamond" w:hAnsi="Garamond"/>
          <w:sz w:val="22"/>
          <w:szCs w:val="22"/>
        </w:rPr>
        <w:t xml:space="preserve"> Prints </w:t>
      </w:r>
      <w:r>
        <w:rPr>
          <w:rFonts w:ascii="Garamond" w:hAnsi="Garamond"/>
          <w:sz w:val="22"/>
          <w:szCs w:val="22"/>
        </w:rPr>
        <w:t>and</w:t>
      </w:r>
      <w:r w:rsidRPr="00B85459">
        <w:rPr>
          <w:rFonts w:ascii="Garamond" w:hAnsi="Garamond"/>
          <w:sz w:val="22"/>
          <w:szCs w:val="22"/>
        </w:rPr>
        <w:t xml:space="preserve"> Drawings </w:t>
      </w:r>
      <w:r>
        <w:rPr>
          <w:rFonts w:ascii="Garamond" w:hAnsi="Garamond"/>
          <w:sz w:val="22"/>
          <w:szCs w:val="22"/>
        </w:rPr>
        <w:t>Room (Victoria and Albert Museum)</w:t>
      </w:r>
      <w:r w:rsidRPr="00B85459">
        <w:rPr>
          <w:rFonts w:ascii="Garamond" w:hAnsi="Garamond"/>
          <w:sz w:val="22"/>
          <w:szCs w:val="22"/>
        </w:rPr>
        <w:t xml:space="preserve">, Hope Bagenal papers, </w:t>
      </w:r>
      <w:proofErr w:type="spellStart"/>
      <w:r w:rsidR="004562CC" w:rsidRPr="00B85459">
        <w:rPr>
          <w:rFonts w:ascii="Garamond" w:hAnsi="Garamond"/>
          <w:sz w:val="22"/>
          <w:szCs w:val="22"/>
        </w:rPr>
        <w:t>BaHo</w:t>
      </w:r>
      <w:proofErr w:type="spellEnd"/>
      <w:r w:rsidR="004562CC" w:rsidRPr="00B85459">
        <w:rPr>
          <w:rFonts w:ascii="Garamond" w:hAnsi="Garamond"/>
          <w:sz w:val="22"/>
          <w:szCs w:val="22"/>
        </w:rPr>
        <w:t>/1/3, pp. 4-5</w:t>
      </w:r>
      <w:r w:rsidR="004562CC">
        <w:rPr>
          <w:rFonts w:ascii="Garamond" w:hAnsi="Garamond"/>
          <w:sz w:val="22"/>
          <w:szCs w:val="22"/>
        </w:rPr>
        <w:t xml:space="preserve">: </w:t>
      </w:r>
      <w:r w:rsidRPr="00B85459">
        <w:rPr>
          <w:rFonts w:ascii="Garamond" w:hAnsi="Garamond"/>
          <w:sz w:val="22"/>
          <w:szCs w:val="22"/>
        </w:rPr>
        <w:t>Walter George to Hope Bagenal, 2 Jan. 1959</w:t>
      </w:r>
      <w:r w:rsidR="004562CC">
        <w:rPr>
          <w:rFonts w:ascii="Garamond" w:hAnsi="Garamond"/>
          <w:sz w:val="22"/>
          <w:szCs w:val="22"/>
        </w:rPr>
        <w:t>.</w:t>
      </w:r>
      <w:r w:rsidRPr="00B85459">
        <w:rPr>
          <w:rFonts w:ascii="Garamond" w:hAnsi="Garamond"/>
          <w:sz w:val="22"/>
          <w:szCs w:val="22"/>
        </w:rPr>
        <w:t xml:space="preserve"> </w:t>
      </w:r>
    </w:p>
  </w:endnote>
  <w:endnote w:id="93">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George thought Lutyens’</w:t>
      </w:r>
      <w:r>
        <w:rPr>
          <w:rFonts w:ascii="Garamond" w:hAnsi="Garamond"/>
          <w:sz w:val="22"/>
          <w:szCs w:val="22"/>
        </w:rPr>
        <w:t>s</w:t>
      </w:r>
      <w:r w:rsidRPr="00B85459">
        <w:rPr>
          <w:rFonts w:ascii="Garamond" w:hAnsi="Garamond"/>
          <w:sz w:val="22"/>
          <w:szCs w:val="22"/>
        </w:rPr>
        <w:t xml:space="preserve"> style would stage a comeback; see </w:t>
      </w:r>
      <w:r>
        <w:rPr>
          <w:rFonts w:ascii="Garamond" w:hAnsi="Garamond"/>
          <w:sz w:val="22"/>
          <w:szCs w:val="22"/>
        </w:rPr>
        <w:t>R.I.B.A.</w:t>
      </w:r>
      <w:r w:rsidRPr="00B85459">
        <w:rPr>
          <w:rFonts w:ascii="Garamond" w:hAnsi="Garamond"/>
          <w:sz w:val="22"/>
          <w:szCs w:val="22"/>
        </w:rPr>
        <w:t xml:space="preserve"> Prints </w:t>
      </w:r>
      <w:r>
        <w:rPr>
          <w:rFonts w:ascii="Garamond" w:hAnsi="Garamond"/>
          <w:sz w:val="22"/>
          <w:szCs w:val="22"/>
        </w:rPr>
        <w:t>and</w:t>
      </w:r>
      <w:r w:rsidRPr="00B85459">
        <w:rPr>
          <w:rFonts w:ascii="Garamond" w:hAnsi="Garamond"/>
          <w:sz w:val="22"/>
          <w:szCs w:val="22"/>
        </w:rPr>
        <w:t xml:space="preserve"> Drawings </w:t>
      </w:r>
      <w:r>
        <w:rPr>
          <w:rFonts w:ascii="Garamond" w:hAnsi="Garamond"/>
          <w:sz w:val="22"/>
          <w:szCs w:val="22"/>
        </w:rPr>
        <w:t>Room (Victoria and Albert Museum)</w:t>
      </w:r>
      <w:r w:rsidRPr="00B85459">
        <w:rPr>
          <w:rFonts w:ascii="Garamond" w:hAnsi="Garamond"/>
          <w:sz w:val="22"/>
          <w:szCs w:val="22"/>
        </w:rPr>
        <w:t xml:space="preserve">, Hope Bagenal papers, </w:t>
      </w:r>
      <w:proofErr w:type="spellStart"/>
      <w:r w:rsidR="004562CC" w:rsidRPr="00B85459">
        <w:rPr>
          <w:rFonts w:ascii="Garamond" w:hAnsi="Garamond"/>
          <w:sz w:val="22"/>
          <w:szCs w:val="22"/>
        </w:rPr>
        <w:t>BaHo</w:t>
      </w:r>
      <w:proofErr w:type="spellEnd"/>
      <w:r w:rsidR="004562CC" w:rsidRPr="00B85459">
        <w:rPr>
          <w:rFonts w:ascii="Garamond" w:hAnsi="Garamond"/>
          <w:sz w:val="22"/>
          <w:szCs w:val="22"/>
        </w:rPr>
        <w:t>/1/3, pp. 2-3</w:t>
      </w:r>
      <w:r w:rsidR="004562CC">
        <w:rPr>
          <w:rFonts w:ascii="Garamond" w:hAnsi="Garamond"/>
          <w:sz w:val="22"/>
          <w:szCs w:val="22"/>
        </w:rPr>
        <w:t xml:space="preserve">: </w:t>
      </w:r>
      <w:r w:rsidRPr="00B85459">
        <w:rPr>
          <w:rFonts w:ascii="Garamond" w:hAnsi="Garamond"/>
          <w:sz w:val="22"/>
          <w:szCs w:val="22"/>
        </w:rPr>
        <w:t>Walter Geor</w:t>
      </w:r>
      <w:r w:rsidR="004562CC">
        <w:rPr>
          <w:rFonts w:ascii="Garamond" w:hAnsi="Garamond"/>
          <w:sz w:val="22"/>
          <w:szCs w:val="22"/>
        </w:rPr>
        <w:t>ge to Hope Bagenal, 2 Jan. 1959</w:t>
      </w:r>
      <w:r w:rsidRPr="00B85459">
        <w:rPr>
          <w:rFonts w:ascii="Garamond" w:hAnsi="Garamond"/>
          <w:sz w:val="22"/>
          <w:szCs w:val="22"/>
        </w:rPr>
        <w:t>. Lutyens’</w:t>
      </w:r>
      <w:r>
        <w:rPr>
          <w:rFonts w:ascii="Garamond" w:hAnsi="Garamond"/>
          <w:sz w:val="22"/>
          <w:szCs w:val="22"/>
        </w:rPr>
        <w:t>s</w:t>
      </w:r>
      <w:r w:rsidRPr="00B85459">
        <w:rPr>
          <w:rFonts w:ascii="Garamond" w:hAnsi="Garamond"/>
          <w:sz w:val="22"/>
          <w:szCs w:val="22"/>
        </w:rPr>
        <w:t xml:space="preserve"> views were well known, see Edwin Lutyens, ‘What I Think of Modern Architecture’, </w:t>
      </w:r>
      <w:r w:rsidRPr="00B85459">
        <w:rPr>
          <w:rFonts w:ascii="Garamond" w:hAnsi="Garamond"/>
          <w:i/>
          <w:sz w:val="22"/>
          <w:szCs w:val="22"/>
        </w:rPr>
        <w:t xml:space="preserve">Country Life </w:t>
      </w:r>
      <w:r w:rsidR="004562CC">
        <w:rPr>
          <w:rFonts w:ascii="Garamond" w:hAnsi="Garamond"/>
          <w:sz w:val="22"/>
          <w:szCs w:val="22"/>
        </w:rPr>
        <w:t>(20 Jun. 1931), pp. 775-</w:t>
      </w:r>
      <w:r w:rsidRPr="00B85459">
        <w:rPr>
          <w:rFonts w:ascii="Garamond" w:hAnsi="Garamond"/>
          <w:sz w:val="22"/>
          <w:szCs w:val="22"/>
        </w:rPr>
        <w:t>77.</w:t>
      </w:r>
    </w:p>
  </w:endnote>
  <w:endnote w:id="94">
    <w:p w:rsidR="00DE4E02" w:rsidRPr="00C54F65" w:rsidRDefault="00DE4E02" w:rsidP="00341E4A">
      <w:pPr>
        <w:pStyle w:val="EndnoteText"/>
        <w:spacing w:line="480" w:lineRule="auto"/>
        <w:jc w:val="both"/>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r>
        <w:rPr>
          <w:rFonts w:ascii="Garamond" w:hAnsi="Garamond"/>
          <w:sz w:val="22"/>
          <w:szCs w:val="22"/>
        </w:rPr>
        <w:t>R.I.B.A.</w:t>
      </w:r>
      <w:r w:rsidRPr="00B85459">
        <w:rPr>
          <w:rFonts w:ascii="Garamond" w:hAnsi="Garamond"/>
          <w:sz w:val="22"/>
          <w:szCs w:val="22"/>
        </w:rPr>
        <w:t xml:space="preserve"> Prints </w:t>
      </w:r>
      <w:r>
        <w:rPr>
          <w:rFonts w:ascii="Garamond" w:hAnsi="Garamond"/>
          <w:sz w:val="22"/>
          <w:szCs w:val="22"/>
        </w:rPr>
        <w:t>and</w:t>
      </w:r>
      <w:r w:rsidRPr="00B85459">
        <w:rPr>
          <w:rFonts w:ascii="Garamond" w:hAnsi="Garamond"/>
          <w:sz w:val="22"/>
          <w:szCs w:val="22"/>
        </w:rPr>
        <w:t xml:space="preserve"> Drawings </w:t>
      </w:r>
      <w:r>
        <w:rPr>
          <w:rFonts w:ascii="Garamond" w:hAnsi="Garamond"/>
          <w:sz w:val="22"/>
          <w:szCs w:val="22"/>
        </w:rPr>
        <w:t>Room (Victoria and Albert Museum)</w:t>
      </w:r>
      <w:r w:rsidRPr="00B85459">
        <w:rPr>
          <w:rFonts w:ascii="Garamond" w:hAnsi="Garamond"/>
          <w:sz w:val="22"/>
          <w:szCs w:val="22"/>
        </w:rPr>
        <w:t xml:space="preserve">, Hope Bagenal papers, </w:t>
      </w:r>
      <w:proofErr w:type="spellStart"/>
      <w:r w:rsidR="004562CC" w:rsidRPr="00B85459">
        <w:rPr>
          <w:rFonts w:ascii="Garamond" w:hAnsi="Garamond"/>
          <w:sz w:val="22"/>
          <w:szCs w:val="22"/>
        </w:rPr>
        <w:t>BaHo</w:t>
      </w:r>
      <w:proofErr w:type="spellEnd"/>
      <w:r w:rsidR="004562CC" w:rsidRPr="00B85459">
        <w:rPr>
          <w:rFonts w:ascii="Garamond" w:hAnsi="Garamond"/>
          <w:sz w:val="22"/>
          <w:szCs w:val="22"/>
        </w:rPr>
        <w:t xml:space="preserve">/1/3, pp. 3-4 </w:t>
      </w:r>
      <w:r w:rsidR="004562CC">
        <w:rPr>
          <w:rFonts w:ascii="Garamond" w:hAnsi="Garamond"/>
          <w:sz w:val="22"/>
          <w:szCs w:val="22"/>
        </w:rPr>
        <w:t>and</w:t>
      </w:r>
      <w:r w:rsidR="004562CC" w:rsidRPr="00B85459">
        <w:rPr>
          <w:rFonts w:ascii="Garamond" w:hAnsi="Garamond"/>
          <w:sz w:val="22"/>
          <w:szCs w:val="22"/>
        </w:rPr>
        <w:t xml:space="preserve"> 8</w:t>
      </w:r>
      <w:r w:rsidR="004562CC">
        <w:rPr>
          <w:rFonts w:ascii="Garamond" w:hAnsi="Garamond"/>
          <w:sz w:val="22"/>
          <w:szCs w:val="22"/>
        </w:rPr>
        <w:t xml:space="preserve">: </w:t>
      </w:r>
      <w:r w:rsidRPr="00B85459">
        <w:rPr>
          <w:rFonts w:ascii="Garamond" w:hAnsi="Garamond"/>
          <w:sz w:val="22"/>
          <w:szCs w:val="22"/>
        </w:rPr>
        <w:t>Walter George to Hope Bagenal, 2 Jan. 1959</w:t>
      </w:r>
      <w:r w:rsidR="004562CC">
        <w:rPr>
          <w:rFonts w:ascii="Garamond" w:hAnsi="Garamond"/>
          <w:sz w:val="22"/>
          <w:szCs w:val="22"/>
        </w:rPr>
        <w:t>.</w:t>
      </w:r>
      <w:r w:rsidRPr="00B85459">
        <w:rPr>
          <w:rFonts w:ascii="Garamond" w:hAnsi="Garamond"/>
          <w:sz w:val="22"/>
          <w:szCs w:val="22"/>
        </w:rPr>
        <w:t xml:space="preserve"> George’s interpretation of Ruskin is questionable, of Keats less </w:t>
      </w:r>
      <w:r w:rsidRPr="00C54F65">
        <w:rPr>
          <w:rFonts w:ascii="Garamond" w:hAnsi="Garamond"/>
          <w:sz w:val="22"/>
          <w:szCs w:val="22"/>
        </w:rPr>
        <w:t>so, and of Pope mistaken</w:t>
      </w:r>
      <w:r w:rsidR="004562CC" w:rsidRPr="00C54F65">
        <w:rPr>
          <w:rFonts w:ascii="Garamond" w:hAnsi="Garamond"/>
          <w:sz w:val="22"/>
          <w:szCs w:val="22"/>
        </w:rPr>
        <w:t>; see</w:t>
      </w:r>
      <w:r w:rsidRPr="00C54F65">
        <w:rPr>
          <w:rFonts w:ascii="Garamond" w:hAnsi="Garamond"/>
          <w:sz w:val="22"/>
          <w:szCs w:val="22"/>
        </w:rPr>
        <w:t xml:space="preserve"> John Ruskin, </w:t>
      </w:r>
      <w:r w:rsidRPr="00C54F65">
        <w:rPr>
          <w:rFonts w:ascii="Garamond" w:hAnsi="Garamond"/>
          <w:i/>
          <w:sz w:val="22"/>
          <w:szCs w:val="22"/>
        </w:rPr>
        <w:t xml:space="preserve">Modern Painters </w:t>
      </w:r>
      <w:r w:rsidRPr="00C54F65">
        <w:rPr>
          <w:rFonts w:ascii="Garamond" w:hAnsi="Garamond"/>
          <w:sz w:val="22"/>
          <w:szCs w:val="22"/>
        </w:rPr>
        <w:t>(London, 1856), II, pp. 28-35 and III, p. 33</w:t>
      </w:r>
      <w:r w:rsidR="004562CC" w:rsidRPr="00C54F65">
        <w:rPr>
          <w:rFonts w:ascii="Garamond" w:hAnsi="Garamond"/>
          <w:sz w:val="22"/>
          <w:szCs w:val="22"/>
        </w:rPr>
        <w:t>;</w:t>
      </w:r>
      <w:r w:rsidRPr="00C54F65">
        <w:rPr>
          <w:rFonts w:ascii="Garamond" w:hAnsi="Garamond"/>
          <w:sz w:val="22"/>
          <w:szCs w:val="22"/>
        </w:rPr>
        <w:t xml:space="preserve"> John Keats, ‘Ode to a Grecian Urn’, </w:t>
      </w:r>
      <w:r w:rsidRPr="00C54F65">
        <w:rPr>
          <w:rFonts w:ascii="Garamond" w:hAnsi="Garamond"/>
          <w:i/>
          <w:sz w:val="22"/>
          <w:szCs w:val="22"/>
        </w:rPr>
        <w:t>The Poetical Works of John Keats</w:t>
      </w:r>
      <w:r w:rsidRPr="00C54F65">
        <w:rPr>
          <w:rFonts w:ascii="Garamond" w:hAnsi="Garamond"/>
          <w:sz w:val="22"/>
          <w:szCs w:val="22"/>
        </w:rPr>
        <w:t xml:space="preserve">, ed. H.W. </w:t>
      </w:r>
      <w:proofErr w:type="spellStart"/>
      <w:r w:rsidRPr="00C54F65">
        <w:rPr>
          <w:rFonts w:ascii="Garamond" w:hAnsi="Garamond"/>
          <w:sz w:val="22"/>
          <w:szCs w:val="22"/>
        </w:rPr>
        <w:t>Garrod</w:t>
      </w:r>
      <w:proofErr w:type="spellEnd"/>
      <w:r w:rsidRPr="00C54F65">
        <w:rPr>
          <w:rFonts w:ascii="Garamond" w:hAnsi="Garamond"/>
          <w:sz w:val="22"/>
          <w:szCs w:val="22"/>
        </w:rPr>
        <w:t xml:space="preserve"> (Oxford, 1939), p. 262</w:t>
      </w:r>
      <w:r w:rsidR="004562CC" w:rsidRPr="00C54F65">
        <w:rPr>
          <w:rFonts w:ascii="Garamond" w:hAnsi="Garamond"/>
          <w:sz w:val="22"/>
          <w:szCs w:val="22"/>
        </w:rPr>
        <w:t>; and</w:t>
      </w:r>
      <w:r w:rsidRPr="00C54F65">
        <w:rPr>
          <w:rFonts w:ascii="Garamond" w:hAnsi="Garamond"/>
          <w:sz w:val="22"/>
          <w:szCs w:val="22"/>
        </w:rPr>
        <w:t xml:space="preserve"> Alexander Pope, ‘An Essay on Man to Lord Bolingbroke’, Epistle IV, 49, </w:t>
      </w:r>
      <w:r w:rsidR="004562CC" w:rsidRPr="00C54F65">
        <w:rPr>
          <w:rFonts w:ascii="Garamond" w:hAnsi="Garamond"/>
          <w:sz w:val="22"/>
          <w:szCs w:val="22"/>
        </w:rPr>
        <w:t xml:space="preserve">in </w:t>
      </w:r>
      <w:r w:rsidRPr="00C54F65">
        <w:rPr>
          <w:rFonts w:ascii="Garamond" w:hAnsi="Garamond"/>
          <w:i/>
          <w:sz w:val="22"/>
          <w:szCs w:val="22"/>
        </w:rPr>
        <w:t>Pope: Poetical Works</w:t>
      </w:r>
      <w:r w:rsidRPr="00C54F65">
        <w:rPr>
          <w:rFonts w:ascii="Garamond" w:hAnsi="Garamond"/>
          <w:sz w:val="22"/>
          <w:szCs w:val="22"/>
        </w:rPr>
        <w:t>, ed. H. Davis (Oxford, 1966), p. 270.</w:t>
      </w:r>
      <w:r w:rsidR="00C54F65" w:rsidRPr="00C54F65">
        <w:rPr>
          <w:rFonts w:ascii="Garamond" w:hAnsi="Garamond"/>
          <w:sz w:val="22"/>
          <w:szCs w:val="22"/>
        </w:rPr>
        <w:t xml:space="preserve"> Pope </w:t>
      </w:r>
      <w:r w:rsidR="00C54F65">
        <w:rPr>
          <w:rFonts w:ascii="Garamond" w:hAnsi="Garamond"/>
          <w:sz w:val="22"/>
          <w:szCs w:val="22"/>
        </w:rPr>
        <w:t xml:space="preserve">actually </w:t>
      </w:r>
      <w:r w:rsidR="00C54F65" w:rsidRPr="00C54F65">
        <w:rPr>
          <w:rFonts w:ascii="Garamond" w:hAnsi="Garamond"/>
          <w:sz w:val="22"/>
          <w:szCs w:val="22"/>
        </w:rPr>
        <w:t>said that ‘</w:t>
      </w:r>
      <w:r w:rsidR="00C54F65">
        <w:rPr>
          <w:rFonts w:ascii="Garamond" w:hAnsi="Garamond"/>
          <w:sz w:val="22"/>
          <w:szCs w:val="22"/>
        </w:rPr>
        <w:t>o</w:t>
      </w:r>
      <w:r w:rsidR="00C54F65" w:rsidRPr="00C54F65">
        <w:rPr>
          <w:rFonts w:ascii="Garamond" w:hAnsi="Garamond"/>
          <w:sz w:val="22"/>
          <w:szCs w:val="22"/>
        </w:rPr>
        <w:t>rder</w:t>
      </w:r>
      <w:r w:rsidR="00C54F65">
        <w:rPr>
          <w:rFonts w:ascii="Garamond" w:hAnsi="Garamond"/>
          <w:sz w:val="22"/>
          <w:szCs w:val="22"/>
        </w:rPr>
        <w:t>’ (not beauty)</w:t>
      </w:r>
      <w:r w:rsidR="00C54F65" w:rsidRPr="00C54F65">
        <w:rPr>
          <w:rFonts w:ascii="Garamond" w:hAnsi="Garamond"/>
          <w:sz w:val="22"/>
          <w:szCs w:val="22"/>
        </w:rPr>
        <w:t xml:space="preserve"> </w:t>
      </w:r>
      <w:r w:rsidR="00C54F65">
        <w:rPr>
          <w:rFonts w:ascii="Garamond" w:hAnsi="Garamond"/>
          <w:sz w:val="22"/>
          <w:szCs w:val="22"/>
        </w:rPr>
        <w:t>was</w:t>
      </w:r>
      <w:r w:rsidR="00C54F65" w:rsidRPr="00C54F65">
        <w:rPr>
          <w:rFonts w:ascii="Garamond" w:hAnsi="Garamond"/>
          <w:sz w:val="22"/>
          <w:szCs w:val="22"/>
        </w:rPr>
        <w:t xml:space="preserve"> </w:t>
      </w:r>
      <w:r w:rsidR="00C54F65">
        <w:rPr>
          <w:rFonts w:ascii="Garamond" w:hAnsi="Garamond"/>
          <w:sz w:val="22"/>
          <w:szCs w:val="22"/>
        </w:rPr>
        <w:t>‘</w:t>
      </w:r>
      <w:r w:rsidR="00C54F65" w:rsidRPr="00C54F65">
        <w:rPr>
          <w:rFonts w:ascii="Garamond" w:hAnsi="Garamond"/>
          <w:sz w:val="22"/>
          <w:szCs w:val="22"/>
        </w:rPr>
        <w:t>Heaven’s first law’</w:t>
      </w:r>
      <w:r w:rsidR="00C54F65">
        <w:rPr>
          <w:rFonts w:ascii="Garamond" w:hAnsi="Garamond"/>
          <w:sz w:val="22"/>
          <w:szCs w:val="22"/>
        </w:rPr>
        <w:t>.</w:t>
      </w:r>
    </w:p>
  </w:endnote>
  <w:endnote w:id="95">
    <w:p w:rsidR="00DE4E02" w:rsidRPr="00B85459" w:rsidRDefault="00DE4E02" w:rsidP="00341E4A">
      <w:pPr>
        <w:pStyle w:val="EndnoteText"/>
        <w:spacing w:line="480" w:lineRule="auto"/>
        <w:jc w:val="both"/>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r>
        <w:rPr>
          <w:rFonts w:ascii="Garamond" w:hAnsi="Garamond"/>
          <w:sz w:val="22"/>
          <w:szCs w:val="22"/>
        </w:rPr>
        <w:t>R.I.B.A.</w:t>
      </w:r>
      <w:r w:rsidRPr="00B85459">
        <w:rPr>
          <w:rFonts w:ascii="Garamond" w:hAnsi="Garamond"/>
          <w:sz w:val="22"/>
          <w:szCs w:val="22"/>
        </w:rPr>
        <w:t xml:space="preserve"> Prints </w:t>
      </w:r>
      <w:r>
        <w:rPr>
          <w:rFonts w:ascii="Garamond" w:hAnsi="Garamond"/>
          <w:sz w:val="22"/>
          <w:szCs w:val="22"/>
        </w:rPr>
        <w:t>and</w:t>
      </w:r>
      <w:r w:rsidRPr="00B85459">
        <w:rPr>
          <w:rFonts w:ascii="Garamond" w:hAnsi="Garamond"/>
          <w:sz w:val="22"/>
          <w:szCs w:val="22"/>
        </w:rPr>
        <w:t xml:space="preserve"> Drawings </w:t>
      </w:r>
      <w:r>
        <w:rPr>
          <w:rFonts w:ascii="Garamond" w:hAnsi="Garamond"/>
          <w:sz w:val="22"/>
          <w:szCs w:val="22"/>
        </w:rPr>
        <w:t>Room (Victoria and Albert Museum)</w:t>
      </w:r>
      <w:r w:rsidRPr="00B85459">
        <w:rPr>
          <w:rFonts w:ascii="Garamond" w:hAnsi="Garamond"/>
          <w:sz w:val="22"/>
          <w:szCs w:val="22"/>
        </w:rPr>
        <w:t>, Walter George papers</w:t>
      </w:r>
      <w:r w:rsidR="004562CC">
        <w:rPr>
          <w:rFonts w:ascii="Garamond" w:hAnsi="Garamond"/>
          <w:sz w:val="22"/>
          <w:szCs w:val="22"/>
        </w:rPr>
        <w:t>,</w:t>
      </w:r>
      <w:r w:rsidR="004562CC" w:rsidRPr="00B85459">
        <w:rPr>
          <w:rFonts w:ascii="Garamond" w:hAnsi="Garamond"/>
          <w:sz w:val="22"/>
          <w:szCs w:val="22"/>
        </w:rPr>
        <w:t xml:space="preserve"> </w:t>
      </w:r>
      <w:proofErr w:type="spellStart"/>
      <w:r w:rsidR="004562CC" w:rsidRPr="00B85459">
        <w:rPr>
          <w:rFonts w:ascii="Garamond" w:hAnsi="Garamond"/>
          <w:sz w:val="22"/>
          <w:szCs w:val="22"/>
        </w:rPr>
        <w:t>GeW</w:t>
      </w:r>
      <w:proofErr w:type="spellEnd"/>
      <w:r w:rsidR="004562CC" w:rsidRPr="00B85459">
        <w:rPr>
          <w:rFonts w:ascii="Garamond" w:hAnsi="Garamond"/>
          <w:sz w:val="22"/>
          <w:szCs w:val="22"/>
        </w:rPr>
        <w:t>/1/9, pp. 3-4</w:t>
      </w:r>
      <w:r w:rsidR="004562CC">
        <w:rPr>
          <w:rFonts w:ascii="Garamond" w:hAnsi="Garamond"/>
          <w:sz w:val="22"/>
          <w:szCs w:val="22"/>
        </w:rPr>
        <w:t>:</w:t>
      </w:r>
      <w:r w:rsidRPr="00B85459">
        <w:rPr>
          <w:rFonts w:ascii="Garamond" w:hAnsi="Garamond"/>
          <w:sz w:val="22"/>
          <w:szCs w:val="22"/>
        </w:rPr>
        <w:t xml:space="preserve"> Walter Georg</w:t>
      </w:r>
      <w:r w:rsidR="004562CC">
        <w:rPr>
          <w:rFonts w:ascii="Garamond" w:hAnsi="Garamond"/>
          <w:sz w:val="22"/>
          <w:szCs w:val="22"/>
        </w:rPr>
        <w:t>e to Anne Shearer, 14 Mar. 1952</w:t>
      </w:r>
      <w:r w:rsidRPr="00B85459">
        <w:rPr>
          <w:rFonts w:ascii="Garamond" w:hAnsi="Garamond"/>
          <w:sz w:val="22"/>
          <w:szCs w:val="22"/>
        </w:rPr>
        <w:t xml:space="preserve">. Le Corbusier, </w:t>
      </w:r>
      <w:r w:rsidRPr="00B85459">
        <w:rPr>
          <w:rFonts w:ascii="Garamond" w:hAnsi="Garamond"/>
          <w:i/>
          <w:sz w:val="22"/>
          <w:szCs w:val="22"/>
        </w:rPr>
        <w:t>Towards a New Architecture</w:t>
      </w:r>
      <w:r w:rsidR="004562CC">
        <w:rPr>
          <w:rFonts w:ascii="Garamond" w:hAnsi="Garamond"/>
          <w:sz w:val="22"/>
          <w:szCs w:val="22"/>
        </w:rPr>
        <w:t xml:space="preserve">, </w:t>
      </w:r>
      <w:r w:rsidRPr="00B85459">
        <w:rPr>
          <w:rFonts w:ascii="Garamond" w:hAnsi="Garamond"/>
          <w:sz w:val="22"/>
          <w:szCs w:val="22"/>
        </w:rPr>
        <w:t xml:space="preserve">trans. Frederick </w:t>
      </w:r>
      <w:proofErr w:type="spellStart"/>
      <w:r w:rsidRPr="00B85459">
        <w:rPr>
          <w:rFonts w:ascii="Garamond" w:hAnsi="Garamond"/>
          <w:sz w:val="22"/>
          <w:szCs w:val="22"/>
        </w:rPr>
        <w:t>Etchells</w:t>
      </w:r>
      <w:proofErr w:type="spellEnd"/>
      <w:r w:rsidR="004562CC">
        <w:rPr>
          <w:rFonts w:ascii="Garamond" w:hAnsi="Garamond"/>
          <w:sz w:val="22"/>
          <w:szCs w:val="22"/>
        </w:rPr>
        <w:t xml:space="preserve"> (</w:t>
      </w:r>
      <w:r w:rsidRPr="00B85459">
        <w:rPr>
          <w:rFonts w:ascii="Garamond" w:hAnsi="Garamond"/>
          <w:sz w:val="22"/>
          <w:szCs w:val="22"/>
        </w:rPr>
        <w:t>London, 1963), p. 125.</w:t>
      </w:r>
    </w:p>
  </w:endnote>
  <w:endnote w:id="96">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George, ‘Indian Architecture: The Prospect </w:t>
      </w:r>
      <w:proofErr w:type="gramStart"/>
      <w:r w:rsidRPr="00B85459">
        <w:rPr>
          <w:rFonts w:ascii="Garamond" w:hAnsi="Garamond"/>
          <w:sz w:val="22"/>
          <w:szCs w:val="22"/>
        </w:rPr>
        <w:t>Before</w:t>
      </w:r>
      <w:proofErr w:type="gramEnd"/>
      <w:r w:rsidRPr="00B85459">
        <w:rPr>
          <w:rFonts w:ascii="Garamond" w:hAnsi="Garamond"/>
          <w:sz w:val="22"/>
          <w:szCs w:val="22"/>
        </w:rPr>
        <w:t xml:space="preserve"> Us’, p. 3.</w:t>
      </w:r>
    </w:p>
  </w:endnote>
  <w:endnote w:id="97">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proofErr w:type="gramStart"/>
      <w:r w:rsidRPr="004562CC">
        <w:rPr>
          <w:rFonts w:ascii="Garamond" w:hAnsi="Garamond"/>
          <w:sz w:val="22"/>
          <w:szCs w:val="22"/>
        </w:rPr>
        <w:t>Ibid.,</w:t>
      </w:r>
      <w:proofErr w:type="gramEnd"/>
      <w:r w:rsidRPr="004562CC">
        <w:rPr>
          <w:rFonts w:ascii="Garamond" w:hAnsi="Garamond"/>
          <w:sz w:val="22"/>
          <w:szCs w:val="22"/>
        </w:rPr>
        <w:t xml:space="preserve"> p. 4.</w:t>
      </w:r>
    </w:p>
  </w:endnote>
  <w:endnote w:id="98">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proofErr w:type="spellStart"/>
      <w:r w:rsidRPr="00B85459">
        <w:rPr>
          <w:rFonts w:ascii="Garamond" w:hAnsi="Garamond"/>
          <w:sz w:val="22"/>
          <w:szCs w:val="22"/>
        </w:rPr>
        <w:t>Sujan</w:t>
      </w:r>
      <w:proofErr w:type="spellEnd"/>
      <w:r w:rsidRPr="00B85459">
        <w:rPr>
          <w:rFonts w:ascii="Garamond" w:hAnsi="Garamond"/>
          <w:sz w:val="22"/>
          <w:szCs w:val="22"/>
        </w:rPr>
        <w:t xml:space="preserve"> Singh was the father of </w:t>
      </w:r>
      <w:proofErr w:type="spellStart"/>
      <w:r w:rsidRPr="00B85459">
        <w:rPr>
          <w:rFonts w:ascii="Garamond" w:hAnsi="Garamond"/>
          <w:sz w:val="22"/>
          <w:szCs w:val="22"/>
        </w:rPr>
        <w:t>Sobha</w:t>
      </w:r>
      <w:proofErr w:type="spellEnd"/>
      <w:r w:rsidRPr="00B85459">
        <w:rPr>
          <w:rFonts w:ascii="Garamond" w:hAnsi="Garamond"/>
          <w:sz w:val="22"/>
          <w:szCs w:val="22"/>
        </w:rPr>
        <w:t xml:space="preserve"> Singh, for whom George had </w:t>
      </w:r>
      <w:r w:rsidRPr="001448E0">
        <w:rPr>
          <w:rFonts w:ascii="Garamond" w:hAnsi="Garamond"/>
          <w:sz w:val="22"/>
          <w:szCs w:val="22"/>
        </w:rPr>
        <w:t xml:space="preserve">designed </w:t>
      </w:r>
      <w:r w:rsidR="004562CC" w:rsidRPr="001448E0">
        <w:rPr>
          <w:rFonts w:ascii="Garamond" w:hAnsi="Garamond"/>
          <w:sz w:val="22"/>
          <w:szCs w:val="22"/>
        </w:rPr>
        <w:t>a house (</w:t>
      </w:r>
      <w:proofErr w:type="spellStart"/>
      <w:r w:rsidRPr="001448E0">
        <w:rPr>
          <w:rFonts w:ascii="Garamond" w:hAnsi="Garamond"/>
          <w:sz w:val="22"/>
          <w:szCs w:val="22"/>
        </w:rPr>
        <w:t>Baikunth</w:t>
      </w:r>
      <w:proofErr w:type="spellEnd"/>
      <w:r w:rsidRPr="00B85459">
        <w:rPr>
          <w:rFonts w:ascii="Garamond" w:hAnsi="Garamond"/>
          <w:sz w:val="22"/>
          <w:szCs w:val="22"/>
        </w:rPr>
        <w:t xml:space="preserve">, </w:t>
      </w:r>
      <w:r w:rsidR="004562CC">
        <w:rPr>
          <w:rFonts w:ascii="Garamond" w:hAnsi="Garamond"/>
          <w:sz w:val="22"/>
          <w:szCs w:val="22"/>
        </w:rPr>
        <w:t>n</w:t>
      </w:r>
      <w:r w:rsidRPr="00B85459">
        <w:rPr>
          <w:rFonts w:ascii="Garamond" w:hAnsi="Garamond"/>
          <w:sz w:val="22"/>
          <w:szCs w:val="22"/>
        </w:rPr>
        <w:t>o. 1</w:t>
      </w:r>
      <w:r w:rsidR="001448E0">
        <w:rPr>
          <w:rFonts w:ascii="Garamond" w:hAnsi="Garamond"/>
          <w:sz w:val="22"/>
          <w:szCs w:val="22"/>
        </w:rPr>
        <w:t xml:space="preserve">) on </w:t>
      </w:r>
      <w:proofErr w:type="spellStart"/>
      <w:r w:rsidRPr="00B85459">
        <w:rPr>
          <w:rFonts w:ascii="Garamond" w:hAnsi="Garamond"/>
          <w:sz w:val="22"/>
          <w:szCs w:val="22"/>
        </w:rPr>
        <w:t>Janpath</w:t>
      </w:r>
      <w:proofErr w:type="spellEnd"/>
      <w:r w:rsidR="004562CC">
        <w:rPr>
          <w:rFonts w:ascii="Garamond" w:hAnsi="Garamond"/>
          <w:sz w:val="22"/>
          <w:szCs w:val="22"/>
        </w:rPr>
        <w:t xml:space="preserve"> </w:t>
      </w:r>
      <w:r w:rsidR="001448E0">
        <w:rPr>
          <w:rFonts w:ascii="Garamond" w:hAnsi="Garamond"/>
          <w:sz w:val="22"/>
          <w:szCs w:val="22"/>
        </w:rPr>
        <w:t xml:space="preserve">road in </w:t>
      </w:r>
      <w:r w:rsidRPr="00B85459">
        <w:rPr>
          <w:rFonts w:ascii="Garamond" w:hAnsi="Garamond"/>
          <w:sz w:val="22"/>
          <w:szCs w:val="22"/>
        </w:rPr>
        <w:t>Delhi (1934-35).</w:t>
      </w:r>
    </w:p>
  </w:endnote>
  <w:endnote w:id="99">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Khanna, </w:t>
      </w:r>
      <w:proofErr w:type="gramStart"/>
      <w:r w:rsidRPr="00B85459">
        <w:rPr>
          <w:rFonts w:ascii="Garamond" w:hAnsi="Garamond"/>
          <w:i/>
          <w:sz w:val="22"/>
          <w:szCs w:val="22"/>
        </w:rPr>
        <w:t>The</w:t>
      </w:r>
      <w:proofErr w:type="gramEnd"/>
      <w:r w:rsidRPr="00B85459">
        <w:rPr>
          <w:rFonts w:ascii="Garamond" w:hAnsi="Garamond"/>
          <w:i/>
          <w:sz w:val="22"/>
          <w:szCs w:val="22"/>
        </w:rPr>
        <w:t xml:space="preserve"> Modern Architecture of New Delhi</w:t>
      </w:r>
      <w:r w:rsidRPr="00B85459">
        <w:rPr>
          <w:rFonts w:ascii="Garamond" w:hAnsi="Garamond"/>
          <w:sz w:val="22"/>
          <w:szCs w:val="22"/>
        </w:rPr>
        <w:t>, p. 24.</w:t>
      </w:r>
    </w:p>
  </w:endnote>
  <w:endnote w:id="100">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proofErr w:type="spellStart"/>
      <w:r w:rsidRPr="00B85459">
        <w:rPr>
          <w:rFonts w:ascii="Garamond" w:hAnsi="Garamond"/>
          <w:sz w:val="22"/>
          <w:szCs w:val="22"/>
        </w:rPr>
        <w:t>Sarbjit</w:t>
      </w:r>
      <w:proofErr w:type="spellEnd"/>
      <w:r w:rsidRPr="00B85459">
        <w:rPr>
          <w:rFonts w:ascii="Garamond" w:hAnsi="Garamond"/>
          <w:sz w:val="22"/>
          <w:szCs w:val="22"/>
        </w:rPr>
        <w:t xml:space="preserve"> </w:t>
      </w:r>
      <w:proofErr w:type="spellStart"/>
      <w:r w:rsidRPr="00B85459">
        <w:rPr>
          <w:rFonts w:ascii="Garamond" w:hAnsi="Garamond"/>
          <w:sz w:val="22"/>
          <w:szCs w:val="22"/>
        </w:rPr>
        <w:t>Bahga</w:t>
      </w:r>
      <w:proofErr w:type="spellEnd"/>
      <w:r w:rsidRPr="00B85459">
        <w:rPr>
          <w:rFonts w:ascii="Garamond" w:hAnsi="Garamond"/>
          <w:sz w:val="22"/>
          <w:szCs w:val="22"/>
        </w:rPr>
        <w:t xml:space="preserve">, </w:t>
      </w:r>
      <w:proofErr w:type="spellStart"/>
      <w:r w:rsidRPr="00B85459">
        <w:rPr>
          <w:rFonts w:ascii="Garamond" w:hAnsi="Garamond"/>
          <w:sz w:val="22"/>
          <w:szCs w:val="22"/>
        </w:rPr>
        <w:t>Surinder</w:t>
      </w:r>
      <w:proofErr w:type="spellEnd"/>
      <w:r w:rsidRPr="00B85459">
        <w:rPr>
          <w:rFonts w:ascii="Garamond" w:hAnsi="Garamond"/>
          <w:sz w:val="22"/>
          <w:szCs w:val="22"/>
        </w:rPr>
        <w:t xml:space="preserve"> </w:t>
      </w:r>
      <w:proofErr w:type="spellStart"/>
      <w:r w:rsidRPr="00B85459">
        <w:rPr>
          <w:rFonts w:ascii="Garamond" w:hAnsi="Garamond"/>
          <w:sz w:val="22"/>
          <w:szCs w:val="22"/>
        </w:rPr>
        <w:t>Bahga</w:t>
      </w:r>
      <w:proofErr w:type="spellEnd"/>
      <w:r w:rsidRPr="00B85459">
        <w:rPr>
          <w:rFonts w:ascii="Garamond" w:hAnsi="Garamond"/>
          <w:sz w:val="22"/>
          <w:szCs w:val="22"/>
        </w:rPr>
        <w:t xml:space="preserve"> </w:t>
      </w:r>
      <w:r>
        <w:rPr>
          <w:rFonts w:ascii="Garamond" w:hAnsi="Garamond"/>
          <w:sz w:val="22"/>
          <w:szCs w:val="22"/>
        </w:rPr>
        <w:t>and</w:t>
      </w:r>
      <w:r w:rsidRPr="00B85459">
        <w:rPr>
          <w:rFonts w:ascii="Garamond" w:hAnsi="Garamond"/>
          <w:sz w:val="22"/>
          <w:szCs w:val="22"/>
        </w:rPr>
        <w:t xml:space="preserve"> </w:t>
      </w:r>
      <w:proofErr w:type="spellStart"/>
      <w:r w:rsidRPr="00B85459">
        <w:rPr>
          <w:rFonts w:ascii="Garamond" w:hAnsi="Garamond"/>
          <w:sz w:val="22"/>
          <w:szCs w:val="22"/>
        </w:rPr>
        <w:t>Yashinder</w:t>
      </w:r>
      <w:proofErr w:type="spellEnd"/>
      <w:r w:rsidRPr="00B85459">
        <w:rPr>
          <w:rFonts w:ascii="Garamond" w:hAnsi="Garamond"/>
          <w:sz w:val="22"/>
          <w:szCs w:val="22"/>
        </w:rPr>
        <w:t xml:space="preserve"> </w:t>
      </w:r>
      <w:proofErr w:type="spellStart"/>
      <w:r w:rsidRPr="00B85459">
        <w:rPr>
          <w:rFonts w:ascii="Garamond" w:hAnsi="Garamond"/>
          <w:sz w:val="22"/>
          <w:szCs w:val="22"/>
        </w:rPr>
        <w:t>Bahga</w:t>
      </w:r>
      <w:proofErr w:type="spellEnd"/>
      <w:r w:rsidRPr="00B85459">
        <w:rPr>
          <w:rFonts w:ascii="Garamond" w:hAnsi="Garamond"/>
          <w:sz w:val="22"/>
          <w:szCs w:val="22"/>
        </w:rPr>
        <w:t xml:space="preserve">, </w:t>
      </w:r>
      <w:r w:rsidRPr="00B85459">
        <w:rPr>
          <w:rFonts w:ascii="Garamond" w:hAnsi="Garamond"/>
          <w:i/>
          <w:sz w:val="22"/>
          <w:szCs w:val="22"/>
        </w:rPr>
        <w:t xml:space="preserve">New Indian Homes: An Architectural Renaissance </w:t>
      </w:r>
      <w:r w:rsidRPr="00B85459">
        <w:rPr>
          <w:rFonts w:ascii="Garamond" w:hAnsi="Garamond"/>
          <w:sz w:val="22"/>
          <w:szCs w:val="22"/>
        </w:rPr>
        <w:t>(New Delhi, 1997), p. 4.</w:t>
      </w:r>
    </w:p>
  </w:endnote>
  <w:endnote w:id="101">
    <w:p w:rsidR="00DE4E02" w:rsidRPr="00B85459" w:rsidRDefault="00DE4E02" w:rsidP="00213B06">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Jon Lang, </w:t>
      </w:r>
      <w:r w:rsidRPr="00B85459">
        <w:rPr>
          <w:rFonts w:ascii="Garamond" w:hAnsi="Garamond"/>
          <w:i/>
          <w:sz w:val="22"/>
          <w:szCs w:val="22"/>
        </w:rPr>
        <w:t xml:space="preserve">A Concise History of Modern Architecture in India </w:t>
      </w:r>
      <w:r w:rsidRPr="00B85459">
        <w:rPr>
          <w:rFonts w:ascii="Garamond" w:hAnsi="Garamond"/>
          <w:sz w:val="22"/>
          <w:szCs w:val="22"/>
        </w:rPr>
        <w:t>(Delhi, 2002), p. 33.</w:t>
      </w:r>
    </w:p>
  </w:endnote>
  <w:endnote w:id="102">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‘Architecture of Delhi: From Housing Colonies to Apartment Blocks’ at delhi-architecture.weebly.com/housing-sector.html, retrieved 3 April 2012.</w:t>
      </w:r>
    </w:p>
  </w:endnote>
  <w:endnote w:id="103">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Stamp, ‘End of the Classical Tradition’, p. 79.</w:t>
      </w:r>
    </w:p>
  </w:endnote>
  <w:endnote w:id="104">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Lang, Desai </w:t>
      </w:r>
      <w:r>
        <w:rPr>
          <w:rFonts w:ascii="Garamond" w:hAnsi="Garamond"/>
          <w:sz w:val="22"/>
          <w:szCs w:val="22"/>
        </w:rPr>
        <w:t>and</w:t>
      </w:r>
      <w:r w:rsidRPr="00B85459">
        <w:rPr>
          <w:rFonts w:ascii="Garamond" w:hAnsi="Garamond"/>
          <w:sz w:val="22"/>
          <w:szCs w:val="22"/>
        </w:rPr>
        <w:t xml:space="preserve"> Desai, </w:t>
      </w:r>
      <w:r w:rsidRPr="00B85459">
        <w:rPr>
          <w:rFonts w:ascii="Garamond" w:hAnsi="Garamond"/>
          <w:i/>
          <w:sz w:val="22"/>
          <w:szCs w:val="22"/>
        </w:rPr>
        <w:t xml:space="preserve">Architecture </w:t>
      </w:r>
      <w:r>
        <w:rPr>
          <w:rFonts w:ascii="Garamond" w:hAnsi="Garamond"/>
          <w:i/>
          <w:sz w:val="22"/>
          <w:szCs w:val="22"/>
        </w:rPr>
        <w:t>and</w:t>
      </w:r>
      <w:r w:rsidRPr="00B85459">
        <w:rPr>
          <w:rFonts w:ascii="Garamond" w:hAnsi="Garamond"/>
          <w:i/>
          <w:sz w:val="22"/>
          <w:szCs w:val="22"/>
        </w:rPr>
        <w:t xml:space="preserve"> Independence</w:t>
      </w:r>
      <w:r w:rsidRPr="00B85459">
        <w:rPr>
          <w:rFonts w:ascii="Garamond" w:hAnsi="Garamond"/>
          <w:sz w:val="22"/>
          <w:szCs w:val="22"/>
        </w:rPr>
        <w:t>, p. 141.</w:t>
      </w:r>
    </w:p>
  </w:endnote>
  <w:endnote w:id="105">
    <w:p w:rsidR="00DE4E02" w:rsidRPr="00B85459" w:rsidRDefault="00DE4E02" w:rsidP="006F2468">
      <w:pPr>
        <w:pStyle w:val="FootnoteText"/>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D. N. </w:t>
      </w:r>
      <w:proofErr w:type="spellStart"/>
      <w:r w:rsidRPr="00B85459">
        <w:rPr>
          <w:rFonts w:ascii="Garamond" w:hAnsi="Garamond"/>
          <w:sz w:val="22"/>
          <w:szCs w:val="22"/>
        </w:rPr>
        <w:t>Chaudhuri</w:t>
      </w:r>
      <w:proofErr w:type="spellEnd"/>
      <w:r w:rsidRPr="00B85459">
        <w:rPr>
          <w:rFonts w:ascii="Garamond" w:hAnsi="Garamond"/>
          <w:sz w:val="22"/>
          <w:szCs w:val="22"/>
        </w:rPr>
        <w:t xml:space="preserve">, ‘A </w:t>
      </w:r>
      <w:r w:rsidR="004562CC">
        <w:rPr>
          <w:rFonts w:ascii="Garamond" w:hAnsi="Garamond"/>
          <w:sz w:val="22"/>
          <w:szCs w:val="22"/>
        </w:rPr>
        <w:t>G</w:t>
      </w:r>
      <w:r w:rsidRPr="00B85459">
        <w:rPr>
          <w:rFonts w:ascii="Garamond" w:hAnsi="Garamond"/>
          <w:sz w:val="22"/>
          <w:szCs w:val="22"/>
        </w:rPr>
        <w:t xml:space="preserve">roup Photograph’, </w:t>
      </w:r>
      <w:r w:rsidRPr="00B85459">
        <w:rPr>
          <w:rFonts w:ascii="Garamond" w:hAnsi="Garamond"/>
          <w:i/>
          <w:sz w:val="22"/>
          <w:szCs w:val="22"/>
        </w:rPr>
        <w:t>Urban and Rural Planning Thought</w:t>
      </w:r>
      <w:r w:rsidRPr="00942DFD">
        <w:rPr>
          <w:rFonts w:ascii="Garamond" w:hAnsi="Garamond"/>
          <w:sz w:val="22"/>
          <w:szCs w:val="22"/>
        </w:rPr>
        <w:t>, 1, 2 (Apr.</w:t>
      </w:r>
      <w:r w:rsidRPr="00B85459">
        <w:rPr>
          <w:rFonts w:ascii="Garamond" w:hAnsi="Garamond"/>
          <w:sz w:val="22"/>
          <w:szCs w:val="22"/>
        </w:rPr>
        <w:t xml:space="preserve"> 1958).</w:t>
      </w:r>
    </w:p>
    <w:p w:rsidR="00DE4E02" w:rsidRPr="00B85459" w:rsidRDefault="00DE4E02" w:rsidP="006F2468">
      <w:pPr>
        <w:pStyle w:val="FootnoteText"/>
        <w:rPr>
          <w:rFonts w:ascii="Garamond" w:hAnsi="Garamond"/>
          <w:sz w:val="22"/>
          <w:szCs w:val="22"/>
        </w:rPr>
      </w:pPr>
    </w:p>
  </w:endnote>
  <w:endnote w:id="106">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George, ‘</w:t>
      </w:r>
      <w:proofErr w:type="gramStart"/>
      <w:r w:rsidRPr="00B85459">
        <w:rPr>
          <w:rFonts w:ascii="Garamond" w:hAnsi="Garamond"/>
          <w:sz w:val="22"/>
          <w:szCs w:val="22"/>
        </w:rPr>
        <w:t>The</w:t>
      </w:r>
      <w:proofErr w:type="gramEnd"/>
      <w:r w:rsidRPr="00B85459">
        <w:rPr>
          <w:rFonts w:ascii="Garamond" w:hAnsi="Garamond"/>
          <w:sz w:val="22"/>
          <w:szCs w:val="22"/>
        </w:rPr>
        <w:t xml:space="preserve"> Roadside Planting of Lutyens’ New Delhi’, p. 90.</w:t>
      </w:r>
    </w:p>
  </w:endnote>
  <w:endnote w:id="107">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r>
        <w:rPr>
          <w:rFonts w:ascii="Garamond" w:hAnsi="Garamond"/>
          <w:sz w:val="22"/>
          <w:szCs w:val="22"/>
        </w:rPr>
        <w:t>R.I.B.A.</w:t>
      </w:r>
      <w:r w:rsidRPr="00B85459">
        <w:rPr>
          <w:rFonts w:ascii="Garamond" w:hAnsi="Garamond"/>
          <w:sz w:val="22"/>
          <w:szCs w:val="22"/>
        </w:rPr>
        <w:t xml:space="preserve"> </w:t>
      </w:r>
      <w:r>
        <w:rPr>
          <w:rFonts w:ascii="Garamond" w:hAnsi="Garamond"/>
          <w:sz w:val="22"/>
          <w:szCs w:val="22"/>
        </w:rPr>
        <w:t>(Portland Place)</w:t>
      </w:r>
      <w:r w:rsidRPr="00B85459">
        <w:rPr>
          <w:rFonts w:ascii="Garamond" w:hAnsi="Garamond"/>
          <w:sz w:val="22"/>
          <w:szCs w:val="22"/>
        </w:rPr>
        <w:t xml:space="preserve">, Walter George papers, Fernandes, ‘Obituary’, </w:t>
      </w:r>
      <w:proofErr w:type="gramStart"/>
      <w:r w:rsidRPr="00B85459">
        <w:rPr>
          <w:rFonts w:ascii="Garamond" w:hAnsi="Garamond"/>
          <w:sz w:val="22"/>
          <w:szCs w:val="22"/>
        </w:rPr>
        <w:t>p</w:t>
      </w:r>
      <w:proofErr w:type="gramEnd"/>
      <w:r w:rsidRPr="00B85459">
        <w:rPr>
          <w:rFonts w:ascii="Garamond" w:hAnsi="Garamond"/>
          <w:sz w:val="22"/>
          <w:szCs w:val="22"/>
        </w:rPr>
        <w:t>. 1.</w:t>
      </w:r>
    </w:p>
  </w:endnote>
  <w:endnote w:id="108">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Ashraf </w:t>
      </w:r>
      <w:r>
        <w:rPr>
          <w:rFonts w:ascii="Garamond" w:hAnsi="Garamond"/>
          <w:sz w:val="22"/>
          <w:szCs w:val="22"/>
        </w:rPr>
        <w:t>and</w:t>
      </w:r>
      <w:r w:rsidRPr="00B85459">
        <w:rPr>
          <w:rFonts w:ascii="Garamond" w:hAnsi="Garamond"/>
          <w:sz w:val="22"/>
          <w:szCs w:val="22"/>
        </w:rPr>
        <w:t xml:space="preserve"> </w:t>
      </w:r>
      <w:proofErr w:type="spellStart"/>
      <w:r w:rsidRPr="00B85459">
        <w:rPr>
          <w:rFonts w:ascii="Garamond" w:hAnsi="Garamond"/>
          <w:sz w:val="22"/>
          <w:szCs w:val="22"/>
        </w:rPr>
        <w:t>Belluardo</w:t>
      </w:r>
      <w:proofErr w:type="spellEnd"/>
      <w:r w:rsidRPr="00B85459">
        <w:rPr>
          <w:rFonts w:ascii="Garamond" w:hAnsi="Garamond"/>
          <w:sz w:val="22"/>
          <w:szCs w:val="22"/>
        </w:rPr>
        <w:t xml:space="preserve">, </w:t>
      </w:r>
      <w:proofErr w:type="gramStart"/>
      <w:r w:rsidRPr="00B85459">
        <w:rPr>
          <w:rFonts w:ascii="Garamond" w:hAnsi="Garamond"/>
          <w:i/>
          <w:sz w:val="22"/>
          <w:szCs w:val="22"/>
        </w:rPr>
        <w:t>An</w:t>
      </w:r>
      <w:proofErr w:type="gramEnd"/>
      <w:r w:rsidRPr="00B85459">
        <w:rPr>
          <w:rFonts w:ascii="Garamond" w:hAnsi="Garamond"/>
          <w:i/>
          <w:sz w:val="22"/>
          <w:szCs w:val="22"/>
        </w:rPr>
        <w:t xml:space="preserve"> Architecture of Independence</w:t>
      </w:r>
      <w:r w:rsidRPr="004562CC">
        <w:rPr>
          <w:rFonts w:ascii="Garamond" w:hAnsi="Garamond"/>
          <w:sz w:val="22"/>
          <w:szCs w:val="22"/>
        </w:rPr>
        <w:t>, p. 11.</w:t>
      </w:r>
    </w:p>
  </w:endnote>
  <w:endnote w:id="109">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r>
        <w:rPr>
          <w:rFonts w:ascii="Garamond" w:hAnsi="Garamond"/>
          <w:sz w:val="22"/>
          <w:szCs w:val="22"/>
        </w:rPr>
        <w:t>R.I.B.A.</w:t>
      </w:r>
      <w:r w:rsidRPr="00B85459">
        <w:rPr>
          <w:rFonts w:ascii="Garamond" w:hAnsi="Garamond"/>
          <w:sz w:val="22"/>
          <w:szCs w:val="22"/>
        </w:rPr>
        <w:t xml:space="preserve"> </w:t>
      </w:r>
      <w:r>
        <w:rPr>
          <w:rFonts w:ascii="Garamond" w:hAnsi="Garamond"/>
          <w:sz w:val="22"/>
          <w:szCs w:val="22"/>
        </w:rPr>
        <w:t>(Portland Place)</w:t>
      </w:r>
      <w:r w:rsidRPr="00B85459">
        <w:rPr>
          <w:rFonts w:ascii="Garamond" w:hAnsi="Garamond"/>
          <w:sz w:val="22"/>
          <w:szCs w:val="22"/>
        </w:rPr>
        <w:t xml:space="preserve">, Walter George papers, Fernandes, ‘Obituary’, </w:t>
      </w:r>
      <w:proofErr w:type="gramStart"/>
      <w:r w:rsidRPr="00B85459">
        <w:rPr>
          <w:rFonts w:ascii="Garamond" w:hAnsi="Garamond"/>
          <w:sz w:val="22"/>
          <w:szCs w:val="22"/>
        </w:rPr>
        <w:t>p</w:t>
      </w:r>
      <w:proofErr w:type="gramEnd"/>
      <w:r w:rsidRPr="00B85459">
        <w:rPr>
          <w:rFonts w:ascii="Garamond" w:hAnsi="Garamond"/>
          <w:sz w:val="22"/>
          <w:szCs w:val="22"/>
        </w:rPr>
        <w:t>. 2.</w:t>
      </w:r>
    </w:p>
  </w:endnote>
  <w:endnote w:id="110">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George, ‘Indian Architecture: The Prospect </w:t>
      </w:r>
      <w:proofErr w:type="gramStart"/>
      <w:r w:rsidRPr="00B85459">
        <w:rPr>
          <w:rFonts w:ascii="Garamond" w:hAnsi="Garamond"/>
          <w:sz w:val="22"/>
          <w:szCs w:val="22"/>
        </w:rPr>
        <w:t>Before</w:t>
      </w:r>
      <w:proofErr w:type="gramEnd"/>
      <w:r w:rsidRPr="00B85459">
        <w:rPr>
          <w:rFonts w:ascii="Garamond" w:hAnsi="Garamond"/>
          <w:sz w:val="22"/>
          <w:szCs w:val="22"/>
        </w:rPr>
        <w:t xml:space="preserve"> Us’, p.11 </w:t>
      </w:r>
      <w:r>
        <w:rPr>
          <w:rFonts w:ascii="Garamond" w:hAnsi="Garamond"/>
          <w:sz w:val="22"/>
          <w:szCs w:val="22"/>
        </w:rPr>
        <w:t>and</w:t>
      </w:r>
      <w:r w:rsidRPr="00B85459">
        <w:rPr>
          <w:rFonts w:ascii="Garamond" w:hAnsi="Garamond"/>
          <w:sz w:val="22"/>
          <w:szCs w:val="22"/>
        </w:rPr>
        <w:t xml:space="preserve"> anon, ‘Town Planning’, </w:t>
      </w:r>
      <w:r w:rsidRPr="00B85459">
        <w:rPr>
          <w:rFonts w:ascii="Garamond" w:hAnsi="Garamond"/>
          <w:i/>
          <w:sz w:val="22"/>
          <w:szCs w:val="22"/>
        </w:rPr>
        <w:t>Civic Affairs</w:t>
      </w:r>
      <w:r w:rsidRPr="004562CC">
        <w:rPr>
          <w:rFonts w:ascii="Garamond" w:hAnsi="Garamond"/>
          <w:sz w:val="22"/>
          <w:szCs w:val="22"/>
        </w:rPr>
        <w:t xml:space="preserve">, </w:t>
      </w:r>
      <w:r w:rsidRPr="00B85459">
        <w:rPr>
          <w:rFonts w:ascii="Garamond" w:hAnsi="Garamond"/>
          <w:sz w:val="22"/>
          <w:szCs w:val="22"/>
        </w:rPr>
        <w:t>6, 4</w:t>
      </w:r>
      <w:r w:rsidRPr="00B85459">
        <w:rPr>
          <w:rFonts w:ascii="Garamond" w:hAnsi="Garamond"/>
          <w:i/>
          <w:sz w:val="22"/>
          <w:szCs w:val="22"/>
        </w:rPr>
        <w:t xml:space="preserve"> </w:t>
      </w:r>
      <w:r w:rsidRPr="00B85459">
        <w:rPr>
          <w:rFonts w:ascii="Garamond" w:hAnsi="Garamond"/>
          <w:sz w:val="22"/>
          <w:szCs w:val="22"/>
        </w:rPr>
        <w:t>(Nov. 1958), p. 61.</w:t>
      </w:r>
    </w:p>
  </w:endnote>
  <w:endnote w:id="111">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Lang, </w:t>
      </w:r>
      <w:r w:rsidRPr="00B85459">
        <w:rPr>
          <w:rFonts w:ascii="Garamond" w:hAnsi="Garamond"/>
          <w:i/>
          <w:sz w:val="22"/>
          <w:szCs w:val="22"/>
        </w:rPr>
        <w:t xml:space="preserve">A Concise History of Modern Architecture in India, </w:t>
      </w:r>
      <w:r w:rsidRPr="00B85459">
        <w:rPr>
          <w:rFonts w:ascii="Garamond" w:hAnsi="Garamond"/>
          <w:sz w:val="22"/>
          <w:szCs w:val="22"/>
        </w:rPr>
        <w:t xml:space="preserve">p. 8 </w:t>
      </w:r>
      <w:r>
        <w:rPr>
          <w:rFonts w:ascii="Garamond" w:hAnsi="Garamond"/>
          <w:sz w:val="22"/>
          <w:szCs w:val="22"/>
        </w:rPr>
        <w:t>and</w:t>
      </w:r>
      <w:r w:rsidRPr="00B85459">
        <w:rPr>
          <w:rFonts w:ascii="Garamond" w:hAnsi="Garamond"/>
          <w:sz w:val="22"/>
          <w:szCs w:val="22"/>
        </w:rPr>
        <w:t xml:space="preserve"> Christopher London, </w:t>
      </w:r>
      <w:r w:rsidRPr="00B85459">
        <w:rPr>
          <w:rFonts w:ascii="Garamond" w:hAnsi="Garamond"/>
          <w:i/>
          <w:sz w:val="22"/>
          <w:szCs w:val="22"/>
        </w:rPr>
        <w:t xml:space="preserve">Bombay Gothic </w:t>
      </w:r>
      <w:r w:rsidRPr="00B85459">
        <w:rPr>
          <w:rFonts w:ascii="Garamond" w:hAnsi="Garamond"/>
          <w:sz w:val="22"/>
          <w:szCs w:val="22"/>
        </w:rPr>
        <w:t>(Mumbai, 2002), p 20.</w:t>
      </w:r>
    </w:p>
  </w:endnote>
  <w:endnote w:id="112">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r w:rsidR="004562CC">
        <w:rPr>
          <w:rFonts w:ascii="Garamond" w:hAnsi="Garamond"/>
          <w:sz w:val="22"/>
          <w:szCs w:val="22"/>
        </w:rPr>
        <w:t>A</w:t>
      </w:r>
      <w:r w:rsidRPr="00B85459">
        <w:rPr>
          <w:rFonts w:ascii="Garamond" w:hAnsi="Garamond"/>
          <w:sz w:val="22"/>
          <w:szCs w:val="22"/>
        </w:rPr>
        <w:t xml:space="preserve">non, ‘Obituary’, </w:t>
      </w:r>
      <w:r w:rsidRPr="00B85459">
        <w:rPr>
          <w:rFonts w:ascii="Garamond" w:hAnsi="Garamond"/>
          <w:i/>
          <w:sz w:val="22"/>
          <w:szCs w:val="22"/>
        </w:rPr>
        <w:t>Indian Architect</w:t>
      </w:r>
      <w:r w:rsidRPr="00942DFD">
        <w:rPr>
          <w:rFonts w:ascii="Garamond" w:hAnsi="Garamond"/>
          <w:sz w:val="22"/>
          <w:szCs w:val="22"/>
        </w:rPr>
        <w:t>, p. 35</w:t>
      </w:r>
      <w:r w:rsidR="004562CC">
        <w:rPr>
          <w:rFonts w:ascii="Garamond" w:hAnsi="Garamond"/>
          <w:sz w:val="22"/>
          <w:szCs w:val="22"/>
        </w:rPr>
        <w:t>;</w:t>
      </w:r>
      <w:r w:rsidRPr="00B85459">
        <w:rPr>
          <w:rFonts w:ascii="Garamond" w:hAnsi="Garamond"/>
          <w:sz w:val="22"/>
          <w:szCs w:val="22"/>
        </w:rPr>
        <w:t xml:space="preserve"> </w:t>
      </w:r>
      <w:r>
        <w:rPr>
          <w:rFonts w:ascii="Garamond" w:hAnsi="Garamond"/>
          <w:sz w:val="22"/>
          <w:szCs w:val="22"/>
        </w:rPr>
        <w:t>and</w:t>
      </w:r>
      <w:r w:rsidRPr="00B85459">
        <w:rPr>
          <w:rFonts w:ascii="Garamond" w:hAnsi="Garamond"/>
          <w:sz w:val="22"/>
          <w:szCs w:val="22"/>
        </w:rPr>
        <w:t xml:space="preserve"> </w:t>
      </w:r>
      <w:r>
        <w:rPr>
          <w:rFonts w:ascii="Garamond" w:hAnsi="Garamond"/>
          <w:sz w:val="22"/>
          <w:szCs w:val="22"/>
        </w:rPr>
        <w:t>R.I.B.A.</w:t>
      </w:r>
      <w:r w:rsidRPr="00B85459">
        <w:rPr>
          <w:rFonts w:ascii="Garamond" w:hAnsi="Garamond"/>
          <w:sz w:val="22"/>
          <w:szCs w:val="22"/>
        </w:rPr>
        <w:t xml:space="preserve"> </w:t>
      </w:r>
      <w:r>
        <w:rPr>
          <w:rFonts w:ascii="Garamond" w:hAnsi="Garamond"/>
          <w:sz w:val="22"/>
          <w:szCs w:val="22"/>
        </w:rPr>
        <w:t>(Portland Place)</w:t>
      </w:r>
      <w:r w:rsidRPr="00B85459">
        <w:rPr>
          <w:rFonts w:ascii="Garamond" w:hAnsi="Garamond"/>
          <w:sz w:val="22"/>
          <w:szCs w:val="22"/>
        </w:rPr>
        <w:t xml:space="preserve">, Walter George papers, Manickam, ‘Obituary’, </w:t>
      </w:r>
      <w:proofErr w:type="gramStart"/>
      <w:r w:rsidRPr="00B85459">
        <w:rPr>
          <w:rFonts w:ascii="Garamond" w:hAnsi="Garamond"/>
          <w:sz w:val="22"/>
          <w:szCs w:val="22"/>
        </w:rPr>
        <w:t>p</w:t>
      </w:r>
      <w:proofErr w:type="gramEnd"/>
      <w:r w:rsidRPr="00B85459">
        <w:rPr>
          <w:rFonts w:ascii="Garamond" w:hAnsi="Garamond"/>
          <w:sz w:val="22"/>
          <w:szCs w:val="22"/>
        </w:rPr>
        <w:t>. 1.</w:t>
      </w:r>
    </w:p>
  </w:endnote>
  <w:endnote w:id="113">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004562CC">
        <w:rPr>
          <w:rFonts w:ascii="Garamond" w:hAnsi="Garamond"/>
          <w:sz w:val="22"/>
          <w:szCs w:val="22"/>
        </w:rPr>
        <w:t xml:space="preserve"> A</w:t>
      </w:r>
      <w:r w:rsidRPr="00B85459">
        <w:rPr>
          <w:rFonts w:ascii="Garamond" w:hAnsi="Garamond"/>
          <w:sz w:val="22"/>
          <w:szCs w:val="22"/>
        </w:rPr>
        <w:t xml:space="preserve">non., ‘Growth of Architectural Practice in India’, </w:t>
      </w:r>
      <w:proofErr w:type="gramStart"/>
      <w:r w:rsidRPr="00B85459">
        <w:rPr>
          <w:rFonts w:ascii="Garamond" w:hAnsi="Garamond"/>
          <w:i/>
          <w:sz w:val="22"/>
          <w:szCs w:val="22"/>
        </w:rPr>
        <w:t>The</w:t>
      </w:r>
      <w:proofErr w:type="gramEnd"/>
      <w:r w:rsidRPr="00B85459">
        <w:rPr>
          <w:rFonts w:ascii="Garamond" w:hAnsi="Garamond"/>
          <w:i/>
          <w:sz w:val="22"/>
          <w:szCs w:val="22"/>
        </w:rPr>
        <w:t xml:space="preserve"> Indian Architect</w:t>
      </w:r>
      <w:r w:rsidRPr="00942DFD">
        <w:rPr>
          <w:rFonts w:ascii="Garamond" w:hAnsi="Garamond"/>
          <w:sz w:val="22"/>
          <w:szCs w:val="22"/>
        </w:rPr>
        <w:t>, 11</w:t>
      </w:r>
      <w:r w:rsidRPr="00B85459">
        <w:rPr>
          <w:rFonts w:ascii="Garamond" w:hAnsi="Garamond"/>
          <w:sz w:val="22"/>
          <w:szCs w:val="22"/>
        </w:rPr>
        <w:t>, 1</w:t>
      </w:r>
      <w:r w:rsidRPr="00B85459">
        <w:rPr>
          <w:rFonts w:ascii="Garamond" w:hAnsi="Garamond"/>
          <w:i/>
          <w:sz w:val="22"/>
          <w:szCs w:val="22"/>
        </w:rPr>
        <w:t xml:space="preserve"> </w:t>
      </w:r>
      <w:r w:rsidRPr="00B85459">
        <w:rPr>
          <w:rFonts w:ascii="Garamond" w:hAnsi="Garamond"/>
          <w:sz w:val="22"/>
          <w:szCs w:val="22"/>
        </w:rPr>
        <w:t>(Jan. 1969), p. 32.</w:t>
      </w:r>
    </w:p>
  </w:endnote>
  <w:endnote w:id="114">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r>
        <w:rPr>
          <w:rFonts w:ascii="Garamond" w:hAnsi="Garamond"/>
          <w:sz w:val="22"/>
          <w:szCs w:val="22"/>
        </w:rPr>
        <w:t>R.I.B.A.</w:t>
      </w:r>
      <w:r w:rsidRPr="00B85459">
        <w:rPr>
          <w:rFonts w:ascii="Garamond" w:hAnsi="Garamond"/>
          <w:sz w:val="22"/>
          <w:szCs w:val="22"/>
        </w:rPr>
        <w:t xml:space="preserve"> </w:t>
      </w:r>
      <w:r>
        <w:rPr>
          <w:rFonts w:ascii="Garamond" w:hAnsi="Garamond"/>
          <w:sz w:val="22"/>
          <w:szCs w:val="22"/>
        </w:rPr>
        <w:t>(Portland Place)</w:t>
      </w:r>
      <w:r w:rsidRPr="00B85459">
        <w:rPr>
          <w:rFonts w:ascii="Garamond" w:hAnsi="Garamond"/>
          <w:sz w:val="22"/>
          <w:szCs w:val="22"/>
        </w:rPr>
        <w:t xml:space="preserve">, Walter George papers, Fernandes, ‘Obituary’, </w:t>
      </w:r>
      <w:proofErr w:type="gramStart"/>
      <w:r w:rsidRPr="00B85459">
        <w:rPr>
          <w:rFonts w:ascii="Garamond" w:hAnsi="Garamond"/>
          <w:sz w:val="22"/>
          <w:szCs w:val="22"/>
        </w:rPr>
        <w:t>pp</w:t>
      </w:r>
      <w:proofErr w:type="gramEnd"/>
      <w:r w:rsidRPr="00B85459">
        <w:rPr>
          <w:rFonts w:ascii="Garamond" w:hAnsi="Garamond"/>
          <w:sz w:val="22"/>
          <w:szCs w:val="22"/>
        </w:rPr>
        <w:t xml:space="preserve">. 1-2. </w:t>
      </w:r>
      <w:r>
        <w:rPr>
          <w:rFonts w:ascii="Garamond" w:hAnsi="Garamond"/>
          <w:sz w:val="22"/>
          <w:szCs w:val="22"/>
        </w:rPr>
        <w:t>R.I.B.A.</w:t>
      </w:r>
      <w:r w:rsidRPr="00B85459">
        <w:rPr>
          <w:rFonts w:ascii="Garamond" w:hAnsi="Garamond"/>
          <w:sz w:val="22"/>
          <w:szCs w:val="22"/>
        </w:rPr>
        <w:t xml:space="preserve"> Prints </w:t>
      </w:r>
      <w:r>
        <w:rPr>
          <w:rFonts w:ascii="Garamond" w:hAnsi="Garamond"/>
          <w:sz w:val="22"/>
          <w:szCs w:val="22"/>
        </w:rPr>
        <w:t>and</w:t>
      </w:r>
      <w:r w:rsidRPr="00B85459">
        <w:rPr>
          <w:rFonts w:ascii="Garamond" w:hAnsi="Garamond"/>
          <w:sz w:val="22"/>
          <w:szCs w:val="22"/>
        </w:rPr>
        <w:t xml:space="preserve"> Drawings </w:t>
      </w:r>
      <w:r>
        <w:rPr>
          <w:rFonts w:ascii="Garamond" w:hAnsi="Garamond"/>
          <w:sz w:val="22"/>
          <w:szCs w:val="22"/>
        </w:rPr>
        <w:t>Room (Victoria and Albert Museum)</w:t>
      </w:r>
      <w:r w:rsidRPr="00B85459">
        <w:rPr>
          <w:rFonts w:ascii="Garamond" w:hAnsi="Garamond"/>
          <w:sz w:val="22"/>
          <w:szCs w:val="22"/>
        </w:rPr>
        <w:t xml:space="preserve">, Hope Bagenal papers, </w:t>
      </w:r>
      <w:proofErr w:type="spellStart"/>
      <w:r w:rsidR="004562CC" w:rsidRPr="00B85459">
        <w:rPr>
          <w:rFonts w:ascii="Garamond" w:hAnsi="Garamond"/>
          <w:sz w:val="22"/>
          <w:szCs w:val="22"/>
        </w:rPr>
        <w:t>BaHo</w:t>
      </w:r>
      <w:proofErr w:type="spellEnd"/>
      <w:r w:rsidR="004562CC" w:rsidRPr="00B85459">
        <w:rPr>
          <w:rFonts w:ascii="Garamond" w:hAnsi="Garamond"/>
          <w:sz w:val="22"/>
          <w:szCs w:val="22"/>
        </w:rPr>
        <w:t>/1/3, pp. 5-8</w:t>
      </w:r>
      <w:r w:rsidR="004562CC">
        <w:rPr>
          <w:rFonts w:ascii="Garamond" w:hAnsi="Garamond"/>
          <w:sz w:val="22"/>
          <w:szCs w:val="22"/>
        </w:rPr>
        <w:t>:</w:t>
      </w:r>
      <w:r w:rsidR="004562CC" w:rsidRPr="00B85459">
        <w:rPr>
          <w:rFonts w:ascii="Garamond" w:hAnsi="Garamond"/>
          <w:sz w:val="22"/>
          <w:szCs w:val="22"/>
        </w:rPr>
        <w:t xml:space="preserve"> </w:t>
      </w:r>
      <w:r w:rsidRPr="00B85459">
        <w:rPr>
          <w:rFonts w:ascii="Garamond" w:hAnsi="Garamond"/>
          <w:sz w:val="22"/>
          <w:szCs w:val="22"/>
        </w:rPr>
        <w:t>Walter George to Hope Bagenal, 2 Jan. 1959</w:t>
      </w:r>
      <w:r w:rsidR="004562CC">
        <w:rPr>
          <w:rFonts w:ascii="Garamond" w:hAnsi="Garamond"/>
          <w:sz w:val="22"/>
          <w:szCs w:val="22"/>
        </w:rPr>
        <w:t>;</w:t>
      </w:r>
      <w:r w:rsidRPr="00B85459">
        <w:rPr>
          <w:rFonts w:ascii="Garamond" w:hAnsi="Garamond"/>
          <w:sz w:val="22"/>
          <w:szCs w:val="22"/>
        </w:rPr>
        <w:t xml:space="preserve"> anon., ‘The Building of New Delhi’, </w:t>
      </w:r>
      <w:r w:rsidRPr="00B85459">
        <w:rPr>
          <w:rFonts w:ascii="Garamond" w:hAnsi="Garamond"/>
          <w:i/>
          <w:sz w:val="22"/>
          <w:szCs w:val="22"/>
        </w:rPr>
        <w:t xml:space="preserve">The Times </w:t>
      </w:r>
      <w:r w:rsidRPr="00B85459">
        <w:rPr>
          <w:rFonts w:ascii="Garamond" w:hAnsi="Garamond"/>
          <w:sz w:val="22"/>
          <w:szCs w:val="22"/>
        </w:rPr>
        <w:t>(8 Jan. 1962).</w:t>
      </w:r>
    </w:p>
  </w:endnote>
  <w:endnote w:id="115">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r>
        <w:rPr>
          <w:rFonts w:ascii="Garamond" w:hAnsi="Garamond"/>
          <w:sz w:val="22"/>
          <w:szCs w:val="22"/>
        </w:rPr>
        <w:t>R.I.B.A.</w:t>
      </w:r>
      <w:r w:rsidRPr="00B85459">
        <w:rPr>
          <w:rFonts w:ascii="Garamond" w:hAnsi="Garamond"/>
          <w:sz w:val="22"/>
          <w:szCs w:val="22"/>
        </w:rPr>
        <w:t xml:space="preserve"> </w:t>
      </w:r>
      <w:r>
        <w:rPr>
          <w:rFonts w:ascii="Garamond" w:hAnsi="Garamond"/>
          <w:sz w:val="22"/>
          <w:szCs w:val="22"/>
        </w:rPr>
        <w:t>(Portland Place)</w:t>
      </w:r>
      <w:r w:rsidRPr="00B85459">
        <w:rPr>
          <w:rFonts w:ascii="Garamond" w:hAnsi="Garamond"/>
          <w:sz w:val="22"/>
          <w:szCs w:val="22"/>
        </w:rPr>
        <w:t xml:space="preserve">, Walter George papers, Fernandes, ‘Obituary’, </w:t>
      </w:r>
      <w:proofErr w:type="gramStart"/>
      <w:r w:rsidRPr="00B85459">
        <w:rPr>
          <w:rFonts w:ascii="Garamond" w:hAnsi="Garamond"/>
          <w:sz w:val="22"/>
          <w:szCs w:val="22"/>
        </w:rPr>
        <w:t>p</w:t>
      </w:r>
      <w:proofErr w:type="gramEnd"/>
      <w:r w:rsidRPr="00B85459">
        <w:rPr>
          <w:rFonts w:ascii="Garamond" w:hAnsi="Garamond"/>
          <w:sz w:val="22"/>
          <w:szCs w:val="22"/>
        </w:rPr>
        <w:t>. 1.</w:t>
      </w:r>
    </w:p>
  </w:endnote>
  <w:endnote w:id="116">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r>
        <w:rPr>
          <w:rFonts w:ascii="Garamond" w:hAnsi="Garamond"/>
          <w:sz w:val="22"/>
          <w:szCs w:val="22"/>
        </w:rPr>
        <w:t>R.I.B.A.</w:t>
      </w:r>
      <w:r w:rsidRPr="00B85459">
        <w:rPr>
          <w:rFonts w:ascii="Garamond" w:hAnsi="Garamond"/>
          <w:sz w:val="22"/>
          <w:szCs w:val="22"/>
        </w:rPr>
        <w:t xml:space="preserve"> Prints </w:t>
      </w:r>
      <w:r>
        <w:rPr>
          <w:rFonts w:ascii="Garamond" w:hAnsi="Garamond"/>
          <w:sz w:val="22"/>
          <w:szCs w:val="22"/>
        </w:rPr>
        <w:t>and</w:t>
      </w:r>
      <w:r w:rsidRPr="00B85459">
        <w:rPr>
          <w:rFonts w:ascii="Garamond" w:hAnsi="Garamond"/>
          <w:sz w:val="22"/>
          <w:szCs w:val="22"/>
        </w:rPr>
        <w:t xml:space="preserve"> Drawings </w:t>
      </w:r>
      <w:r>
        <w:rPr>
          <w:rFonts w:ascii="Garamond" w:hAnsi="Garamond"/>
          <w:sz w:val="22"/>
          <w:szCs w:val="22"/>
        </w:rPr>
        <w:t>Room (Victoria and Albert Museum)</w:t>
      </w:r>
      <w:r w:rsidRPr="00B85459">
        <w:rPr>
          <w:rFonts w:ascii="Garamond" w:hAnsi="Garamond"/>
          <w:sz w:val="22"/>
          <w:szCs w:val="22"/>
        </w:rPr>
        <w:t xml:space="preserve">, Hope Bagenal papers, </w:t>
      </w:r>
      <w:proofErr w:type="spellStart"/>
      <w:r w:rsidR="004562CC" w:rsidRPr="00B85459">
        <w:rPr>
          <w:rFonts w:ascii="Garamond" w:hAnsi="Garamond"/>
          <w:sz w:val="22"/>
          <w:szCs w:val="22"/>
        </w:rPr>
        <w:t>BaHo</w:t>
      </w:r>
      <w:proofErr w:type="spellEnd"/>
      <w:r w:rsidR="004562CC" w:rsidRPr="00B85459">
        <w:rPr>
          <w:rFonts w:ascii="Garamond" w:hAnsi="Garamond"/>
          <w:sz w:val="22"/>
          <w:szCs w:val="22"/>
        </w:rPr>
        <w:t>/1/3, pp. 6-7</w:t>
      </w:r>
      <w:r w:rsidR="00B23E7B">
        <w:rPr>
          <w:rFonts w:ascii="Garamond" w:hAnsi="Garamond"/>
          <w:sz w:val="22"/>
          <w:szCs w:val="22"/>
        </w:rPr>
        <w:t xml:space="preserve">: </w:t>
      </w:r>
      <w:r w:rsidRPr="00B85459">
        <w:rPr>
          <w:rFonts w:ascii="Garamond" w:hAnsi="Garamond"/>
          <w:sz w:val="22"/>
          <w:szCs w:val="22"/>
        </w:rPr>
        <w:t>Walter George to Hope Bagenal, 2 Jan. 1959</w:t>
      </w:r>
      <w:r w:rsidR="00B23E7B">
        <w:rPr>
          <w:rFonts w:ascii="Garamond" w:hAnsi="Garamond"/>
          <w:sz w:val="22"/>
          <w:szCs w:val="22"/>
        </w:rPr>
        <w:t>.</w:t>
      </w:r>
    </w:p>
  </w:endnote>
  <w:endnote w:id="117">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r>
        <w:rPr>
          <w:rFonts w:ascii="Garamond" w:hAnsi="Garamond"/>
          <w:sz w:val="22"/>
          <w:szCs w:val="22"/>
        </w:rPr>
        <w:t>R.I.B.A.</w:t>
      </w:r>
      <w:r w:rsidRPr="00B85459">
        <w:rPr>
          <w:rFonts w:ascii="Garamond" w:hAnsi="Garamond"/>
          <w:sz w:val="22"/>
          <w:szCs w:val="22"/>
        </w:rPr>
        <w:t xml:space="preserve"> Prints </w:t>
      </w:r>
      <w:r>
        <w:rPr>
          <w:rFonts w:ascii="Garamond" w:hAnsi="Garamond"/>
          <w:sz w:val="22"/>
          <w:szCs w:val="22"/>
        </w:rPr>
        <w:t>and</w:t>
      </w:r>
      <w:r w:rsidRPr="00B85459">
        <w:rPr>
          <w:rFonts w:ascii="Garamond" w:hAnsi="Garamond"/>
          <w:sz w:val="22"/>
          <w:szCs w:val="22"/>
        </w:rPr>
        <w:t xml:space="preserve"> Drawings </w:t>
      </w:r>
      <w:r>
        <w:rPr>
          <w:rFonts w:ascii="Garamond" w:hAnsi="Garamond"/>
          <w:sz w:val="22"/>
          <w:szCs w:val="22"/>
        </w:rPr>
        <w:t>Room (Victoria and Albert Museum)</w:t>
      </w:r>
      <w:r w:rsidRPr="00B85459">
        <w:rPr>
          <w:rFonts w:ascii="Garamond" w:hAnsi="Garamond"/>
          <w:sz w:val="22"/>
          <w:szCs w:val="22"/>
        </w:rPr>
        <w:t xml:space="preserve">, Hope Bagenal papers, </w:t>
      </w:r>
      <w:proofErr w:type="spellStart"/>
      <w:r w:rsidR="00B23E7B" w:rsidRPr="00B85459">
        <w:rPr>
          <w:rFonts w:ascii="Garamond" w:hAnsi="Garamond"/>
          <w:sz w:val="22"/>
          <w:szCs w:val="22"/>
        </w:rPr>
        <w:t>BaHo</w:t>
      </w:r>
      <w:proofErr w:type="spellEnd"/>
      <w:r w:rsidR="00B23E7B" w:rsidRPr="00B85459">
        <w:rPr>
          <w:rFonts w:ascii="Garamond" w:hAnsi="Garamond"/>
          <w:sz w:val="22"/>
          <w:szCs w:val="22"/>
        </w:rPr>
        <w:t>/1/3, p. 2</w:t>
      </w:r>
      <w:r w:rsidR="00B23E7B">
        <w:rPr>
          <w:rFonts w:ascii="Garamond" w:hAnsi="Garamond"/>
          <w:sz w:val="22"/>
          <w:szCs w:val="22"/>
        </w:rPr>
        <w:t xml:space="preserve">: </w:t>
      </w:r>
      <w:r w:rsidRPr="00B85459">
        <w:rPr>
          <w:rFonts w:ascii="Garamond" w:hAnsi="Garamond"/>
          <w:sz w:val="22"/>
          <w:szCs w:val="22"/>
        </w:rPr>
        <w:t>Walter George to Hope Bagenal, 14 Jan. 1959</w:t>
      </w:r>
      <w:r w:rsidR="00B23E7B">
        <w:rPr>
          <w:rFonts w:ascii="Garamond" w:hAnsi="Garamond"/>
          <w:sz w:val="22"/>
          <w:szCs w:val="22"/>
        </w:rPr>
        <w:t>.</w:t>
      </w:r>
    </w:p>
  </w:endnote>
  <w:endnote w:id="118">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proofErr w:type="gramStart"/>
      <w:r w:rsidRPr="00B23E7B">
        <w:rPr>
          <w:rFonts w:ascii="Garamond" w:hAnsi="Garamond"/>
          <w:sz w:val="22"/>
          <w:szCs w:val="22"/>
        </w:rPr>
        <w:t>Ibid.,</w:t>
      </w:r>
      <w:proofErr w:type="gramEnd"/>
      <w:r w:rsidRPr="00B23E7B">
        <w:rPr>
          <w:rFonts w:ascii="Garamond" w:hAnsi="Garamond"/>
          <w:sz w:val="22"/>
          <w:szCs w:val="22"/>
        </w:rPr>
        <w:t xml:space="preserve"> p. 1.</w:t>
      </w:r>
    </w:p>
  </w:endnote>
  <w:endnote w:id="119">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r>
        <w:rPr>
          <w:rFonts w:ascii="Garamond" w:hAnsi="Garamond"/>
          <w:sz w:val="22"/>
          <w:szCs w:val="22"/>
        </w:rPr>
        <w:t>R.I.B.A.</w:t>
      </w:r>
      <w:r w:rsidRPr="00B85459">
        <w:rPr>
          <w:rFonts w:ascii="Garamond" w:hAnsi="Garamond"/>
          <w:sz w:val="22"/>
          <w:szCs w:val="22"/>
        </w:rPr>
        <w:t xml:space="preserve"> Prints </w:t>
      </w:r>
      <w:r>
        <w:rPr>
          <w:rFonts w:ascii="Garamond" w:hAnsi="Garamond"/>
          <w:sz w:val="22"/>
          <w:szCs w:val="22"/>
        </w:rPr>
        <w:t>and</w:t>
      </w:r>
      <w:r w:rsidRPr="00B85459">
        <w:rPr>
          <w:rFonts w:ascii="Garamond" w:hAnsi="Garamond"/>
          <w:sz w:val="22"/>
          <w:szCs w:val="22"/>
        </w:rPr>
        <w:t xml:space="preserve"> Drawings </w:t>
      </w:r>
      <w:r>
        <w:rPr>
          <w:rFonts w:ascii="Garamond" w:hAnsi="Garamond"/>
          <w:sz w:val="22"/>
          <w:szCs w:val="22"/>
        </w:rPr>
        <w:t>Room (Victoria and Albert Museum)</w:t>
      </w:r>
      <w:r w:rsidRPr="00B85459">
        <w:rPr>
          <w:rFonts w:ascii="Garamond" w:hAnsi="Garamond"/>
          <w:sz w:val="22"/>
          <w:szCs w:val="22"/>
        </w:rPr>
        <w:t xml:space="preserve">, Hope Bagenal papers, </w:t>
      </w:r>
      <w:proofErr w:type="spellStart"/>
      <w:r w:rsidR="00B23E7B" w:rsidRPr="00B85459">
        <w:rPr>
          <w:rFonts w:ascii="Garamond" w:hAnsi="Garamond"/>
          <w:sz w:val="22"/>
          <w:szCs w:val="22"/>
        </w:rPr>
        <w:t>BaHo</w:t>
      </w:r>
      <w:proofErr w:type="spellEnd"/>
      <w:r w:rsidR="00B23E7B" w:rsidRPr="00B85459">
        <w:rPr>
          <w:rFonts w:ascii="Garamond" w:hAnsi="Garamond"/>
          <w:sz w:val="22"/>
          <w:szCs w:val="22"/>
        </w:rPr>
        <w:t>/1/3, p. 1</w:t>
      </w:r>
      <w:r w:rsidR="00B23E7B">
        <w:rPr>
          <w:rFonts w:ascii="Garamond" w:hAnsi="Garamond"/>
          <w:sz w:val="22"/>
          <w:szCs w:val="22"/>
        </w:rPr>
        <w:t>:</w:t>
      </w:r>
      <w:r w:rsidR="00B23E7B" w:rsidRPr="00B85459">
        <w:rPr>
          <w:rFonts w:ascii="Garamond" w:hAnsi="Garamond"/>
          <w:sz w:val="22"/>
          <w:szCs w:val="22"/>
        </w:rPr>
        <w:t xml:space="preserve"> </w:t>
      </w:r>
      <w:r w:rsidRPr="00B85459">
        <w:rPr>
          <w:rFonts w:ascii="Garamond" w:hAnsi="Garamond"/>
          <w:sz w:val="22"/>
          <w:szCs w:val="22"/>
        </w:rPr>
        <w:t>Walter George to Hope Bagenal, 16 Jan. 1959</w:t>
      </w:r>
      <w:r w:rsidR="00B23E7B">
        <w:rPr>
          <w:rFonts w:ascii="Garamond" w:hAnsi="Garamond"/>
          <w:sz w:val="22"/>
          <w:szCs w:val="22"/>
        </w:rPr>
        <w:t xml:space="preserve">; </w:t>
      </w:r>
      <w:r w:rsidRPr="00B85459">
        <w:rPr>
          <w:rFonts w:ascii="Garamond" w:hAnsi="Garamond"/>
          <w:sz w:val="22"/>
          <w:szCs w:val="22"/>
        </w:rPr>
        <w:t xml:space="preserve">and </w:t>
      </w:r>
      <w:proofErr w:type="spellStart"/>
      <w:r w:rsidR="00B23E7B" w:rsidRPr="00B85459">
        <w:rPr>
          <w:rFonts w:ascii="Garamond" w:hAnsi="Garamond"/>
          <w:sz w:val="22"/>
          <w:szCs w:val="22"/>
        </w:rPr>
        <w:t>BaHo</w:t>
      </w:r>
      <w:proofErr w:type="spellEnd"/>
      <w:r w:rsidR="00B23E7B" w:rsidRPr="00B85459">
        <w:rPr>
          <w:rFonts w:ascii="Garamond" w:hAnsi="Garamond"/>
          <w:sz w:val="22"/>
          <w:szCs w:val="22"/>
        </w:rPr>
        <w:t>/1/3, pp. 1-2</w:t>
      </w:r>
      <w:r w:rsidR="00B23E7B">
        <w:rPr>
          <w:rFonts w:ascii="Garamond" w:hAnsi="Garamond"/>
          <w:sz w:val="22"/>
          <w:szCs w:val="22"/>
        </w:rPr>
        <w:t xml:space="preserve">: </w:t>
      </w:r>
      <w:r w:rsidRPr="00B85459">
        <w:rPr>
          <w:rFonts w:ascii="Garamond" w:hAnsi="Garamond"/>
          <w:sz w:val="22"/>
          <w:szCs w:val="22"/>
        </w:rPr>
        <w:t>Walter George to Malcolm Mac-Donald, 16 Jan. 1959</w:t>
      </w:r>
      <w:r w:rsidR="00B23E7B">
        <w:rPr>
          <w:rFonts w:ascii="Garamond" w:hAnsi="Garamond"/>
          <w:sz w:val="22"/>
          <w:szCs w:val="22"/>
        </w:rPr>
        <w:t>.</w:t>
      </w:r>
    </w:p>
  </w:endnote>
  <w:endnote w:id="120">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r>
        <w:rPr>
          <w:rFonts w:ascii="Garamond" w:hAnsi="Garamond"/>
          <w:sz w:val="22"/>
          <w:szCs w:val="22"/>
        </w:rPr>
        <w:t>R.I.B.A.</w:t>
      </w:r>
      <w:r w:rsidRPr="00B85459">
        <w:rPr>
          <w:rFonts w:ascii="Garamond" w:hAnsi="Garamond"/>
          <w:sz w:val="22"/>
          <w:szCs w:val="22"/>
        </w:rPr>
        <w:t xml:space="preserve"> </w:t>
      </w:r>
      <w:r>
        <w:rPr>
          <w:rFonts w:ascii="Garamond" w:hAnsi="Garamond"/>
          <w:sz w:val="22"/>
          <w:szCs w:val="22"/>
        </w:rPr>
        <w:t>(Portland Place)</w:t>
      </w:r>
      <w:r w:rsidRPr="00B85459">
        <w:rPr>
          <w:rFonts w:ascii="Garamond" w:hAnsi="Garamond"/>
          <w:sz w:val="22"/>
          <w:szCs w:val="22"/>
        </w:rPr>
        <w:t xml:space="preserve">, Walter George papers, Fernandes, ‘Obituary’, </w:t>
      </w:r>
      <w:proofErr w:type="gramStart"/>
      <w:r w:rsidRPr="00B85459">
        <w:rPr>
          <w:rFonts w:ascii="Garamond" w:hAnsi="Garamond"/>
          <w:sz w:val="22"/>
          <w:szCs w:val="22"/>
        </w:rPr>
        <w:t>p</w:t>
      </w:r>
      <w:proofErr w:type="gramEnd"/>
      <w:r w:rsidRPr="00B85459">
        <w:rPr>
          <w:rFonts w:ascii="Garamond" w:hAnsi="Garamond"/>
          <w:sz w:val="22"/>
          <w:szCs w:val="22"/>
        </w:rPr>
        <w:t>. 1.</w:t>
      </w:r>
    </w:p>
  </w:endnote>
  <w:endnote w:id="121">
    <w:p w:rsidR="00DE4E02" w:rsidRPr="00B85459" w:rsidRDefault="00DE4E02" w:rsidP="00AF408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Lang, </w:t>
      </w:r>
      <w:proofErr w:type="gramStart"/>
      <w:r w:rsidRPr="00B85459">
        <w:rPr>
          <w:rFonts w:ascii="Garamond" w:hAnsi="Garamond"/>
          <w:i/>
          <w:sz w:val="22"/>
          <w:szCs w:val="22"/>
        </w:rPr>
        <w:t>A</w:t>
      </w:r>
      <w:proofErr w:type="gramEnd"/>
      <w:r w:rsidRPr="00B85459">
        <w:rPr>
          <w:rFonts w:ascii="Garamond" w:hAnsi="Garamond"/>
          <w:i/>
          <w:sz w:val="22"/>
          <w:szCs w:val="22"/>
        </w:rPr>
        <w:t xml:space="preserve"> Concise History of Modern Architecture in India</w:t>
      </w:r>
      <w:r w:rsidRPr="00B85459">
        <w:rPr>
          <w:rFonts w:ascii="Garamond" w:hAnsi="Garamond"/>
          <w:sz w:val="22"/>
          <w:szCs w:val="22"/>
        </w:rPr>
        <w:t>, pp. 1-33.</w:t>
      </w:r>
    </w:p>
  </w:endnote>
  <w:endnote w:id="122">
    <w:p w:rsidR="00DE4E02" w:rsidRPr="00B23E7B" w:rsidRDefault="00DE4E02" w:rsidP="00AF408A">
      <w:pPr>
        <w:pStyle w:val="EndnoteText"/>
        <w:spacing w:line="480" w:lineRule="auto"/>
        <w:rPr>
          <w:rFonts w:ascii="Garamond" w:hAnsi="Garamond"/>
          <w:sz w:val="22"/>
          <w:szCs w:val="22"/>
        </w:rPr>
      </w:pPr>
      <w:r w:rsidRPr="00B23E7B">
        <w:rPr>
          <w:rStyle w:val="EndnoteReference"/>
          <w:rFonts w:ascii="Garamond" w:hAnsi="Garamond"/>
          <w:sz w:val="22"/>
          <w:szCs w:val="22"/>
        </w:rPr>
        <w:endnoteRef/>
      </w:r>
      <w:r w:rsidRPr="00B23E7B">
        <w:rPr>
          <w:rFonts w:ascii="Garamond" w:hAnsi="Garamond"/>
          <w:sz w:val="22"/>
          <w:szCs w:val="22"/>
        </w:rPr>
        <w:t xml:space="preserve"> Ibid.</w:t>
      </w:r>
    </w:p>
  </w:endnote>
  <w:endnote w:id="123">
    <w:p w:rsidR="00DE4E02" w:rsidRPr="00B85459" w:rsidRDefault="00DE4E02" w:rsidP="00C24ACE">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Hussey, </w:t>
      </w:r>
      <w:proofErr w:type="gramStart"/>
      <w:r w:rsidRPr="00B85459">
        <w:rPr>
          <w:rFonts w:ascii="Garamond" w:hAnsi="Garamond"/>
          <w:i/>
          <w:sz w:val="22"/>
          <w:szCs w:val="22"/>
        </w:rPr>
        <w:t>The</w:t>
      </w:r>
      <w:proofErr w:type="gramEnd"/>
      <w:r w:rsidRPr="00B85459">
        <w:rPr>
          <w:rFonts w:ascii="Garamond" w:hAnsi="Garamond"/>
          <w:i/>
          <w:sz w:val="22"/>
          <w:szCs w:val="22"/>
        </w:rPr>
        <w:t xml:space="preserve"> Life of Sir Edwin Lutyens</w:t>
      </w:r>
      <w:r w:rsidRPr="00942DFD">
        <w:rPr>
          <w:rFonts w:ascii="Garamond" w:hAnsi="Garamond"/>
          <w:sz w:val="22"/>
          <w:szCs w:val="22"/>
        </w:rPr>
        <w:t>, p. 462.</w:t>
      </w:r>
    </w:p>
  </w:endnote>
  <w:endnote w:id="124">
    <w:p w:rsidR="00DE4E02" w:rsidRPr="00B85459" w:rsidRDefault="00DE4E02" w:rsidP="00AF408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Jaitly, </w:t>
      </w:r>
      <w:r w:rsidRPr="00B85459">
        <w:rPr>
          <w:rFonts w:ascii="Garamond" w:hAnsi="Garamond"/>
          <w:i/>
          <w:sz w:val="22"/>
          <w:szCs w:val="22"/>
        </w:rPr>
        <w:t>St Stephen’s College</w:t>
      </w:r>
      <w:r w:rsidRPr="00942DFD">
        <w:rPr>
          <w:rFonts w:ascii="Garamond" w:hAnsi="Garamond"/>
          <w:sz w:val="22"/>
          <w:szCs w:val="22"/>
        </w:rPr>
        <w:t>, p. 39.</w:t>
      </w:r>
    </w:p>
  </w:endnote>
  <w:endnote w:id="125">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r w:rsidR="00B23E7B">
        <w:rPr>
          <w:rFonts w:ascii="Garamond" w:hAnsi="Garamond"/>
          <w:sz w:val="22"/>
          <w:szCs w:val="22"/>
        </w:rPr>
        <w:t>A</w:t>
      </w:r>
      <w:r w:rsidRPr="00B85459">
        <w:rPr>
          <w:rFonts w:ascii="Garamond" w:hAnsi="Garamond"/>
          <w:sz w:val="22"/>
          <w:szCs w:val="22"/>
        </w:rPr>
        <w:t xml:space="preserve">non., ‘Obituary’, </w:t>
      </w:r>
      <w:r w:rsidRPr="00B85459">
        <w:rPr>
          <w:rFonts w:ascii="Garamond" w:hAnsi="Garamond"/>
          <w:i/>
          <w:sz w:val="22"/>
          <w:szCs w:val="22"/>
        </w:rPr>
        <w:t>Indian Architect</w:t>
      </w:r>
      <w:r w:rsidRPr="00942DFD">
        <w:rPr>
          <w:rFonts w:ascii="Garamond" w:hAnsi="Garamond"/>
          <w:sz w:val="22"/>
          <w:szCs w:val="22"/>
        </w:rPr>
        <w:t>, p. 35.</w:t>
      </w:r>
    </w:p>
  </w:endnote>
  <w:endnote w:id="126">
    <w:p w:rsidR="00DE4E02" w:rsidRPr="00B85459" w:rsidRDefault="00DE4E02" w:rsidP="007D2694">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Stamp, ‘Indian Summer’, p. 371.</w:t>
      </w:r>
    </w:p>
  </w:endnote>
  <w:endnote w:id="127">
    <w:p w:rsidR="00DE4E02" w:rsidRPr="00B85459" w:rsidRDefault="00DE4E02" w:rsidP="00341E4A">
      <w:pPr>
        <w:pStyle w:val="Foot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Norma </w:t>
      </w:r>
      <w:proofErr w:type="spellStart"/>
      <w:r w:rsidRPr="00B85459">
        <w:rPr>
          <w:rFonts w:ascii="Garamond" w:hAnsi="Garamond"/>
          <w:sz w:val="22"/>
          <w:szCs w:val="22"/>
        </w:rPr>
        <w:t>Evenson</w:t>
      </w:r>
      <w:proofErr w:type="spellEnd"/>
      <w:r w:rsidRPr="00B85459">
        <w:rPr>
          <w:rFonts w:ascii="Garamond" w:hAnsi="Garamond"/>
          <w:sz w:val="22"/>
          <w:szCs w:val="22"/>
        </w:rPr>
        <w:t xml:space="preserve">, </w:t>
      </w:r>
      <w:proofErr w:type="gramStart"/>
      <w:r w:rsidRPr="00B85459">
        <w:rPr>
          <w:rFonts w:ascii="Garamond" w:hAnsi="Garamond"/>
          <w:i/>
          <w:sz w:val="22"/>
          <w:szCs w:val="22"/>
        </w:rPr>
        <w:t>The</w:t>
      </w:r>
      <w:proofErr w:type="gramEnd"/>
      <w:r w:rsidRPr="00B85459">
        <w:rPr>
          <w:rFonts w:ascii="Garamond" w:hAnsi="Garamond"/>
          <w:i/>
          <w:sz w:val="22"/>
          <w:szCs w:val="22"/>
        </w:rPr>
        <w:t xml:space="preserve"> Indian Metropolis: A View Towards the West </w:t>
      </w:r>
      <w:r w:rsidRPr="00B85459">
        <w:rPr>
          <w:rFonts w:ascii="Garamond" w:hAnsi="Garamond"/>
          <w:sz w:val="22"/>
          <w:szCs w:val="22"/>
        </w:rPr>
        <w:t xml:space="preserve">(New Haven </w:t>
      </w:r>
      <w:r>
        <w:rPr>
          <w:rFonts w:ascii="Garamond" w:hAnsi="Garamond"/>
          <w:sz w:val="22"/>
          <w:szCs w:val="22"/>
        </w:rPr>
        <w:t>and</w:t>
      </w:r>
      <w:r w:rsidRPr="00B85459">
        <w:rPr>
          <w:rFonts w:ascii="Garamond" w:hAnsi="Garamond"/>
          <w:sz w:val="22"/>
          <w:szCs w:val="22"/>
        </w:rPr>
        <w:t xml:space="preserve"> London, 1989), p. 224.</w:t>
      </w:r>
    </w:p>
  </w:endnote>
  <w:endnote w:id="128">
    <w:p w:rsidR="00DE4E02" w:rsidRPr="00B85459" w:rsidRDefault="00DE4E02" w:rsidP="00341E4A">
      <w:pPr>
        <w:pStyle w:val="EndnoteText"/>
        <w:spacing w:line="480" w:lineRule="auto"/>
        <w:rPr>
          <w:rFonts w:ascii="Garamond" w:hAnsi="Garamond"/>
          <w:sz w:val="22"/>
          <w:szCs w:val="22"/>
        </w:rPr>
      </w:pPr>
      <w:r w:rsidRPr="00B85459">
        <w:rPr>
          <w:rStyle w:val="EndnoteReference"/>
          <w:rFonts w:ascii="Garamond" w:hAnsi="Garamond"/>
          <w:sz w:val="22"/>
          <w:szCs w:val="22"/>
        </w:rPr>
        <w:endnoteRef/>
      </w:r>
      <w:r w:rsidRPr="00B85459">
        <w:rPr>
          <w:rFonts w:ascii="Garamond" w:hAnsi="Garamond"/>
          <w:sz w:val="22"/>
          <w:szCs w:val="22"/>
        </w:rPr>
        <w:t xml:space="preserve"> </w:t>
      </w:r>
      <w:proofErr w:type="gramStart"/>
      <w:r w:rsidRPr="00B23E7B">
        <w:rPr>
          <w:rFonts w:ascii="Garamond" w:hAnsi="Garamond"/>
          <w:sz w:val="22"/>
          <w:szCs w:val="22"/>
        </w:rPr>
        <w:t>Ibid.,</w:t>
      </w:r>
      <w:proofErr w:type="gramEnd"/>
      <w:r w:rsidRPr="00B23E7B">
        <w:rPr>
          <w:rFonts w:ascii="Garamond" w:hAnsi="Garamond"/>
          <w:sz w:val="22"/>
          <w:szCs w:val="22"/>
        </w:rPr>
        <w:t xml:space="preserve"> pp</w:t>
      </w:r>
      <w:r w:rsidRPr="00B85459">
        <w:rPr>
          <w:rFonts w:ascii="Garamond" w:hAnsi="Garamond"/>
          <w:sz w:val="22"/>
          <w:szCs w:val="22"/>
        </w:rPr>
        <w:t>. 229-30</w:t>
      </w:r>
      <w:r w:rsidR="00B23E7B">
        <w:rPr>
          <w:rFonts w:ascii="Garamond" w:hAnsi="Garamond"/>
          <w:sz w:val="22"/>
          <w:szCs w:val="22"/>
        </w:rPr>
        <w:t>;</w:t>
      </w:r>
      <w:r w:rsidRPr="00B85459">
        <w:rPr>
          <w:rFonts w:ascii="Garamond" w:hAnsi="Garamond"/>
          <w:sz w:val="22"/>
          <w:szCs w:val="22"/>
        </w:rPr>
        <w:t xml:space="preserve"> Metcalf, </w:t>
      </w:r>
      <w:r w:rsidRPr="00B85459">
        <w:rPr>
          <w:rFonts w:ascii="Garamond" w:hAnsi="Garamond"/>
          <w:i/>
          <w:sz w:val="22"/>
          <w:szCs w:val="22"/>
        </w:rPr>
        <w:t>An Imperial Vision</w:t>
      </w:r>
      <w:r w:rsidRPr="00942DFD">
        <w:rPr>
          <w:rFonts w:ascii="Garamond" w:hAnsi="Garamond"/>
          <w:sz w:val="22"/>
          <w:szCs w:val="22"/>
        </w:rPr>
        <w:t>, p. 250.</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w:altName w:val="Arial Narrow"/>
    <w:panose1 w:val="020B0604020202020204"/>
    <w:charset w:val="00"/>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2E3" w:rsidRDefault="001912E3" w:rsidP="00EA6465">
      <w:pPr>
        <w:spacing w:after="0" w:line="240" w:lineRule="auto"/>
      </w:pPr>
      <w:r>
        <w:separator/>
      </w:r>
    </w:p>
  </w:footnote>
  <w:footnote w:type="continuationSeparator" w:id="0">
    <w:p w:rsidR="001912E3" w:rsidRDefault="001912E3" w:rsidP="00EA64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E02" w:rsidRPr="00434E96" w:rsidRDefault="00B9132B">
    <w:pPr>
      <w:pStyle w:val="Header"/>
      <w:jc w:val="right"/>
      <w:rPr>
        <w:rFonts w:ascii="Garamond" w:hAnsi="Garamond"/>
        <w:sz w:val="24"/>
        <w:szCs w:val="24"/>
      </w:rPr>
    </w:pPr>
    <w:r w:rsidRPr="00434E96">
      <w:rPr>
        <w:rFonts w:ascii="Garamond" w:hAnsi="Garamond"/>
        <w:sz w:val="24"/>
        <w:szCs w:val="24"/>
      </w:rPr>
      <w:fldChar w:fldCharType="begin"/>
    </w:r>
    <w:r w:rsidR="00DE4E02" w:rsidRPr="00434E96">
      <w:rPr>
        <w:rFonts w:ascii="Garamond" w:hAnsi="Garamond"/>
        <w:sz w:val="24"/>
        <w:szCs w:val="24"/>
      </w:rPr>
      <w:instrText xml:space="preserve"> PAGE   \* MERGEFORMAT </w:instrText>
    </w:r>
    <w:r w:rsidRPr="00434E96">
      <w:rPr>
        <w:rFonts w:ascii="Garamond" w:hAnsi="Garamond"/>
        <w:sz w:val="24"/>
        <w:szCs w:val="24"/>
      </w:rPr>
      <w:fldChar w:fldCharType="separate"/>
    </w:r>
    <w:r w:rsidR="00E34BBD">
      <w:rPr>
        <w:rFonts w:ascii="Garamond" w:hAnsi="Garamond"/>
        <w:noProof/>
        <w:sz w:val="24"/>
        <w:szCs w:val="24"/>
      </w:rPr>
      <w:t>35</w:t>
    </w:r>
    <w:r w:rsidRPr="00434E96">
      <w:rPr>
        <w:rFonts w:ascii="Garamond" w:hAnsi="Garamond"/>
        <w:sz w:val="24"/>
        <w:szCs w:val="24"/>
      </w:rPr>
      <w:fldChar w:fldCharType="end"/>
    </w:r>
  </w:p>
  <w:p w:rsidR="00DE4E02" w:rsidRDefault="00DE4E0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A762F"/>
    <w:multiLevelType w:val="hybridMultilevel"/>
    <w:tmpl w:val="87B80A6C"/>
    <w:lvl w:ilvl="0" w:tplc="96CED4F0">
      <w:start w:val="1"/>
      <w:numFmt w:val="bullet"/>
      <w:lvlText w:val="-"/>
      <w:lvlJc w:val="left"/>
      <w:pPr>
        <w:ind w:left="1080" w:hanging="360"/>
      </w:pPr>
      <w:rPr>
        <w:rFonts w:ascii="Garamond" w:eastAsia="Times New Roman" w:hAnsi="Garamond"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1CAB0B46"/>
    <w:multiLevelType w:val="hybridMultilevel"/>
    <w:tmpl w:val="98F2ED5C"/>
    <w:lvl w:ilvl="0" w:tplc="975AD3BE">
      <w:start w:val="1"/>
      <w:numFmt w:val="bullet"/>
      <w:lvlText w:val="-"/>
      <w:lvlJc w:val="left"/>
      <w:pPr>
        <w:ind w:left="720" w:hanging="360"/>
      </w:pPr>
      <w:rPr>
        <w:rFonts w:ascii="Garamond" w:eastAsia="Times New Roman" w:hAnsi="Garamond"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3334450"/>
    <w:multiLevelType w:val="hybridMultilevel"/>
    <w:tmpl w:val="D1040742"/>
    <w:lvl w:ilvl="0" w:tplc="EA08BEDE">
      <w:start w:val="1"/>
      <w:numFmt w:val="bullet"/>
      <w:lvlText w:val="-"/>
      <w:lvlJc w:val="left"/>
      <w:pPr>
        <w:ind w:left="720" w:hanging="360"/>
      </w:pPr>
      <w:rPr>
        <w:rFonts w:ascii="Garamond" w:eastAsia="Times New Roman" w:hAnsi="Garamond"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4855AF8"/>
    <w:multiLevelType w:val="hybridMultilevel"/>
    <w:tmpl w:val="3A649CFE"/>
    <w:lvl w:ilvl="0" w:tplc="C9486F60">
      <w:start w:val="1"/>
      <w:numFmt w:val="bullet"/>
      <w:lvlText w:val="-"/>
      <w:lvlJc w:val="left"/>
      <w:pPr>
        <w:ind w:left="720" w:hanging="360"/>
      </w:pPr>
      <w:rPr>
        <w:rFonts w:ascii="Garamond" w:eastAsia="Times New Roman" w:hAnsi="Garamond"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C61FA4"/>
    <w:rsid w:val="000010A5"/>
    <w:rsid w:val="00002251"/>
    <w:rsid w:val="0000299F"/>
    <w:rsid w:val="000076C9"/>
    <w:rsid w:val="000117F3"/>
    <w:rsid w:val="000158FF"/>
    <w:rsid w:val="000205FA"/>
    <w:rsid w:val="00022139"/>
    <w:rsid w:val="00027D76"/>
    <w:rsid w:val="00030214"/>
    <w:rsid w:val="0003024B"/>
    <w:rsid w:val="000303CD"/>
    <w:rsid w:val="00030E23"/>
    <w:rsid w:val="00032442"/>
    <w:rsid w:val="0003246D"/>
    <w:rsid w:val="00032B52"/>
    <w:rsid w:val="00033165"/>
    <w:rsid w:val="000333DC"/>
    <w:rsid w:val="0003454D"/>
    <w:rsid w:val="00035E34"/>
    <w:rsid w:val="000376D5"/>
    <w:rsid w:val="00047BB9"/>
    <w:rsid w:val="00053CA9"/>
    <w:rsid w:val="000548E7"/>
    <w:rsid w:val="00055B83"/>
    <w:rsid w:val="00057208"/>
    <w:rsid w:val="00057597"/>
    <w:rsid w:val="00060A3F"/>
    <w:rsid w:val="000651AF"/>
    <w:rsid w:val="00065BDC"/>
    <w:rsid w:val="00065BEC"/>
    <w:rsid w:val="00066BA8"/>
    <w:rsid w:val="000672DF"/>
    <w:rsid w:val="00067D15"/>
    <w:rsid w:val="00070976"/>
    <w:rsid w:val="000709C0"/>
    <w:rsid w:val="000804CA"/>
    <w:rsid w:val="0008151B"/>
    <w:rsid w:val="00082DC5"/>
    <w:rsid w:val="00083607"/>
    <w:rsid w:val="000857C4"/>
    <w:rsid w:val="00086FC1"/>
    <w:rsid w:val="0009141D"/>
    <w:rsid w:val="00091E51"/>
    <w:rsid w:val="00094B0B"/>
    <w:rsid w:val="000951C3"/>
    <w:rsid w:val="00097452"/>
    <w:rsid w:val="000A030A"/>
    <w:rsid w:val="000A121C"/>
    <w:rsid w:val="000A2F19"/>
    <w:rsid w:val="000A4318"/>
    <w:rsid w:val="000B4405"/>
    <w:rsid w:val="000B4DEA"/>
    <w:rsid w:val="000B7147"/>
    <w:rsid w:val="000C06CB"/>
    <w:rsid w:val="000C1FC6"/>
    <w:rsid w:val="000C31A2"/>
    <w:rsid w:val="000C4FE2"/>
    <w:rsid w:val="000D3121"/>
    <w:rsid w:val="000D4490"/>
    <w:rsid w:val="000D5CD2"/>
    <w:rsid w:val="000D69E0"/>
    <w:rsid w:val="000E2B81"/>
    <w:rsid w:val="000E39BE"/>
    <w:rsid w:val="000E525C"/>
    <w:rsid w:val="000F05AF"/>
    <w:rsid w:val="000F1A35"/>
    <w:rsid w:val="000F2094"/>
    <w:rsid w:val="000F3E35"/>
    <w:rsid w:val="000F6BEC"/>
    <w:rsid w:val="000F778D"/>
    <w:rsid w:val="00104235"/>
    <w:rsid w:val="0010424E"/>
    <w:rsid w:val="00104BCD"/>
    <w:rsid w:val="00111BD0"/>
    <w:rsid w:val="001128B1"/>
    <w:rsid w:val="00115714"/>
    <w:rsid w:val="00117746"/>
    <w:rsid w:val="0013343D"/>
    <w:rsid w:val="00135D88"/>
    <w:rsid w:val="001378DF"/>
    <w:rsid w:val="00137939"/>
    <w:rsid w:val="001444F7"/>
    <w:rsid w:val="001445EC"/>
    <w:rsid w:val="001448E0"/>
    <w:rsid w:val="00146403"/>
    <w:rsid w:val="00146AD2"/>
    <w:rsid w:val="001477E1"/>
    <w:rsid w:val="00147998"/>
    <w:rsid w:val="00150CB5"/>
    <w:rsid w:val="00150FD3"/>
    <w:rsid w:val="00151301"/>
    <w:rsid w:val="00155E2C"/>
    <w:rsid w:val="00156472"/>
    <w:rsid w:val="001571D1"/>
    <w:rsid w:val="001603BF"/>
    <w:rsid w:val="00161DE0"/>
    <w:rsid w:val="00163008"/>
    <w:rsid w:val="00163149"/>
    <w:rsid w:val="00166021"/>
    <w:rsid w:val="0016710E"/>
    <w:rsid w:val="00170EF4"/>
    <w:rsid w:val="00174A87"/>
    <w:rsid w:val="00175E8B"/>
    <w:rsid w:val="001767C2"/>
    <w:rsid w:val="00180A92"/>
    <w:rsid w:val="00185226"/>
    <w:rsid w:val="0019015B"/>
    <w:rsid w:val="0019114B"/>
    <w:rsid w:val="001912E3"/>
    <w:rsid w:val="001924A3"/>
    <w:rsid w:val="001930F6"/>
    <w:rsid w:val="00194D80"/>
    <w:rsid w:val="001A2DE7"/>
    <w:rsid w:val="001A6E27"/>
    <w:rsid w:val="001A7433"/>
    <w:rsid w:val="001B11DA"/>
    <w:rsid w:val="001B1389"/>
    <w:rsid w:val="001B1B41"/>
    <w:rsid w:val="001B5844"/>
    <w:rsid w:val="001B66C6"/>
    <w:rsid w:val="001B763F"/>
    <w:rsid w:val="001B7A82"/>
    <w:rsid w:val="001C15AC"/>
    <w:rsid w:val="001C2D1B"/>
    <w:rsid w:val="001C3657"/>
    <w:rsid w:val="001D09C0"/>
    <w:rsid w:val="001D0FBD"/>
    <w:rsid w:val="001D46B2"/>
    <w:rsid w:val="001D56F6"/>
    <w:rsid w:val="001D5F65"/>
    <w:rsid w:val="001E09C0"/>
    <w:rsid w:val="001E1ED4"/>
    <w:rsid w:val="001E2463"/>
    <w:rsid w:val="001E6184"/>
    <w:rsid w:val="001E7242"/>
    <w:rsid w:val="001E7BEA"/>
    <w:rsid w:val="001E7FD9"/>
    <w:rsid w:val="001F2CA1"/>
    <w:rsid w:val="001F3E55"/>
    <w:rsid w:val="001F482B"/>
    <w:rsid w:val="001F50C3"/>
    <w:rsid w:val="0020074C"/>
    <w:rsid w:val="00202D9A"/>
    <w:rsid w:val="0020332C"/>
    <w:rsid w:val="0020492F"/>
    <w:rsid w:val="002049D4"/>
    <w:rsid w:val="00204E59"/>
    <w:rsid w:val="00206C52"/>
    <w:rsid w:val="00206F14"/>
    <w:rsid w:val="002102E3"/>
    <w:rsid w:val="00210592"/>
    <w:rsid w:val="00213B06"/>
    <w:rsid w:val="00217821"/>
    <w:rsid w:val="00220040"/>
    <w:rsid w:val="002208B8"/>
    <w:rsid w:val="00225CF1"/>
    <w:rsid w:val="0022659C"/>
    <w:rsid w:val="00226AA5"/>
    <w:rsid w:val="00226E60"/>
    <w:rsid w:val="00230DE1"/>
    <w:rsid w:val="0023166B"/>
    <w:rsid w:val="002336A0"/>
    <w:rsid w:val="00235AB0"/>
    <w:rsid w:val="00236353"/>
    <w:rsid w:val="00241CC8"/>
    <w:rsid w:val="0024721A"/>
    <w:rsid w:val="00251F26"/>
    <w:rsid w:val="002552F7"/>
    <w:rsid w:val="0025794E"/>
    <w:rsid w:val="002579D4"/>
    <w:rsid w:val="00261067"/>
    <w:rsid w:val="002618C0"/>
    <w:rsid w:val="002626C9"/>
    <w:rsid w:val="00264230"/>
    <w:rsid w:val="00265654"/>
    <w:rsid w:val="002658CD"/>
    <w:rsid w:val="002666B3"/>
    <w:rsid w:val="0026685B"/>
    <w:rsid w:val="0026798E"/>
    <w:rsid w:val="00273560"/>
    <w:rsid w:val="00276BE5"/>
    <w:rsid w:val="00276F11"/>
    <w:rsid w:val="00277967"/>
    <w:rsid w:val="00284582"/>
    <w:rsid w:val="00291453"/>
    <w:rsid w:val="002966CD"/>
    <w:rsid w:val="00297315"/>
    <w:rsid w:val="00297377"/>
    <w:rsid w:val="002978FB"/>
    <w:rsid w:val="002A0C4E"/>
    <w:rsid w:val="002A15E2"/>
    <w:rsid w:val="002A4C10"/>
    <w:rsid w:val="002A6BD5"/>
    <w:rsid w:val="002A6C3E"/>
    <w:rsid w:val="002B62FA"/>
    <w:rsid w:val="002B714D"/>
    <w:rsid w:val="002B71BF"/>
    <w:rsid w:val="002C099B"/>
    <w:rsid w:val="002C0F6C"/>
    <w:rsid w:val="002C2160"/>
    <w:rsid w:val="002C37BB"/>
    <w:rsid w:val="002C4563"/>
    <w:rsid w:val="002C7A3B"/>
    <w:rsid w:val="002C7D91"/>
    <w:rsid w:val="002D47AD"/>
    <w:rsid w:val="002D4DAB"/>
    <w:rsid w:val="002D60B2"/>
    <w:rsid w:val="002E1A71"/>
    <w:rsid w:val="002E6DC0"/>
    <w:rsid w:val="002E72D5"/>
    <w:rsid w:val="002E7374"/>
    <w:rsid w:val="002F217A"/>
    <w:rsid w:val="002F2916"/>
    <w:rsid w:val="002F2B6F"/>
    <w:rsid w:val="002F2C02"/>
    <w:rsid w:val="002F7F0C"/>
    <w:rsid w:val="00305A44"/>
    <w:rsid w:val="00310DA7"/>
    <w:rsid w:val="00313C84"/>
    <w:rsid w:val="00314CC1"/>
    <w:rsid w:val="00317027"/>
    <w:rsid w:val="00320333"/>
    <w:rsid w:val="00320E6C"/>
    <w:rsid w:val="00322532"/>
    <w:rsid w:val="00322883"/>
    <w:rsid w:val="00334A97"/>
    <w:rsid w:val="00336CE5"/>
    <w:rsid w:val="003373A3"/>
    <w:rsid w:val="0033741C"/>
    <w:rsid w:val="00341E4A"/>
    <w:rsid w:val="00344180"/>
    <w:rsid w:val="00344E22"/>
    <w:rsid w:val="00352978"/>
    <w:rsid w:val="00352F66"/>
    <w:rsid w:val="003531C7"/>
    <w:rsid w:val="003533D0"/>
    <w:rsid w:val="003536BB"/>
    <w:rsid w:val="00353EFB"/>
    <w:rsid w:val="00357DBE"/>
    <w:rsid w:val="00360602"/>
    <w:rsid w:val="00361399"/>
    <w:rsid w:val="00363856"/>
    <w:rsid w:val="0037056B"/>
    <w:rsid w:val="00371580"/>
    <w:rsid w:val="003715D8"/>
    <w:rsid w:val="00375F38"/>
    <w:rsid w:val="00381B61"/>
    <w:rsid w:val="00382B23"/>
    <w:rsid w:val="00383097"/>
    <w:rsid w:val="003834B1"/>
    <w:rsid w:val="00384855"/>
    <w:rsid w:val="00384935"/>
    <w:rsid w:val="003854AE"/>
    <w:rsid w:val="003857CB"/>
    <w:rsid w:val="00391B12"/>
    <w:rsid w:val="0039600B"/>
    <w:rsid w:val="003A30D2"/>
    <w:rsid w:val="003A3136"/>
    <w:rsid w:val="003A4478"/>
    <w:rsid w:val="003A458D"/>
    <w:rsid w:val="003A50DB"/>
    <w:rsid w:val="003A5106"/>
    <w:rsid w:val="003B1BF2"/>
    <w:rsid w:val="003B2CB3"/>
    <w:rsid w:val="003B5870"/>
    <w:rsid w:val="003B64DA"/>
    <w:rsid w:val="003B7B87"/>
    <w:rsid w:val="003C16E7"/>
    <w:rsid w:val="003C44A8"/>
    <w:rsid w:val="003C4945"/>
    <w:rsid w:val="003C4A6D"/>
    <w:rsid w:val="003C708F"/>
    <w:rsid w:val="003D04E4"/>
    <w:rsid w:val="003D1F50"/>
    <w:rsid w:val="003D54DC"/>
    <w:rsid w:val="003E0BE2"/>
    <w:rsid w:val="003E1495"/>
    <w:rsid w:val="003E1526"/>
    <w:rsid w:val="003E678C"/>
    <w:rsid w:val="003E6794"/>
    <w:rsid w:val="003F0F86"/>
    <w:rsid w:val="003F5B49"/>
    <w:rsid w:val="003F5D28"/>
    <w:rsid w:val="00400A70"/>
    <w:rsid w:val="0040147B"/>
    <w:rsid w:val="0040209A"/>
    <w:rsid w:val="0040418B"/>
    <w:rsid w:val="00406627"/>
    <w:rsid w:val="00406CAE"/>
    <w:rsid w:val="0040714D"/>
    <w:rsid w:val="0041142F"/>
    <w:rsid w:val="004117D3"/>
    <w:rsid w:val="00411CC8"/>
    <w:rsid w:val="00413D54"/>
    <w:rsid w:val="00414EF9"/>
    <w:rsid w:val="0041578F"/>
    <w:rsid w:val="00417C0A"/>
    <w:rsid w:val="00421BF7"/>
    <w:rsid w:val="00422834"/>
    <w:rsid w:val="00426B0F"/>
    <w:rsid w:val="004322D2"/>
    <w:rsid w:val="00432B4C"/>
    <w:rsid w:val="00433CEB"/>
    <w:rsid w:val="00434E96"/>
    <w:rsid w:val="00435C08"/>
    <w:rsid w:val="00435ED2"/>
    <w:rsid w:val="004369C9"/>
    <w:rsid w:val="00437164"/>
    <w:rsid w:val="00440579"/>
    <w:rsid w:val="00441F5E"/>
    <w:rsid w:val="004439FA"/>
    <w:rsid w:val="004452BC"/>
    <w:rsid w:val="00446212"/>
    <w:rsid w:val="004509C3"/>
    <w:rsid w:val="004545FD"/>
    <w:rsid w:val="004562CC"/>
    <w:rsid w:val="004602BD"/>
    <w:rsid w:val="00460710"/>
    <w:rsid w:val="00460B26"/>
    <w:rsid w:val="00461153"/>
    <w:rsid w:val="00463937"/>
    <w:rsid w:val="0046675F"/>
    <w:rsid w:val="004672EB"/>
    <w:rsid w:val="0047337A"/>
    <w:rsid w:val="00474218"/>
    <w:rsid w:val="00480832"/>
    <w:rsid w:val="00481E05"/>
    <w:rsid w:val="00486AE6"/>
    <w:rsid w:val="004918F0"/>
    <w:rsid w:val="00491C27"/>
    <w:rsid w:val="00492068"/>
    <w:rsid w:val="00493E56"/>
    <w:rsid w:val="00494B81"/>
    <w:rsid w:val="00495AC7"/>
    <w:rsid w:val="0049749D"/>
    <w:rsid w:val="0049778B"/>
    <w:rsid w:val="00497835"/>
    <w:rsid w:val="004A7312"/>
    <w:rsid w:val="004B6DB3"/>
    <w:rsid w:val="004B76B6"/>
    <w:rsid w:val="004C0B8D"/>
    <w:rsid w:val="004C4EBC"/>
    <w:rsid w:val="004C768A"/>
    <w:rsid w:val="004D028D"/>
    <w:rsid w:val="004D09C2"/>
    <w:rsid w:val="004D2EF4"/>
    <w:rsid w:val="004D3DD7"/>
    <w:rsid w:val="004D3E79"/>
    <w:rsid w:val="004D3F5F"/>
    <w:rsid w:val="004D539F"/>
    <w:rsid w:val="004D6C70"/>
    <w:rsid w:val="004D6F25"/>
    <w:rsid w:val="004D7C74"/>
    <w:rsid w:val="004E15F7"/>
    <w:rsid w:val="004E4E92"/>
    <w:rsid w:val="004E72D4"/>
    <w:rsid w:val="004F148D"/>
    <w:rsid w:val="004F20A6"/>
    <w:rsid w:val="004F4F6C"/>
    <w:rsid w:val="004F5AE5"/>
    <w:rsid w:val="004F63F6"/>
    <w:rsid w:val="004F6BC1"/>
    <w:rsid w:val="004F6FCC"/>
    <w:rsid w:val="005018A9"/>
    <w:rsid w:val="00505A1C"/>
    <w:rsid w:val="00510A65"/>
    <w:rsid w:val="0051112C"/>
    <w:rsid w:val="00511402"/>
    <w:rsid w:val="00512B6A"/>
    <w:rsid w:val="005137EE"/>
    <w:rsid w:val="00516CCC"/>
    <w:rsid w:val="00521045"/>
    <w:rsid w:val="005233EA"/>
    <w:rsid w:val="0052429B"/>
    <w:rsid w:val="0052614A"/>
    <w:rsid w:val="00526D6D"/>
    <w:rsid w:val="00527C68"/>
    <w:rsid w:val="00530C5C"/>
    <w:rsid w:val="0053365F"/>
    <w:rsid w:val="00535B89"/>
    <w:rsid w:val="00540979"/>
    <w:rsid w:val="00540BD8"/>
    <w:rsid w:val="005427BD"/>
    <w:rsid w:val="00543A12"/>
    <w:rsid w:val="00543EBA"/>
    <w:rsid w:val="00544F63"/>
    <w:rsid w:val="00547C81"/>
    <w:rsid w:val="00551824"/>
    <w:rsid w:val="005520CD"/>
    <w:rsid w:val="00552E04"/>
    <w:rsid w:val="00553765"/>
    <w:rsid w:val="00553A82"/>
    <w:rsid w:val="00554C9F"/>
    <w:rsid w:val="00556143"/>
    <w:rsid w:val="00562145"/>
    <w:rsid w:val="005637F4"/>
    <w:rsid w:val="005638BE"/>
    <w:rsid w:val="005652E3"/>
    <w:rsid w:val="00567267"/>
    <w:rsid w:val="005712FD"/>
    <w:rsid w:val="00572B5E"/>
    <w:rsid w:val="005749A3"/>
    <w:rsid w:val="00574AD0"/>
    <w:rsid w:val="005751F8"/>
    <w:rsid w:val="00581D8A"/>
    <w:rsid w:val="00583B25"/>
    <w:rsid w:val="005910C9"/>
    <w:rsid w:val="0059712F"/>
    <w:rsid w:val="005A1857"/>
    <w:rsid w:val="005A3339"/>
    <w:rsid w:val="005A3B23"/>
    <w:rsid w:val="005A4B28"/>
    <w:rsid w:val="005A4C30"/>
    <w:rsid w:val="005A5451"/>
    <w:rsid w:val="005A5629"/>
    <w:rsid w:val="005A5BE3"/>
    <w:rsid w:val="005B04C7"/>
    <w:rsid w:val="005B0683"/>
    <w:rsid w:val="005B18C1"/>
    <w:rsid w:val="005B4CE0"/>
    <w:rsid w:val="005B6F7A"/>
    <w:rsid w:val="005C2771"/>
    <w:rsid w:val="005C2C49"/>
    <w:rsid w:val="005C34CB"/>
    <w:rsid w:val="005C3872"/>
    <w:rsid w:val="005C392C"/>
    <w:rsid w:val="005C5494"/>
    <w:rsid w:val="005C5F49"/>
    <w:rsid w:val="005D0338"/>
    <w:rsid w:val="005D1D0D"/>
    <w:rsid w:val="005D5DD9"/>
    <w:rsid w:val="005E0DA2"/>
    <w:rsid w:val="005E1734"/>
    <w:rsid w:val="005E3B87"/>
    <w:rsid w:val="005E3EEB"/>
    <w:rsid w:val="005E6D18"/>
    <w:rsid w:val="005E7F98"/>
    <w:rsid w:val="005F1572"/>
    <w:rsid w:val="005F290E"/>
    <w:rsid w:val="005F49CA"/>
    <w:rsid w:val="006007A1"/>
    <w:rsid w:val="00600CB9"/>
    <w:rsid w:val="00603A20"/>
    <w:rsid w:val="00605465"/>
    <w:rsid w:val="00606FB4"/>
    <w:rsid w:val="0060736C"/>
    <w:rsid w:val="00607807"/>
    <w:rsid w:val="00607C92"/>
    <w:rsid w:val="00610AF7"/>
    <w:rsid w:val="0061186F"/>
    <w:rsid w:val="00611CF7"/>
    <w:rsid w:val="00612C1C"/>
    <w:rsid w:val="00614BA1"/>
    <w:rsid w:val="00614EF4"/>
    <w:rsid w:val="0061558D"/>
    <w:rsid w:val="006166B3"/>
    <w:rsid w:val="00622A8F"/>
    <w:rsid w:val="0063271A"/>
    <w:rsid w:val="006328F6"/>
    <w:rsid w:val="0063343D"/>
    <w:rsid w:val="00633C6B"/>
    <w:rsid w:val="00635D7F"/>
    <w:rsid w:val="00636875"/>
    <w:rsid w:val="006374C7"/>
    <w:rsid w:val="00641193"/>
    <w:rsid w:val="006411D4"/>
    <w:rsid w:val="006433AB"/>
    <w:rsid w:val="006439C2"/>
    <w:rsid w:val="00646C1C"/>
    <w:rsid w:val="00654EB5"/>
    <w:rsid w:val="00655BE8"/>
    <w:rsid w:val="006564C4"/>
    <w:rsid w:val="00656509"/>
    <w:rsid w:val="00666EFA"/>
    <w:rsid w:val="00667335"/>
    <w:rsid w:val="006727CD"/>
    <w:rsid w:val="0067640A"/>
    <w:rsid w:val="00680A78"/>
    <w:rsid w:val="00680C95"/>
    <w:rsid w:val="00680FCF"/>
    <w:rsid w:val="00681154"/>
    <w:rsid w:val="00681926"/>
    <w:rsid w:val="00682DD7"/>
    <w:rsid w:val="00682FEE"/>
    <w:rsid w:val="0068410F"/>
    <w:rsid w:val="00685577"/>
    <w:rsid w:val="00686C37"/>
    <w:rsid w:val="00691806"/>
    <w:rsid w:val="00693331"/>
    <w:rsid w:val="0069361D"/>
    <w:rsid w:val="006943A9"/>
    <w:rsid w:val="00695558"/>
    <w:rsid w:val="00696E53"/>
    <w:rsid w:val="006A0170"/>
    <w:rsid w:val="006A0732"/>
    <w:rsid w:val="006A204C"/>
    <w:rsid w:val="006A3E30"/>
    <w:rsid w:val="006A4EF7"/>
    <w:rsid w:val="006A59C4"/>
    <w:rsid w:val="006A79A5"/>
    <w:rsid w:val="006A7CB7"/>
    <w:rsid w:val="006B0116"/>
    <w:rsid w:val="006B3A93"/>
    <w:rsid w:val="006B3E93"/>
    <w:rsid w:val="006C2E73"/>
    <w:rsid w:val="006C3193"/>
    <w:rsid w:val="006C3388"/>
    <w:rsid w:val="006C46FE"/>
    <w:rsid w:val="006C6206"/>
    <w:rsid w:val="006C6B16"/>
    <w:rsid w:val="006D0350"/>
    <w:rsid w:val="006D12D0"/>
    <w:rsid w:val="006D4992"/>
    <w:rsid w:val="006E1F38"/>
    <w:rsid w:val="006E4128"/>
    <w:rsid w:val="006E4731"/>
    <w:rsid w:val="006E73FF"/>
    <w:rsid w:val="006F2468"/>
    <w:rsid w:val="006F6827"/>
    <w:rsid w:val="006F7223"/>
    <w:rsid w:val="006F7A38"/>
    <w:rsid w:val="00700752"/>
    <w:rsid w:val="00701AD3"/>
    <w:rsid w:val="0070220A"/>
    <w:rsid w:val="007031C7"/>
    <w:rsid w:val="0070723C"/>
    <w:rsid w:val="00711C28"/>
    <w:rsid w:val="007127FD"/>
    <w:rsid w:val="00714C52"/>
    <w:rsid w:val="00716000"/>
    <w:rsid w:val="00716A89"/>
    <w:rsid w:val="00716FBC"/>
    <w:rsid w:val="00721EED"/>
    <w:rsid w:val="0072200F"/>
    <w:rsid w:val="00722AA4"/>
    <w:rsid w:val="00731400"/>
    <w:rsid w:val="00732F1F"/>
    <w:rsid w:val="00734C75"/>
    <w:rsid w:val="007369EB"/>
    <w:rsid w:val="00737A63"/>
    <w:rsid w:val="007409FE"/>
    <w:rsid w:val="00742D12"/>
    <w:rsid w:val="00743257"/>
    <w:rsid w:val="00744592"/>
    <w:rsid w:val="00746549"/>
    <w:rsid w:val="0075219A"/>
    <w:rsid w:val="007522E1"/>
    <w:rsid w:val="00754EEE"/>
    <w:rsid w:val="00757516"/>
    <w:rsid w:val="00757ABE"/>
    <w:rsid w:val="00761BFB"/>
    <w:rsid w:val="00767CCF"/>
    <w:rsid w:val="00770176"/>
    <w:rsid w:val="007709D1"/>
    <w:rsid w:val="00770E33"/>
    <w:rsid w:val="007718A8"/>
    <w:rsid w:val="00771CD3"/>
    <w:rsid w:val="00772049"/>
    <w:rsid w:val="00773A9E"/>
    <w:rsid w:val="00773B4A"/>
    <w:rsid w:val="007755C1"/>
    <w:rsid w:val="0078058E"/>
    <w:rsid w:val="00782FB2"/>
    <w:rsid w:val="007844B3"/>
    <w:rsid w:val="00786FCA"/>
    <w:rsid w:val="00791753"/>
    <w:rsid w:val="00792AE5"/>
    <w:rsid w:val="00792FB8"/>
    <w:rsid w:val="007A0474"/>
    <w:rsid w:val="007A1A16"/>
    <w:rsid w:val="007A25C3"/>
    <w:rsid w:val="007B2364"/>
    <w:rsid w:val="007C3D95"/>
    <w:rsid w:val="007C4AA1"/>
    <w:rsid w:val="007C4D25"/>
    <w:rsid w:val="007C5F51"/>
    <w:rsid w:val="007D2694"/>
    <w:rsid w:val="007D48B1"/>
    <w:rsid w:val="007E2D19"/>
    <w:rsid w:val="007E466F"/>
    <w:rsid w:val="007E48DC"/>
    <w:rsid w:val="007E52B4"/>
    <w:rsid w:val="007F0310"/>
    <w:rsid w:val="007F0A8E"/>
    <w:rsid w:val="007F1459"/>
    <w:rsid w:val="007F27E3"/>
    <w:rsid w:val="007F35D7"/>
    <w:rsid w:val="007F6662"/>
    <w:rsid w:val="007F6BB9"/>
    <w:rsid w:val="00801541"/>
    <w:rsid w:val="00805378"/>
    <w:rsid w:val="00813F87"/>
    <w:rsid w:val="00815143"/>
    <w:rsid w:val="008159A1"/>
    <w:rsid w:val="00815CA5"/>
    <w:rsid w:val="00815E63"/>
    <w:rsid w:val="00816477"/>
    <w:rsid w:val="0081724D"/>
    <w:rsid w:val="00821BCD"/>
    <w:rsid w:val="00821C56"/>
    <w:rsid w:val="008228C8"/>
    <w:rsid w:val="00822E9E"/>
    <w:rsid w:val="008245A5"/>
    <w:rsid w:val="00825350"/>
    <w:rsid w:val="008273EB"/>
    <w:rsid w:val="00830345"/>
    <w:rsid w:val="00831B85"/>
    <w:rsid w:val="008354C6"/>
    <w:rsid w:val="00835730"/>
    <w:rsid w:val="00835D20"/>
    <w:rsid w:val="008379A4"/>
    <w:rsid w:val="00837B2E"/>
    <w:rsid w:val="0084179F"/>
    <w:rsid w:val="008447CD"/>
    <w:rsid w:val="00844FDB"/>
    <w:rsid w:val="00845EF1"/>
    <w:rsid w:val="0085593F"/>
    <w:rsid w:val="008570B6"/>
    <w:rsid w:val="0086039F"/>
    <w:rsid w:val="00861070"/>
    <w:rsid w:val="00862AA9"/>
    <w:rsid w:val="00862D5B"/>
    <w:rsid w:val="008658EE"/>
    <w:rsid w:val="00867DE1"/>
    <w:rsid w:val="0087127E"/>
    <w:rsid w:val="008730BA"/>
    <w:rsid w:val="00875E25"/>
    <w:rsid w:val="0087767E"/>
    <w:rsid w:val="008776D2"/>
    <w:rsid w:val="0088026C"/>
    <w:rsid w:val="008829B8"/>
    <w:rsid w:val="008829D5"/>
    <w:rsid w:val="00883126"/>
    <w:rsid w:val="00883F37"/>
    <w:rsid w:val="00885500"/>
    <w:rsid w:val="00890352"/>
    <w:rsid w:val="008A208F"/>
    <w:rsid w:val="008A3678"/>
    <w:rsid w:val="008A42E2"/>
    <w:rsid w:val="008A43D7"/>
    <w:rsid w:val="008A4B15"/>
    <w:rsid w:val="008A4E54"/>
    <w:rsid w:val="008A727F"/>
    <w:rsid w:val="008B0EE3"/>
    <w:rsid w:val="008B1F86"/>
    <w:rsid w:val="008B366A"/>
    <w:rsid w:val="008B68F3"/>
    <w:rsid w:val="008C4D4E"/>
    <w:rsid w:val="008C563F"/>
    <w:rsid w:val="008C5A14"/>
    <w:rsid w:val="008C5F72"/>
    <w:rsid w:val="008C5F77"/>
    <w:rsid w:val="008D2B67"/>
    <w:rsid w:val="008D54F5"/>
    <w:rsid w:val="008D6C60"/>
    <w:rsid w:val="008D72A4"/>
    <w:rsid w:val="008E2A6C"/>
    <w:rsid w:val="008E36EC"/>
    <w:rsid w:val="008E3F4A"/>
    <w:rsid w:val="008E64B8"/>
    <w:rsid w:val="008E6D3E"/>
    <w:rsid w:val="008F087A"/>
    <w:rsid w:val="008F1B0E"/>
    <w:rsid w:val="008F5C30"/>
    <w:rsid w:val="008F7B00"/>
    <w:rsid w:val="0090200A"/>
    <w:rsid w:val="00903E4E"/>
    <w:rsid w:val="009056B6"/>
    <w:rsid w:val="0090704C"/>
    <w:rsid w:val="009144EE"/>
    <w:rsid w:val="00914B7F"/>
    <w:rsid w:val="009175D9"/>
    <w:rsid w:val="00917D3A"/>
    <w:rsid w:val="00922841"/>
    <w:rsid w:val="009238EC"/>
    <w:rsid w:val="00924CEB"/>
    <w:rsid w:val="00933CC4"/>
    <w:rsid w:val="0093485F"/>
    <w:rsid w:val="00935395"/>
    <w:rsid w:val="00935898"/>
    <w:rsid w:val="00937EBA"/>
    <w:rsid w:val="0094219E"/>
    <w:rsid w:val="00942CEC"/>
    <w:rsid w:val="00942DFD"/>
    <w:rsid w:val="00943DE1"/>
    <w:rsid w:val="009451BE"/>
    <w:rsid w:val="00952A41"/>
    <w:rsid w:val="00952A5A"/>
    <w:rsid w:val="00954956"/>
    <w:rsid w:val="0095580B"/>
    <w:rsid w:val="009569DB"/>
    <w:rsid w:val="00957E6D"/>
    <w:rsid w:val="009635CF"/>
    <w:rsid w:val="00963FC0"/>
    <w:rsid w:val="00964984"/>
    <w:rsid w:val="00967DDE"/>
    <w:rsid w:val="00975FB3"/>
    <w:rsid w:val="00993ADF"/>
    <w:rsid w:val="00993B80"/>
    <w:rsid w:val="00995A07"/>
    <w:rsid w:val="00996058"/>
    <w:rsid w:val="009A5F1E"/>
    <w:rsid w:val="009B233A"/>
    <w:rsid w:val="009B3331"/>
    <w:rsid w:val="009B3AC6"/>
    <w:rsid w:val="009B4B89"/>
    <w:rsid w:val="009B5E89"/>
    <w:rsid w:val="009B6F35"/>
    <w:rsid w:val="009C08A0"/>
    <w:rsid w:val="009C3D84"/>
    <w:rsid w:val="009C3DBB"/>
    <w:rsid w:val="009C4619"/>
    <w:rsid w:val="009C4925"/>
    <w:rsid w:val="009C63E7"/>
    <w:rsid w:val="009D2E68"/>
    <w:rsid w:val="009D3156"/>
    <w:rsid w:val="009D3623"/>
    <w:rsid w:val="009D4DE7"/>
    <w:rsid w:val="009D5451"/>
    <w:rsid w:val="009D5E18"/>
    <w:rsid w:val="009E510B"/>
    <w:rsid w:val="009F014F"/>
    <w:rsid w:val="009F0EEA"/>
    <w:rsid w:val="009F178D"/>
    <w:rsid w:val="009F2836"/>
    <w:rsid w:val="00A01182"/>
    <w:rsid w:val="00A0154C"/>
    <w:rsid w:val="00A07232"/>
    <w:rsid w:val="00A07FF6"/>
    <w:rsid w:val="00A11875"/>
    <w:rsid w:val="00A1228E"/>
    <w:rsid w:val="00A12584"/>
    <w:rsid w:val="00A13848"/>
    <w:rsid w:val="00A2284F"/>
    <w:rsid w:val="00A2653A"/>
    <w:rsid w:val="00A273B1"/>
    <w:rsid w:val="00A31398"/>
    <w:rsid w:val="00A35C4B"/>
    <w:rsid w:val="00A367CE"/>
    <w:rsid w:val="00A37915"/>
    <w:rsid w:val="00A43860"/>
    <w:rsid w:val="00A44BA3"/>
    <w:rsid w:val="00A47CF4"/>
    <w:rsid w:val="00A50AF3"/>
    <w:rsid w:val="00A53E73"/>
    <w:rsid w:val="00A577AB"/>
    <w:rsid w:val="00A61E47"/>
    <w:rsid w:val="00A64C75"/>
    <w:rsid w:val="00A672AE"/>
    <w:rsid w:val="00A67DAD"/>
    <w:rsid w:val="00A67DD7"/>
    <w:rsid w:val="00A7076A"/>
    <w:rsid w:val="00A70C17"/>
    <w:rsid w:val="00A73F01"/>
    <w:rsid w:val="00A74627"/>
    <w:rsid w:val="00A778D1"/>
    <w:rsid w:val="00A77E81"/>
    <w:rsid w:val="00A77E85"/>
    <w:rsid w:val="00A84113"/>
    <w:rsid w:val="00A84739"/>
    <w:rsid w:val="00A90E0E"/>
    <w:rsid w:val="00A96215"/>
    <w:rsid w:val="00A962E9"/>
    <w:rsid w:val="00A968F9"/>
    <w:rsid w:val="00A96AA0"/>
    <w:rsid w:val="00AA0176"/>
    <w:rsid w:val="00AA0357"/>
    <w:rsid w:val="00AA160E"/>
    <w:rsid w:val="00AA2260"/>
    <w:rsid w:val="00AA2DED"/>
    <w:rsid w:val="00AB17B7"/>
    <w:rsid w:val="00AB19FF"/>
    <w:rsid w:val="00AB632E"/>
    <w:rsid w:val="00AC26E3"/>
    <w:rsid w:val="00AC500E"/>
    <w:rsid w:val="00AC59E9"/>
    <w:rsid w:val="00AC7804"/>
    <w:rsid w:val="00AD1546"/>
    <w:rsid w:val="00AD270B"/>
    <w:rsid w:val="00AD436A"/>
    <w:rsid w:val="00AD50C0"/>
    <w:rsid w:val="00AD59AA"/>
    <w:rsid w:val="00AD7FA0"/>
    <w:rsid w:val="00AF0979"/>
    <w:rsid w:val="00AF2699"/>
    <w:rsid w:val="00AF408A"/>
    <w:rsid w:val="00AF581E"/>
    <w:rsid w:val="00B007B6"/>
    <w:rsid w:val="00B00C22"/>
    <w:rsid w:val="00B01B8C"/>
    <w:rsid w:val="00B04935"/>
    <w:rsid w:val="00B111FF"/>
    <w:rsid w:val="00B12B90"/>
    <w:rsid w:val="00B147DC"/>
    <w:rsid w:val="00B1717B"/>
    <w:rsid w:val="00B17AD4"/>
    <w:rsid w:val="00B231A0"/>
    <w:rsid w:val="00B23E7B"/>
    <w:rsid w:val="00B25557"/>
    <w:rsid w:val="00B266F8"/>
    <w:rsid w:val="00B27AA4"/>
    <w:rsid w:val="00B32239"/>
    <w:rsid w:val="00B33B85"/>
    <w:rsid w:val="00B359B1"/>
    <w:rsid w:val="00B41076"/>
    <w:rsid w:val="00B415EB"/>
    <w:rsid w:val="00B43013"/>
    <w:rsid w:val="00B447C8"/>
    <w:rsid w:val="00B4513A"/>
    <w:rsid w:val="00B5286A"/>
    <w:rsid w:val="00B52F66"/>
    <w:rsid w:val="00B54E4C"/>
    <w:rsid w:val="00B554A3"/>
    <w:rsid w:val="00B557C1"/>
    <w:rsid w:val="00B61016"/>
    <w:rsid w:val="00B617B3"/>
    <w:rsid w:val="00B620EE"/>
    <w:rsid w:val="00B6239D"/>
    <w:rsid w:val="00B63343"/>
    <w:rsid w:val="00B63FD2"/>
    <w:rsid w:val="00B64CE9"/>
    <w:rsid w:val="00B64E49"/>
    <w:rsid w:val="00B67C12"/>
    <w:rsid w:val="00B70420"/>
    <w:rsid w:val="00B706CE"/>
    <w:rsid w:val="00B71D3E"/>
    <w:rsid w:val="00B7547A"/>
    <w:rsid w:val="00B768B2"/>
    <w:rsid w:val="00B80848"/>
    <w:rsid w:val="00B8272F"/>
    <w:rsid w:val="00B83055"/>
    <w:rsid w:val="00B8543F"/>
    <w:rsid w:val="00B85459"/>
    <w:rsid w:val="00B85CB5"/>
    <w:rsid w:val="00B9132B"/>
    <w:rsid w:val="00B935E9"/>
    <w:rsid w:val="00B943D3"/>
    <w:rsid w:val="00B96F73"/>
    <w:rsid w:val="00B9761C"/>
    <w:rsid w:val="00B97664"/>
    <w:rsid w:val="00BA260D"/>
    <w:rsid w:val="00BA3CAE"/>
    <w:rsid w:val="00BA40E9"/>
    <w:rsid w:val="00BA4BE1"/>
    <w:rsid w:val="00BB0FFD"/>
    <w:rsid w:val="00BB1794"/>
    <w:rsid w:val="00BB30B5"/>
    <w:rsid w:val="00BB7A2D"/>
    <w:rsid w:val="00BC1382"/>
    <w:rsid w:val="00BC73EC"/>
    <w:rsid w:val="00BD02E7"/>
    <w:rsid w:val="00BD22ED"/>
    <w:rsid w:val="00BD4006"/>
    <w:rsid w:val="00BD41A0"/>
    <w:rsid w:val="00BD7F84"/>
    <w:rsid w:val="00BE1101"/>
    <w:rsid w:val="00BE1238"/>
    <w:rsid w:val="00BE3F28"/>
    <w:rsid w:val="00BE44B2"/>
    <w:rsid w:val="00BE6665"/>
    <w:rsid w:val="00BF1108"/>
    <w:rsid w:val="00BF2901"/>
    <w:rsid w:val="00BF3519"/>
    <w:rsid w:val="00BF35E3"/>
    <w:rsid w:val="00BF5B54"/>
    <w:rsid w:val="00BF5C29"/>
    <w:rsid w:val="00C002E9"/>
    <w:rsid w:val="00C01764"/>
    <w:rsid w:val="00C0344C"/>
    <w:rsid w:val="00C03F09"/>
    <w:rsid w:val="00C04269"/>
    <w:rsid w:val="00C04EDE"/>
    <w:rsid w:val="00C07599"/>
    <w:rsid w:val="00C118CA"/>
    <w:rsid w:val="00C209DB"/>
    <w:rsid w:val="00C21058"/>
    <w:rsid w:val="00C212EB"/>
    <w:rsid w:val="00C21E5F"/>
    <w:rsid w:val="00C2242E"/>
    <w:rsid w:val="00C248AE"/>
    <w:rsid w:val="00C248AF"/>
    <w:rsid w:val="00C24ACE"/>
    <w:rsid w:val="00C31625"/>
    <w:rsid w:val="00C31A7B"/>
    <w:rsid w:val="00C32588"/>
    <w:rsid w:val="00C37B14"/>
    <w:rsid w:val="00C40199"/>
    <w:rsid w:val="00C42EC3"/>
    <w:rsid w:val="00C439A7"/>
    <w:rsid w:val="00C43E53"/>
    <w:rsid w:val="00C44306"/>
    <w:rsid w:val="00C46219"/>
    <w:rsid w:val="00C52255"/>
    <w:rsid w:val="00C54F65"/>
    <w:rsid w:val="00C61FA4"/>
    <w:rsid w:val="00C64A88"/>
    <w:rsid w:val="00C664ED"/>
    <w:rsid w:val="00C665F1"/>
    <w:rsid w:val="00C67C75"/>
    <w:rsid w:val="00C72ECE"/>
    <w:rsid w:val="00C73AF3"/>
    <w:rsid w:val="00C74DDF"/>
    <w:rsid w:val="00C76013"/>
    <w:rsid w:val="00C83E12"/>
    <w:rsid w:val="00C925DE"/>
    <w:rsid w:val="00C958B1"/>
    <w:rsid w:val="00CA0690"/>
    <w:rsid w:val="00CA1919"/>
    <w:rsid w:val="00CA2305"/>
    <w:rsid w:val="00CA3066"/>
    <w:rsid w:val="00CA39B5"/>
    <w:rsid w:val="00CA4951"/>
    <w:rsid w:val="00CA544A"/>
    <w:rsid w:val="00CB011A"/>
    <w:rsid w:val="00CB1970"/>
    <w:rsid w:val="00CB2B86"/>
    <w:rsid w:val="00CB5796"/>
    <w:rsid w:val="00CB68A4"/>
    <w:rsid w:val="00CC1FE4"/>
    <w:rsid w:val="00CC2D6F"/>
    <w:rsid w:val="00CC410C"/>
    <w:rsid w:val="00CC6DA8"/>
    <w:rsid w:val="00CC7627"/>
    <w:rsid w:val="00CD1965"/>
    <w:rsid w:val="00CD79DA"/>
    <w:rsid w:val="00CE12F0"/>
    <w:rsid w:val="00CE142B"/>
    <w:rsid w:val="00CE3972"/>
    <w:rsid w:val="00CE5606"/>
    <w:rsid w:val="00CE783B"/>
    <w:rsid w:val="00CF4162"/>
    <w:rsid w:val="00D016AF"/>
    <w:rsid w:val="00D02AB0"/>
    <w:rsid w:val="00D02D60"/>
    <w:rsid w:val="00D03877"/>
    <w:rsid w:val="00D03DC4"/>
    <w:rsid w:val="00D0453F"/>
    <w:rsid w:val="00D0560D"/>
    <w:rsid w:val="00D10342"/>
    <w:rsid w:val="00D15C30"/>
    <w:rsid w:val="00D173F1"/>
    <w:rsid w:val="00D2690F"/>
    <w:rsid w:val="00D36C0A"/>
    <w:rsid w:val="00D37BD7"/>
    <w:rsid w:val="00D41787"/>
    <w:rsid w:val="00D42EB6"/>
    <w:rsid w:val="00D42F66"/>
    <w:rsid w:val="00D43589"/>
    <w:rsid w:val="00D4497F"/>
    <w:rsid w:val="00D45369"/>
    <w:rsid w:val="00D46A2D"/>
    <w:rsid w:val="00D46BEA"/>
    <w:rsid w:val="00D47B7E"/>
    <w:rsid w:val="00D50A46"/>
    <w:rsid w:val="00D57030"/>
    <w:rsid w:val="00D60C82"/>
    <w:rsid w:val="00D626AE"/>
    <w:rsid w:val="00D66ADA"/>
    <w:rsid w:val="00D670D4"/>
    <w:rsid w:val="00D7040D"/>
    <w:rsid w:val="00D70B87"/>
    <w:rsid w:val="00D71007"/>
    <w:rsid w:val="00D72445"/>
    <w:rsid w:val="00D73882"/>
    <w:rsid w:val="00D73EBE"/>
    <w:rsid w:val="00D74D86"/>
    <w:rsid w:val="00D855EE"/>
    <w:rsid w:val="00D8599F"/>
    <w:rsid w:val="00D868A3"/>
    <w:rsid w:val="00D9244F"/>
    <w:rsid w:val="00D950F7"/>
    <w:rsid w:val="00D95506"/>
    <w:rsid w:val="00D97815"/>
    <w:rsid w:val="00DA1626"/>
    <w:rsid w:val="00DA60D1"/>
    <w:rsid w:val="00DA74B9"/>
    <w:rsid w:val="00DA7F3D"/>
    <w:rsid w:val="00DB1D92"/>
    <w:rsid w:val="00DB3A24"/>
    <w:rsid w:val="00DB4636"/>
    <w:rsid w:val="00DB69C6"/>
    <w:rsid w:val="00DB794F"/>
    <w:rsid w:val="00DC16C7"/>
    <w:rsid w:val="00DC2BBD"/>
    <w:rsid w:val="00DC49A4"/>
    <w:rsid w:val="00DC5DE4"/>
    <w:rsid w:val="00DD273E"/>
    <w:rsid w:val="00DD350B"/>
    <w:rsid w:val="00DD4971"/>
    <w:rsid w:val="00DD78E2"/>
    <w:rsid w:val="00DE22CE"/>
    <w:rsid w:val="00DE4791"/>
    <w:rsid w:val="00DE4E02"/>
    <w:rsid w:val="00DE6D77"/>
    <w:rsid w:val="00DE7D00"/>
    <w:rsid w:val="00DF1120"/>
    <w:rsid w:val="00DF14B7"/>
    <w:rsid w:val="00DF2BD8"/>
    <w:rsid w:val="00DF3AE9"/>
    <w:rsid w:val="00DF649C"/>
    <w:rsid w:val="00E023DC"/>
    <w:rsid w:val="00E02FEB"/>
    <w:rsid w:val="00E03293"/>
    <w:rsid w:val="00E04BE7"/>
    <w:rsid w:val="00E06C74"/>
    <w:rsid w:val="00E07B68"/>
    <w:rsid w:val="00E105FC"/>
    <w:rsid w:val="00E10625"/>
    <w:rsid w:val="00E153BA"/>
    <w:rsid w:val="00E23188"/>
    <w:rsid w:val="00E24872"/>
    <w:rsid w:val="00E24C68"/>
    <w:rsid w:val="00E26AB9"/>
    <w:rsid w:val="00E306C0"/>
    <w:rsid w:val="00E315C6"/>
    <w:rsid w:val="00E33181"/>
    <w:rsid w:val="00E33A64"/>
    <w:rsid w:val="00E34046"/>
    <w:rsid w:val="00E34BBD"/>
    <w:rsid w:val="00E34CC6"/>
    <w:rsid w:val="00E372CF"/>
    <w:rsid w:val="00E41266"/>
    <w:rsid w:val="00E45B06"/>
    <w:rsid w:val="00E45DD9"/>
    <w:rsid w:val="00E45EA2"/>
    <w:rsid w:val="00E50462"/>
    <w:rsid w:val="00E53451"/>
    <w:rsid w:val="00E53EFD"/>
    <w:rsid w:val="00E55E53"/>
    <w:rsid w:val="00E61040"/>
    <w:rsid w:val="00E62820"/>
    <w:rsid w:val="00E62E9F"/>
    <w:rsid w:val="00E63543"/>
    <w:rsid w:val="00E64379"/>
    <w:rsid w:val="00E644DB"/>
    <w:rsid w:val="00E656B5"/>
    <w:rsid w:val="00E66FBA"/>
    <w:rsid w:val="00E70238"/>
    <w:rsid w:val="00E7086C"/>
    <w:rsid w:val="00E70EFF"/>
    <w:rsid w:val="00E724F6"/>
    <w:rsid w:val="00E72DEC"/>
    <w:rsid w:val="00E72EC2"/>
    <w:rsid w:val="00E76754"/>
    <w:rsid w:val="00E80FF0"/>
    <w:rsid w:val="00E82CD4"/>
    <w:rsid w:val="00E87D15"/>
    <w:rsid w:val="00E90E0D"/>
    <w:rsid w:val="00E92528"/>
    <w:rsid w:val="00E92DFD"/>
    <w:rsid w:val="00E930DC"/>
    <w:rsid w:val="00E93388"/>
    <w:rsid w:val="00E95421"/>
    <w:rsid w:val="00E96788"/>
    <w:rsid w:val="00EA09BA"/>
    <w:rsid w:val="00EA5BBF"/>
    <w:rsid w:val="00EA6465"/>
    <w:rsid w:val="00EA67FE"/>
    <w:rsid w:val="00EA6D1E"/>
    <w:rsid w:val="00EB0135"/>
    <w:rsid w:val="00EB3842"/>
    <w:rsid w:val="00EB7C24"/>
    <w:rsid w:val="00ED371C"/>
    <w:rsid w:val="00ED376E"/>
    <w:rsid w:val="00ED47A3"/>
    <w:rsid w:val="00ED60D3"/>
    <w:rsid w:val="00ED7657"/>
    <w:rsid w:val="00EE33B6"/>
    <w:rsid w:val="00EE5659"/>
    <w:rsid w:val="00EF4D35"/>
    <w:rsid w:val="00EF6E41"/>
    <w:rsid w:val="00EF722F"/>
    <w:rsid w:val="00F00D16"/>
    <w:rsid w:val="00F01B51"/>
    <w:rsid w:val="00F0248F"/>
    <w:rsid w:val="00F1093D"/>
    <w:rsid w:val="00F10DDE"/>
    <w:rsid w:val="00F12F28"/>
    <w:rsid w:val="00F13831"/>
    <w:rsid w:val="00F14B0D"/>
    <w:rsid w:val="00F210ED"/>
    <w:rsid w:val="00F22A1C"/>
    <w:rsid w:val="00F22E24"/>
    <w:rsid w:val="00F2487D"/>
    <w:rsid w:val="00F25D5B"/>
    <w:rsid w:val="00F27D59"/>
    <w:rsid w:val="00F348CF"/>
    <w:rsid w:val="00F40523"/>
    <w:rsid w:val="00F42F5D"/>
    <w:rsid w:val="00F430FA"/>
    <w:rsid w:val="00F4525E"/>
    <w:rsid w:val="00F50E71"/>
    <w:rsid w:val="00F50F35"/>
    <w:rsid w:val="00F515E8"/>
    <w:rsid w:val="00F54124"/>
    <w:rsid w:val="00F54C2E"/>
    <w:rsid w:val="00F5542F"/>
    <w:rsid w:val="00F56D1E"/>
    <w:rsid w:val="00F572B9"/>
    <w:rsid w:val="00F60B2F"/>
    <w:rsid w:val="00F67983"/>
    <w:rsid w:val="00F72AA4"/>
    <w:rsid w:val="00F732BF"/>
    <w:rsid w:val="00F74935"/>
    <w:rsid w:val="00F76DB7"/>
    <w:rsid w:val="00F815E3"/>
    <w:rsid w:val="00F859DA"/>
    <w:rsid w:val="00F87F17"/>
    <w:rsid w:val="00F90CF4"/>
    <w:rsid w:val="00F9180A"/>
    <w:rsid w:val="00F91AA7"/>
    <w:rsid w:val="00F92501"/>
    <w:rsid w:val="00F93FC5"/>
    <w:rsid w:val="00F95CFE"/>
    <w:rsid w:val="00F96B46"/>
    <w:rsid w:val="00FA19CE"/>
    <w:rsid w:val="00FA1F3C"/>
    <w:rsid w:val="00FA4494"/>
    <w:rsid w:val="00FA4F02"/>
    <w:rsid w:val="00FA6887"/>
    <w:rsid w:val="00FA6F6A"/>
    <w:rsid w:val="00FB1393"/>
    <w:rsid w:val="00FB4103"/>
    <w:rsid w:val="00FB49A7"/>
    <w:rsid w:val="00FB50CF"/>
    <w:rsid w:val="00FB5293"/>
    <w:rsid w:val="00FB5697"/>
    <w:rsid w:val="00FB5B94"/>
    <w:rsid w:val="00FB5FA0"/>
    <w:rsid w:val="00FC2523"/>
    <w:rsid w:val="00FC345B"/>
    <w:rsid w:val="00FC50AA"/>
    <w:rsid w:val="00FC616D"/>
    <w:rsid w:val="00FC76AE"/>
    <w:rsid w:val="00FC7D2B"/>
    <w:rsid w:val="00FD13D6"/>
    <w:rsid w:val="00FD18C7"/>
    <w:rsid w:val="00FE24F0"/>
    <w:rsid w:val="00FE7299"/>
    <w:rsid w:val="00FF085C"/>
    <w:rsid w:val="00FF1C81"/>
    <w:rsid w:val="00FF1F52"/>
    <w:rsid w:val="00FF22FE"/>
    <w:rsid w:val="00FF38F8"/>
    <w:rsid w:val="00FF5C8C"/>
    <w:rsid w:val="00FF6CB7"/>
    <w:rsid w:val="00FF7D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5E63"/>
    <w:pPr>
      <w:spacing w:after="200" w:line="276" w:lineRule="auto"/>
    </w:pPr>
    <w:rPr>
      <w:sz w:val="22"/>
      <w:szCs w:val="22"/>
      <w:lang w:eastAsia="en-US"/>
    </w:rPr>
  </w:style>
  <w:style w:type="paragraph" w:styleId="Heading1">
    <w:name w:val="heading 1"/>
    <w:basedOn w:val="Normal"/>
    <w:link w:val="Heading1Char"/>
    <w:uiPriority w:val="99"/>
    <w:qFormat/>
    <w:rsid w:val="006B3A93"/>
    <w:pPr>
      <w:spacing w:before="100" w:beforeAutospacing="1" w:after="100" w:afterAutospacing="1" w:line="240" w:lineRule="auto"/>
      <w:outlineLvl w:val="0"/>
    </w:pPr>
    <w:rPr>
      <w:rFonts w:ascii="Times New Roman" w:hAnsi="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B3A93"/>
    <w:rPr>
      <w:rFonts w:ascii="Times New Roman" w:hAnsi="Times New Roman" w:cs="Times New Roman"/>
      <w:b/>
      <w:bCs/>
      <w:kern w:val="36"/>
      <w:sz w:val="48"/>
      <w:szCs w:val="48"/>
      <w:lang w:eastAsia="en-GB"/>
    </w:rPr>
  </w:style>
  <w:style w:type="paragraph" w:styleId="NoSpacing">
    <w:name w:val="No Spacing"/>
    <w:uiPriority w:val="1"/>
    <w:qFormat/>
    <w:rsid w:val="00C61FA4"/>
    <w:rPr>
      <w:sz w:val="22"/>
      <w:szCs w:val="22"/>
      <w:lang w:eastAsia="en-US"/>
    </w:rPr>
  </w:style>
  <w:style w:type="paragraph" w:styleId="BalloonText">
    <w:name w:val="Balloon Text"/>
    <w:basedOn w:val="Normal"/>
    <w:link w:val="BalloonTextChar"/>
    <w:uiPriority w:val="99"/>
    <w:semiHidden/>
    <w:rsid w:val="00C61FA4"/>
    <w:pPr>
      <w:spacing w:after="0" w:line="240" w:lineRule="auto"/>
    </w:pPr>
    <w:rPr>
      <w:rFonts w:ascii="Tahoma" w:hAnsi="Tahoma"/>
      <w:sz w:val="16"/>
      <w:szCs w:val="16"/>
    </w:rPr>
  </w:style>
  <w:style w:type="character" w:customStyle="1" w:styleId="BalloonTextChar">
    <w:name w:val="Balloon Text Char"/>
    <w:link w:val="BalloonText"/>
    <w:uiPriority w:val="99"/>
    <w:semiHidden/>
    <w:locked/>
    <w:rsid w:val="00C61FA4"/>
    <w:rPr>
      <w:rFonts w:ascii="Tahoma" w:hAnsi="Tahoma" w:cs="Tahoma"/>
      <w:sz w:val="16"/>
      <w:szCs w:val="16"/>
    </w:rPr>
  </w:style>
  <w:style w:type="paragraph" w:styleId="EndnoteText">
    <w:name w:val="endnote text"/>
    <w:basedOn w:val="Normal"/>
    <w:link w:val="EndnoteTextChar"/>
    <w:uiPriority w:val="99"/>
    <w:rsid w:val="00EA6465"/>
    <w:pPr>
      <w:spacing w:after="0" w:line="240" w:lineRule="auto"/>
    </w:pPr>
    <w:rPr>
      <w:sz w:val="20"/>
      <w:szCs w:val="20"/>
    </w:rPr>
  </w:style>
  <w:style w:type="character" w:customStyle="1" w:styleId="EndnoteTextChar">
    <w:name w:val="Endnote Text Char"/>
    <w:link w:val="EndnoteText"/>
    <w:uiPriority w:val="99"/>
    <w:locked/>
    <w:rsid w:val="00EA6465"/>
    <w:rPr>
      <w:rFonts w:cs="Times New Roman"/>
      <w:sz w:val="20"/>
      <w:szCs w:val="20"/>
    </w:rPr>
  </w:style>
  <w:style w:type="character" w:styleId="EndnoteReference">
    <w:name w:val="endnote reference"/>
    <w:uiPriority w:val="99"/>
    <w:semiHidden/>
    <w:rsid w:val="00EA6465"/>
    <w:rPr>
      <w:rFonts w:cs="Times New Roman"/>
      <w:vertAlign w:val="superscript"/>
    </w:rPr>
  </w:style>
  <w:style w:type="paragraph" w:styleId="FootnoteText">
    <w:name w:val="footnote text"/>
    <w:basedOn w:val="Normal"/>
    <w:link w:val="FootnoteTextChar"/>
    <w:uiPriority w:val="99"/>
    <w:rsid w:val="00EA6465"/>
    <w:pPr>
      <w:spacing w:after="0" w:line="240" w:lineRule="auto"/>
    </w:pPr>
    <w:rPr>
      <w:sz w:val="20"/>
      <w:szCs w:val="20"/>
    </w:rPr>
  </w:style>
  <w:style w:type="character" w:customStyle="1" w:styleId="FootnoteTextChar">
    <w:name w:val="Footnote Text Char"/>
    <w:link w:val="FootnoteText"/>
    <w:uiPriority w:val="99"/>
    <w:locked/>
    <w:rsid w:val="00EA6465"/>
    <w:rPr>
      <w:rFonts w:cs="Times New Roman"/>
      <w:sz w:val="20"/>
      <w:szCs w:val="20"/>
    </w:rPr>
  </w:style>
  <w:style w:type="character" w:styleId="FootnoteReference">
    <w:name w:val="footnote reference"/>
    <w:uiPriority w:val="99"/>
    <w:semiHidden/>
    <w:rsid w:val="00EA6465"/>
    <w:rPr>
      <w:rFonts w:cs="Times New Roman"/>
      <w:vertAlign w:val="superscript"/>
    </w:rPr>
  </w:style>
  <w:style w:type="character" w:styleId="Strong">
    <w:name w:val="Strong"/>
    <w:uiPriority w:val="99"/>
    <w:qFormat/>
    <w:rsid w:val="00E53451"/>
    <w:rPr>
      <w:rFonts w:cs="Times New Roman"/>
      <w:b/>
      <w:bCs/>
    </w:rPr>
  </w:style>
  <w:style w:type="character" w:styleId="Emphasis">
    <w:name w:val="Emphasis"/>
    <w:uiPriority w:val="99"/>
    <w:qFormat/>
    <w:rsid w:val="00334A97"/>
    <w:rPr>
      <w:rFonts w:cs="Times New Roman"/>
      <w:i/>
      <w:iCs/>
    </w:rPr>
  </w:style>
  <w:style w:type="character" w:styleId="Hyperlink">
    <w:name w:val="Hyperlink"/>
    <w:uiPriority w:val="99"/>
    <w:rsid w:val="00313C84"/>
    <w:rPr>
      <w:rFonts w:cs="Times New Roman"/>
      <w:color w:val="0000FF"/>
      <w:u w:val="single"/>
    </w:rPr>
  </w:style>
  <w:style w:type="table" w:styleId="TableGrid">
    <w:name w:val="Table Grid"/>
    <w:basedOn w:val="TableNormal"/>
    <w:uiPriority w:val="99"/>
    <w:rsid w:val="00434E9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434E96"/>
    <w:pPr>
      <w:tabs>
        <w:tab w:val="center" w:pos="4513"/>
        <w:tab w:val="right" w:pos="9026"/>
      </w:tabs>
      <w:spacing w:after="0" w:line="240" w:lineRule="auto"/>
    </w:pPr>
    <w:rPr>
      <w:sz w:val="20"/>
      <w:szCs w:val="20"/>
    </w:rPr>
  </w:style>
  <w:style w:type="character" w:customStyle="1" w:styleId="HeaderChar">
    <w:name w:val="Header Char"/>
    <w:link w:val="Header"/>
    <w:uiPriority w:val="99"/>
    <w:locked/>
    <w:rsid w:val="00434E96"/>
    <w:rPr>
      <w:rFonts w:cs="Times New Roman"/>
    </w:rPr>
  </w:style>
  <w:style w:type="paragraph" w:styleId="Footer">
    <w:name w:val="footer"/>
    <w:basedOn w:val="Normal"/>
    <w:link w:val="FooterChar"/>
    <w:uiPriority w:val="99"/>
    <w:rsid w:val="00434E96"/>
    <w:pPr>
      <w:tabs>
        <w:tab w:val="center" w:pos="4513"/>
        <w:tab w:val="right" w:pos="9026"/>
      </w:tabs>
      <w:spacing w:after="0" w:line="240" w:lineRule="auto"/>
    </w:pPr>
    <w:rPr>
      <w:sz w:val="20"/>
      <w:szCs w:val="20"/>
    </w:rPr>
  </w:style>
  <w:style w:type="character" w:customStyle="1" w:styleId="FooterChar">
    <w:name w:val="Footer Char"/>
    <w:link w:val="Footer"/>
    <w:uiPriority w:val="99"/>
    <w:locked/>
    <w:rsid w:val="00434E96"/>
    <w:rPr>
      <w:rFonts w:cs="Times New Roman"/>
    </w:rPr>
  </w:style>
  <w:style w:type="paragraph" w:customStyle="1" w:styleId="Smallcaps">
    <w:name w:val="Small caps"/>
    <w:basedOn w:val="Normal"/>
    <w:link w:val="SmallcapsChar"/>
    <w:uiPriority w:val="99"/>
    <w:rsid w:val="00B01B8C"/>
    <w:pPr>
      <w:spacing w:after="0" w:line="480" w:lineRule="auto"/>
      <w:ind w:firstLine="720"/>
    </w:pPr>
    <w:rPr>
      <w:rFonts w:ascii="Garamond" w:hAnsi="Garamond"/>
      <w:sz w:val="20"/>
      <w:szCs w:val="20"/>
      <w:lang w:eastAsia="en-GB"/>
    </w:rPr>
  </w:style>
  <w:style w:type="character" w:customStyle="1" w:styleId="SmallcapsChar">
    <w:name w:val="Small caps Char"/>
    <w:link w:val="Smallcaps"/>
    <w:uiPriority w:val="99"/>
    <w:locked/>
    <w:rsid w:val="00B01B8C"/>
    <w:rPr>
      <w:rFonts w:ascii="Garamond" w:hAnsi="Garamond" w:cs="Times New Roman"/>
      <w:sz w:val="20"/>
      <w:szCs w:val="20"/>
      <w:lang w:eastAsia="en-GB"/>
    </w:rPr>
  </w:style>
  <w:style w:type="character" w:customStyle="1" w:styleId="subfielddata">
    <w:name w:val="subfielddata"/>
    <w:uiPriority w:val="99"/>
    <w:rsid w:val="00BE3F28"/>
    <w:rPr>
      <w:rFonts w:cs="Times New Roman"/>
    </w:rPr>
  </w:style>
  <w:style w:type="character" w:customStyle="1" w:styleId="highlight">
    <w:name w:val="highlight"/>
    <w:uiPriority w:val="99"/>
    <w:rsid w:val="00BE3F28"/>
    <w:rPr>
      <w:rFonts w:cs="Times New Roman"/>
    </w:rPr>
  </w:style>
  <w:style w:type="character" w:styleId="CommentReference">
    <w:name w:val="annotation reference"/>
    <w:uiPriority w:val="99"/>
    <w:semiHidden/>
    <w:rsid w:val="00D47B7E"/>
    <w:rPr>
      <w:rFonts w:cs="Times New Roman"/>
      <w:sz w:val="16"/>
      <w:szCs w:val="16"/>
    </w:rPr>
  </w:style>
  <w:style w:type="paragraph" w:styleId="CommentText">
    <w:name w:val="annotation text"/>
    <w:basedOn w:val="Normal"/>
    <w:link w:val="CommentTextChar"/>
    <w:uiPriority w:val="99"/>
    <w:semiHidden/>
    <w:rsid w:val="00D47B7E"/>
    <w:pPr>
      <w:spacing w:line="240" w:lineRule="auto"/>
    </w:pPr>
    <w:rPr>
      <w:sz w:val="20"/>
      <w:szCs w:val="20"/>
    </w:rPr>
  </w:style>
  <w:style w:type="character" w:customStyle="1" w:styleId="CommentTextChar">
    <w:name w:val="Comment Text Char"/>
    <w:link w:val="CommentText"/>
    <w:uiPriority w:val="99"/>
    <w:semiHidden/>
    <w:locked/>
    <w:rsid w:val="00D47B7E"/>
    <w:rPr>
      <w:rFonts w:cs="Times New Roman"/>
      <w:sz w:val="20"/>
      <w:szCs w:val="20"/>
    </w:rPr>
  </w:style>
  <w:style w:type="paragraph" w:styleId="CommentSubject">
    <w:name w:val="annotation subject"/>
    <w:basedOn w:val="CommentText"/>
    <w:next w:val="CommentText"/>
    <w:link w:val="CommentSubjectChar"/>
    <w:uiPriority w:val="99"/>
    <w:semiHidden/>
    <w:rsid w:val="00D47B7E"/>
    <w:rPr>
      <w:b/>
      <w:bCs/>
    </w:rPr>
  </w:style>
  <w:style w:type="character" w:customStyle="1" w:styleId="CommentSubjectChar">
    <w:name w:val="Comment Subject Char"/>
    <w:link w:val="CommentSubject"/>
    <w:uiPriority w:val="99"/>
    <w:semiHidden/>
    <w:locked/>
    <w:rsid w:val="00D47B7E"/>
    <w:rPr>
      <w:rFonts w:cs="Times New Roman"/>
      <w:b/>
      <w:bCs/>
      <w:sz w:val="20"/>
      <w:szCs w:val="20"/>
    </w:rPr>
  </w:style>
  <w:style w:type="character" w:customStyle="1" w:styleId="st1">
    <w:name w:val="st1"/>
    <w:uiPriority w:val="99"/>
    <w:rsid w:val="00844FDB"/>
    <w:rPr>
      <w:rFonts w:cs="Times New Roman"/>
    </w:rPr>
  </w:style>
  <w:style w:type="character" w:customStyle="1" w:styleId="st">
    <w:name w:val="st"/>
    <w:basedOn w:val="DefaultParagraphFont"/>
    <w:rsid w:val="00DB3A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34961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ED19D-5417-4455-AEEF-75CE8E847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35</Pages>
  <Words>8845</Words>
  <Characters>50421</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‘Out in the Midday Sun’</vt:lpstr>
    </vt:vector>
  </TitlesOfParts>
  <Company>Hewlett-Packard</Company>
  <LinksUpToDate>false</LinksUpToDate>
  <CharactersWithSpaces>59148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 in the Midday Sun’</dc:title>
  <dc:subject/>
  <dc:creator>Richard James Butler</dc:creator>
  <cp:keywords/>
  <dc:description/>
  <cp:lastModifiedBy>Richard James Butler</cp:lastModifiedBy>
  <cp:revision>8</cp:revision>
  <dcterms:created xsi:type="dcterms:W3CDTF">2012-04-19T12:27:00Z</dcterms:created>
  <dcterms:modified xsi:type="dcterms:W3CDTF">2015-10-27T09:42:00Z</dcterms:modified>
</cp:coreProperties>
</file>