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A1D" w:rsidRDefault="00BF0FF2" w:rsidP="006E018C">
      <w:pPr>
        <w:jc w:val="both"/>
      </w:pPr>
      <w:r>
        <w:t>Diabetes, Obesity and Metabolism Special Supplement (2017)</w:t>
      </w:r>
    </w:p>
    <w:p w:rsidR="00BF0FF2" w:rsidRPr="00690C9E" w:rsidRDefault="00BF0FF2" w:rsidP="006E018C">
      <w:pPr>
        <w:jc w:val="both"/>
        <w:rPr>
          <w:b/>
        </w:rPr>
      </w:pPr>
      <w:r w:rsidRPr="00BF0FF2">
        <w:rPr>
          <w:b/>
        </w:rPr>
        <w:t>Section 4: What have we learnt from “real world” data, observat</w:t>
      </w:r>
      <w:r w:rsidR="00690C9E">
        <w:rPr>
          <w:b/>
        </w:rPr>
        <w:t>ional studies and meta-</w:t>
      </w:r>
      <w:proofErr w:type="gramStart"/>
      <w:r w:rsidR="00690C9E">
        <w:rPr>
          <w:b/>
        </w:rPr>
        <w:t>analyses</w:t>
      </w:r>
      <w:proofErr w:type="gramEnd"/>
    </w:p>
    <w:p w:rsidR="00C965FD" w:rsidRDefault="00C965FD" w:rsidP="00C965FD">
      <w:pPr>
        <w:jc w:val="both"/>
      </w:pPr>
      <w:r>
        <w:t>Dr Sudesna Chatterjee, Diabetes Research Centre, University of Leicester, Leicester General Hospital, Leicester, Leicestershire, UK</w:t>
      </w:r>
    </w:p>
    <w:p w:rsidR="00C965FD" w:rsidRDefault="00C965FD" w:rsidP="00C965FD">
      <w:pPr>
        <w:jc w:val="both"/>
      </w:pPr>
      <w:r>
        <w:t xml:space="preserve">Prof Melanie </w:t>
      </w:r>
      <w:r w:rsidR="00465A01">
        <w:t xml:space="preserve">J </w:t>
      </w:r>
      <w:r>
        <w:t>Davies, Diabetes Research Centre, University of Leicester, Leicester General Hospital, Leicester, Leicestershire, UK</w:t>
      </w:r>
    </w:p>
    <w:p w:rsidR="00C965FD" w:rsidRDefault="00C965FD" w:rsidP="00C965FD">
      <w:pPr>
        <w:jc w:val="both"/>
      </w:pPr>
      <w:r>
        <w:t>Prof Kamlesh Khunti,</w:t>
      </w:r>
      <w:r w:rsidRPr="00EC2F4F">
        <w:t xml:space="preserve"> Diabetes Research Centre, University of Leicester, Leicester General Hospital, Leicester, Leicestershire, UK.</w:t>
      </w:r>
    </w:p>
    <w:p w:rsidR="00C965FD" w:rsidRDefault="00C965FD" w:rsidP="00C965FD">
      <w:pPr>
        <w:jc w:val="both"/>
      </w:pPr>
      <w:r>
        <w:t>Corresponding Author: Prof Kamlesh Khunti, Diabetes Research Centre, University of Leicester, Leicester General Hospital, Leicester, Leicestershire, UK.</w:t>
      </w:r>
    </w:p>
    <w:p w:rsidR="008C0B73" w:rsidRDefault="008C0B73" w:rsidP="006E018C">
      <w:pPr>
        <w:jc w:val="both"/>
        <w:rPr>
          <w:b/>
        </w:rPr>
      </w:pPr>
    </w:p>
    <w:p w:rsidR="00411C21" w:rsidRDefault="00411C21" w:rsidP="006E018C">
      <w:pPr>
        <w:jc w:val="both"/>
        <w:rPr>
          <w:b/>
        </w:rPr>
      </w:pPr>
      <w:r>
        <w:rPr>
          <w:b/>
        </w:rPr>
        <w:t>Abstract</w:t>
      </w:r>
    </w:p>
    <w:p w:rsidR="001750B8" w:rsidRDefault="00411C21" w:rsidP="001750B8">
      <w:pPr>
        <w:jc w:val="both"/>
      </w:pPr>
      <w:r>
        <w:t>The incretin therapies glucagon-like peptide-1 receptor agonists (GLP-1 RA) and dipeptidyl peptidase-IV (DPP-IV) inhibitors are now well-established as second and third-line therapies and in combination with insulin for the treatment of type 2 diabetes. Over the last decade there is accumulating evidence of their efficacy and safety from both large multicentre randomised clinical trials (RCT) and observational studies. Cardiovascular outcome trials have confirmed that several of these agents are also non-inferior to placebo with the GLP-1 RA liraglutide and semaglutide recently found to be superior in terms of major adverse cardiovascular events. Observational studies and post-marketing surveillance provide real world evidence of safety and effectiveness of these agents and have provided reassurance that signals for pancreatitis and pancreatic cancer seen in clinical trials are not of major concern in large patient</w:t>
      </w:r>
      <w:r w:rsidR="001750B8">
        <w:t xml:space="preserve"> populations. Well-designed real world studies complement RCTs and systematic reviews but appropriate data and methodologies, which are constantly improving, are necessary to answer appropriate clinical questions relating to the use of incretin therapies. </w:t>
      </w:r>
    </w:p>
    <w:p w:rsidR="00411C21" w:rsidRPr="00411C21" w:rsidRDefault="00411C21" w:rsidP="006E018C">
      <w:pPr>
        <w:jc w:val="both"/>
      </w:pPr>
    </w:p>
    <w:p w:rsidR="00411C21" w:rsidRDefault="00411C21" w:rsidP="006E018C">
      <w:pPr>
        <w:jc w:val="both"/>
        <w:rPr>
          <w:b/>
        </w:rPr>
      </w:pPr>
    </w:p>
    <w:p w:rsidR="00BF0FF2" w:rsidRPr="00BF0FF2" w:rsidRDefault="00BF0FF2" w:rsidP="006E018C">
      <w:pPr>
        <w:jc w:val="both"/>
        <w:rPr>
          <w:b/>
        </w:rPr>
      </w:pPr>
      <w:r w:rsidRPr="00BF0FF2">
        <w:rPr>
          <w:b/>
        </w:rPr>
        <w:t xml:space="preserve">Introduction </w:t>
      </w:r>
    </w:p>
    <w:p w:rsidR="00E016BD" w:rsidRDefault="00E016BD" w:rsidP="00E016BD">
      <w:pPr>
        <w:jc w:val="both"/>
      </w:pPr>
      <w:r>
        <w:t>There has been an expanding evidence base for the efficacy, safety, tolerability and cardiovascular outcomes and mortality of incretin therapies since the 1980s. They are now well-established in international diabetes treatment algorithms as second or third-line therapies and in combination with insulin.</w:t>
      </w:r>
      <w:r>
        <w:fldChar w:fldCharType="begin"/>
      </w:r>
      <w:r>
        <w:instrText xml:space="preserve"> ADDIN EN.CITE &lt;EndNote&gt;&lt;Cite&gt;&lt;Author&gt;Inzucchi&lt;/Author&gt;&lt;Year&gt;2015&lt;/Year&gt;&lt;RecNum&gt;497&lt;/RecNum&gt;&lt;DisplayText&gt;&lt;style face="superscript"&gt;1&lt;/style&gt;&lt;/DisplayText&gt;&lt;record&gt;&lt;rec-number&gt;497&lt;/rec-number&gt;&lt;foreign-keys&gt;&lt;key app="EN" db-id="fsrafdfz0d2v5pe520u5exf82xsz0svdrwvx" timestamp="1491928135"&gt;497&lt;/key&gt;&lt;/foreign-keys&gt;&lt;ref-type name="Journal Article"&gt;17&lt;/ref-type&gt;&lt;contributors&gt;&lt;authors&gt;&lt;author&gt;Inzucchi, S. E.&lt;/author&gt;&lt;author&gt;Bergenstal, R. M.&lt;/author&gt;&lt;author&gt;Buse, J. B.&lt;/author&gt;&lt;author&gt;Diamant, M.&lt;/author&gt;&lt;author&gt;Ferrannini, E.&lt;/author&gt;&lt;author&gt;Nauck, M.&lt;/author&gt;&lt;author&gt;Peters, A. L.&lt;/author&gt;&lt;author&gt;Tsapas, A.&lt;/author&gt;&lt;author&gt;Wender, R.&lt;/author&gt;&lt;author&gt;Matthews, D. R.&lt;/author&gt;&lt;/authors&gt;&lt;/contributors&gt;&lt;auth-address&gt;Section of Endocrinology, Yale University School of Medicine, Yale-New Haven Hospital, New Haven, CT silvio.inzucchi@yale.edu.; International Diabetes Center at Park Nicollet, Minneapolis, MN.; Division of Endocrinology, University of North Caro(TRUNCATED)&lt;/auth-address&gt;&lt;titles&gt;&lt;title&gt;Management of Hyperglycemia in Type 2 Diabetes, 2015: A Patient-Centered Approach: Update to a Position Statement of the American Diabetes Association and the European Association for the Study of Diabetes&lt;/title&gt;&lt;secondary-title&gt;Diabetes care&lt;/secondary-title&gt;&lt;/titles&gt;&lt;periodical&gt;&lt;full-title&gt;Diabetes Care&lt;/full-title&gt;&lt;abbr-1&gt;Diabetes care&lt;/abbr-1&gt;&lt;/periodical&gt;&lt;pages&gt;140-149&lt;/pages&gt;&lt;volume&gt;38&lt;/volume&gt;&lt;number&gt;1&lt;/number&gt;&lt;dates&gt;&lt;year&gt;2015&lt;/year&gt;&lt;/dates&gt;&lt;isbn&gt;1935-5548; 0149-5992&lt;/isbn&gt;&lt;urls&gt;&lt;related-urls&gt;&lt;url&gt;http://care.diabetesjournals.org/content/diacare/38/1/140.full.pdf&lt;/url&gt;&lt;/related-urls&gt;&lt;/urls&gt;&lt;electronic-resource-num&gt;38/1/140 [pii]&lt;/electronic-resource-num&gt;&lt;access-date&gt;Jan&lt;/access-date&gt;&lt;/record&gt;&lt;/Cite&gt;&lt;/EndNote&gt;</w:instrText>
      </w:r>
      <w:r>
        <w:fldChar w:fldCharType="separate"/>
      </w:r>
      <w:r w:rsidRPr="00E016BD">
        <w:rPr>
          <w:noProof/>
          <w:vertAlign w:val="superscript"/>
        </w:rPr>
        <w:t>1</w:t>
      </w:r>
      <w:r>
        <w:fldChar w:fldCharType="end"/>
      </w:r>
      <w:r>
        <w:t xml:space="preserve"> Pharmaceutical companies have spent billions of dollars on conducting large-scale phase III clinical trial programmes of glucagon-like peptide-1 receptor ago</w:t>
      </w:r>
      <w:r w:rsidR="00411C21">
        <w:t>nists (GLP-1 RA) and dipeptidyl</w:t>
      </w:r>
      <w:r w:rsidR="00271CDD">
        <w:t xml:space="preserve"> </w:t>
      </w:r>
      <w:r>
        <w:t>peptidase-IV (DPP-IV) inhibitors to confirm efficacy and safety</w:t>
      </w:r>
      <w:r w:rsidR="002C7BBF">
        <w:t xml:space="preserve"> with cardiovascular safety established with US Food and Drug Agency (FDA) mandated cardiovascular outcome trials</w:t>
      </w:r>
      <w:r>
        <w:t>. Numerous systematic reviews and meta-analyses of data from these clinical trials have been published and real-world data are emerging from post-marketing surveillance studies and observational cohort studies from around the world.</w:t>
      </w:r>
    </w:p>
    <w:p w:rsidR="00E016BD" w:rsidRDefault="00E016BD" w:rsidP="00E016BD">
      <w:pPr>
        <w:jc w:val="both"/>
      </w:pPr>
      <w:r>
        <w:t xml:space="preserve">Randomised controlled trials (RCTs) are considered gold standard as randomisation avoids bias, ensuring that treatment groups are similar in every respect other than the investigative treatment, blinding ensures that the assessment of outcomes is not affected by knowledge of the participant’s assigned treatment, and there is high internal validity. However, real world studies have been </w:t>
      </w:r>
      <w:r>
        <w:lastRenderedPageBreak/>
        <w:t>recognised</w:t>
      </w:r>
      <w:r w:rsidR="002C7BBF">
        <w:t xml:space="preserve"> by the FDA</w:t>
      </w:r>
      <w:r w:rsidR="00271CDD">
        <w:t xml:space="preserve"> and European Medicines Agency (EMA)</w:t>
      </w:r>
      <w:r>
        <w:t xml:space="preserve"> as a necessary and important source of evidence for regulatory decision making and publication of draft evidence.</w:t>
      </w:r>
      <w:r>
        <w:fldChar w:fldCharType="begin">
          <w:fldData xml:space="preserve">PEVuZE5vdGU+PENpdGU+PEF1dGhvcj5TaGVybWFuPC9BdXRob3I+PFllYXI+MjAxNjwvWWVhcj48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</w:fldData>
        </w:fldChar>
      </w:r>
      <w:r>
        <w:instrText xml:space="preserve"> ADDIN EN.CITE </w:instrText>
      </w:r>
      <w:r>
        <w:fldChar w:fldCharType="begin">
          <w:fldData xml:space="preserve">PEVuZE5vdGU+PENpdGU+PEF1dGhvcj5TaGVybWFuPC9BdXRob3I+PFllYXI+MjAxNjwvWWVhcj48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</w:fldData>
        </w:fldChar>
      </w:r>
      <w:r>
        <w:instrText xml:space="preserve"> ADDIN EN.CITE.DATA </w:instrText>
      </w:r>
      <w:r>
        <w:fldChar w:fldCharType="end"/>
      </w:r>
      <w:r>
        <w:fldChar w:fldCharType="separate"/>
      </w:r>
      <w:r w:rsidRPr="00E016BD">
        <w:rPr>
          <w:noProof/>
          <w:vertAlign w:val="superscript"/>
        </w:rPr>
        <w:t>2</w:t>
      </w:r>
      <w:r>
        <w:fldChar w:fldCharType="end"/>
      </w:r>
      <w:r>
        <w:t xml:space="preserve"> </w:t>
      </w:r>
    </w:p>
    <w:p w:rsidR="00BF0FF2" w:rsidRDefault="004256A9" w:rsidP="006E018C">
      <w:pPr>
        <w:jc w:val="both"/>
      </w:pPr>
      <w:r>
        <w:t xml:space="preserve">Real world data are collected outside the controlled restrictions of </w:t>
      </w:r>
      <w:r w:rsidR="00E016BD">
        <w:t>RCTs</w:t>
      </w:r>
      <w:r>
        <w:t xml:space="preserve"> and </w:t>
      </w:r>
      <w:r w:rsidR="00D77967">
        <w:t>are</w:t>
      </w:r>
      <w:r>
        <w:t xml:space="preserve"> therefore more representative of usual clinical practice.</w:t>
      </w:r>
      <w:r w:rsidR="003C51D2">
        <w:fldChar w:fldCharType="begin"/>
      </w:r>
      <w:r w:rsidR="003C51D2">
        <w:instrText xml:space="preserve"> ADDIN EN.CITE &lt;EndNote&gt;&lt;Cite&gt;&lt;Author&gt;Tunis&lt;/Author&gt;&lt;Year&gt;2003&lt;/Year&gt;&lt;RecNum&gt;1401&lt;/RecNum&gt;&lt;DisplayText&gt;&lt;style face="superscript"&gt;3&lt;/style&gt;&lt;/DisplayText&gt;&lt;record&gt;&lt;rec-number&gt;1401&lt;/rec-number&gt;&lt;foreign-keys&gt;&lt;key app="EN" db-id="fsrafdfz0d2v5pe520u5exf82xsz0svdrwvx" timestamp="1506690779"&gt;1401&lt;/key&gt;&lt;/foreign-keys&gt;&lt;ref-type name="Journal Article"&gt;17&lt;/ref-type&gt;&lt;contributors&gt;&lt;authors&gt;&lt;author&gt;Tunis, S. R.&lt;/author&gt;&lt;author&gt;Stryer, D. B.&lt;/author&gt;&lt;author&gt;Clancy, C. M.&lt;/author&gt;&lt;/authors&gt;&lt;/contributors&gt;&lt;auth-address&gt;Office of Clinical Standards and Quality, Centers for Medicare and Medicaid Services, Baltimore, Md 21244, USA. stunis@cms.hhs.gov&lt;/auth-address&gt;&lt;titles&gt;&lt;title&gt;Practical clinical trials: increasing the value of clinical research for decision making in clinical and health policy&lt;/title&gt;&lt;secondary-title&gt;JAMA&lt;/secondary-title&gt;&lt;/titles&gt;&lt;periodical&gt;&lt;full-title&gt;Jama&lt;/full-title&gt;&lt;/periodical&gt;&lt;pages&gt;1624-32&lt;/pages&gt;&lt;volume&gt;290&lt;/volume&gt;&lt;number&gt;12&lt;/number&gt;&lt;edition&gt;2003/09/25&lt;/edition&gt;&lt;keywords&gt;&lt;keyword&gt;Clinical Trials as Topic/economics/ethics/standards/statistics &amp;amp; numerical data&lt;/keyword&gt;&lt;keyword&gt;Cost-Benefit Analysis&lt;/keyword&gt;&lt;keyword&gt;Decision Making&lt;/keyword&gt;&lt;keyword&gt;Evidence-Based Medicine&lt;/keyword&gt;&lt;keyword&gt;Health Policy&lt;/keyword&gt;&lt;keyword&gt;Humans&lt;/keyword&gt;&lt;keyword&gt;Needs Assessment&lt;/keyword&gt;&lt;keyword&gt;Outcome Assessment (Health Care)&lt;/keyword&gt;&lt;keyword&gt;Patient Selection&lt;/keyword&gt;&lt;keyword&gt;Policy Making&lt;/keyword&gt;&lt;keyword&gt;Quality of Health Care&lt;/keyword&gt;&lt;keyword&gt;Research Design&lt;/keyword&gt;&lt;keyword&gt;Research Support as Topic&lt;/keyword&gt;&lt;keyword&gt;United States&lt;/keyword&gt;&lt;keyword&gt;Biomedical and Behavioral Research&lt;/keyword&gt;&lt;/keywords&gt;&lt;dates&gt;&lt;year&gt;2003&lt;/year&gt;&lt;pub-dates&gt;&lt;date&gt;Sep 24&lt;/date&gt;&lt;/pub-dates&gt;&lt;/dates&gt;&lt;isbn&gt;1538-3598 (Electronic)&amp;#xD;0098-7484 (Linking)&lt;/isbn&gt;&lt;accession-num&gt;14506122&lt;/accession-num&gt;&lt;urls&gt;&lt;/urls&gt;&lt;electronic-resource-num&gt;10.1001/jama.290.12.1624&lt;/electronic-resource-num&gt;&lt;remote-database-provider&gt;NLM&lt;/remote-database-provider&gt;&lt;language&gt;eng&lt;/language&gt;&lt;/record&gt;&lt;/Cite&gt;&lt;/EndNote&gt;</w:instrText>
      </w:r>
      <w:r w:rsidR="003C51D2">
        <w:fldChar w:fldCharType="separate"/>
      </w:r>
      <w:r w:rsidR="003C51D2" w:rsidRPr="003C51D2">
        <w:rPr>
          <w:noProof/>
          <w:vertAlign w:val="superscript"/>
        </w:rPr>
        <w:t>3</w:t>
      </w:r>
      <w:r w:rsidR="003C51D2">
        <w:fldChar w:fldCharType="end"/>
      </w:r>
      <w:r>
        <w:t xml:space="preserve"> Specific differences that can be i</w:t>
      </w:r>
      <w:r w:rsidR="00E016BD">
        <w:t>dentified include the fact that</w:t>
      </w:r>
      <w:r>
        <w:t xml:space="preserve"> there is a clear sequence of outcomes with RCT and </w:t>
      </w:r>
      <w:r w:rsidR="00E016BD">
        <w:t xml:space="preserve">a </w:t>
      </w:r>
      <w:r>
        <w:t>wide</w:t>
      </w:r>
      <w:r w:rsidR="00E016BD">
        <w:t>r</w:t>
      </w:r>
      <w:r>
        <w:t xml:space="preserve"> range of outcomes with real world studies, follow-up is longer with real world studies and in </w:t>
      </w:r>
      <w:r w:rsidR="003C51D2">
        <w:t>general they are cheaper</w:t>
      </w:r>
      <w:r>
        <w:t xml:space="preserve"> to conduct</w:t>
      </w:r>
      <w:r w:rsidR="00E016BD">
        <w:t xml:space="preserve"> compared with RCTs. </w:t>
      </w:r>
      <w:r w:rsidR="006735DA">
        <w:t>RCTs are often highly selective and exclude elderly patients (65 years and older), those with co-morbidities or taking other drugs whereas in real world practice, patients are often older than 65 years, suffer from multiple diseases and take several drugs and can be classified as “diverse and complex.”</w:t>
      </w:r>
      <w:r w:rsidR="006735DA">
        <w:fldChar w:fldCharType="begin">
          <w:fldData xml:space="preserve">PEVuZE5vdGU+PENpdGU+PEF1dGhvcj5TYXR1cm5pPC9BdXRob3I+PFllYXI+MjAxNDwvWWVhcj48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</w:fldData>
        </w:fldChar>
      </w:r>
      <w:r w:rsidR="003C51D2">
        <w:instrText xml:space="preserve"> ADDIN EN.CITE </w:instrText>
      </w:r>
      <w:r w:rsidR="003C51D2">
        <w:fldChar w:fldCharType="begin">
          <w:fldData xml:space="preserve">PEVuZE5vdGU+PENpdGU+PEF1dGhvcj5TYXR1cm5pPC9BdXRob3I+PFllYXI+MjAxNDwvWWVhcj48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</w:fldData>
        </w:fldChar>
      </w:r>
      <w:r w:rsidR="003C51D2">
        <w:instrText xml:space="preserve"> ADDIN EN.CITE.DATA </w:instrText>
      </w:r>
      <w:r w:rsidR="003C51D2">
        <w:fldChar w:fldCharType="end"/>
      </w:r>
      <w:r w:rsidR="006735DA">
        <w:fldChar w:fldCharType="separate"/>
      </w:r>
      <w:r w:rsidR="003C51D2" w:rsidRPr="003C51D2">
        <w:rPr>
          <w:noProof/>
          <w:vertAlign w:val="superscript"/>
        </w:rPr>
        <w:t>4</w:t>
      </w:r>
      <w:r w:rsidR="006735DA">
        <w:fldChar w:fldCharType="end"/>
      </w:r>
      <w:r w:rsidR="00271CDD">
        <w:t xml:space="preserve"> </w:t>
      </w:r>
    </w:p>
    <w:p w:rsidR="00BF0FF2" w:rsidRDefault="00325824" w:rsidP="006E018C">
      <w:pPr>
        <w:jc w:val="both"/>
      </w:pPr>
      <w:r>
        <w:t xml:space="preserve">This review will consider what has been learnt from these two important but different sources of evidence for determining the place of incretin therapies in current type 2 diabetes management. </w:t>
      </w:r>
    </w:p>
    <w:p w:rsidR="00BF0FF2" w:rsidRDefault="00BF0FF2" w:rsidP="006E018C">
      <w:pPr>
        <w:jc w:val="both"/>
      </w:pPr>
    </w:p>
    <w:p w:rsidR="00BF0FF2" w:rsidRPr="009123F7" w:rsidRDefault="009123F7" w:rsidP="006E018C">
      <w:pPr>
        <w:jc w:val="both"/>
        <w:rPr>
          <w:b/>
        </w:rPr>
      </w:pPr>
      <w:r w:rsidRPr="009123F7">
        <w:rPr>
          <w:b/>
        </w:rPr>
        <w:t>Incretin Therapies</w:t>
      </w:r>
    </w:p>
    <w:p w:rsidR="001503B8" w:rsidRDefault="00277E9D" w:rsidP="006E018C">
      <w:pPr>
        <w:jc w:val="both"/>
      </w:pPr>
      <w:r>
        <w:t>Incretin therapies comprise subcutaneously injectable GLP-1 RA and oral DPP-IV inhibitors</w:t>
      </w:r>
      <w:r w:rsidR="002A4844">
        <w:t xml:space="preserve"> and have been licensed for use since 2005 and 2006 in the USA and 2006 and 2007 in Europe</w:t>
      </w:r>
      <w:r>
        <w:t xml:space="preserve"> </w:t>
      </w:r>
      <w:r w:rsidR="002A4844">
        <w:t xml:space="preserve">respectively. </w:t>
      </w:r>
      <w:r w:rsidR="001353EF">
        <w:t xml:space="preserve">GLP-1 RA </w:t>
      </w:r>
      <w:r w:rsidR="001503B8">
        <w:t>optimise</w:t>
      </w:r>
      <w:r w:rsidR="001353EF">
        <w:t xml:space="preserve"> t</w:t>
      </w:r>
      <w:r w:rsidR="001503B8">
        <w:t>he incretin effect, a physiological</w:t>
      </w:r>
      <w:r w:rsidR="001353EF">
        <w:t xml:space="preserve"> secretion of the gut hormones glucagon-like peptide-1</w:t>
      </w:r>
      <w:r w:rsidR="009123F7">
        <w:t xml:space="preserve"> (GLP-1)</w:t>
      </w:r>
      <w:r w:rsidR="001353EF">
        <w:t xml:space="preserve"> and gastric inhibitory polypeptide</w:t>
      </w:r>
      <w:r w:rsidR="009123F7">
        <w:t xml:space="preserve"> (GIP)</w:t>
      </w:r>
      <w:r w:rsidR="001353EF">
        <w:t xml:space="preserve"> secondary to an oral glucose load, a mechanism </w:t>
      </w:r>
      <w:r w:rsidR="009123F7">
        <w:t>impaired in</w:t>
      </w:r>
      <w:r w:rsidR="001353EF">
        <w:t xml:space="preserve"> type 2 diabetes. DPP-IV inhibitors attenuate the effects of physiological GLP-1 and GIP by preventing rapid enzymatic degradation following sec</w:t>
      </w:r>
      <w:r w:rsidR="00DF63C1">
        <w:t xml:space="preserve">retion. </w:t>
      </w:r>
      <w:r w:rsidR="001503B8">
        <w:t>Due to the glucose-dependent mechanism of action, these agents are not associated with</w:t>
      </w:r>
      <w:r w:rsidR="00E03B16">
        <w:t xml:space="preserve"> an excess risk of</w:t>
      </w:r>
      <w:r w:rsidR="001503B8">
        <w:t xml:space="preserve"> hypoglycaemia unless combined with insulin secretagogues or insulin. Furthermore, DPP-IV inhibitors tend to be weight neutral whereas GLP-1 RA are associated with weight loss. GLP-1 RA have a number of extra-pancreatic effects including reduced hepatic </w:t>
      </w:r>
      <w:r w:rsidR="009123F7">
        <w:t>and gastric glucose output</w:t>
      </w:r>
      <w:r w:rsidR="00DF63C1">
        <w:t>, increased insulin secretion from pancreatic beta cells, reduced glucagon secretion from pancreatic alpha cells</w:t>
      </w:r>
      <w:r w:rsidR="009123F7">
        <w:t xml:space="preserve"> and increased satiety</w:t>
      </w:r>
      <w:r w:rsidR="00B44527">
        <w:t xml:space="preserve"> through appetite centres in the brain</w:t>
      </w:r>
      <w:r w:rsidR="009123F7">
        <w:t xml:space="preserve">. </w:t>
      </w:r>
      <w:r w:rsidR="001503B8">
        <w:t xml:space="preserve"> </w:t>
      </w:r>
    </w:p>
    <w:p w:rsidR="00BF0FF2" w:rsidRDefault="00325824" w:rsidP="006E018C">
      <w:pPr>
        <w:jc w:val="both"/>
      </w:pPr>
      <w:r>
        <w:t>Glucagon-like peptide -1 receptor agonists</w:t>
      </w:r>
      <w:r w:rsidR="00A2287D">
        <w:t xml:space="preserve"> (GLP-1 RA) are either short-acting (lixisenatide, exenatide twice daily) or long-acting (liraglutide</w:t>
      </w:r>
      <w:r w:rsidR="00E03B16">
        <w:t xml:space="preserve"> daily or once-weekly exenatide</w:t>
      </w:r>
      <w:r w:rsidR="00A2287D">
        <w:t>, dulaglutide, albiglutide</w:t>
      </w:r>
      <w:r w:rsidR="00EE1702">
        <w:t xml:space="preserve"> </w:t>
      </w:r>
      <w:r w:rsidR="00E03B16">
        <w:t xml:space="preserve">and </w:t>
      </w:r>
      <w:r w:rsidR="00EE1702">
        <w:t>semaglutide</w:t>
      </w:r>
      <w:r w:rsidR="00A2287D">
        <w:t>) in duration depending on amino acid homology</w:t>
      </w:r>
      <w:r w:rsidR="008C0B73">
        <w:t xml:space="preserve"> and plasma half-life</w:t>
      </w:r>
      <w:r w:rsidR="00A2287D">
        <w:t xml:space="preserve">. </w:t>
      </w:r>
      <w:r w:rsidR="007D7965">
        <w:t>Current international T2DM treatment guidelines place both GLP-1 RA and DPP-1V inhibitors as second-line or third-line agents after metformin</w:t>
      </w:r>
      <w:r w:rsidR="00EE1702">
        <w:t xml:space="preserve"> and they can be used in combination with insulin</w:t>
      </w:r>
      <w:r w:rsidR="007D7965">
        <w:t>.</w:t>
      </w:r>
      <w:r w:rsidR="007D7965">
        <w:fldChar w:fldCharType="begin"/>
      </w:r>
      <w:r w:rsidR="00E016BD">
        <w:instrText xml:space="preserve"> ADDIN EN.CITE &lt;EndNote&gt;&lt;Cite&gt;&lt;Author&gt;Inzucchi&lt;/Author&gt;&lt;Year&gt;2015&lt;/Year&gt;&lt;RecNum&gt;497&lt;/RecNum&gt;&lt;DisplayText&gt;&lt;style face="superscript"&gt;1&lt;/style&gt;&lt;/DisplayText&gt;&lt;record&gt;&lt;rec-number&gt;497&lt;/rec-number&gt;&lt;foreign-keys&gt;&lt;key app="EN" db-id="fsrafdfz0d2v5pe520u5exf82xsz0svdrwvx" timestamp="1491928135"&gt;497&lt;/key&gt;&lt;/foreign-keys&gt;&lt;ref-type name="Journal Article"&gt;17&lt;/ref-type&gt;&lt;contributors&gt;&lt;authors&gt;&lt;author&gt;Inzucchi, S. E.&lt;/author&gt;&lt;author&gt;Bergenstal, R. M.&lt;/author&gt;&lt;author&gt;Buse, J. B.&lt;/author&gt;&lt;author&gt;Diamant, M.&lt;/author&gt;&lt;author&gt;Ferrannini, E.&lt;/author&gt;&lt;author&gt;Nauck, M.&lt;/author&gt;&lt;author&gt;Peters, A. L.&lt;/author&gt;&lt;author&gt;Tsapas, A.&lt;/author&gt;&lt;author&gt;Wender, R.&lt;/author&gt;&lt;author&gt;Matthews, D. R.&lt;/author&gt;&lt;/authors&gt;&lt;/contributors&gt;&lt;auth-address&gt;Section of Endocrinology, Yale University School of Medicine, Yale-New Haven Hospital, New Haven, CT silvio.inzucchi@yale.edu.; International Diabetes Center at Park Nicollet, Minneapolis, MN.; Division of Endocrinology, University of North Caro(TRUNCATED)&lt;/auth-address&gt;&lt;titles&gt;&lt;title&gt;Management of Hyperglycemia in Type 2 Diabetes, 2015: A Patient-Centered Approach: Update to a Position Statement of the American Diabetes Association and the European Association for the Study of Diabetes&lt;/title&gt;&lt;secondary-title&gt;Diabetes care&lt;/secondary-title&gt;&lt;/titles&gt;&lt;periodical&gt;&lt;full-title&gt;Diabetes Care&lt;/full-title&gt;&lt;abbr-1&gt;Diabetes care&lt;/abbr-1&gt;&lt;/periodical&gt;&lt;pages&gt;140-149&lt;/pages&gt;&lt;volume&gt;38&lt;/volume&gt;&lt;number&gt;1&lt;/number&gt;&lt;dates&gt;&lt;year&gt;2015&lt;/year&gt;&lt;/dates&gt;&lt;isbn&gt;1935-5548; 0149-5992&lt;/isbn&gt;&lt;urls&gt;&lt;related-urls&gt;&lt;url&gt;http://care.diabetesjournals.org/content/diacare/38/1/140.full.pdf&lt;/url&gt;&lt;/related-urls&gt;&lt;/urls&gt;&lt;electronic-resource-num&gt;38/1/140 [pii]&lt;/electronic-resource-num&gt;&lt;access-date&gt;Jan&lt;/access-date&gt;&lt;/record&gt;&lt;/Cite&gt;&lt;/EndNote&gt;</w:instrText>
      </w:r>
      <w:r w:rsidR="007D7965">
        <w:fldChar w:fldCharType="separate"/>
      </w:r>
      <w:r w:rsidR="00E016BD" w:rsidRPr="00E016BD">
        <w:rPr>
          <w:noProof/>
          <w:vertAlign w:val="superscript"/>
        </w:rPr>
        <w:t>1</w:t>
      </w:r>
      <w:r w:rsidR="007D7965">
        <w:fldChar w:fldCharType="end"/>
      </w:r>
      <w:r w:rsidR="00EE1702">
        <w:t xml:space="preserve"> Large-scale multicentre clinical programmes have evaluated the efficacy, safety and tolerability of GLP-1 RA e.g. LEAD</w:t>
      </w:r>
      <w:r w:rsidR="00EE1702">
        <w:fldChar w:fldCharType="begin">
          <w:fldData xml:space="preserve">PEVuZE5vdGU+PENpdGU+PEF1dGhvcj5CdXNlPC9BdXRob3I+PFllYXI+MjAwOTwvWWVhcj48UmVj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</w:fldData>
        </w:fldChar>
      </w:r>
      <w:r w:rsidR="003C51D2">
        <w:instrText xml:space="preserve"> ADDIN EN.CITE </w:instrText>
      </w:r>
      <w:r w:rsidR="003C51D2">
        <w:fldChar w:fldCharType="begin">
          <w:fldData xml:space="preserve">PEVuZE5vdGU+PENpdGU+PEF1dGhvcj5CdXNlPC9BdXRob3I+PFllYXI+MjAwOTwvWWVhcj48UmVj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</w:fldData>
        </w:fldChar>
      </w:r>
      <w:r w:rsidR="003C51D2">
        <w:instrText xml:space="preserve"> ADDIN EN.CITE.DATA </w:instrText>
      </w:r>
      <w:r w:rsidR="003C51D2">
        <w:fldChar w:fldCharType="end"/>
      </w:r>
      <w:r w:rsidR="00EE1702">
        <w:fldChar w:fldCharType="separate"/>
      </w:r>
      <w:r w:rsidR="003C51D2" w:rsidRPr="003C51D2">
        <w:rPr>
          <w:noProof/>
          <w:vertAlign w:val="superscript"/>
        </w:rPr>
        <w:t>5-7</w:t>
      </w:r>
      <w:r w:rsidR="00EE1702">
        <w:fldChar w:fldCharType="end"/>
      </w:r>
      <w:r w:rsidR="00EE1702">
        <w:t xml:space="preserve"> studies for liraglutide and AWARD</w:t>
      </w:r>
      <w:r w:rsidR="00E83A06">
        <w:fldChar w:fldCharType="begin">
          <w:fldData xml:space="preserve">PEVuZE5vdGU+PENpdGU+PEF1dGhvcj5XeXNoYW08L0F1dGhvcj48WWVhcj4yMDE0PC9ZZWFyPjxS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</w:fldData>
        </w:fldChar>
      </w:r>
      <w:r w:rsidR="00E83A06">
        <w:instrText xml:space="preserve"> ADDIN EN.CITE </w:instrText>
      </w:r>
      <w:r w:rsidR="00E83A06">
        <w:fldChar w:fldCharType="begin">
          <w:fldData xml:space="preserve">PEVuZE5vdGU+PENpdGU+PEF1dGhvcj5XeXNoYW08L0F1dGhvcj48WWVhcj4yMDE0PC9ZZWFyPjxS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</w:fldData>
        </w:fldChar>
      </w:r>
      <w:r w:rsidR="00E83A06">
        <w:instrText xml:space="preserve"> ADDIN EN.CITE.DATA </w:instrText>
      </w:r>
      <w:r w:rsidR="00E83A06">
        <w:fldChar w:fldCharType="end"/>
      </w:r>
      <w:r w:rsidR="00E83A06">
        <w:fldChar w:fldCharType="separate"/>
      </w:r>
      <w:r w:rsidR="00E83A06" w:rsidRPr="00E83A06">
        <w:rPr>
          <w:noProof/>
          <w:vertAlign w:val="superscript"/>
        </w:rPr>
        <w:t>8-10</w:t>
      </w:r>
      <w:r w:rsidR="00E83A06">
        <w:fldChar w:fldCharType="end"/>
      </w:r>
      <w:r w:rsidR="00EE1702">
        <w:t xml:space="preserve"> for dulaglutide. Similar programmes have been conducted for DPP-IV inhibitors</w:t>
      </w:r>
      <w:r w:rsidR="00E83A06">
        <w:t xml:space="preserve"> such as sitagliptin</w:t>
      </w:r>
      <w:r w:rsidR="00E03B16">
        <w:t>, saxagliptin, linagliptin, alogliptin and vildagliptin</w:t>
      </w:r>
      <w:r w:rsidR="00EE1702">
        <w:t>.</w:t>
      </w:r>
      <w:r w:rsidR="00E83A06">
        <w:fldChar w:fldCharType="begin"/>
      </w:r>
      <w:r w:rsidR="00E83A06">
        <w:instrText xml:space="preserve"> ADDIN EN.CITE &lt;EndNote&gt;&lt;Cite&gt;&lt;Author&gt;Engel&lt;/Author&gt;&lt;Year&gt;2013&lt;/Year&gt;&lt;RecNum&gt;1407&lt;/RecNum&gt;&lt;DisplayText&gt;&lt;style face="superscript"&gt;11&lt;/style&gt;&lt;/DisplayText&gt;&lt;record&gt;&lt;rec-number&gt;1407&lt;/rec-number&gt;&lt;foreign-keys&gt;&lt;key app="EN" db-id="fsrafdfz0d2v5pe520u5exf82xsz0svdrwvx" timestamp="1506692877"&gt;1407&lt;/key&gt;&lt;/foreign-keys&gt;&lt;ref-type name="Journal Article"&gt;17&lt;/ref-type&gt;&lt;contributors&gt;&lt;authors&gt;&lt;author&gt;Engel, S. S.&lt;/author&gt;&lt;author&gt;Round, E.&lt;/author&gt;&lt;author&gt;Golm, G. T.&lt;/author&gt;&lt;author&gt;Kaufman, K. D.&lt;/author&gt;&lt;author&gt;Goldstein, B. J.&lt;/author&gt;&lt;/authors&gt;&lt;/contributors&gt;&lt;auth-address&gt;Merck Sharp &amp;amp; Dohme Corp., Whitehouse Station, NJ USA&lt;/auth-address&gt;&lt;titles&gt;&lt;title&gt;Safety and Tolerability of Sitagliptin in Type 2 Diabetes: Pooled Analysis of 25 Clinical Studies&lt;/title&gt;&lt;secondary-title&gt;Diabetes Ther&lt;/secondary-title&gt;&lt;/titles&gt;&lt;periodical&gt;&lt;full-title&gt;Diabetes Ther&lt;/full-title&gt;&lt;/periodical&gt;&lt;pages&gt;119-45&lt;/pages&gt;&lt;volume&gt;4&lt;/volume&gt;&lt;number&gt;1&lt;/number&gt;&lt;dates&gt;&lt;year&gt;2013&lt;/year&gt;&lt;pub-dates&gt;&lt;date&gt;Jun&lt;/date&gt;&lt;/pub-dates&gt;&lt;/dates&gt;&lt;isbn&gt;1869-6953 (Print)&amp;#xD;1869-6961 (Electronic)&lt;/isbn&gt;&lt;accession-num&gt;23700194&lt;/accession-num&gt;&lt;urls&gt;&lt;/urls&gt;&lt;/record&gt;&lt;/Cite&gt;&lt;/EndNote&gt;</w:instrText>
      </w:r>
      <w:r w:rsidR="00E83A06">
        <w:fldChar w:fldCharType="separate"/>
      </w:r>
      <w:r w:rsidR="00E83A06" w:rsidRPr="00E83A06">
        <w:rPr>
          <w:noProof/>
          <w:vertAlign w:val="superscript"/>
        </w:rPr>
        <w:t>11</w:t>
      </w:r>
      <w:r w:rsidR="00E83A06">
        <w:fldChar w:fldCharType="end"/>
      </w:r>
      <w:r w:rsidR="00EE1702">
        <w:t xml:space="preserve"> </w:t>
      </w:r>
    </w:p>
    <w:p w:rsidR="00E016BD" w:rsidRDefault="00E03B16" w:rsidP="00E016BD">
      <w:pPr>
        <w:jc w:val="both"/>
        <w:rPr>
          <w:b/>
        </w:rPr>
      </w:pPr>
      <w:r>
        <w:rPr>
          <w:b/>
        </w:rPr>
        <w:t>Hierarchy of Evidence</w:t>
      </w:r>
    </w:p>
    <w:p w:rsidR="00E03B16" w:rsidRDefault="00E03B16" w:rsidP="00E016BD">
      <w:pPr>
        <w:jc w:val="both"/>
      </w:pPr>
      <w:r>
        <w:rPr>
          <w:b/>
        </w:rPr>
        <w:t xml:space="preserve">Clinical Research Trials </w:t>
      </w:r>
    </w:p>
    <w:p w:rsidR="009123F7" w:rsidRPr="00E016BD" w:rsidRDefault="00E016BD" w:rsidP="006E018C">
      <w:pPr>
        <w:jc w:val="both"/>
      </w:pPr>
      <w:r>
        <w:t>A randomised controlled trial (RCT) is considered the gold standard when assessing new interventions and therefore systematic reviews and meta-analyses with homogeneity of RCT are the highest level of evidence. Real-world data and observational studies provide important clinical data and outcomes beyond that gained from RCT and help us to understand the true impact of the intervention including its effectiveness, cost-effectiveness and adverse effects (Fig.1). Whereas RCT answer the question “can it work?”, real world data are more concerned with answering “does it work?”</w:t>
      </w:r>
      <w:r>
        <w:fldChar w:fldCharType="begin"/>
      </w:r>
      <w:r w:rsidR="00E83A06">
        <w:instrText xml:space="preserve"> ADDIN EN.CITE &lt;EndNote&gt;&lt;Cite&gt;&lt;Author&gt;Luce&lt;/Author&gt;&lt;Year&gt;2010&lt;/Year&gt;&lt;RecNum&gt;1271&lt;/RecNum&gt;&lt;DisplayText&gt;&lt;style face="superscript"&gt;12&lt;/style&gt;&lt;/DisplayText&gt;&lt;record&gt;&lt;rec-number&gt;1271&lt;/rec-number&gt;&lt;foreign-keys&gt;&lt;key app="EN" db-id="fsrafdfz0d2v5pe520u5exf82xsz0svdrwvx" timestamp="1501579047"&gt;1271&lt;/key&gt;&lt;/foreign-keys&gt;&lt;ref-type name="Journal Article"&gt;17&lt;/ref-type&gt;&lt;contributors&gt;&lt;authors&gt;&lt;author&gt;Luce, B. R.&lt;/author&gt;&lt;author&gt;Drummond, M.&lt;/author&gt;&lt;author&gt;Jonsson, B.&lt;/author&gt;&lt;author&gt;Neumann, P. J.&lt;/author&gt;&lt;author&gt;Schwartz, J. S.&lt;/author&gt;&lt;author&gt;Siebert, U.&lt;/author&gt;&lt;author&gt;Sullivan, S. D.&lt;/author&gt;&lt;/authors&gt;&lt;/contributors&gt;&lt;auth-address&gt;United BioSource Corporation, Bethesda, MD, USA. bryan.luce@unitedbiosource.com&lt;/auth-address&gt;&lt;titles&gt;&lt;title&gt;EBM, HTA, and CER: clearing the confusion&lt;/title&gt;&lt;secondary-title&gt;Milbank Q&lt;/secondary-title&gt;&lt;/titles&gt;&lt;periodical&gt;&lt;full-title&gt;Milbank Q&lt;/full-title&gt;&lt;/periodical&gt;&lt;pages&gt;256-76&lt;/pages&gt;&lt;volume&gt;88&lt;/volume&gt;&lt;number&gt;2&lt;/number&gt;&lt;edition&gt;2010/06/29&lt;/edition&gt;&lt;keywords&gt;&lt;keyword&gt;Comparative Effectiveness Research/methods/organization &amp;amp; administration&lt;/keyword&gt;&lt;keyword&gt;Evidence-Based Medicine/methods/organization &amp;amp; administration&lt;/keyword&gt;&lt;keyword&gt;Technology Assessment, Biomedical/methods/organization &amp;amp; administration&lt;/keyword&gt;&lt;keyword&gt;Terminology as Topic&lt;/keyword&gt;&lt;keyword&gt;United States&lt;/keyword&gt;&lt;/keywords&gt;&lt;dates&gt;&lt;year&gt;2010&lt;/year&gt;&lt;pub-dates&gt;&lt;date&gt;Jun&lt;/date&gt;&lt;/pub-dates&gt;&lt;/dates&gt;&lt;isbn&gt;1468-0009 (Electronic)&amp;#xD;0887-378X (Linking)&lt;/isbn&gt;&lt;accession-num&gt;20579285&lt;/accession-num&gt;&lt;urls&gt;&lt;/urls&gt;&lt;custom2&gt;PMC2980346&lt;/custom2&gt;&lt;electronic-resource-num&gt;10.1111/j.1468-0009.2010.00598.x&lt;/electronic-resource-num&gt;&lt;remote-database-provider&gt;NLM&lt;/remote-database-provider&gt;&lt;language&gt;eng&lt;/language&gt;&lt;/record&gt;&lt;/Cite&gt;&lt;/EndNote&gt;</w:instrText>
      </w:r>
      <w:r>
        <w:fldChar w:fldCharType="separate"/>
      </w:r>
      <w:r w:rsidR="00E83A06" w:rsidRPr="00E83A06">
        <w:rPr>
          <w:noProof/>
          <w:vertAlign w:val="superscript"/>
        </w:rPr>
        <w:t>12</w:t>
      </w:r>
      <w:r>
        <w:fldChar w:fldCharType="end"/>
      </w:r>
      <w:r>
        <w:t xml:space="preserve"> The primary focus of RCTs is efficacy, safety, quality and cost-effectiveness. Real world studies extend this to assess </w:t>
      </w:r>
      <w:r>
        <w:lastRenderedPageBreak/>
        <w:t xml:space="preserve">effectiveness, safety, quality, cost-effectiveness, natural history, compliance and adherence as well as identifying service models and patient preference (Table 1). </w:t>
      </w:r>
    </w:p>
    <w:p w:rsidR="00283DDD" w:rsidRPr="00317CA0" w:rsidRDefault="00283DDD" w:rsidP="006E018C">
      <w:pPr>
        <w:jc w:val="both"/>
        <w:rPr>
          <w:b/>
          <w:i/>
        </w:rPr>
      </w:pPr>
      <w:r w:rsidRPr="00317CA0">
        <w:rPr>
          <w:b/>
          <w:i/>
        </w:rPr>
        <w:t>Efficacy</w:t>
      </w:r>
      <w:r w:rsidR="00317CA0" w:rsidRPr="00317CA0">
        <w:rPr>
          <w:b/>
          <w:i/>
        </w:rPr>
        <w:t xml:space="preserve"> and</w:t>
      </w:r>
      <w:r w:rsidR="00317CA0">
        <w:rPr>
          <w:b/>
          <w:i/>
        </w:rPr>
        <w:t xml:space="preserve"> </w:t>
      </w:r>
      <w:r w:rsidR="00936D0C" w:rsidRPr="00317CA0">
        <w:rPr>
          <w:b/>
          <w:i/>
        </w:rPr>
        <w:t>Tolerability</w:t>
      </w:r>
    </w:p>
    <w:p w:rsidR="008D3820" w:rsidRDefault="00D44B3C" w:rsidP="006E018C">
      <w:pPr>
        <w:jc w:val="both"/>
      </w:pPr>
      <w:r>
        <w:t xml:space="preserve">The glycaemic efficacy of </w:t>
      </w:r>
      <w:r w:rsidR="00815243">
        <w:t xml:space="preserve">incretin therapies </w:t>
      </w:r>
      <w:r>
        <w:t xml:space="preserve">has been demonstrated by a number of systematic reviews and meta-analyses. </w:t>
      </w:r>
      <w:r w:rsidR="00322B26">
        <w:t>Some have been conducted using</w:t>
      </w:r>
      <w:r w:rsidR="00EF5658">
        <w:t xml:space="preserve"> GLP-1 RA alone and others on DPP-IV inhibitors. </w:t>
      </w:r>
      <w:r w:rsidR="008D3820">
        <w:t>With time, there has been greater diversity in th</w:t>
      </w:r>
      <w:r w:rsidR="00844282">
        <w:t xml:space="preserve">e clinical trials included in systematic reviews and meta-analyses </w:t>
      </w:r>
      <w:r w:rsidR="008D3820">
        <w:t>in terms of study duration, geographical spread, comparison of at least two active treatments and pha</w:t>
      </w:r>
      <w:r w:rsidR="00322B26">
        <w:t>se III trials</w:t>
      </w:r>
      <w:r w:rsidR="008D3820">
        <w:t xml:space="preserve">. </w:t>
      </w:r>
    </w:p>
    <w:p w:rsidR="00EF5658" w:rsidRDefault="00C95B46" w:rsidP="006E018C">
      <w:pPr>
        <w:jc w:val="both"/>
      </w:pPr>
      <w:r>
        <w:t>The first systematic review and meta-analysis</w:t>
      </w:r>
      <w:r w:rsidR="00EF5658">
        <w:t xml:space="preserve"> of incretin therapy </w:t>
      </w:r>
      <w:r w:rsidR="00322B26">
        <w:t>was published</w:t>
      </w:r>
      <w:r w:rsidR="00EF5658">
        <w:t xml:space="preserve"> in 2007</w:t>
      </w:r>
      <w:r w:rsidR="00CB38B9">
        <w:t>.</w:t>
      </w:r>
      <w:r w:rsidR="00CB38B9">
        <w:fldChar w:fldCharType="begin">
          <w:fldData xml:space="preserve">PEVuZE5vdGU+PENpdGU+PEF1dGhvcj5BbW9yaTwvQXV0aG9yPjxZZWFyPjIwMDc8L1llYXI+PFJl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</w:fldData>
        </w:fldChar>
      </w:r>
      <w:r w:rsidR="00E83A06">
        <w:instrText xml:space="preserve"> ADDIN EN.CITE </w:instrText>
      </w:r>
      <w:r w:rsidR="00E83A06">
        <w:fldChar w:fldCharType="begin">
          <w:fldData xml:space="preserve">PEVuZE5vdGU+PENpdGU+PEF1dGhvcj5BbW9yaTwvQXV0aG9yPjxZZWFyPjIwMDc8L1llYXI+PFJl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</w:fldData>
        </w:fldChar>
      </w:r>
      <w:r w:rsidR="00E83A06">
        <w:instrText xml:space="preserve"> ADDIN EN.CITE.DATA </w:instrText>
      </w:r>
      <w:r w:rsidR="00E83A06">
        <w:fldChar w:fldCharType="end"/>
      </w:r>
      <w:r w:rsidR="00CB38B9">
        <w:fldChar w:fldCharType="separate"/>
      </w:r>
      <w:r w:rsidR="00E83A06" w:rsidRPr="00E83A06">
        <w:rPr>
          <w:noProof/>
          <w:vertAlign w:val="superscript"/>
        </w:rPr>
        <w:t>13</w:t>
      </w:r>
      <w:r w:rsidR="00CB38B9">
        <w:fldChar w:fldCharType="end"/>
      </w:r>
      <w:r w:rsidR="001D424B">
        <w:t xml:space="preserve">  </w:t>
      </w:r>
      <w:r w:rsidR="00815243">
        <w:t>29 studies of at least 12 weeks’ duration</w:t>
      </w:r>
      <w:r w:rsidR="003E1666">
        <w:t xml:space="preserve"> </w:t>
      </w:r>
      <w:r w:rsidR="001D424B">
        <w:t xml:space="preserve">were identified </w:t>
      </w:r>
      <w:r w:rsidR="003E1666">
        <w:t>between 1966 and 2007</w:t>
      </w:r>
      <w:r w:rsidR="00815243">
        <w:t xml:space="preserve"> where GLP-1 RA and DPP-IV inhibitors were compared with placebo or another glucose-lowering therapy and found that GLP-1 RA reduced HbA1c by -0.97% (95% CI </w:t>
      </w:r>
      <w:r w:rsidR="00815243" w:rsidRPr="00815243">
        <w:t>−1.13% to −0.81%</w:t>
      </w:r>
      <w:r w:rsidR="00815243">
        <w:t xml:space="preserve">) and DPP-IV inhibitors </w:t>
      </w:r>
      <w:r w:rsidR="00815243" w:rsidRPr="00815243">
        <w:t>−</w:t>
      </w:r>
      <w:r w:rsidR="003E1666">
        <w:t>0.74% (</w:t>
      </w:r>
      <w:r w:rsidR="00815243" w:rsidRPr="00815243">
        <w:t>95% CI, −0.85% to −0.62%</w:t>
      </w:r>
      <w:r w:rsidR="003E1666">
        <w:t xml:space="preserve">). DPP-IV inhibitors were weight neutral but GLP-1 RA reduced weight by 1.4kg compared with placebo and 4.8kg compared with insulin. Longer-term effects could not be evaluated in this early SR as 26 out of 29 studies were 30 weeks or less in duration. </w:t>
      </w:r>
    </w:p>
    <w:p w:rsidR="00E40298" w:rsidRDefault="00C95B46" w:rsidP="006E018C">
      <w:pPr>
        <w:jc w:val="both"/>
      </w:pPr>
      <w:r>
        <w:t>One systematic review and meta-analysis</w:t>
      </w:r>
      <w:r w:rsidR="00D44B3C">
        <w:t xml:space="preserve"> of 80 </w:t>
      </w:r>
      <w:r w:rsidR="006A530A">
        <w:t xml:space="preserve">phase III </w:t>
      </w:r>
      <w:r w:rsidR="00D44B3C">
        <w:t>clinical studies</w:t>
      </w:r>
      <w:r w:rsidR="001D424B">
        <w:t xml:space="preserve"> conducted from 2005 </w:t>
      </w:r>
      <w:r w:rsidR="00D44B3C">
        <w:t xml:space="preserve"> investigating the efficacy of GLP-1 RA (exenatide twice daily and once weekly, liraglutide once daily) and DPP-IV inhibitors (sitagliptin, saxagliptin, alogliptin, linagliptin, vildagl</w:t>
      </w:r>
      <w:r w:rsidR="006A530A">
        <w:t>iptin) found with pooled analysis that there was a significant reduction in glycated haemoglobin (HbA1c) and fasting plasma glucose (FPG) with both incretin therapies</w:t>
      </w:r>
      <w:r w:rsidR="00CB38B9">
        <w:t>.</w:t>
      </w:r>
      <w:r w:rsidR="00CB38B9">
        <w:fldChar w:fldCharType="begin"/>
      </w:r>
      <w:r w:rsidR="00E83A06">
        <w:instrText xml:space="preserve"> ADDIN EN.CITE &lt;EndNote&gt;&lt;Cite&gt;&lt;Author&gt;Aroda&lt;/Author&gt;&lt;Year&gt;2012&lt;/Year&gt;&lt;RecNum&gt;61&lt;/RecNum&gt;&lt;DisplayText&gt;&lt;style face="superscript"&gt;14&lt;/style&gt;&lt;/DisplayText&gt;&lt;record&gt;&lt;rec-number&gt;61&lt;/rec-number&gt;&lt;foreign-keys&gt;&lt;key app="EN" db-id="fsrafdfz0d2v5pe520u5exf82xsz0svdrwvx" timestamp="1491928130"&gt;61&lt;/key&gt;&lt;/foreign-keys&gt;&lt;ref-type name="Journal Article"&gt;17&lt;/ref-type&gt;&lt;contributors&gt;&lt;authors&gt;&lt;author&gt;Aroda, V. R.&lt;/author&gt;&lt;author&gt;Henry, R. R.&lt;/author&gt;&lt;author&gt;Han, J.&lt;/author&gt;&lt;author&gt;Huang, W.&lt;/author&gt;&lt;author&gt;DeYoung, M. B.&lt;/author&gt;&lt;author&gt;Darsow, T.&lt;/author&gt;&lt;author&gt;Hoogwerf, B. J.&lt;/author&gt;&lt;/authors&gt;&lt;/contributors&gt;&lt;auth-address&gt;Department of Endocrinology, Diabetes, and Metabolism, MedStar Health Research Institute, Hyattsville, MD 20782, USA. Vanita.Aroda@Medstar.net&lt;/auth-address&gt;&lt;titles&gt;&lt;title&gt;Efficacy of GLP-1 receptor agonists and DPP-4 inhibitors: meta-analysis and systematic review&lt;/title&gt;&lt;secondary-title&gt;Clinical therapeutics&lt;/secondary-title&gt;&lt;/titles&gt;&lt;periodical&gt;&lt;full-title&gt;Clinical therapeutics&lt;/full-title&gt;&lt;/periodical&gt;&lt;pages&gt;1247-1258.e22&lt;/pages&gt;&lt;volume&gt;34&lt;/volume&gt;&lt;number&gt;6&lt;/number&gt;&lt;keywords&gt;&lt;keyword&gt;Body Weight/drug effects&lt;/keyword&gt;&lt;keyword&gt;Diabetes Mellitus, Type 2/drug therapy&lt;/keyword&gt;&lt;keyword&gt;Dipeptidyl-Peptidase IV Inhibitors/pharmacology/therapeutic use&lt;/keyword&gt;&lt;keyword&gt;Humans&lt;/keyword&gt;&lt;keyword&gt;Receptors, Glucagon/agonists&lt;/keyword&gt;&lt;/keywords&gt;&lt;dates&gt;&lt;year&gt;2012&lt;/year&gt;&lt;/dates&gt;&lt;pub-location&gt;United States&lt;/pub-location&gt;&lt;publisher&gt;Elsevier HS Journals, Inc&lt;/publisher&gt;&lt;isbn&gt;1879-114X; 0149-2918&lt;/isbn&gt;&lt;urls&gt;&lt;related-urls&gt;&lt;url&gt;http://ac.els-cdn.com/S0149291812002755/1-s2.0-S0149291812002755-main.pdf?_tid=431c99f8-1ed4-11e7-9bae-00000aab0f27&amp;amp;acdnat=1491928446_81af3c42b9d029ea2d10faddb7466e62&lt;/url&gt;&lt;/related-urls&gt;&lt;/urls&gt;&lt;electronic-resource-num&gt;10.1016/j.clinthera.2012.04.013 [doi]&lt;/electronic-resource-num&gt;&lt;access-date&gt;Jun&lt;/access-date&gt;&lt;/record&gt;&lt;/Cite&gt;&lt;/EndNote&gt;</w:instrText>
      </w:r>
      <w:r w:rsidR="00CB38B9">
        <w:fldChar w:fldCharType="separate"/>
      </w:r>
      <w:r w:rsidR="00E83A06" w:rsidRPr="00E83A06">
        <w:rPr>
          <w:noProof/>
          <w:vertAlign w:val="superscript"/>
        </w:rPr>
        <w:t>14</w:t>
      </w:r>
      <w:r w:rsidR="00CB38B9">
        <w:fldChar w:fldCharType="end"/>
      </w:r>
      <w:r w:rsidR="006A530A">
        <w:t xml:space="preserve"> For GLP-1 RA, mean HbA1c reduction from baseline was -1.1 to -1.6%, mean FPG reduction -1.16 to -2.12 mmol/L and mean weight reduction </w:t>
      </w:r>
      <w:r w:rsidR="00283DDD">
        <w:t>-2.03 to -2.41kg. With DPP-IV inhibitors mean HbA1c reduction</w:t>
      </w:r>
      <w:r w:rsidR="006A530A">
        <w:t xml:space="preserve"> was -0.6 to -1.1</w:t>
      </w:r>
      <w:r w:rsidR="00283DDD">
        <w:t xml:space="preserve">0%, mean FPG reduction -0.87 to -1.57mmol/L and mean weight reduction -0.16 to -0.64kg. However, there was considerable heterogeneity between studies </w:t>
      </w:r>
      <w:r w:rsidR="0077084C">
        <w:t xml:space="preserve">related to blinding, treatment discontinuation criteria and medication management. </w:t>
      </w:r>
      <w:r w:rsidR="00283DDD">
        <w:t xml:space="preserve"> </w:t>
      </w:r>
      <w:r w:rsidR="006A530A">
        <w:t xml:space="preserve"> </w:t>
      </w:r>
    </w:p>
    <w:p w:rsidR="00844282" w:rsidRDefault="00844282" w:rsidP="006E018C">
      <w:pPr>
        <w:jc w:val="both"/>
      </w:pPr>
      <w:r>
        <w:t>Another systematic review and meta-analysis of 27 studies (n=6015) of at least 16-30 weeks in duration, where incretin therapy was added to metformin, found a significantly greater HbA1c reduction in patients on long-acting GLP-1 RA than short-acting GLP-</w:t>
      </w:r>
      <w:r w:rsidR="00B3680E">
        <w:t>1 RA and DPP-IV inhibitors (-1.2</w:t>
      </w:r>
      <w:r>
        <w:t>% vs 0.8% vs 0.7% respectively, both p&lt;0.0001).</w:t>
      </w:r>
      <w:r>
        <w:fldChar w:fldCharType="begin">
          <w:fldData xml:space="preserve">PEVuZE5vdGU+PENpdGU+PEF1dGhvcj5EZWFjb248L0F1dGhvcj48WWVhcj4yMDEyPC9ZZWFyPjxS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</w:fldData>
        </w:fldChar>
      </w:r>
      <w:r w:rsidR="00E83A06">
        <w:instrText xml:space="preserve"> ADDIN EN.CITE </w:instrText>
      </w:r>
      <w:r w:rsidR="00E83A06">
        <w:fldChar w:fldCharType="begin">
          <w:fldData xml:space="preserve">PEVuZE5vdGU+PENpdGU+PEF1dGhvcj5EZWFjb248L0F1dGhvcj48WWVhcj4yMDEyPC9ZZWFyPjxS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</w:fldData>
        </w:fldChar>
      </w:r>
      <w:r w:rsidR="00E83A06">
        <w:instrText xml:space="preserve"> ADDIN EN.CITE.DATA </w:instrText>
      </w:r>
      <w:r w:rsidR="00E83A06">
        <w:fldChar w:fldCharType="end"/>
      </w:r>
      <w:r>
        <w:fldChar w:fldCharType="separate"/>
      </w:r>
      <w:r w:rsidR="00E83A06" w:rsidRPr="00E83A06">
        <w:rPr>
          <w:noProof/>
          <w:vertAlign w:val="superscript"/>
        </w:rPr>
        <w:t>15</w:t>
      </w:r>
      <w:r>
        <w:fldChar w:fldCharType="end"/>
      </w:r>
      <w:r>
        <w:t xml:space="preserve"> As expected, both short-acting and long-acting GLP-1 RA reduced weight whereas DPP-IV inhibitors were weight neutral. </w:t>
      </w:r>
      <w:r w:rsidR="004200D5">
        <w:t xml:space="preserve">Conclusions could not be made for lipids, blood pressure and heart rate due to inconsistencies in reporting and except for GI symptoms with GLP-1 RA, adverse effects were rarely observed. </w:t>
      </w:r>
    </w:p>
    <w:p w:rsidR="00DC6CA1" w:rsidRDefault="00DC6CA1" w:rsidP="006E018C">
      <w:pPr>
        <w:jc w:val="both"/>
      </w:pPr>
      <w:r>
        <w:t>A meta-analysis of the effect of GLP-1 RA on body weight examined 29 studies (n= 10,275) of at least 24 weeks’ duration that reported body weight data at either 6 months and/or 12 months.</w:t>
      </w:r>
      <w:r>
        <w:fldChar w:fldCharType="begin"/>
      </w:r>
      <w:r w:rsidR="00E83A06">
        <w:instrText xml:space="preserve"> ADDIN EN.CITE &lt;EndNote&gt;&lt;Cite&gt;&lt;Author&gt;Monami&lt;/Author&gt;&lt;Year&gt;2012&lt;/Year&gt;&lt;RecNum&gt;680&lt;/RecNum&gt;&lt;DisplayText&gt;&lt;style face="superscript"&gt;16&lt;/style&gt;&lt;/DisplayText&gt;&lt;record&gt;&lt;rec-number&gt;680&lt;/rec-number&gt;&lt;foreign-keys&gt;&lt;key app="EN" db-id="fsrafdfz0d2v5pe520u5exf82xsz0svdrwvx" timestamp="1491928137"&gt;680&lt;/key&gt;&lt;/foreign-keys&gt;&lt;ref-type name="Journal Article"&gt;17&lt;/ref-type&gt;&lt;contributors&gt;&lt;authors&gt;&lt;author&gt;Monami, M.&lt;/author&gt;&lt;author&gt;Dicembrini, I.&lt;/author&gt;&lt;author&gt;Marchionni, N.&lt;/author&gt;&lt;author&gt;Rotella, C. M.&lt;/author&gt;&lt;author&gt;Mannucci, E.&lt;/author&gt;&lt;/authors&gt;&lt;/contributors&gt;&lt;auth-address&gt;Geriatric Cardiology, Careggi Teaching Hospital and University of Florence, 50141 Florence, Italy.&lt;/auth-address&gt;&lt;titles&gt;&lt;title&gt;Effects of glucagon-like peptide-1 receptor agonists on body weight: a meta-analysis&lt;/title&gt;&lt;secondary-title&gt;Experimental diabetes research&lt;/secondary-title&gt;&lt;/titles&gt;&lt;periodical&gt;&lt;full-title&gt;Experimental diabetes research&lt;/full-title&gt;&lt;/periodical&gt;&lt;pages&gt;672658&lt;/pages&gt;&lt;volume&gt;2012&lt;/volume&gt;&lt;keywords&gt;&lt;keyword&gt;Blood Glucose/metabolism&lt;/keyword&gt;&lt;keyword&gt;Body Mass Index&lt;/keyword&gt;&lt;keyword&gt;Body Weight&lt;/keyword&gt;&lt;keyword&gt;Glucagon-Like Peptide 1/analogs &amp;amp; derivatives/therapeutic use&lt;/keyword&gt;&lt;keyword&gt;Humans&lt;/keyword&gt;&lt;keyword&gt;Obesity/drug therapy&lt;/keyword&gt;&lt;keyword&gt;Peptides/therapeutic use&lt;/keyword&gt;&lt;keyword&gt;Placebos&lt;/keyword&gt;&lt;keyword&gt;Quality Control&lt;/keyword&gt;&lt;keyword&gt;Randomized Controlled Trials as Topic&lt;/keyword&gt;&lt;keyword&gt;Receptors, Glucagon/agonists&lt;/keyword&gt;&lt;keyword&gt;Time Factors&lt;/keyword&gt;&lt;keyword&gt;Venoms/therapeutic use&lt;/keyword&gt;&lt;/keywords&gt;&lt;dates&gt;&lt;year&gt;2012&lt;/year&gt;&lt;/dates&gt;&lt;pub-location&gt;United States&lt;/pub-location&gt;&lt;isbn&gt;1687-5303; 1687-5214&lt;/isbn&gt;&lt;urls&gt;&lt;/urls&gt;&lt;electronic-resource-num&gt;10.1155/2012/672658 [doi]&lt;/electronic-resource-num&gt;&lt;/record&gt;&lt;/Cite&gt;&lt;/EndNote&gt;</w:instrText>
      </w:r>
      <w:r>
        <w:fldChar w:fldCharType="separate"/>
      </w:r>
      <w:r w:rsidR="00E83A06" w:rsidRPr="00E83A06">
        <w:rPr>
          <w:noProof/>
          <w:vertAlign w:val="superscript"/>
        </w:rPr>
        <w:t>16</w:t>
      </w:r>
      <w:r>
        <w:fldChar w:fldCharType="end"/>
      </w:r>
      <w:r>
        <w:t xml:space="preserve"> </w:t>
      </w:r>
      <w:r w:rsidR="009A4FDB">
        <w:t>In the 19 studies in patients with diabetes, GLP-1 RA were associated with significant BMI reduction of 1.2kg/m</w:t>
      </w:r>
      <w:r w:rsidR="009A4FDB">
        <w:rPr>
          <w:vertAlign w:val="superscript"/>
        </w:rPr>
        <w:t>2</w:t>
      </w:r>
      <w:r w:rsidR="009A4FDB">
        <w:t xml:space="preserve"> (95% CI -1.5 to -0.8, p&lt;0.001) at 6 months and 1.9kg/</w:t>
      </w:r>
      <w:r w:rsidR="009A4FDB" w:rsidRPr="009A4FDB">
        <w:t>m</w:t>
      </w:r>
      <w:r w:rsidR="009A4FDB">
        <w:rPr>
          <w:vertAlign w:val="superscript"/>
        </w:rPr>
        <w:t>2</w:t>
      </w:r>
      <w:r w:rsidR="001326D4">
        <w:rPr>
          <w:vertAlign w:val="superscript"/>
        </w:rPr>
        <w:t xml:space="preserve"> </w:t>
      </w:r>
      <w:r w:rsidR="001326D4">
        <w:t>(95% CI -3.0 to -0.8, p&lt;0.001)</w:t>
      </w:r>
      <w:r w:rsidR="001326D4">
        <w:rPr>
          <w:vertAlign w:val="superscript"/>
        </w:rPr>
        <w:t xml:space="preserve"> </w:t>
      </w:r>
      <w:r w:rsidR="001326D4">
        <w:t>at 12 months</w:t>
      </w:r>
      <w:r w:rsidR="009A4FDB">
        <w:t xml:space="preserve"> </w:t>
      </w:r>
      <w:r w:rsidR="009A4FDB" w:rsidRPr="009A4FDB">
        <w:t>compared</w:t>
      </w:r>
      <w:r w:rsidR="009A4FDB">
        <w:t xml:space="preserve"> with placebo and all other glucose-lowering agents but not thiazolidinediones (due to a </w:t>
      </w:r>
      <w:r w:rsidR="001D424B">
        <w:t>small number of trials). However,</w:t>
      </w:r>
      <w:r w:rsidR="009A4FDB">
        <w:t xml:space="preserve"> there was no difference between exenatide and liraglutide</w:t>
      </w:r>
      <w:r w:rsidR="001D424B">
        <w:t xml:space="preserve"> in terms of body weight reduction</w:t>
      </w:r>
      <w:r w:rsidR="009A4FDB">
        <w:t xml:space="preserve">. </w:t>
      </w:r>
    </w:p>
    <w:p w:rsidR="00EE1702" w:rsidRDefault="0077084C" w:rsidP="006E018C">
      <w:pPr>
        <w:jc w:val="both"/>
        <w:rPr>
          <w:rFonts w:cstheme="minorHAnsi"/>
        </w:rPr>
      </w:pPr>
      <w:r>
        <w:t xml:space="preserve">Network meta-analysis, also known as </w:t>
      </w:r>
      <w:r w:rsidRPr="0077084C">
        <w:t>mixed treatments comparison or multiple treatments comparison meta-analysis</w:t>
      </w:r>
      <w:r>
        <w:t xml:space="preserve">, can </w:t>
      </w:r>
      <w:r w:rsidR="003E1666">
        <w:t xml:space="preserve">be </w:t>
      </w:r>
      <w:r>
        <w:t>used to compare multiple treatments (</w:t>
      </w:r>
      <w:r>
        <w:rPr>
          <w:rFonts w:cstheme="minorHAnsi"/>
        </w:rPr>
        <w:t>≥3 or more) using both direct and indirect comparisons and in so doing, increa</w:t>
      </w:r>
      <w:r w:rsidR="000A31B8">
        <w:rPr>
          <w:rFonts w:cstheme="minorHAnsi"/>
        </w:rPr>
        <w:t>se</w:t>
      </w:r>
      <w:r>
        <w:rPr>
          <w:rFonts w:cstheme="minorHAnsi"/>
        </w:rPr>
        <w:t xml:space="preserve"> the number and complexity of comparisons between studies</w:t>
      </w:r>
      <w:r w:rsidR="00635F9B">
        <w:rPr>
          <w:rFonts w:cstheme="minorHAnsi"/>
        </w:rPr>
        <w:t>.</w:t>
      </w:r>
      <w:r w:rsidR="00635F9B">
        <w:rPr>
          <w:rFonts w:cstheme="minorHAnsi"/>
        </w:rPr>
        <w:fldChar w:fldCharType="begin"/>
      </w:r>
      <w:r w:rsidR="00E83A06">
        <w:rPr>
          <w:rFonts w:cstheme="minorHAnsi"/>
        </w:rPr>
        <w:instrText xml:space="preserve"> ADDIN EN.CITE &lt;EndNote&gt;&lt;Cite&gt;&lt;Author&gt;Lumley&lt;/Author&gt;&lt;Year&gt;2002&lt;/Year&gt;&lt;RecNum&gt;1359&lt;/RecNum&gt;&lt;DisplayText&gt;&lt;style face="superscript"&gt;17&lt;/style&gt;&lt;/DisplayText&gt;&lt;record&gt;&lt;rec-number&gt;1359&lt;/rec-number&gt;&lt;foreign-keys&gt;&lt;key app="EN" db-id="fsrafdfz0d2v5pe520u5exf82xsz0svdrwvx" timestamp="1506084397"&gt;1359&lt;/key&gt;&lt;/foreign-keys&gt;&lt;ref-type name="Journal Article"&gt;17&lt;/ref-type&gt;&lt;contributors&gt;&lt;authors&gt;&lt;author&gt;Lumley, T.&lt;/author&gt;&lt;/authors&gt;&lt;/contributors&gt;&lt;auth-address&gt;Department of Biostatistics, University of Washington, Box 357232, Seattle, WA 98195-7232, USA. tlumley@u.washington.edu&lt;/auth-address&gt;&lt;titles&gt;&lt;title&gt;Network meta-analysis for indirect treatment comparisons&lt;/title&gt;&lt;secondary-title&gt;Stat Med&lt;/secondary-title&gt;&lt;/titles&gt;&lt;periodical&gt;&lt;full-title&gt;Stat Med&lt;/full-title&gt;&lt;/periodical&gt;&lt;pages&gt;2313-24&lt;/pages&gt;&lt;volume&gt;21&lt;/volume&gt;&lt;number&gt;16&lt;/number&gt;&lt;edition&gt;2002/09/05&lt;/edition&gt;&lt;keywords&gt;&lt;keyword&gt;Angioplasty/standards&lt;/keyword&gt;&lt;keyword&gt;Fibrinolytic Agents/therapeutic use&lt;/keyword&gt;&lt;keyword&gt;Humans&lt;/keyword&gt;&lt;keyword&gt;Meta-Analysis as Topic&lt;/keyword&gt;&lt;keyword&gt;Models, Statistical&lt;/keyword&gt;&lt;keyword&gt;Myocardial Infarction/therapy&lt;/keyword&gt;&lt;keyword&gt;Recombinant Proteins/therapeutic use&lt;/keyword&gt;&lt;keyword&gt;Thrombolytic Therapy/standards&lt;/keyword&gt;&lt;keyword&gt;Tissue Plasminogen Activator/therapeutic use&lt;/keyword&gt;&lt;/keywords&gt;&lt;dates&gt;&lt;year&gt;2002&lt;/year&gt;&lt;pub-dates&gt;&lt;date&gt;Aug 30&lt;/date&gt;&lt;/pub-dates&gt;&lt;/dates&gt;&lt;isbn&gt;0277-6715 (Print)&amp;#xD;0277-6715 (Linking)&lt;/isbn&gt;&lt;accession-num&gt;12210616&lt;/accession-num&gt;&lt;urls&gt;&lt;/urls&gt;&lt;electronic-resource-num&gt;10.1002/sim.1201&lt;/electronic-resource-num&gt;&lt;remote-database-provider&gt;NLM&lt;/remote-database-provider&gt;&lt;language&gt;eng&lt;/language&gt;&lt;/record&gt;&lt;/Cite&gt;&lt;/EndNote&gt;</w:instrText>
      </w:r>
      <w:r w:rsidR="00635F9B">
        <w:rPr>
          <w:rFonts w:cstheme="minorHAnsi"/>
        </w:rPr>
        <w:fldChar w:fldCharType="separate"/>
      </w:r>
      <w:r w:rsidR="00E83A06" w:rsidRPr="00E83A06">
        <w:rPr>
          <w:rFonts w:cstheme="minorHAnsi"/>
          <w:noProof/>
          <w:vertAlign w:val="superscript"/>
        </w:rPr>
        <w:t>17</w:t>
      </w:r>
      <w:r w:rsidR="00635F9B">
        <w:rPr>
          <w:rFonts w:cstheme="minorHAnsi"/>
        </w:rPr>
        <w:fldChar w:fldCharType="end"/>
      </w:r>
      <w:r>
        <w:rPr>
          <w:rFonts w:cstheme="minorHAnsi"/>
        </w:rPr>
        <w:t xml:space="preserve"> </w:t>
      </w:r>
      <w:r w:rsidR="00EF5658">
        <w:rPr>
          <w:rFonts w:cstheme="minorHAnsi"/>
        </w:rPr>
        <w:t>A network meta-analysis</w:t>
      </w:r>
      <w:r w:rsidR="008D3820">
        <w:rPr>
          <w:rFonts w:cstheme="minorHAnsi"/>
        </w:rPr>
        <w:t xml:space="preserve"> compared the efficacy of liraglutide 1.2mg and 1.8mg once daily with exenatide once weekly and found that the est</w:t>
      </w:r>
      <w:r w:rsidR="001D424B">
        <w:rPr>
          <w:rFonts w:cstheme="minorHAnsi"/>
        </w:rPr>
        <w:t>imated mean HbA1c differences</w:t>
      </w:r>
      <w:r w:rsidR="008D3820">
        <w:rPr>
          <w:rFonts w:cstheme="minorHAnsi"/>
        </w:rPr>
        <w:t xml:space="preserve"> were -</w:t>
      </w:r>
      <w:r w:rsidR="008D3820">
        <w:rPr>
          <w:rFonts w:cstheme="minorHAnsi"/>
        </w:rPr>
        <w:lastRenderedPageBreak/>
        <w:t>0.14% between exenatide and liraglutide 1.2mg and -0.03% between exenatide and liraglutide 1.8mg</w:t>
      </w:r>
      <w:r w:rsidR="00635F9B">
        <w:rPr>
          <w:rFonts w:cstheme="minorHAnsi"/>
        </w:rPr>
        <w:t>.</w:t>
      </w:r>
      <w:r w:rsidR="00635F9B">
        <w:rPr>
          <w:rFonts w:cstheme="minorHAnsi"/>
        </w:rPr>
        <w:fldChar w:fldCharType="begin">
          <w:fldData xml:space="preserve">PEVuZE5vdGU+PENpdGU+PEF1dGhvcj5TY290dDwvQXV0aG9yPjxZZWFyPjIwMTM8L1llYXI+PFJl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</w:fldData>
        </w:fldChar>
      </w:r>
      <w:r w:rsidR="00E83A06">
        <w:rPr>
          <w:rFonts w:cstheme="minorHAnsi"/>
        </w:rPr>
        <w:instrText xml:space="preserve"> ADDIN EN.CITE </w:instrText>
      </w:r>
      <w:r w:rsidR="00E83A06">
        <w:rPr>
          <w:rFonts w:cstheme="minorHAnsi"/>
        </w:rPr>
        <w:fldChar w:fldCharType="begin">
          <w:fldData xml:space="preserve">PEVuZE5vdGU+PENpdGU+PEF1dGhvcj5TY290dDwvQXV0aG9yPjxZZWFyPjIwMTM8L1llYXI+PFJl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</w:fldData>
        </w:fldChar>
      </w:r>
      <w:r w:rsidR="00E83A06">
        <w:rPr>
          <w:rFonts w:cstheme="minorHAnsi"/>
        </w:rPr>
        <w:instrText xml:space="preserve"> ADDIN EN.CITE.DATA </w:instrText>
      </w:r>
      <w:r w:rsidR="00E83A06">
        <w:rPr>
          <w:rFonts w:cstheme="minorHAnsi"/>
        </w:rPr>
      </w:r>
      <w:r w:rsidR="00E83A06">
        <w:rPr>
          <w:rFonts w:cstheme="minorHAnsi"/>
        </w:rPr>
        <w:fldChar w:fldCharType="end"/>
      </w:r>
      <w:r w:rsidR="00635F9B">
        <w:rPr>
          <w:rFonts w:cstheme="minorHAnsi"/>
        </w:rPr>
      </w:r>
      <w:r w:rsidR="00635F9B">
        <w:rPr>
          <w:rFonts w:cstheme="minorHAnsi"/>
        </w:rPr>
        <w:fldChar w:fldCharType="separate"/>
      </w:r>
      <w:r w:rsidR="00E83A06" w:rsidRPr="00E83A06">
        <w:rPr>
          <w:rFonts w:cstheme="minorHAnsi"/>
          <w:noProof/>
          <w:vertAlign w:val="superscript"/>
        </w:rPr>
        <w:t>18</w:t>
      </w:r>
      <w:r w:rsidR="00635F9B">
        <w:rPr>
          <w:rFonts w:cstheme="minorHAnsi"/>
        </w:rPr>
        <w:fldChar w:fldCharType="end"/>
      </w:r>
      <w:r w:rsidR="008D3820">
        <w:rPr>
          <w:rFonts w:cstheme="minorHAnsi"/>
        </w:rPr>
        <w:t xml:space="preserve"> </w:t>
      </w:r>
    </w:p>
    <w:p w:rsidR="00EB196E" w:rsidRPr="00EB196E" w:rsidRDefault="00890797" w:rsidP="006E018C">
      <w:pPr>
        <w:jc w:val="both"/>
      </w:pPr>
      <w:r>
        <w:rPr>
          <w:rFonts w:cstheme="minorHAnsi"/>
        </w:rPr>
        <w:t xml:space="preserve">A recent systematic review of 34 trials including 14,463 participants on the following GLP-1 RA:- albiglutide, dulaglutide, </w:t>
      </w:r>
      <w:r w:rsidR="009B5B5F">
        <w:rPr>
          <w:rFonts w:cstheme="minorHAnsi"/>
        </w:rPr>
        <w:t xml:space="preserve">twice daily and once-weekly exenatide, liraglutide, lixisenatide, semaglutide and </w:t>
      </w:r>
      <w:proofErr w:type="spellStart"/>
      <w:r w:rsidR="009B5B5F">
        <w:rPr>
          <w:rFonts w:cstheme="minorHAnsi"/>
        </w:rPr>
        <w:t>taspoglutide</w:t>
      </w:r>
      <w:proofErr w:type="spellEnd"/>
      <w:r w:rsidR="009B5B5F">
        <w:rPr>
          <w:rFonts w:cstheme="minorHAnsi"/>
        </w:rPr>
        <w:t xml:space="preserve">, and comparing with placebo or another GLP-1 RA, showed that longer acting GLP-1 RA dulaglutide, liraglutide and once-weekly exenatide were more effective at improving glycaemic control </w:t>
      </w:r>
      <w:r w:rsidR="008A6CE2" w:rsidRPr="008A6CE2">
        <w:rPr>
          <w:rFonts w:cstheme="minorHAnsi"/>
        </w:rPr>
        <w:t>(1.21%; 95% CI 1.05, 1.36</w:t>
      </w:r>
      <w:r w:rsidR="008A6CE2">
        <w:rPr>
          <w:rFonts w:cstheme="minorHAnsi"/>
        </w:rPr>
        <w:t xml:space="preserve">; </w:t>
      </w:r>
      <w:r w:rsidR="008A6CE2" w:rsidRPr="008A6CE2">
        <w:rPr>
          <w:rFonts w:cstheme="minorHAnsi"/>
        </w:rPr>
        <w:t>1.15%; 1.03, 1.27</w:t>
      </w:r>
      <w:r w:rsidR="008A6CE2">
        <w:rPr>
          <w:rFonts w:cstheme="minorHAnsi"/>
        </w:rPr>
        <w:t xml:space="preserve">; </w:t>
      </w:r>
      <w:r w:rsidR="008A6CE2" w:rsidRPr="008A6CE2">
        <w:rPr>
          <w:rFonts w:cstheme="minorHAnsi"/>
        </w:rPr>
        <w:t>1.08%; 0.89, 1.27</w:t>
      </w:r>
      <w:r w:rsidR="008A6CE2">
        <w:rPr>
          <w:rFonts w:cstheme="minorHAnsi"/>
        </w:rPr>
        <w:t xml:space="preserve"> respectively</w:t>
      </w:r>
      <w:r w:rsidR="008A6CE2" w:rsidRPr="008A6CE2">
        <w:rPr>
          <w:rFonts w:cstheme="minorHAnsi"/>
        </w:rPr>
        <w:t>)</w:t>
      </w:r>
      <w:r w:rsidR="009B5B5F">
        <w:rPr>
          <w:rFonts w:cstheme="minorHAnsi"/>
        </w:rPr>
        <w:t xml:space="preserve">than short acting twice daily exenatide </w:t>
      </w:r>
      <w:r w:rsidR="008A6CE2">
        <w:rPr>
          <w:rFonts w:cstheme="minorHAnsi"/>
        </w:rPr>
        <w:t>(</w:t>
      </w:r>
      <w:r w:rsidR="008A6CE2" w:rsidRPr="008A6CE2">
        <w:rPr>
          <w:rFonts w:cstheme="minorHAnsi"/>
        </w:rPr>
        <w:t>0.70%; 0.59, 0.81</w:t>
      </w:r>
      <w:r w:rsidR="008A6CE2">
        <w:rPr>
          <w:rFonts w:cstheme="minorHAnsi"/>
        </w:rPr>
        <w:t xml:space="preserve">) </w:t>
      </w:r>
      <w:r w:rsidR="009B5B5F">
        <w:rPr>
          <w:rFonts w:cstheme="minorHAnsi"/>
        </w:rPr>
        <w:t>and lixisenatide</w:t>
      </w:r>
      <w:r w:rsidR="008A6CE2">
        <w:rPr>
          <w:rFonts w:cstheme="minorHAnsi"/>
        </w:rPr>
        <w:t xml:space="preserve"> (</w:t>
      </w:r>
      <w:r w:rsidR="008A6CE2" w:rsidRPr="008A6CE2">
        <w:rPr>
          <w:rFonts w:cstheme="minorHAnsi"/>
        </w:rPr>
        <w:t>0.55%; 0.42, 0.68</w:t>
      </w:r>
      <w:r w:rsidR="008A6CE2">
        <w:rPr>
          <w:rFonts w:cstheme="minorHAnsi"/>
        </w:rPr>
        <w:t>)</w:t>
      </w:r>
      <w:r w:rsidR="009B5B5F">
        <w:rPr>
          <w:rFonts w:cstheme="minorHAnsi"/>
        </w:rPr>
        <w:t xml:space="preserve"> (Fig. 2).</w:t>
      </w:r>
      <w:r w:rsidR="009B5B5F">
        <w:rPr>
          <w:rFonts w:cstheme="minorHAnsi"/>
        </w:rPr>
        <w:fldChar w:fldCharType="begin">
          <w:fldData xml:space="preserve">PEVuZE5vdGU+PENpdGU+PEF1dGhvcj5IdGlrZTwvQXV0aG9yPjxZZWFyPjIwMTc8L1llYXI+PFJl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=
</w:fldData>
        </w:fldChar>
      </w:r>
      <w:r w:rsidR="009B5B5F">
        <w:rPr>
          <w:rFonts w:cstheme="minorHAnsi"/>
        </w:rPr>
        <w:instrText xml:space="preserve"> ADDIN EN.CITE </w:instrText>
      </w:r>
      <w:r w:rsidR="009B5B5F">
        <w:rPr>
          <w:rFonts w:cstheme="minorHAnsi"/>
        </w:rPr>
        <w:fldChar w:fldCharType="begin">
          <w:fldData xml:space="preserve">PEVuZE5vdGU+PENpdGU+PEF1dGhvcj5IdGlrZTwvQXV0aG9yPjxZZWFyPjIwMTc8L1llYXI+PFJl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=
</w:fldData>
        </w:fldChar>
      </w:r>
      <w:r w:rsidR="009B5B5F">
        <w:rPr>
          <w:rFonts w:cstheme="minorHAnsi"/>
        </w:rPr>
        <w:instrText xml:space="preserve"> ADDIN EN.CITE.DATA </w:instrText>
      </w:r>
      <w:r w:rsidR="009B5B5F">
        <w:rPr>
          <w:rFonts w:cstheme="minorHAnsi"/>
        </w:rPr>
      </w:r>
      <w:r w:rsidR="009B5B5F">
        <w:rPr>
          <w:rFonts w:cstheme="minorHAnsi"/>
        </w:rPr>
        <w:fldChar w:fldCharType="end"/>
      </w:r>
      <w:r w:rsidR="009B5B5F">
        <w:rPr>
          <w:rFonts w:cstheme="minorHAnsi"/>
        </w:rPr>
        <w:fldChar w:fldCharType="separate"/>
      </w:r>
      <w:r w:rsidR="009B5B5F" w:rsidRPr="009B5B5F">
        <w:rPr>
          <w:rFonts w:cstheme="minorHAnsi"/>
          <w:noProof/>
          <w:vertAlign w:val="superscript"/>
        </w:rPr>
        <w:t>19</w:t>
      </w:r>
      <w:r w:rsidR="009B5B5F">
        <w:rPr>
          <w:rFonts w:cstheme="minorHAnsi"/>
        </w:rPr>
        <w:fldChar w:fldCharType="end"/>
      </w:r>
      <w:r w:rsidR="009B5B5F">
        <w:rPr>
          <w:rFonts w:cstheme="minorHAnsi"/>
        </w:rPr>
        <w:t xml:space="preserve"> </w:t>
      </w:r>
      <w:r w:rsidR="008A6CE2">
        <w:rPr>
          <w:rFonts w:cstheme="minorHAnsi"/>
        </w:rPr>
        <w:t>Greatest weight loss was achieved with liraglutide (</w:t>
      </w:r>
      <w:r w:rsidR="008A6CE2" w:rsidRPr="008A6CE2">
        <w:rPr>
          <w:rFonts w:cstheme="minorHAnsi"/>
        </w:rPr>
        <w:t>(1.96 kg; 95% CI 1.25, 2.67)</w:t>
      </w:r>
      <w:r w:rsidR="00FF7619">
        <w:rPr>
          <w:rFonts w:cstheme="minorHAnsi"/>
        </w:rPr>
        <w:t xml:space="preserve"> </w:t>
      </w:r>
      <w:r w:rsidR="008A6CE2">
        <w:rPr>
          <w:rFonts w:cstheme="minorHAnsi"/>
        </w:rPr>
        <w:t>and v</w:t>
      </w:r>
      <w:r w:rsidR="009B5B5F">
        <w:rPr>
          <w:rFonts w:cstheme="minorHAnsi"/>
        </w:rPr>
        <w:t>omiting was least commonly seen with once –weekly exenatide (Fig.3).</w:t>
      </w:r>
      <w:r w:rsidR="009E1889">
        <w:t xml:space="preserve">The combination of insulin and incretin therapies has great therapeutic potential </w:t>
      </w:r>
      <w:r w:rsidR="00A26064">
        <w:t>with complementary actions and additive effects on glycaemic control and weight. B</w:t>
      </w:r>
      <w:r w:rsidR="009E1889">
        <w:t>asal insulin targets fasting plasma glucose levels while incretins lower postprandial glucose, resulting in glycaemic improvement with lower insulin requirements and less weight gain.</w:t>
      </w:r>
      <w:r w:rsidR="009E1889">
        <w:fldChar w:fldCharType="begin"/>
      </w:r>
      <w:r w:rsidR="009B5B5F">
        <w:instrText xml:space="preserve"> ADDIN EN.CITE &lt;EndNote&gt;&lt;Cite&gt;&lt;Author&gt;Vora&lt;/Author&gt;&lt;Year&gt;2013&lt;/Year&gt;&lt;RecNum&gt;1362&lt;/RecNum&gt;&lt;DisplayText&gt;&lt;style face="superscript"&gt;20&lt;/style&gt;&lt;/DisplayText&gt;&lt;record&gt;&lt;rec-number&gt;1362&lt;/rec-number&gt;&lt;foreign-keys&gt;&lt;key app="EN" db-id="fsrafdfz0d2v5pe520u5exf82xsz0svdrwvx" timestamp="1506085013"&gt;1362&lt;/key&gt;&lt;/foreign-keys&gt;&lt;ref-type name="Journal Article"&gt;17&lt;/ref-type&gt;&lt;contributors&gt;&lt;authors&gt;&lt;author&gt;Vora, J.&lt;/author&gt;&lt;/authors&gt;&lt;/contributors&gt;&lt;auth-address&gt;Department of Diabetes and Endocrinology, Royal Liverpool University Hospital, Liverpool, UK. jiten.vora@rlbuht.nhs.uk&lt;/auth-address&gt;&lt;titles&gt;&lt;title&gt;Combining incretin-based therapies with insulin: realizing the potential in type 2 diabetes&lt;/title&gt;&lt;secondary-title&gt;Diabetes Care&lt;/secondary-title&gt;&lt;/titles&gt;&lt;periodical&gt;&lt;full-title&gt;Diabetes Care&lt;/full-title&gt;&lt;abbr-1&gt;Diabetes care&lt;/abbr-1&gt;&lt;/periodical&gt;&lt;pages&gt;S226-32&lt;/pages&gt;&lt;volume&gt;36 Suppl 2&lt;/volume&gt;&lt;edition&gt;2013/08/02&lt;/edition&gt;&lt;keywords&gt;&lt;keyword&gt;Clinical Trials as Topic/statistics &amp;amp; numerical data&lt;/keyword&gt;&lt;keyword&gt;Diabetes Mellitus, Type 2/ drug therapy&lt;/keyword&gt;&lt;keyword&gt;Drug Therapy, Combination&lt;/keyword&gt;&lt;keyword&gt;Humans&lt;/keyword&gt;&lt;keyword&gt;Hypoglycemic Agents/ administration &amp;amp; dosage&lt;/keyword&gt;&lt;keyword&gt;Incretins/ administration &amp;amp; dosage&lt;/keyword&gt;&lt;keyword&gt;Insulin/ administration &amp;amp; dosage&lt;/keyword&gt;&lt;keyword&gt;Treatment Outcome&lt;/keyword&gt;&lt;/keywords&gt;&lt;dates&gt;&lt;year&gt;2013&lt;/year&gt;&lt;pub-dates&gt;&lt;date&gt;Aug&lt;/date&gt;&lt;/pub-dates&gt;&lt;/dates&gt;&lt;isbn&gt;1935-5548 (Electronic)&amp;#xD;0149-5992 (Linking)&lt;/isbn&gt;&lt;accession-num&gt;23882050&lt;/accession-num&gt;&lt;urls&gt;&lt;/urls&gt;&lt;custom2&gt;PMC3920804&lt;/custom2&gt;&lt;electronic-resource-num&gt;10.2337/dcS13-2036&lt;/electronic-resource-num&gt;&lt;remote-database-provider&gt;NLM&lt;/remote-database-provider&gt;&lt;language&gt;eng&lt;/language&gt;&lt;/record&gt;&lt;/Cite&gt;&lt;/EndNote&gt;</w:instrText>
      </w:r>
      <w:r w:rsidR="009E1889">
        <w:fldChar w:fldCharType="separate"/>
      </w:r>
      <w:r w:rsidR="009B5B5F" w:rsidRPr="009B5B5F">
        <w:rPr>
          <w:noProof/>
          <w:vertAlign w:val="superscript"/>
        </w:rPr>
        <w:t>20</w:t>
      </w:r>
      <w:r w:rsidR="009E1889">
        <w:fldChar w:fldCharType="end"/>
      </w:r>
      <w:r w:rsidR="009E1889">
        <w:t xml:space="preserve"> </w:t>
      </w:r>
      <w:r w:rsidR="001D424B">
        <w:t xml:space="preserve"> B</w:t>
      </w:r>
      <w:r w:rsidR="00A26064">
        <w:t>asal insulin analogues achieve HbA1c targets</w:t>
      </w:r>
      <w:r w:rsidR="001D424B">
        <w:t xml:space="preserve"> of &lt;7%</w:t>
      </w:r>
      <w:r w:rsidR="00A26064">
        <w:t xml:space="preserve"> in approximately 50-60% of patients, result in modest weight increase of 1-3kg, lower hypoglycaemia risk compared with NPH insulin, control nocturnal and fasting plasma glucose and are generally simple to initiate. </w:t>
      </w:r>
      <w:r w:rsidR="001D424B">
        <w:t>I</w:t>
      </w:r>
      <w:r w:rsidR="00E578D2">
        <w:t>n</w:t>
      </w:r>
      <w:r w:rsidR="001D424B">
        <w:t xml:space="preserve"> comparison, </w:t>
      </w:r>
      <w:r w:rsidR="00A26064">
        <w:t xml:space="preserve">GLP-1 RA are also relatively simple to initiate, with greater effects on postprandial glucose, reduced risk of hypoglycaemia, have weight lowering or neutral effects and achieve HbA1c targets in around 40-60% of patients. </w:t>
      </w:r>
    </w:p>
    <w:p w:rsidR="003F652D" w:rsidRDefault="00BD2D78" w:rsidP="003F652D">
      <w:pPr>
        <w:jc w:val="both"/>
      </w:pPr>
      <w:r>
        <w:t xml:space="preserve">Generally, DPP-IV inhibitors are associated with the same level of adverse effects as placebo even in longer term trials </w:t>
      </w:r>
      <w:r w:rsidR="00317CA0">
        <w:t xml:space="preserve">of </w:t>
      </w:r>
      <w:r>
        <w:t>up to 104 weeks.</w:t>
      </w:r>
      <w:r>
        <w:fldChar w:fldCharType="begin">
          <w:fldData xml:space="preserve">PEVuZE5vdGU+PENpdGU+PEF1dGhvcj5Hb29zc2VuPC9BdXRob3I+PFllYXI+MjAxMjwvWWVhcj48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</w:fldData>
        </w:fldChar>
      </w:r>
      <w:r w:rsidR="009B5B5F">
        <w:instrText xml:space="preserve"> ADDIN EN.CITE </w:instrText>
      </w:r>
      <w:r w:rsidR="009B5B5F">
        <w:fldChar w:fldCharType="begin">
          <w:fldData xml:space="preserve">PEVuZE5vdGU+PENpdGU+PEF1dGhvcj5Hb29zc2VuPC9BdXRob3I+PFllYXI+MjAxMjwvWWVhcj48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</w:fldData>
        </w:fldChar>
      </w:r>
      <w:r w:rsidR="009B5B5F">
        <w:instrText xml:space="preserve"> ADDIN EN.CITE.DATA </w:instrText>
      </w:r>
      <w:r w:rsidR="009B5B5F">
        <w:fldChar w:fldCharType="end"/>
      </w:r>
      <w:r>
        <w:fldChar w:fldCharType="separate"/>
      </w:r>
      <w:r w:rsidR="009B5B5F" w:rsidRPr="009B5B5F">
        <w:rPr>
          <w:noProof/>
          <w:vertAlign w:val="superscript"/>
        </w:rPr>
        <w:t>21</w:t>
      </w:r>
      <w:r>
        <w:fldChar w:fldCharType="end"/>
      </w:r>
      <w:r>
        <w:t xml:space="preserve"> </w:t>
      </w:r>
      <w:r w:rsidR="003F652D">
        <w:t>A recent network meta-analysis of 165 RCT found that DPP-IV inhibitors were associated with fewer GI side-effects than metformin, alpha glucosidase inhibitors and GLP-1 RA.</w:t>
      </w:r>
      <w:r w:rsidR="003F652D">
        <w:fldChar w:fldCharType="begin">
          <w:fldData xml:space="preserve">PEVuZE5vdGU+PENpdGU+PEF1dGhvcj5XdTwvQXV0aG9yPjxZZWFyPjIwMTc8L1llYXI+PFJlY051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==
</w:fldData>
        </w:fldChar>
      </w:r>
      <w:r w:rsidR="009B5B5F">
        <w:instrText xml:space="preserve"> ADDIN EN.CITE </w:instrText>
      </w:r>
      <w:r w:rsidR="009B5B5F">
        <w:fldChar w:fldCharType="begin">
          <w:fldData xml:space="preserve">PEVuZE5vdGU+PENpdGU+PEF1dGhvcj5XdTwvQXV0aG9yPjxZZWFyPjIwMTc8L1llYXI+PFJlY051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==
</w:fldData>
        </w:fldChar>
      </w:r>
      <w:r w:rsidR="009B5B5F">
        <w:instrText xml:space="preserve"> ADDIN EN.CITE.DATA </w:instrText>
      </w:r>
      <w:r w:rsidR="009B5B5F">
        <w:fldChar w:fldCharType="end"/>
      </w:r>
      <w:r w:rsidR="003F652D">
        <w:fldChar w:fldCharType="separate"/>
      </w:r>
      <w:r w:rsidR="009B5B5F" w:rsidRPr="009B5B5F">
        <w:rPr>
          <w:noProof/>
          <w:vertAlign w:val="superscript"/>
        </w:rPr>
        <w:t>22</w:t>
      </w:r>
      <w:r w:rsidR="003F652D">
        <w:fldChar w:fldCharType="end"/>
      </w:r>
      <w:r w:rsidR="003F652D">
        <w:t xml:space="preserve"> Compared with placebo, there was no increase of GI side-effects with sitagliptin (OR = 0.95; 95% CI 0.64 to </w:t>
      </w:r>
      <w:r w:rsidR="003F652D" w:rsidRPr="003F652D">
        <w:t>1.14</w:t>
      </w:r>
      <w:r w:rsidR="003F652D">
        <w:t xml:space="preserve">), saxagliptin (OR = 0.96; 95% CI 0.80 to </w:t>
      </w:r>
      <w:r w:rsidR="003F652D" w:rsidRPr="003F652D">
        <w:t>1.15</w:t>
      </w:r>
      <w:r w:rsidR="003F652D">
        <w:t xml:space="preserve">) or </w:t>
      </w:r>
      <w:r>
        <w:t>linagliptin (</w:t>
      </w:r>
      <w:r w:rsidRPr="00BD2D78">
        <w:t>OR = 1.11; 95% CI, 0.92-1.35</w:t>
      </w:r>
      <w:r>
        <w:t xml:space="preserve">). </w:t>
      </w:r>
    </w:p>
    <w:p w:rsidR="00A26064" w:rsidRDefault="006C440D" w:rsidP="00A26064">
      <w:pPr>
        <w:jc w:val="both"/>
      </w:pPr>
      <w:r>
        <w:t xml:space="preserve">GLP-1 RA are associated with increased GI side-effects especially on initiation and with short-acting agents. </w:t>
      </w:r>
      <w:r w:rsidR="00A26064">
        <w:t>The evidence suggests that GI side-effects although initially troublesome resolve after a few weeks. It is important to discuss expectations with patients before initiation of these therapies, in particular stressing that nausea is likely to be mild</w:t>
      </w:r>
      <w:r w:rsidR="001D424B">
        <w:t xml:space="preserve"> and transient, resolving with</w:t>
      </w:r>
      <w:r w:rsidR="00A26064">
        <w:t xml:space="preserve">in a few weeks, that it may be a symptom of fullness and that reducing portion sizes and fat content might alleviate discomfort. It may be useful for patients to keep a log of nausea-inducing foods and slow titration is also likely to help. Severe persistent abdominal pain may however be an early sign of acute pancreatitis which again is shown by systematic reviews and observational studies to be a relatively rare but important adverse effect of GLP-1 RA. Generally GLP-1 RA should be avoided in severe GI disease including gastroparesis. </w:t>
      </w:r>
    </w:p>
    <w:p w:rsidR="00317CA0" w:rsidRPr="00317CA0" w:rsidRDefault="00317CA0" w:rsidP="00317CA0">
      <w:pPr>
        <w:jc w:val="both"/>
        <w:rPr>
          <w:b/>
          <w:i/>
        </w:rPr>
      </w:pPr>
      <w:r>
        <w:rPr>
          <w:b/>
          <w:i/>
        </w:rPr>
        <w:t>Safety</w:t>
      </w:r>
    </w:p>
    <w:p w:rsidR="001A4B0F" w:rsidRDefault="007536F3" w:rsidP="006E018C">
      <w:pPr>
        <w:jc w:val="both"/>
      </w:pPr>
      <w:r>
        <w:t>There is ongoing controversy as to whether GLP-1 RA are associated with pancreatitis and pancreatic cancer.</w:t>
      </w:r>
      <w:r w:rsidR="006C440D">
        <w:fldChar w:fldCharType="begin">
          <w:fldData xml:space="preserve">PEVuZE5vdGU+PENpdGU+PEF1dGhvcj5CdXRsZXI8L0F1dGhvcj48WWVhcj4yMDEzPC9ZZWFyPjxS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</w:fldData>
        </w:fldChar>
      </w:r>
      <w:r w:rsidR="009B5B5F">
        <w:instrText xml:space="preserve"> ADDIN EN.CITE </w:instrText>
      </w:r>
      <w:r w:rsidR="009B5B5F">
        <w:fldChar w:fldCharType="begin">
          <w:fldData xml:space="preserve">PEVuZE5vdGU+PENpdGU+PEF1dGhvcj5CdXRsZXI8L0F1dGhvcj48WWVhcj4yMDEzPC9ZZWFyPjxS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</w:fldData>
        </w:fldChar>
      </w:r>
      <w:r w:rsidR="009B5B5F">
        <w:instrText xml:space="preserve"> ADDIN EN.CITE.DATA </w:instrText>
      </w:r>
      <w:r w:rsidR="009B5B5F">
        <w:fldChar w:fldCharType="end"/>
      </w:r>
      <w:r w:rsidR="006C440D">
        <w:fldChar w:fldCharType="separate"/>
      </w:r>
      <w:r w:rsidR="009B5B5F" w:rsidRPr="009B5B5F">
        <w:rPr>
          <w:noProof/>
          <w:vertAlign w:val="superscript"/>
        </w:rPr>
        <w:t>23,24</w:t>
      </w:r>
      <w:r w:rsidR="006C440D">
        <w:fldChar w:fldCharType="end"/>
      </w:r>
      <w:r w:rsidR="00344BE3">
        <w:t xml:space="preserve"> </w:t>
      </w:r>
      <w:r w:rsidR="006C440D">
        <w:t xml:space="preserve"> </w:t>
      </w:r>
      <w:proofErr w:type="gramStart"/>
      <w:r w:rsidR="005E5FBB">
        <w:t>A</w:t>
      </w:r>
      <w:proofErr w:type="gramEnd"/>
      <w:r w:rsidR="005E5FBB">
        <w:t xml:space="preserve"> systematic review and meta-analysis of 60 studies (n=353,639) evaluated 55 RCT and 5 observational studies and found that incretin therapies were not associated with increased risk of pancreatitis</w:t>
      </w:r>
      <w:r w:rsidR="009E1889">
        <w:t xml:space="preserve"> (GLP-1 RA: OR 1.05, 95% CI 0.37 to 2.94, vs control; DPP-IV inhibitors: OR 1.06, 0.46 to 2.45, vs control)</w:t>
      </w:r>
      <w:r w:rsidR="005E5FBB">
        <w:t>.</w:t>
      </w:r>
      <w:r w:rsidR="005E5FBB">
        <w:fldChar w:fldCharType="begin">
          <w:fldData xml:space="preserve">PEVuZE5vdGU+PENpdGU+PEF1dGhvcj5MaTwvQXV0aG9yPjxZZWFyPjIwMTQ8L1llYXI+PFJlY051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==
</w:fldData>
        </w:fldChar>
      </w:r>
      <w:r w:rsidR="009B5B5F">
        <w:instrText xml:space="preserve"> ADDIN EN.CITE </w:instrText>
      </w:r>
      <w:r w:rsidR="009B5B5F">
        <w:fldChar w:fldCharType="begin">
          <w:fldData xml:space="preserve">PEVuZE5vdGU+PENpdGU+PEF1dGhvcj5MaTwvQXV0aG9yPjxZZWFyPjIwMTQ8L1llYXI+PFJlY051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==
</w:fldData>
        </w:fldChar>
      </w:r>
      <w:r w:rsidR="009B5B5F">
        <w:instrText xml:space="preserve"> ADDIN EN.CITE.DATA </w:instrText>
      </w:r>
      <w:r w:rsidR="009B5B5F">
        <w:fldChar w:fldCharType="end"/>
      </w:r>
      <w:r w:rsidR="005E5FBB">
        <w:fldChar w:fldCharType="separate"/>
      </w:r>
      <w:r w:rsidR="009B5B5F" w:rsidRPr="009B5B5F">
        <w:rPr>
          <w:noProof/>
          <w:vertAlign w:val="superscript"/>
        </w:rPr>
        <w:t>25</w:t>
      </w:r>
      <w:r w:rsidR="005E5FBB">
        <w:fldChar w:fldCharType="end"/>
      </w:r>
      <w:r w:rsidR="009E1889">
        <w:t xml:space="preserve"> </w:t>
      </w:r>
    </w:p>
    <w:p w:rsidR="00317CA0" w:rsidRDefault="00317CA0" w:rsidP="006E018C">
      <w:pPr>
        <w:jc w:val="both"/>
        <w:rPr>
          <w:b/>
          <w:i/>
        </w:rPr>
      </w:pPr>
    </w:p>
    <w:p w:rsidR="00BF0FF2" w:rsidRPr="000C54A8" w:rsidRDefault="001A4B0F" w:rsidP="006E018C">
      <w:pPr>
        <w:jc w:val="both"/>
        <w:rPr>
          <w:b/>
          <w:i/>
        </w:rPr>
      </w:pPr>
      <w:r w:rsidRPr="009A1D02">
        <w:rPr>
          <w:b/>
          <w:i/>
        </w:rPr>
        <w:t xml:space="preserve">Cardiovascular Outcomes and Mortality </w:t>
      </w:r>
    </w:p>
    <w:p w:rsidR="003B6596" w:rsidRDefault="003B6596" w:rsidP="006E018C">
      <w:pPr>
        <w:jc w:val="both"/>
      </w:pPr>
      <w:r>
        <w:lastRenderedPageBreak/>
        <w:t>The cardiovascular effects of GLP-1 RA include beneficial lowering of blood pressure which is rapid and may be through direct vascular or natriuretic mechanisms but is probably not related to weight loss although this may contribute to sustained reductions. These agents also have beneficial effects on lipids which is largely mediated through weight loss and</w:t>
      </w:r>
      <w:r w:rsidR="00CD57DB">
        <w:t xml:space="preserve"> effects on inflammatory markers as well as </w:t>
      </w:r>
      <w:r>
        <w:t xml:space="preserve">other cardioprotective effects which are not yet well understood. </w:t>
      </w:r>
    </w:p>
    <w:p w:rsidR="003A07CA" w:rsidRDefault="00AA1F9D" w:rsidP="006E018C">
      <w:pPr>
        <w:jc w:val="both"/>
      </w:pPr>
      <w:r>
        <w:t>As</w:t>
      </w:r>
      <w:r w:rsidR="00197469">
        <w:t xml:space="preserve"> a class, DPP-IV inhibitors have shown cardiovascular safety but not improved MACE outcomes with some concern regarding increased hospitalisation </w:t>
      </w:r>
      <w:r w:rsidR="003A07CA">
        <w:t xml:space="preserve">with heart failure </w:t>
      </w:r>
      <w:r w:rsidR="00197469">
        <w:t>with saxagliptin and alogliptin resulting in alerts from the FDA</w:t>
      </w:r>
      <w:r w:rsidR="003A07CA">
        <w:t xml:space="preserve"> to avoid these agents in certain patient circumstances such as pre-existing heart or renal failure</w:t>
      </w:r>
      <w:r w:rsidR="00197469">
        <w:t xml:space="preserve">.  </w:t>
      </w:r>
      <w:r w:rsidR="00E804C4">
        <w:t>It is beneficial therefore to examine systema</w:t>
      </w:r>
      <w:r w:rsidR="00DD08A8">
        <w:t>tic reviews and meta-analyses of incretin therapies on</w:t>
      </w:r>
      <w:r w:rsidR="00E804C4">
        <w:t xml:space="preserve"> cardiovascular outcomes and mortality to determine whether the evidence supports the findings of individual trials. </w:t>
      </w:r>
      <w:r w:rsidR="00ED6413">
        <w:t xml:space="preserve"> </w:t>
      </w:r>
      <w:r w:rsidR="000A31B8">
        <w:t xml:space="preserve">However, making comparisons between and conducting statistical analyses of multiple trials is affected by heterogeneity of studies due to differences in methodology, trial duration, outcome measures and </w:t>
      </w:r>
      <w:r w:rsidR="00811257">
        <w:t xml:space="preserve">sample size. </w:t>
      </w:r>
    </w:p>
    <w:p w:rsidR="003A07CA" w:rsidRDefault="00E008CA" w:rsidP="006E018C">
      <w:pPr>
        <w:jc w:val="both"/>
      </w:pPr>
      <w:r>
        <w:t>Overall</w:t>
      </w:r>
      <w:r w:rsidR="00AC2C17">
        <w:t>,</w:t>
      </w:r>
      <w:r>
        <w:t xml:space="preserve"> cardiovascular safety is not affected by incretin therapies as confirmed by a recent systematic review of </w:t>
      </w:r>
      <w:r w:rsidR="00AC2C17">
        <w:t>11 pooled analyses, 17 meta-analyses and 8 RCTs of patients exposed to DPP-IV inhibitors or GLP-1 RA up to four years.</w:t>
      </w:r>
      <w:r w:rsidR="00AC2C17">
        <w:fldChar w:fldCharType="begin">
          <w:fldData xml:space="preserve">PEVuZE5vdGU+PENpdGU+PEF1dGhvcj5NYW5udWNjaTwvQXV0aG9yPjxZZWFyPjIwMTc8L1llYXI+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</w:fldData>
        </w:fldChar>
      </w:r>
      <w:r w:rsidR="00207FCA">
        <w:instrText xml:space="preserve"> ADDIN EN.CITE </w:instrText>
      </w:r>
      <w:r w:rsidR="00207FCA">
        <w:fldChar w:fldCharType="begin">
          <w:fldData xml:space="preserve">PEVuZE5vdGU+PENpdGU+PEF1dGhvcj5NYW5udWNjaTwvQXV0aG9yPjxZZWFyPjIwMTc8L1llYXI+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</w:fldData>
        </w:fldChar>
      </w:r>
      <w:r w:rsidR="00207FCA">
        <w:instrText xml:space="preserve"> ADDIN EN.CITE.DATA </w:instrText>
      </w:r>
      <w:r w:rsidR="00207FCA">
        <w:fldChar w:fldCharType="end"/>
      </w:r>
      <w:r w:rsidR="00AC2C17">
        <w:fldChar w:fldCharType="separate"/>
      </w:r>
      <w:r w:rsidR="00207FCA" w:rsidRPr="00207FCA">
        <w:rPr>
          <w:noProof/>
          <w:vertAlign w:val="superscript"/>
        </w:rPr>
        <w:t>26</w:t>
      </w:r>
      <w:r w:rsidR="00AC2C17">
        <w:fldChar w:fldCharType="end"/>
      </w:r>
      <w:r w:rsidR="00AC2C17">
        <w:t xml:space="preserve"> </w:t>
      </w:r>
      <w:r w:rsidR="003A07CA">
        <w:t>A systema</w:t>
      </w:r>
      <w:r w:rsidR="00CD57DB">
        <w:t xml:space="preserve">tic review </w:t>
      </w:r>
      <w:r w:rsidR="003A07CA">
        <w:t>found a non-significant increased risk</w:t>
      </w:r>
      <w:r w:rsidR="00CD57DB">
        <w:t xml:space="preserve"> in hospitalisation for congestive heart failure with DPP-IV inhibitors</w:t>
      </w:r>
      <w:r w:rsidR="003A07CA">
        <w:t xml:space="preserve"> (HR 1.14, 95% CI 0.97 to 1.34, p=0.10)</w:t>
      </w:r>
      <w:r w:rsidR="00606AB7">
        <w:fldChar w:fldCharType="begin">
          <w:fldData xml:space="preserve">PEVuZE5vdGU+PENpdGU+PEF1dGhvcj5NY0d1aXJlPC9BdXRob3I+PFllYXI+MjAxNjwvWWVhcj48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</w:fldData>
        </w:fldChar>
      </w:r>
      <w:r w:rsidR="00207FCA">
        <w:instrText xml:space="preserve"> ADDIN EN.CITE </w:instrText>
      </w:r>
      <w:r w:rsidR="00207FCA">
        <w:fldChar w:fldCharType="begin">
          <w:fldData xml:space="preserve">PEVuZE5vdGU+PENpdGU+PEF1dGhvcj5NY0d1aXJlPC9BdXRob3I+PFllYXI+MjAxNjwvWWVhcj48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</w:fldData>
        </w:fldChar>
      </w:r>
      <w:r w:rsidR="00207FCA">
        <w:instrText xml:space="preserve"> ADDIN EN.CITE.DATA </w:instrText>
      </w:r>
      <w:r w:rsidR="00207FCA">
        <w:fldChar w:fldCharType="end"/>
      </w:r>
      <w:r w:rsidR="00606AB7">
        <w:fldChar w:fldCharType="separate"/>
      </w:r>
      <w:r w:rsidR="00207FCA" w:rsidRPr="00207FCA">
        <w:rPr>
          <w:noProof/>
          <w:vertAlign w:val="superscript"/>
        </w:rPr>
        <w:t>27</w:t>
      </w:r>
      <w:r w:rsidR="00606AB7">
        <w:fldChar w:fldCharType="end"/>
      </w:r>
      <w:r w:rsidR="003A07CA">
        <w:t xml:space="preserve"> but the meta-analysis was </w:t>
      </w:r>
      <w:r w:rsidR="008E6A22">
        <w:t xml:space="preserve">significantly </w:t>
      </w:r>
      <w:r w:rsidR="003A07CA">
        <w:t>affected by heterogeneity</w:t>
      </w:r>
      <w:r w:rsidR="008E6A22">
        <w:t xml:space="preserve"> (I</w:t>
      </w:r>
      <w:r w:rsidR="008E6A22" w:rsidRPr="008E6A22">
        <w:rPr>
          <w:vertAlign w:val="superscript"/>
        </w:rPr>
        <w:t>2</w:t>
      </w:r>
      <w:r w:rsidR="008E6A22">
        <w:t> = 44.9, P =0</w:t>
      </w:r>
      <w:r w:rsidR="008E6A22" w:rsidRPr="008E6A22">
        <w:t>.16</w:t>
      </w:r>
      <w:r w:rsidR="008E6A22">
        <w:t>)</w:t>
      </w:r>
      <w:r w:rsidR="003A07CA">
        <w:t xml:space="preserve"> amongst the trials for saxagliptin</w:t>
      </w:r>
      <w:r w:rsidR="00606AB7">
        <w:fldChar w:fldCharType="begin">
          <w:fldData xml:space="preserve">PEVuZE5vdGU+PENpdGU+PEF1dGhvcj5TY2lyaWNhPC9BdXRob3I+PFllYXI+MjAxMzwvWWVhcj48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</w:fldData>
        </w:fldChar>
      </w:r>
      <w:r w:rsidR="00207FCA">
        <w:instrText xml:space="preserve"> ADDIN EN.CITE </w:instrText>
      </w:r>
      <w:r w:rsidR="00207FCA">
        <w:fldChar w:fldCharType="begin">
          <w:fldData xml:space="preserve">PEVuZE5vdGU+PENpdGU+PEF1dGhvcj5TY2lyaWNhPC9BdXRob3I+PFllYXI+MjAxMzwvWWVhcj48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</w:fldData>
        </w:fldChar>
      </w:r>
      <w:r w:rsidR="00207FCA">
        <w:instrText xml:space="preserve"> ADDIN EN.CITE.DATA </w:instrText>
      </w:r>
      <w:r w:rsidR="00207FCA">
        <w:fldChar w:fldCharType="end"/>
      </w:r>
      <w:r w:rsidR="00606AB7">
        <w:fldChar w:fldCharType="separate"/>
      </w:r>
      <w:r w:rsidR="00207FCA" w:rsidRPr="00207FCA">
        <w:rPr>
          <w:noProof/>
          <w:vertAlign w:val="superscript"/>
        </w:rPr>
        <w:t>28</w:t>
      </w:r>
      <w:r w:rsidR="00606AB7">
        <w:fldChar w:fldCharType="end"/>
      </w:r>
      <w:r w:rsidR="003A07CA">
        <w:t>, alogliptin</w:t>
      </w:r>
      <w:r w:rsidR="00606AB7">
        <w:fldChar w:fldCharType="begin">
          <w:fldData xml:space="preserve">PEVuZE5vdGU+PENpdGU+PEF1dGhvcj5aYW5uYWQ8L0F1dGhvcj48WWVhcj4yMDE1PC9ZZWFyPjxS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</w:fldData>
        </w:fldChar>
      </w:r>
      <w:r w:rsidR="00207FCA">
        <w:instrText xml:space="preserve"> ADDIN EN.CITE </w:instrText>
      </w:r>
      <w:r w:rsidR="00207FCA">
        <w:fldChar w:fldCharType="begin">
          <w:fldData xml:space="preserve">PEVuZE5vdGU+PENpdGU+PEF1dGhvcj5aYW5uYWQ8L0F1dGhvcj48WWVhcj4yMDE1PC9ZZWFyPjxS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</w:fldData>
        </w:fldChar>
      </w:r>
      <w:r w:rsidR="00207FCA">
        <w:instrText xml:space="preserve"> ADDIN EN.CITE.DATA </w:instrText>
      </w:r>
      <w:r w:rsidR="00207FCA">
        <w:fldChar w:fldCharType="end"/>
      </w:r>
      <w:r w:rsidR="00606AB7">
        <w:fldChar w:fldCharType="separate"/>
      </w:r>
      <w:r w:rsidR="00207FCA" w:rsidRPr="00207FCA">
        <w:rPr>
          <w:noProof/>
          <w:vertAlign w:val="superscript"/>
        </w:rPr>
        <w:t>29</w:t>
      </w:r>
      <w:r w:rsidR="00606AB7">
        <w:fldChar w:fldCharType="end"/>
      </w:r>
      <w:r w:rsidR="003A07CA">
        <w:t xml:space="preserve"> and sitagliptin</w:t>
      </w:r>
      <w:r w:rsidR="00606AB7">
        <w:t>.</w:t>
      </w:r>
      <w:r w:rsidR="00606AB7">
        <w:fldChar w:fldCharType="begin">
          <w:fldData xml:space="preserve">PEVuZE5vdGU+PENpdGU+PEF1dGhvcj5HcmVlbjwvQXV0aG9yPjxZZWFyPjIwMTU8L1llYXI+PFJl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</w:fldData>
        </w:fldChar>
      </w:r>
      <w:r w:rsidR="009B5B5F">
        <w:instrText xml:space="preserve"> ADDIN EN.CITE </w:instrText>
      </w:r>
      <w:r w:rsidR="009B5B5F">
        <w:fldChar w:fldCharType="begin">
          <w:fldData xml:space="preserve">PEVuZE5vdGU+PENpdGU+PEF1dGhvcj5HcmVlbjwvQXV0aG9yPjxZZWFyPjIwMTU8L1llYXI+PFJl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</w:fldData>
        </w:fldChar>
      </w:r>
      <w:r w:rsidR="009B5B5F">
        <w:instrText xml:space="preserve"> ADDIN EN.CITE.DATA </w:instrText>
      </w:r>
      <w:r w:rsidR="009B5B5F">
        <w:fldChar w:fldCharType="end"/>
      </w:r>
      <w:r w:rsidR="00606AB7">
        <w:fldChar w:fldCharType="separate"/>
      </w:r>
      <w:r w:rsidR="009B5B5F" w:rsidRPr="009B5B5F">
        <w:rPr>
          <w:noProof/>
          <w:vertAlign w:val="superscript"/>
        </w:rPr>
        <w:t>30</w:t>
      </w:r>
      <w:r w:rsidR="00606AB7">
        <w:fldChar w:fldCharType="end"/>
      </w:r>
    </w:p>
    <w:p w:rsidR="00B702CD" w:rsidRDefault="009A1D02" w:rsidP="006E018C">
      <w:pPr>
        <w:jc w:val="both"/>
      </w:pPr>
      <w:r>
        <w:t>A systematic review of 189 RCT (n=155,145) assessed the impact of incretin therapies (both GLP-1 RA and DPP-IV inhibitors) on all-cause mortality in patients with T2DM</w:t>
      </w:r>
      <w:r w:rsidR="00606AB7">
        <w:t>.</w:t>
      </w:r>
      <w:r w:rsidR="00606AB7">
        <w:fldChar w:fldCharType="begin">
          <w:fldData xml:space="preserve">PEVuZE5vdGU+PENpdGU+PEF1dGhvcj5MaXU8L0F1dGhvcj48WWVhcj4yMDE3PC9ZZWFyPjxSZWNO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</w:fldData>
        </w:fldChar>
      </w:r>
      <w:r w:rsidR="00207FCA">
        <w:instrText xml:space="preserve"> ADDIN EN.CITE </w:instrText>
      </w:r>
      <w:r w:rsidR="00207FCA">
        <w:fldChar w:fldCharType="begin">
          <w:fldData xml:space="preserve">PEVuZE5vdGU+PENpdGU+PEF1dGhvcj5MaXU8L0F1dGhvcj48WWVhcj4yMDE3PC9ZZWFyPjxSZWNO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</w:fldData>
        </w:fldChar>
      </w:r>
      <w:r w:rsidR="00207FCA">
        <w:instrText xml:space="preserve"> ADDIN EN.CITE.DATA </w:instrText>
      </w:r>
      <w:r w:rsidR="00207FCA">
        <w:fldChar w:fldCharType="end"/>
      </w:r>
      <w:r w:rsidR="00606AB7">
        <w:fldChar w:fldCharType="separate"/>
      </w:r>
      <w:r w:rsidR="00207FCA" w:rsidRPr="00207FCA">
        <w:rPr>
          <w:noProof/>
          <w:vertAlign w:val="superscript"/>
        </w:rPr>
        <w:t>31</w:t>
      </w:r>
      <w:r w:rsidR="00606AB7">
        <w:fldChar w:fldCharType="end"/>
      </w:r>
      <w:r>
        <w:t xml:space="preserve"> No difference in all-cause mortality was detected when comparing incretin therapies with control (OR 0.96, 95% CI 0.90 to 1.02, I</w:t>
      </w:r>
      <w:r>
        <w:rPr>
          <w:vertAlign w:val="superscript"/>
        </w:rPr>
        <w:t>2</w:t>
      </w:r>
      <w:r>
        <w:t>=0%</w:t>
      </w:r>
      <w:r w:rsidR="00DD08A8">
        <w:t>);</w:t>
      </w:r>
      <w:r>
        <w:t xml:space="preserve"> although there was the suggestion of impr</w:t>
      </w:r>
      <w:r w:rsidR="00DD08A8">
        <w:t>oved mortality with GLP-1 RA</w:t>
      </w:r>
      <w:r>
        <w:t xml:space="preserve"> this was not strongly supported by subgroup analysis. </w:t>
      </w:r>
    </w:p>
    <w:p w:rsidR="00DC39AC" w:rsidRDefault="00B702CD" w:rsidP="006E018C">
      <w:pPr>
        <w:jc w:val="both"/>
      </w:pPr>
      <w:r>
        <w:t>The impact of incretin therapies on inflammatory markers such as CRP and TNF-alpha may explain the positive findings from the LEADER</w:t>
      </w:r>
      <w:r w:rsidR="00E455B2">
        <w:fldChar w:fldCharType="begin"/>
      </w:r>
      <w:r w:rsidR="00207FCA">
        <w:instrText xml:space="preserve"> ADDIN EN.CITE &lt;EndNote&gt;&lt;Cite&gt;&lt;Author&gt;Marso&lt;/Author&gt;&lt;Year&gt;2016&lt;/Year&gt;&lt;RecNum&gt;638&lt;/RecNum&gt;&lt;DisplayText&gt;&lt;style face="superscript"&gt;32&lt;/style&gt;&lt;/DisplayText&gt;&lt;record&gt;&lt;rec-number&gt;638&lt;/rec-number&gt;&lt;foreign-keys&gt;&lt;key app="EN" db-id="fsrafdfz0d2v5pe520u5exf82xsz0svdrwvx" timestamp="1491928137"&gt;638&lt;/key&gt;&lt;/foreign-keys&gt;&lt;ref-type name="Journal Article"&gt;17&lt;/ref-type&gt;&lt;contributors&gt;&lt;authors&gt;&lt;author&gt;Marso, S. P.&lt;/author&gt;&lt;author&gt;Daniels, G. H.&lt;/author&gt;&lt;author&gt;Brown-Frandsen, K.&lt;/author&gt;&lt;author&gt;Kristensen, P.&lt;/author&gt;&lt;author&gt;Mann, J. F.&lt;/author&gt;&lt;author&gt;Nauck, M. A.&lt;/author&gt;&lt;author&gt;Nissen, S. E.&lt;/author&gt;&lt;author&gt;Pocock, S.&lt;/author&gt;&lt;author&gt;Poulter, N. R.&lt;/author&gt;&lt;author&gt;Ravn, L. S.&lt;/author&gt;&lt;author&gt;Steinberg, W. M.&lt;/author&gt;&lt;author&gt;Stockner, M.&lt;/author&gt;&lt;author&gt;Zinman, B.&lt;/author&gt;&lt;author&gt;Bergenstal, R. M.&lt;/author&gt;&lt;author&gt;Buse, J. B.&lt;/author&gt;&lt;author&gt;Leader Steering Committee on behalf of the LEADER Trial Investigators&lt;/author&gt;&lt;/authors&gt;&lt;/contributors&gt;&lt;auth-address&gt;From the University of Texas Southwestern Medical Center, Dallas (S.P.M.); Massachusetts General Hospital, Boston (G.H.D.); Novo Nordisk, Bagsvaerd, Denmark (K.B.-F., P.K., L.S.R., M.S.); Friedrich Alexander University of Erlangen, Erlangen (J.F(TRUNCATED)&lt;/auth-address&gt;&lt;titles&gt;&lt;title&gt;Liraglutide and Cardiovascular Outcomes in Type 2 Diabetes&lt;/title&gt;&lt;secondary-title&gt;The New England journal of medicine&lt;/secondary-title&gt;&lt;/titles&gt;&lt;periodical&gt;&lt;full-title&gt;N Engl J Med&lt;/full-title&gt;&lt;abbr-1&gt;The New England journal of medicine&lt;/abbr-1&gt;&lt;/periodical&gt;&lt;dates&gt;&lt;year&gt;2016&lt;/year&gt;&lt;/dates&gt;&lt;isbn&gt;1533-4406; 0028-4793&lt;/isbn&gt;&lt;urls&gt;&lt;/urls&gt;&lt;electronic-resource-num&gt;10.1056/NEJMoa1603827 [doi]&lt;/electronic-resource-num&gt;&lt;access-date&gt;Jun 13&lt;/access-date&gt;&lt;/record&gt;&lt;/Cite&gt;&lt;/EndNote&gt;</w:instrText>
      </w:r>
      <w:r w:rsidR="00E455B2">
        <w:fldChar w:fldCharType="separate"/>
      </w:r>
      <w:r w:rsidR="00207FCA" w:rsidRPr="00207FCA">
        <w:rPr>
          <w:noProof/>
          <w:vertAlign w:val="superscript"/>
        </w:rPr>
        <w:t>32</w:t>
      </w:r>
      <w:r w:rsidR="00E455B2">
        <w:fldChar w:fldCharType="end"/>
      </w:r>
      <w:r>
        <w:t xml:space="preserve"> and SUSTAIN-6</w:t>
      </w:r>
      <w:r w:rsidR="00E455B2">
        <w:fldChar w:fldCharType="begin"/>
      </w:r>
      <w:r w:rsidR="00207FCA">
        <w:instrText xml:space="preserve"> ADDIN EN.CITE &lt;EndNote&gt;&lt;Cite&gt;&lt;Author&gt;Marso&lt;/Author&gt;&lt;Year&gt;2016&lt;/Year&gt;&lt;RecNum&gt;637&lt;/RecNum&gt;&lt;DisplayText&gt;&lt;style face="superscript"&gt;33&lt;/style&gt;&lt;/DisplayText&gt;&lt;record&gt;&lt;rec-number&gt;637&lt;/rec-number&gt;&lt;foreign-keys&gt;&lt;key app="EN" db-id="fsrafdfz0d2v5pe520u5exf82xsz0svdrwvx" timestamp="1491928137"&gt;637&lt;/key&gt;&lt;/foreign-keys&gt;&lt;ref-type name="Journal Article"&gt;17&lt;/ref-type&gt;&lt;contributors&gt;&lt;authors&gt;&lt;author&gt;Marso, S. P.&lt;/author&gt;&lt;author&gt;Bain, S. C.&lt;/author&gt;&lt;author&gt;Consoli, A.&lt;/author&gt;&lt;author&gt;Eliaschewitz, F. G.&lt;/author&gt;&lt;author&gt;Jodar, E.&lt;/author&gt;&lt;author&gt;Leiter, L. A.&lt;/author&gt;&lt;author&gt;Lingvay, I.&lt;/author&gt;&lt;author&gt;Rosenstock, J.&lt;/author&gt;&lt;author&gt;Seufert, J.&lt;/author&gt;&lt;author&gt;Warren, M. L.&lt;/author&gt;&lt;author&gt;Woo, V.&lt;/author&gt;&lt;author&gt;Hansen, O.&lt;/author&gt;&lt;author&gt;Holst, A. G.&lt;/author&gt;&lt;author&gt;Pettersson, J.&lt;/author&gt;&lt;author&gt;Vilsboll, T.&lt;/author&gt;&lt;author&gt;Sustain- Investigators&lt;/author&gt;&lt;/authors&gt;&lt;/contributors&gt;&lt;auth-address&gt;From the Research Medical Center, Kansas City, MO (S.P.M.); School of Medicine, Swansea University, Swansea, United Kingdom (S.C.B.); Department of Medicine and Aging Science and Center of Excellence on Aging and Translational Medicine, G. d&amp;apos;Ann(TRUNCATED)&lt;/auth-address&gt;&lt;titles&gt;&lt;title&gt;Semaglutide and Cardiovascular Outcomes in Patients with Type 2 Diabetes&lt;/title&gt;&lt;secondary-title&gt;The New England journal of medicine&lt;/secondary-title&gt;&lt;/titles&gt;&lt;periodical&gt;&lt;full-title&gt;N Engl J Med&lt;/full-title&gt;&lt;abbr-1&gt;The New England journal of medicine&lt;/abbr-1&gt;&lt;/periodical&gt;&lt;dates&gt;&lt;year&gt;2016&lt;/year&gt;&lt;/dates&gt;&lt;pub-location&gt;United States&lt;/pub-location&gt;&lt;isbn&gt;1533-4406; 0028-4793&lt;/isbn&gt;&lt;urls&gt;&lt;/urls&gt;&lt;electronic-resource-num&gt;10.1056/NEJMoa1607141 [doi]&lt;/electronic-resource-num&gt;&lt;access-date&gt;Sep 15&lt;/access-date&gt;&lt;/record&gt;&lt;/Cite&gt;&lt;/EndNote&gt;</w:instrText>
      </w:r>
      <w:r w:rsidR="00E455B2">
        <w:fldChar w:fldCharType="separate"/>
      </w:r>
      <w:r w:rsidR="00207FCA" w:rsidRPr="00207FCA">
        <w:rPr>
          <w:noProof/>
          <w:vertAlign w:val="superscript"/>
        </w:rPr>
        <w:t>33</w:t>
      </w:r>
      <w:r w:rsidR="00E455B2">
        <w:fldChar w:fldCharType="end"/>
      </w:r>
      <w:r>
        <w:t xml:space="preserve"> studies on cardiovascular outcomes. A systematic review and meta-analysis of 7 treatment arms of clinical trials identified a significant reduction in CRP levels with GLP-1 RA therapy (weighted mean </w:t>
      </w:r>
      <w:r w:rsidR="00831C93">
        <w:t xml:space="preserve">difference </w:t>
      </w:r>
      <w:r w:rsidR="00831C93" w:rsidRPr="00831C93">
        <w:t>-2.14 (mg/</w:t>
      </w:r>
      <w:proofErr w:type="spellStart"/>
      <w:r w:rsidR="00831C93" w:rsidRPr="00831C93">
        <w:t>dL</w:t>
      </w:r>
      <w:proofErr w:type="spellEnd"/>
      <w:r w:rsidR="00831C93" w:rsidRPr="00831C93">
        <w:t xml:space="preserve">), </w:t>
      </w:r>
      <w:r w:rsidR="00831C93">
        <w:t>95% CI -3.51, -0.78, P=0.002; I</w:t>
      </w:r>
      <w:r w:rsidR="00831C93">
        <w:rPr>
          <w:vertAlign w:val="superscript"/>
        </w:rPr>
        <w:t>2</w:t>
      </w:r>
      <w:r w:rsidR="00831C93" w:rsidRPr="00831C93">
        <w:t xml:space="preserve"> 96.1%</w:t>
      </w:r>
      <w:r w:rsidR="00831C93">
        <w:t>)</w:t>
      </w:r>
      <w:r w:rsidR="00E455B2">
        <w:t>.</w:t>
      </w:r>
      <w:r w:rsidR="00E455B2">
        <w:fldChar w:fldCharType="begin">
          <w:fldData xml:space="preserve">PEVuZE5vdGU+PENpdGU+PEF1dGhvcj5NYXppZGk8L0F1dGhvcj48WWVhcj4yMDE3PC9ZZWFyPjxS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</w:fldData>
        </w:fldChar>
      </w:r>
      <w:r w:rsidR="00207FCA">
        <w:instrText xml:space="preserve"> ADDIN EN.CITE </w:instrText>
      </w:r>
      <w:r w:rsidR="00207FCA">
        <w:fldChar w:fldCharType="begin">
          <w:fldData xml:space="preserve">PEVuZE5vdGU+PENpdGU+PEF1dGhvcj5NYXppZGk8L0F1dGhvcj48WWVhcj4yMDE3PC9ZZWFyPjxS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</w:fldData>
        </w:fldChar>
      </w:r>
      <w:r w:rsidR="00207FCA">
        <w:instrText xml:space="preserve"> ADDIN EN.CITE.DATA </w:instrText>
      </w:r>
      <w:r w:rsidR="00207FCA">
        <w:fldChar w:fldCharType="end"/>
      </w:r>
      <w:r w:rsidR="00E455B2">
        <w:fldChar w:fldCharType="separate"/>
      </w:r>
      <w:r w:rsidR="00207FCA" w:rsidRPr="00207FCA">
        <w:rPr>
          <w:noProof/>
          <w:vertAlign w:val="superscript"/>
        </w:rPr>
        <w:t>34</w:t>
      </w:r>
      <w:r w:rsidR="00E455B2">
        <w:fldChar w:fldCharType="end"/>
      </w:r>
      <w:r>
        <w:t xml:space="preserve"> </w:t>
      </w:r>
      <w:r w:rsidR="001A4B0F">
        <w:t xml:space="preserve">DPP-IV inhibition is </w:t>
      </w:r>
      <w:r w:rsidR="00B13B7E">
        <w:t xml:space="preserve">also </w:t>
      </w:r>
      <w:r w:rsidR="001A4B0F">
        <w:t>associated with significant reductions in TNF-alpha levels with no difference between vildagliptin and sitagliptin.</w:t>
      </w:r>
      <w:r w:rsidR="00DC39AC">
        <w:fldChar w:fldCharType="begin">
          <w:fldData xml:space="preserve">PEVuZE5vdGU+PENpdGU+PEF1dGhvcj5BdGtpbjwvQXV0aG9yPjxZZWFyPjIwMTc8L1llYXI+PFJl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</w:fldData>
        </w:fldChar>
      </w:r>
      <w:r w:rsidR="00207FCA">
        <w:instrText xml:space="preserve"> ADDIN EN.CITE </w:instrText>
      </w:r>
      <w:r w:rsidR="00207FCA">
        <w:fldChar w:fldCharType="begin">
          <w:fldData xml:space="preserve">PEVuZE5vdGU+PENpdGU+PEF1dGhvcj5BdGtpbjwvQXV0aG9yPjxZZWFyPjIwMTc8L1llYXI+PFJl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</w:fldData>
        </w:fldChar>
      </w:r>
      <w:r w:rsidR="00207FCA">
        <w:instrText xml:space="preserve"> ADDIN EN.CITE.DATA </w:instrText>
      </w:r>
      <w:r w:rsidR="00207FCA">
        <w:fldChar w:fldCharType="end"/>
      </w:r>
      <w:r w:rsidR="00DC39AC">
        <w:fldChar w:fldCharType="separate"/>
      </w:r>
      <w:r w:rsidR="00207FCA" w:rsidRPr="00207FCA">
        <w:rPr>
          <w:noProof/>
          <w:vertAlign w:val="superscript"/>
        </w:rPr>
        <w:t>35</w:t>
      </w:r>
      <w:r w:rsidR="00DC39AC">
        <w:fldChar w:fldCharType="end"/>
      </w:r>
      <w:r w:rsidR="001A4B0F">
        <w:t xml:space="preserve"> </w:t>
      </w:r>
    </w:p>
    <w:p w:rsidR="00E40298" w:rsidRDefault="00ED6413" w:rsidP="006E018C">
      <w:pPr>
        <w:jc w:val="both"/>
      </w:pPr>
      <w:r>
        <w:t>Some of the trials have identified unexpected adverse events such as increased heart rate</w:t>
      </w:r>
      <w:r w:rsidR="00B13B7E">
        <w:t xml:space="preserve"> with GLP-1 RA</w:t>
      </w:r>
      <w:r>
        <w:t xml:space="preserve"> with pooled analysis suggesting an association with atrial fibrillation. </w:t>
      </w:r>
      <w:r w:rsidR="003100FC">
        <w:t xml:space="preserve"> However, a</w:t>
      </w:r>
      <w:r>
        <w:t xml:space="preserve"> systematic review and meta-analysis of 113 trials found that GLP-1 RA </w:t>
      </w:r>
      <w:r w:rsidR="003100FC">
        <w:t>were</w:t>
      </w:r>
      <w:r>
        <w:t xml:space="preserve"> not significantly associated with atrial fibrillation (Mantel-</w:t>
      </w:r>
      <w:proofErr w:type="spellStart"/>
      <w:r>
        <w:t>Haenzsel</w:t>
      </w:r>
      <w:proofErr w:type="spellEnd"/>
      <w:r>
        <w:t xml:space="preserve"> OR 0.87, 95% CI 0.71 to 1.05, p=0.15)</w:t>
      </w:r>
      <w:r w:rsidR="00DC39AC">
        <w:t>.</w:t>
      </w:r>
      <w:r w:rsidR="00DC39AC">
        <w:fldChar w:fldCharType="begin"/>
      </w:r>
      <w:r w:rsidR="00207FCA">
        <w:instrText xml:space="preserve"> ADDIN EN.CITE &lt;EndNote&gt;&lt;Cite&gt;&lt;Author&gt;Monami&lt;/Author&gt;&lt;Year&gt;2017&lt;/Year&gt;&lt;RecNum&gt;1367&lt;/RecNum&gt;&lt;DisplayText&gt;&lt;style face="superscript"&gt;36&lt;/style&gt;&lt;/DisplayText&gt;&lt;record&gt;&lt;rec-number&gt;1367&lt;/rec-number&gt;&lt;foreign-keys&gt;&lt;key app="EN" db-id="fsrafdfz0d2v5pe520u5exf82xsz0svdrwvx" timestamp="1506086115"&gt;1367&lt;/key&gt;&lt;/foreign-keys&gt;&lt;ref-type name="Journal Article"&gt;17&lt;/ref-type&gt;&lt;contributors&gt;&lt;authors&gt;&lt;author&gt;Monami, M.&lt;/author&gt;&lt;author&gt;Nreu, B.&lt;/author&gt;&lt;author&gt;Scatena, A.&lt;/author&gt;&lt;author&gt;Giannini, S.&lt;/author&gt;&lt;author&gt;Andreozzi, F.&lt;/author&gt;&lt;author&gt;Sesti, G.&lt;/author&gt;&lt;author&gt;Mannucci, E.&lt;/author&gt;&lt;/authors&gt;&lt;/contributors&gt;&lt;auth-address&gt;Diabetology, Azienda Ospedaliero Universitaria Careggi, University of Florence, Via delle Oblate 4, 50141, Florence, Italy. matteo.monami@unifi.it.&amp;#xD;Diabetology, Azienda Ospedaliero Universitaria Careggi, University of Florence, Via delle Oblate 4, 50141, Florence, Italy.&amp;#xD;Diabetology Unit, Ospedale San Donato Arezzo, Arezzo, Italy.&amp;#xD;Department of Medical and Surgical Sciences, University Magna Graecia of Catanzaro, Catanzaro, Italy.&lt;/auth-address&gt;&lt;titles&gt;&lt;title&gt;Glucagon-like peptide-1 receptor agonists and atrial fibrillation: a systematic review and meta-analysis of randomised controlled trials&lt;/title&gt;&lt;secondary-title&gt;J Endocrinol Invest&lt;/secondary-title&gt;&lt;/titles&gt;&lt;periodical&gt;&lt;full-title&gt;J Endocrinol Invest&lt;/full-title&gt;&lt;/periodical&gt;&lt;edition&gt;2017/06/02&lt;/edition&gt;&lt;keywords&gt;&lt;keyword&gt;Atrial fibrillation&lt;/keyword&gt;&lt;keyword&gt;GLP-1 receptor agonists&lt;/keyword&gt;&lt;keyword&gt;Meta-analysis&lt;/keyword&gt;&lt;/keywords&gt;&lt;dates&gt;&lt;year&gt;2017&lt;/year&gt;&lt;pub-dates&gt;&lt;date&gt;May 31&lt;/date&gt;&lt;/pub-dates&gt;&lt;/dates&gt;&lt;isbn&gt;1720-8386 (Electronic)&amp;#xD;0391-4097 (Linking)&lt;/isbn&gt;&lt;accession-num&gt;28569363&lt;/accession-num&gt;&lt;urls&gt;&lt;/urls&gt;&lt;electronic-resource-num&gt;10.1007/s40618-017-0698-7&lt;/electronic-resource-num&gt;&lt;remote-database-provider&gt;NLM&lt;/remote-database-provider&gt;&lt;language&gt;eng&lt;/language&gt;&lt;/record&gt;&lt;/Cite&gt;&lt;/EndNote&gt;</w:instrText>
      </w:r>
      <w:r w:rsidR="00DC39AC">
        <w:fldChar w:fldCharType="separate"/>
      </w:r>
      <w:r w:rsidR="00207FCA" w:rsidRPr="00207FCA">
        <w:rPr>
          <w:noProof/>
          <w:vertAlign w:val="superscript"/>
        </w:rPr>
        <w:t>36</w:t>
      </w:r>
      <w:r w:rsidR="00DC39AC">
        <w:fldChar w:fldCharType="end"/>
      </w:r>
      <w:r>
        <w:t xml:space="preserve"> </w:t>
      </w:r>
    </w:p>
    <w:p w:rsidR="003100FC" w:rsidRDefault="003100FC" w:rsidP="006E018C">
      <w:pPr>
        <w:jc w:val="both"/>
      </w:pPr>
    </w:p>
    <w:p w:rsidR="00E40298" w:rsidRDefault="00E03B16" w:rsidP="006E018C">
      <w:pPr>
        <w:jc w:val="both"/>
        <w:rPr>
          <w:b/>
        </w:rPr>
      </w:pPr>
      <w:r>
        <w:rPr>
          <w:b/>
        </w:rPr>
        <w:t>Cohort/Real World</w:t>
      </w:r>
      <w:r w:rsidR="00E91AEC" w:rsidRPr="00E91AEC">
        <w:rPr>
          <w:b/>
        </w:rPr>
        <w:t xml:space="preserve"> Studies</w:t>
      </w:r>
    </w:p>
    <w:p w:rsidR="00B34B33" w:rsidRDefault="000B2781" w:rsidP="006E018C">
      <w:pPr>
        <w:jc w:val="both"/>
      </w:pPr>
      <w:r>
        <w:t>Observational</w:t>
      </w:r>
      <w:r w:rsidR="009D4193">
        <w:t xml:space="preserve"> cohort</w:t>
      </w:r>
      <w:r>
        <w:t xml:space="preserve"> studies can provide real world data on the efficacy an</w:t>
      </w:r>
      <w:r w:rsidR="001C777E">
        <w:t>d safety of therapies in large patient populations and</w:t>
      </w:r>
      <w:r>
        <w:t xml:space="preserve"> more representative of the clinical burden of care. Participants of clinical trials, enrolled following assessment of strict inclusion and exclusion criteria, tend to be more interested in their disease and</w:t>
      </w:r>
      <w:r w:rsidR="006E018C">
        <w:t xml:space="preserve"> have</w:t>
      </w:r>
      <w:r>
        <w:t xml:space="preserve"> greater motivation to attend appointments, take prescribed medication and report adverse events. </w:t>
      </w:r>
      <w:r w:rsidR="00B34B33">
        <w:t xml:space="preserve">Real world data can be obtained from a number of sources for example electronic health records provide patient-level outcomes and disease-specific symptoms and treatments, health surveys give indicators of health status, healthcare utilisation and treatment </w:t>
      </w:r>
      <w:r w:rsidR="00B34B33">
        <w:lastRenderedPageBreak/>
        <w:t>patterns.</w:t>
      </w:r>
      <w:r w:rsidR="00F25091">
        <w:fldChar w:fldCharType="begin"/>
      </w:r>
      <w:r w:rsidR="00207FCA">
        <w:instrText xml:space="preserve"> ADDIN EN.CITE &lt;EndNote&gt;&lt;Cite&gt;&lt;Author&gt;McGovern&lt;/Author&gt;&lt;Year&gt;2017&lt;/Year&gt;&lt;RecNum&gt;1410&lt;/RecNum&gt;&lt;DisplayText&gt;&lt;style face="superscript"&gt;37&lt;/style&gt;&lt;/DisplayText&gt;&lt;record&gt;&lt;rec-number&gt;1410&lt;/rec-number&gt;&lt;foreign-keys&gt;&lt;key app="EN" db-id="fsrafdfz0d2v5pe520u5exf82xsz0svdrwvx" timestamp="1507972641"&gt;1410&lt;/key&gt;&lt;/foreign-keys&gt;&lt;ref-type name="Journal Article"&gt;17&lt;/ref-type&gt;&lt;contributors&gt;&lt;authors&gt;&lt;author&gt;McGovern, A.&lt;/author&gt;&lt;author&gt;Feher, M.&lt;/author&gt;&lt;author&gt;Munro, N.&lt;/author&gt;&lt;author&gt;de Lusignan, S.&lt;/author&gt;&lt;/authors&gt;&lt;/contributors&gt;&lt;auth-address&gt;Department of Clinical and Experimental Medicine, University of Surrey, Guildford, UK. a.mcgovern@surrey.ac.uk.&amp;#xD;Beta Cell Centre for Diabetes, Chelsea and Westminster Hospital, London, UK.&amp;#xD;Warwick Medical School, Warwick University, Coventry, UK.&amp;#xD;Department of Clinical and Experimental Medicine, University of Surrey, Guildford, UK.&lt;/auth-address&gt;&lt;titles&gt;&lt;title&gt;Sodium-Glucose Co-transporter 2 (SGLT2) Inhibitor: Comparing Trial Data and Real-World Use&lt;/title&gt;&lt;secondary-title&gt;Diabetes Ther&lt;/secondary-title&gt;&lt;/titles&gt;&lt;periodical&gt;&lt;full-title&gt;Diabetes Ther&lt;/full-title&gt;&lt;/periodical&gt;&lt;pages&gt;365-376&lt;/pages&gt;&lt;volume&gt;8&lt;/volume&gt;&lt;number&gt;2&lt;/number&gt;&lt;edition&gt;2017/03/23&lt;/edition&gt;&lt;keywords&gt;&lt;keyword&gt;Cardiovascular disease&lt;/keyword&gt;&lt;keyword&gt;Cross sectional analysis&lt;/keyword&gt;&lt;keyword&gt;Empa-reg outcome&lt;/keyword&gt;&lt;keyword&gt;Empagliflozin&lt;/keyword&gt;&lt;keyword&gt;Sglt2&lt;/keyword&gt;&lt;keyword&gt;Type 2 diabetes&lt;/keyword&gt;&lt;/keywords&gt;&lt;dates&gt;&lt;year&gt;2017&lt;/year&gt;&lt;pub-dates&gt;&lt;date&gt;Apr&lt;/date&gt;&lt;/pub-dates&gt;&lt;/dates&gt;&lt;isbn&gt;1869-6953 (Print)&lt;/isbn&gt;&lt;accession-num&gt;28324484&lt;/accession-num&gt;&lt;urls&gt;&lt;/urls&gt;&lt;custom2&gt;PMC5380507&lt;/custom2&gt;&lt;electronic-resource-num&gt;10.1007/s13300-017-0254-7&lt;/electronic-resource-num&gt;&lt;remote-database-provider&gt;NLM&lt;/remote-database-provider&gt;&lt;language&gt;eng&lt;/language&gt;&lt;/record&gt;&lt;/Cite&gt;&lt;/EndNote&gt;</w:instrText>
      </w:r>
      <w:r w:rsidR="00F25091">
        <w:fldChar w:fldCharType="separate"/>
      </w:r>
      <w:r w:rsidR="00207FCA" w:rsidRPr="00207FCA">
        <w:rPr>
          <w:noProof/>
          <w:vertAlign w:val="superscript"/>
        </w:rPr>
        <w:t>37</w:t>
      </w:r>
      <w:r w:rsidR="00F25091">
        <w:fldChar w:fldCharType="end"/>
      </w:r>
      <w:r w:rsidR="00B34B33">
        <w:t xml:space="preserve"> Claims databases provide administrative data, diagnoses, procedures and costs and patient registries are a source of observational data and specified outcomes in a defined population. Practical clinical trials which are prospective and randomised provide outcomes in a large diverse population with a long follow-up duration and finally supplements to randomised controlled trials allow additional data collection, resource utilisation and patient-reported outcomes. Importantly, a meta-analyses of adverse effects data derived from RCTs compared with observational studies concluded that there was no difference generally in risk estimates of adverse effects between meta-analysis of RCTs and meta-analysis of observational studies.</w:t>
      </w:r>
      <w:r w:rsidR="00B34B33">
        <w:fldChar w:fldCharType="begin"/>
      </w:r>
      <w:r w:rsidR="00207FCA">
        <w:instrText xml:space="preserve"> ADDIN EN.CITE &lt;EndNote&gt;&lt;Cite&gt;&lt;Author&gt;Golder&lt;/Author&gt;&lt;Year&gt;2011&lt;/Year&gt;&lt;RecNum&gt;1378&lt;/RecNum&gt;&lt;DisplayText&gt;&lt;style face="superscript"&gt;38&lt;/style&gt;&lt;/DisplayText&gt;&lt;record&gt;&lt;rec-number&gt;1378&lt;/rec-number&gt;&lt;foreign-keys&gt;&lt;key app="EN" db-id="fsrafdfz0d2v5pe520u5exf82xsz0svdrwvx" timestamp="1506609556"&gt;1378&lt;/key&gt;&lt;/foreign-keys&gt;&lt;ref-type name="Journal Article"&gt;17&lt;/ref-type&gt;&lt;contributors&gt;&lt;authors&gt;&lt;author&gt;Golder, S.&lt;/author&gt;&lt;author&gt;Loke, Y. K.&lt;/author&gt;&lt;author&gt;Bland, M.&lt;/author&gt;&lt;/authors&gt;&lt;/contributors&gt;&lt;auth-address&gt;Centre for Reviews and Dissemination, University of York, York, United Kingdom. su.golder@york.ac.uk&lt;/auth-address&gt;&lt;titles&gt;&lt;title&gt;Meta-analyses of adverse effects data derived from randomised controlled trials as compared to observational studies: methodological overview&lt;/title&gt;&lt;secondary-title&gt;PLoS Med&lt;/secondary-title&gt;&lt;/titles&gt;&lt;periodical&gt;&lt;full-title&gt;PLoS Med&lt;/full-title&gt;&lt;/periodical&gt;&lt;pages&gt;e1001026&lt;/pages&gt;&lt;volume&gt;8&lt;/volume&gt;&lt;number&gt;5&lt;/number&gt;&lt;edition&gt;2011/05/12&lt;/edition&gt;&lt;keywords&gt;&lt;keyword&gt;Data Interpretation, Statistical&lt;/keyword&gt;&lt;keyword&gt;Humans&lt;/keyword&gt;&lt;keyword&gt;Meta-Analysis as Topic&lt;/keyword&gt;&lt;keyword&gt;Observation&lt;/keyword&gt;&lt;keyword&gt;Odds Ratio&lt;/keyword&gt;&lt;keyword&gt;Randomized Controlled Trials as Topic&lt;/keyword&gt;&lt;keyword&gt;Research Design&lt;/keyword&gt;&lt;keyword&gt;Risk Assessment&lt;/keyword&gt;&lt;keyword&gt;Treatment Outcome&lt;/keyword&gt;&lt;/keywords&gt;&lt;dates&gt;&lt;year&gt;2011&lt;/year&gt;&lt;pub-dates&gt;&lt;date&gt;May&lt;/date&gt;&lt;/pub-dates&gt;&lt;/dates&gt;&lt;isbn&gt;1549-1676 (Electronic)&amp;#xD;1549-1277 (Linking)&lt;/isbn&gt;&lt;accession-num&gt;21559325&lt;/accession-num&gt;&lt;urls&gt;&lt;/urls&gt;&lt;custom2&gt;PMC3086872&lt;/custom2&gt;&lt;electronic-resource-num&gt;10.1371/journal.pmed.1001026&lt;/electronic-resource-num&gt;&lt;remote-database-provider&gt;NLM&lt;/remote-database-provider&gt;&lt;language&gt;eng&lt;/language&gt;&lt;/record&gt;&lt;/Cite&gt;&lt;/EndNote&gt;</w:instrText>
      </w:r>
      <w:r w:rsidR="00B34B33">
        <w:fldChar w:fldCharType="separate"/>
      </w:r>
      <w:r w:rsidR="00207FCA" w:rsidRPr="00207FCA">
        <w:rPr>
          <w:noProof/>
          <w:vertAlign w:val="superscript"/>
        </w:rPr>
        <w:t>38</w:t>
      </w:r>
      <w:r w:rsidR="00B34B33">
        <w:fldChar w:fldCharType="end"/>
      </w:r>
      <w:r w:rsidR="00B34B33">
        <w:t xml:space="preserve"> </w:t>
      </w:r>
    </w:p>
    <w:p w:rsidR="000B2781" w:rsidRDefault="000B2781" w:rsidP="006E018C">
      <w:pPr>
        <w:jc w:val="both"/>
      </w:pPr>
      <w:r>
        <w:t xml:space="preserve">Adverse events which are identified during large clinical trials can be further evaluated in observational studies which have the </w:t>
      </w:r>
      <w:r w:rsidR="0066149E">
        <w:t xml:space="preserve">benefit </w:t>
      </w:r>
      <w:r>
        <w:t xml:space="preserve">of much larger patient numbers taking medication in the real world without regular study visits or healthcare provider input. Post-marketing surveillance can </w:t>
      </w:r>
      <w:r w:rsidR="00F25091">
        <w:t xml:space="preserve">also </w:t>
      </w:r>
      <w:r>
        <w:t xml:space="preserve">identify signals for cancer and other diseases not seen during clinical trials. </w:t>
      </w:r>
    </w:p>
    <w:p w:rsidR="00936D0C" w:rsidRPr="00317CA0" w:rsidRDefault="00C40988" w:rsidP="006E018C">
      <w:pPr>
        <w:jc w:val="both"/>
        <w:rPr>
          <w:b/>
          <w:i/>
        </w:rPr>
      </w:pPr>
      <w:r w:rsidRPr="00317CA0">
        <w:rPr>
          <w:b/>
          <w:i/>
        </w:rPr>
        <w:t>Efficacy</w:t>
      </w:r>
      <w:r w:rsidR="00317CA0">
        <w:rPr>
          <w:b/>
          <w:i/>
        </w:rPr>
        <w:t xml:space="preserve"> and </w:t>
      </w:r>
      <w:r w:rsidR="00936D0C" w:rsidRPr="00317CA0">
        <w:rPr>
          <w:b/>
          <w:i/>
        </w:rPr>
        <w:t>Tolerability</w:t>
      </w:r>
      <w:r w:rsidRPr="00317CA0">
        <w:rPr>
          <w:b/>
          <w:i/>
        </w:rPr>
        <w:t xml:space="preserve"> </w:t>
      </w:r>
    </w:p>
    <w:p w:rsidR="00C025A7" w:rsidRPr="00936D0C" w:rsidRDefault="00C025A7" w:rsidP="006E018C">
      <w:pPr>
        <w:jc w:val="both"/>
        <w:rPr>
          <w:b/>
        </w:rPr>
      </w:pPr>
      <w:r>
        <w:t>One of the first observational studies performed to assess efficacy</w:t>
      </w:r>
      <w:r w:rsidR="0009569E">
        <w:t>, safety and tolerability</w:t>
      </w:r>
      <w:r>
        <w:t xml:space="preserve"> of GLP-1 RA in the real world was the nationwide exenatide audit</w:t>
      </w:r>
      <w:r w:rsidR="00936D0C">
        <w:t xml:space="preserve"> launched in December 2008 and</w:t>
      </w:r>
      <w:r>
        <w:t xml:space="preserve"> conducted by the Association of British Clinical Diabetologists</w:t>
      </w:r>
      <w:r w:rsidR="0009569E">
        <w:t xml:space="preserve"> (ABCD)</w:t>
      </w:r>
      <w:r>
        <w:t>.</w:t>
      </w:r>
      <w:r>
        <w:fldChar w:fldCharType="begin">
          <w:fldData xml:space="preserve">PEVuZE5vdGU+PENpdGU+PEF1dGhvcj5UaG9uZzwvQXV0aG9yPjxZZWFyPjIwMTE8L1llYXI+PFJl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=
</w:fldData>
        </w:fldChar>
      </w:r>
      <w:r w:rsidR="00207FCA">
        <w:instrText xml:space="preserve"> ADDIN EN.CITE </w:instrText>
      </w:r>
      <w:r w:rsidR="00207FCA">
        <w:fldChar w:fldCharType="begin">
          <w:fldData xml:space="preserve">PEVuZE5vdGU+PENpdGU+PEF1dGhvcj5UaG9uZzwvQXV0aG9yPjxZZWFyPjIwMTE8L1llYXI+PFJl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=
</w:fldData>
        </w:fldChar>
      </w:r>
      <w:r w:rsidR="00207FCA">
        <w:instrText xml:space="preserve"> ADDIN EN.CITE.DATA </w:instrText>
      </w:r>
      <w:r w:rsidR="00207FCA">
        <w:fldChar w:fldCharType="end"/>
      </w:r>
      <w:r>
        <w:fldChar w:fldCharType="separate"/>
      </w:r>
      <w:r w:rsidR="00207FCA" w:rsidRPr="00207FCA">
        <w:rPr>
          <w:noProof/>
          <w:vertAlign w:val="superscript"/>
        </w:rPr>
        <w:t>39</w:t>
      </w:r>
      <w:r>
        <w:fldChar w:fldCharType="end"/>
      </w:r>
      <w:r w:rsidR="0009569E">
        <w:t xml:space="preserve"> A national password-protected online website hosted by ABCD collected anonymized data of the use of exenatide in combination with insulin in clinical practice in the UK and included 6717 patients from 126 centres with information on HbA1c, weight, adverse events, treatment satisfaction and exenatide discontinuation. </w:t>
      </w:r>
      <w:r>
        <w:t xml:space="preserve"> </w:t>
      </w:r>
      <w:r w:rsidR="0009569E">
        <w:t xml:space="preserve">Data were available on 4857 patients of which 39.6% were on insulin and exenatide and showed that compared with non-insulin treated patients, </w:t>
      </w:r>
      <w:r w:rsidR="0066149E">
        <w:t>mean (±standard error</w:t>
      </w:r>
      <w:r w:rsidR="0009569E" w:rsidRPr="0009569E">
        <w:t>) latest HbA1c and weight reduction (median 26 weeks) were 0.51 ± 0.06 versus 0.94 ± 0.04% (p &lt; 0.001) and 5.8 ± 0.2 versus 5.5 ± 0.1 kg (p = 0.278)</w:t>
      </w:r>
      <w:r w:rsidR="0009569E">
        <w:t xml:space="preserve"> and in the insulin treated patients there was more treatment dissatisfaction </w:t>
      </w:r>
      <w:r w:rsidR="0009569E" w:rsidRPr="0009569E">
        <w:t>(20.8 vs. 5.7%, p &lt; 0.001)</w:t>
      </w:r>
      <w:r w:rsidR="0009569E">
        <w:t xml:space="preserve">, hypoglycaemia </w:t>
      </w:r>
      <w:r w:rsidR="0009569E" w:rsidRPr="0009569E">
        <w:t>(8.9 vs. 6.1%, p &lt; 0.001)</w:t>
      </w:r>
      <w:r w:rsidR="0009569E">
        <w:t xml:space="preserve">, exenatide discontinuation </w:t>
      </w:r>
      <w:r w:rsidR="0009569E" w:rsidRPr="0009569E">
        <w:t>(31.0 vs. 13.9%, p &lt; 0.001)</w:t>
      </w:r>
      <w:r w:rsidR="0009569E">
        <w:t xml:space="preserve">, and GI side-effects </w:t>
      </w:r>
      <w:r w:rsidR="0009569E" w:rsidRPr="0009569E">
        <w:t>(28.4 vs. 25.0%, p = 0.008)</w:t>
      </w:r>
      <w:r w:rsidR="0009569E">
        <w:t>.</w:t>
      </w:r>
    </w:p>
    <w:p w:rsidR="00936D0C" w:rsidRDefault="00936D0C" w:rsidP="006E018C">
      <w:pPr>
        <w:jc w:val="both"/>
      </w:pPr>
      <w:r>
        <w:t>In 2009, ABCD launched a liraglutide audit which had</w:t>
      </w:r>
      <w:r w:rsidR="00591A64">
        <w:t xml:space="preserve"> collected data</w:t>
      </w:r>
      <w:r>
        <w:t xml:space="preserve"> by April 2011 from 264 centres.</w:t>
      </w:r>
      <w:r w:rsidR="00CD78C0">
        <w:fldChar w:fldCharType="begin"/>
      </w:r>
      <w:r w:rsidR="00207FCA">
        <w:instrText xml:space="preserve"> ADDIN EN.CITE &lt;EndNote&gt;&lt;Cite&gt;&lt;Author&gt;Ryder&lt;/Author&gt;&lt;Year&gt;2012&lt;/Year&gt;&lt;RecNum&gt;1382&lt;/RecNum&gt;&lt;DisplayText&gt;&lt;style face="superscript"&gt;40&lt;/style&gt;&lt;/DisplayText&gt;&lt;record&gt;&lt;rec-number&gt;1382&lt;/rec-number&gt;&lt;foreign-keys&gt;&lt;key app="EN" db-id="fsrafdfz0d2v5pe520u5exf82xsz0svdrwvx" timestamp="1506612842"&gt;1382&lt;/key&gt;&lt;/foreign-keys&gt;&lt;ref-type name="Report"&gt;27&lt;/ref-type&gt;&lt;contributors&gt;&lt;authors&gt;&lt;author&gt;Ryder, R. E., Thong, K.&lt;/author&gt;&lt;/authors&gt;&lt;secondary-authors&gt;&lt;author&gt;Association of British Clinical Diabetologists&lt;/author&gt;&lt;/secondary-authors&gt;&lt;/contributors&gt;&lt;titles&gt;&lt;title&gt;Findings from the Association of British Clinical Diabetologists (ABCD) nationwide exenatide and liraglutide audits&lt;/title&gt;&lt;/titles&gt;&lt;pages&gt;3-15&lt;/pages&gt;&lt;dates&gt;&lt;year&gt;2012&lt;/year&gt;&lt;/dates&gt;&lt;publisher&gt;Association of British Clinical Diabetologists&lt;/publisher&gt;&lt;urls&gt;&lt;related-urls&gt;&lt;url&gt;http://www.diabetologists-abcd.org.uk/GLP1_Audits/ABCD_Hot_Topics_2012.pdf&lt;/url&gt;&lt;/related-urls&gt;&lt;/urls&gt;&lt;access-date&gt;28/09/2017&lt;/access-date&gt;&lt;/record&gt;&lt;/Cite&gt;&lt;/EndNote&gt;</w:instrText>
      </w:r>
      <w:r w:rsidR="00CD78C0">
        <w:fldChar w:fldCharType="separate"/>
      </w:r>
      <w:r w:rsidR="00207FCA" w:rsidRPr="00207FCA">
        <w:rPr>
          <w:noProof/>
          <w:vertAlign w:val="superscript"/>
        </w:rPr>
        <w:t>40</w:t>
      </w:r>
      <w:r w:rsidR="00CD78C0">
        <w:fldChar w:fldCharType="end"/>
      </w:r>
      <w:r w:rsidR="00CD78C0">
        <w:t xml:space="preserve"> At 6 months, liraglutide was associated with an HbA1c reduction of 0.93% compared with 0.75% with exenatide, a statistically significant difference. At baseline, patients in both exenatide and liraglutide audits were heavier with worse glycaemic control compared with the phase III clinical studies for these agents. </w:t>
      </w:r>
      <w:r w:rsidR="002E7191">
        <w:t>Efficacy was similar with both agents with greater weight loss demonstrated in those with BMI&gt;40kg/m</w:t>
      </w:r>
      <w:r w:rsidR="002E7191">
        <w:rPr>
          <w:vertAlign w:val="superscript"/>
        </w:rPr>
        <w:t xml:space="preserve">2 </w:t>
      </w:r>
      <w:r w:rsidR="002E7191">
        <w:t xml:space="preserve">who were not included in RCTs. </w:t>
      </w:r>
      <w:r w:rsidR="00CD78C0">
        <w:t xml:space="preserve">The differences between the two GLP-1 RA in terms of effects on weight and HbA1c reductions have been attributed by the authors to greater clinician confidence with regard to adjusting glucose-lowering therapies including less discontinuation of thiazolidinediones with time bearing in mind that the liraglutide audit data were collected two years after the exenatide data. In particular, up to 40% of patients were using insulin with liraglutide in that audit whereas it was only 25% in the exenatide audit. Total GI side-effects were less frequently observed with liraglutide (16.4% vs 23.7% respectively), and there were fewer cases of pancreatitis (1 vs 4 cases respectively). </w:t>
      </w:r>
    </w:p>
    <w:p w:rsidR="0066149E" w:rsidRDefault="0066149E" w:rsidP="006E018C">
      <w:pPr>
        <w:jc w:val="both"/>
      </w:pPr>
      <w:r>
        <w:t>The findings of the exenatide and</w:t>
      </w:r>
      <w:r w:rsidR="00317CA0">
        <w:t xml:space="preserve"> liraglutide are in agreement with</w:t>
      </w:r>
      <w:r>
        <w:t xml:space="preserve"> a head-to-head study between these two agents where maximum doses of liraglutide 1.8mg once daily compared with exenatide 10mcg twice daily resulted in lower HbA1c concentration (1.12% vs 0.79% respectively with an estimated treatment difference of </w:t>
      </w:r>
      <w:r w:rsidRPr="0066149E">
        <w:t xml:space="preserve"> -0.33; 95% CI -0.47 to -0.18; p&lt;0.0001)</w:t>
      </w:r>
      <w:r>
        <w:t>.</w:t>
      </w:r>
      <w:r>
        <w:fldChar w:fldCharType="begin">
          <w:fldData xml:space="preserve">PEVuZE5vdGU+PENpdGU+PEF1dGhvcj5CdXNlPC9BdXRob3I+PFllYXI+MjAwOTwvWWVhcj48UmVj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</w:fldData>
        </w:fldChar>
      </w:r>
      <w:r w:rsidR="003C51D2">
        <w:instrText xml:space="preserve"> ADDIN EN.CITE </w:instrText>
      </w:r>
      <w:r w:rsidR="003C51D2">
        <w:fldChar w:fldCharType="begin">
          <w:fldData xml:space="preserve">PEVuZE5vdGU+PENpdGU+PEF1dGhvcj5CdXNlPC9BdXRob3I+PFllYXI+MjAwOTwvWWVhcj48UmVj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</w:fldData>
        </w:fldChar>
      </w:r>
      <w:r w:rsidR="003C51D2">
        <w:instrText xml:space="preserve"> ADDIN EN.CITE.DATA </w:instrText>
      </w:r>
      <w:r w:rsidR="003C51D2">
        <w:fldChar w:fldCharType="end"/>
      </w:r>
      <w:r>
        <w:fldChar w:fldCharType="separate"/>
      </w:r>
      <w:r w:rsidR="003C51D2" w:rsidRPr="003C51D2">
        <w:rPr>
          <w:noProof/>
          <w:vertAlign w:val="superscript"/>
        </w:rPr>
        <w:t>5</w:t>
      </w:r>
      <w:r>
        <w:fldChar w:fldCharType="end"/>
      </w:r>
      <w:r>
        <w:t xml:space="preserve"> However, in this study, liraglutide was more effective at achieving weight loss (-3.24 kg vs</w:t>
      </w:r>
      <w:r w:rsidRPr="0066149E">
        <w:t xml:space="preserve"> -2.87 kg</w:t>
      </w:r>
      <w:r>
        <w:t xml:space="preserve"> respectively</w:t>
      </w:r>
      <w:r w:rsidRPr="0066149E">
        <w:t>)</w:t>
      </w:r>
      <w:r w:rsidR="00591A64">
        <w:t>.</w:t>
      </w:r>
    </w:p>
    <w:p w:rsidR="0009569E" w:rsidRDefault="00CD78C0" w:rsidP="006E018C">
      <w:pPr>
        <w:jc w:val="both"/>
      </w:pPr>
      <w:r>
        <w:lastRenderedPageBreak/>
        <w:t>ABCD also conducted an audit on</w:t>
      </w:r>
      <w:r w:rsidR="0009569E">
        <w:t xml:space="preserve"> the safety and efficacy of liraglutide 1.2mg daily in</w:t>
      </w:r>
      <w:r w:rsidR="00F10579">
        <w:t xml:space="preserve"> </w:t>
      </w:r>
      <w:r w:rsidR="0009569E">
        <w:t xml:space="preserve"> </w:t>
      </w:r>
      <w:r w:rsidR="00F10579">
        <w:t xml:space="preserve">1791 </w:t>
      </w:r>
      <w:r w:rsidR="0009569E">
        <w:t xml:space="preserve">patients with mild and moderate renal impairment </w:t>
      </w:r>
      <w:r w:rsidR="006D1262">
        <w:t xml:space="preserve">and found that </w:t>
      </w:r>
      <w:r w:rsidR="00F10579">
        <w:t>at 6 months there were significant reductions in HbA1c (-</w:t>
      </w:r>
      <w:r w:rsidR="00F10579" w:rsidRPr="00F10579">
        <w:t xml:space="preserve">1.0 to </w:t>
      </w:r>
      <w:r w:rsidR="00F10579">
        <w:t>-</w:t>
      </w:r>
      <w:r w:rsidR="00F10579" w:rsidRPr="00F10579">
        <w:t>1.1%</w:t>
      </w:r>
      <w:r w:rsidR="00F10579">
        <w:t>) and weight  (</w:t>
      </w:r>
      <w:r w:rsidR="00F10579" w:rsidRPr="00F10579">
        <w:t>-3.6 to -3.8kg)</w:t>
      </w:r>
      <w:r w:rsidR="00F10579">
        <w:t xml:space="preserve"> which was not affected by degree of renal function.</w:t>
      </w:r>
      <w:r w:rsidR="00F10579">
        <w:fldChar w:fldCharType="begin"/>
      </w:r>
      <w:r w:rsidR="00207FCA">
        <w:instrText xml:space="preserve"> ADDIN EN.CITE &lt;EndNote&gt;&lt;Cite&gt;&lt;Author&gt;Thong&lt;/Author&gt;&lt;Year&gt;2013&lt;/Year&gt;&lt;RecNum&gt;1381&lt;/RecNum&gt;&lt;DisplayText&gt;&lt;style face="superscript"&gt;41&lt;/style&gt;&lt;/DisplayText&gt;&lt;record&gt;&lt;rec-number&gt;1381&lt;/rec-number&gt;&lt;foreign-keys&gt;&lt;key app="EN" db-id="fsrafdfz0d2v5pe520u5exf82xsz0svdrwvx" timestamp="1506611808"&gt;1381&lt;/key&gt;&lt;/foreign-keys&gt;&lt;ref-type name="Journal Article"&gt;17&lt;/ref-type&gt;&lt;contributors&gt;&lt;authors&gt;&lt;author&gt;Thong, K. Y.&lt;/author&gt;&lt;author&gt;Walton, C.&lt;/author&gt;&lt;author&gt;Ryder, R. E. J.&lt;/author&gt;&lt;author&gt;On behalf of the Association of British Clinical Diabetologists Nationwide Liraglutide Audit, contributors&lt;/author&gt;&lt;/authors&gt;&lt;/contributors&gt;&lt;titles&gt;&lt;title&gt;Safety and efficacy of liraglutide 1.2mg in patients with mild and moderate renal impairment: the ABCD nationwide liraglutide audit&lt;/title&gt;&lt;secondary-title&gt;Practical Diabetes&lt;/secondary-title&gt;&lt;/titles&gt;&lt;periodical&gt;&lt;full-title&gt;Practical Diabetes&lt;/full-title&gt;&lt;/periodical&gt;&lt;pages&gt;71-76b&lt;/pages&gt;&lt;volume&gt;30&lt;/volume&gt;&lt;number&gt;2&lt;/number&gt;&lt;keywords&gt;&lt;keyword&gt;liraglutide&lt;/keyword&gt;&lt;keyword&gt;GLP-1&lt;/keyword&gt;&lt;keyword&gt;incretin&lt;/keyword&gt;&lt;keyword&gt;renal impairment&lt;/keyword&gt;&lt;/keywords&gt;&lt;dates&gt;&lt;year&gt;2013&lt;/year&gt;&lt;/dates&gt;&lt;publisher&gt;John Wiley &amp;amp; Sons, Ltd.&lt;/publisher&gt;&lt;isbn&gt;2047-2900&lt;/isbn&gt;&lt;urls&gt;&lt;related-urls&gt;&lt;url&gt;http://dx.doi.org/10.1002/pdi.1748&lt;/url&gt;&lt;/related-urls&gt;&lt;/urls&gt;&lt;electronic-resource-num&gt;10.1002/pdi.1748&lt;/electronic-resource-num&gt;&lt;/record&gt;&lt;/Cite&gt;&lt;/EndNote&gt;</w:instrText>
      </w:r>
      <w:r w:rsidR="00F10579">
        <w:fldChar w:fldCharType="separate"/>
      </w:r>
      <w:r w:rsidR="00207FCA" w:rsidRPr="00207FCA">
        <w:rPr>
          <w:noProof/>
          <w:vertAlign w:val="superscript"/>
        </w:rPr>
        <w:t>41</w:t>
      </w:r>
      <w:r w:rsidR="00F10579">
        <w:fldChar w:fldCharType="end"/>
      </w:r>
      <w:r w:rsidR="00F10579">
        <w:t xml:space="preserve"> M</w:t>
      </w:r>
      <w:r w:rsidR="006D1262">
        <w:t xml:space="preserve">inor hypoglycaemia was not more commonly reported in those with renal </w:t>
      </w:r>
      <w:r w:rsidR="00F10579">
        <w:t>impairment</w:t>
      </w:r>
      <w:r w:rsidR="006D1262">
        <w:t xml:space="preserve"> </w:t>
      </w:r>
      <w:r w:rsidR="00F10579">
        <w:t xml:space="preserve">and GI side-effects were likely to occur at all stages of renal function although those with mild and moderate renal impairment were more likely to discontinue liraglutide </w:t>
      </w:r>
      <w:r w:rsidR="00F10579" w:rsidRPr="00F10579">
        <w:t>(adjusted OR 2.32 [95% CI 1.45–3.74] and 2.37 [95% CI 0.97–5.81])</w:t>
      </w:r>
      <w:r w:rsidR="00F10579">
        <w:t xml:space="preserve"> respectively. </w:t>
      </w:r>
    </w:p>
    <w:p w:rsidR="004F740B" w:rsidRDefault="007D579D" w:rsidP="006E018C">
      <w:pPr>
        <w:jc w:val="both"/>
      </w:pPr>
      <w:r>
        <w:t xml:space="preserve">An observational multicentre prospective study of 3152 French adults with T2DM </w:t>
      </w:r>
      <w:r w:rsidR="00FF1C0C">
        <w:t xml:space="preserve">who were about to start treatment with liraglutide and were randomly recruited from the Centre de </w:t>
      </w:r>
      <w:proofErr w:type="spellStart"/>
      <w:r w:rsidR="00FF1C0C">
        <w:t>Gestion</w:t>
      </w:r>
      <w:proofErr w:type="spellEnd"/>
      <w:r w:rsidR="00FF1C0C">
        <w:t xml:space="preserve">, de Documentation, </w:t>
      </w:r>
      <w:proofErr w:type="spellStart"/>
      <w:r w:rsidR="00FF1C0C">
        <w:t>d’Informatique</w:t>
      </w:r>
      <w:proofErr w:type="spellEnd"/>
      <w:r w:rsidR="00FF1C0C">
        <w:t xml:space="preserve"> </w:t>
      </w:r>
      <w:proofErr w:type="gramStart"/>
      <w:r w:rsidR="00FF1C0C">
        <w:t>et</w:t>
      </w:r>
      <w:proofErr w:type="gramEnd"/>
      <w:r w:rsidR="00FF1C0C">
        <w:t xml:space="preserve"> de Marketing (CEGED</w:t>
      </w:r>
      <w:r w:rsidR="00905F9F">
        <w:t>IM) database in which</w:t>
      </w:r>
      <w:r w:rsidR="00FF1C0C">
        <w:t xml:space="preserve"> 29.5% of patients reached the HbA1c target </w:t>
      </w:r>
      <w:r w:rsidR="00C025A7">
        <w:t xml:space="preserve">of &lt;7% </w:t>
      </w:r>
      <w:r w:rsidR="00FF1C0C">
        <w:t>after 2 years of follow-up.</w:t>
      </w:r>
      <w:r w:rsidR="00FF1C0C">
        <w:fldChar w:fldCharType="begin">
          <w:fldData xml:space="preserve">PEVuZE5vdGU+PENpdGU+PEF1dGhvcj5HYXV0aWVyPC9BdXRob3I+PFllYXI+MjAxNTwvWWVhcj48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</w:fldData>
        </w:fldChar>
      </w:r>
      <w:r w:rsidR="00207FCA">
        <w:instrText xml:space="preserve"> ADDIN EN.CITE </w:instrText>
      </w:r>
      <w:r w:rsidR="00207FCA">
        <w:fldChar w:fldCharType="begin">
          <w:fldData xml:space="preserve">PEVuZE5vdGU+PENpdGU+PEF1dGhvcj5HYXV0aWVyPC9BdXRob3I+PFllYXI+MjAxNTwvWWVhcj48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</w:fldData>
        </w:fldChar>
      </w:r>
      <w:r w:rsidR="00207FCA">
        <w:instrText xml:space="preserve"> ADDIN EN.CITE.DATA </w:instrText>
      </w:r>
      <w:r w:rsidR="00207FCA">
        <w:fldChar w:fldCharType="end"/>
      </w:r>
      <w:r w:rsidR="00FF1C0C">
        <w:fldChar w:fldCharType="separate"/>
      </w:r>
      <w:r w:rsidR="00207FCA" w:rsidRPr="00207FCA">
        <w:rPr>
          <w:noProof/>
          <w:vertAlign w:val="superscript"/>
        </w:rPr>
        <w:t>42</w:t>
      </w:r>
      <w:r w:rsidR="00FF1C0C">
        <w:fldChar w:fldCharType="end"/>
      </w:r>
      <w:r w:rsidR="00FF1C0C">
        <w:t xml:space="preserve"> There were significant improvements in HbA1c, FPG, weight and BMI from baseline </w:t>
      </w:r>
      <w:r w:rsidR="00FF1C0C" w:rsidRPr="00FF1C0C">
        <w:t>[8.46% (±1.46) to 7.44% (±1.20); 180 (±60) to 146 (±44) mg/</w:t>
      </w:r>
      <w:proofErr w:type="spellStart"/>
      <w:r w:rsidR="00FF1C0C" w:rsidRPr="00FF1C0C">
        <w:t>dL</w:t>
      </w:r>
      <w:proofErr w:type="spellEnd"/>
      <w:r w:rsidR="00FF1C0C" w:rsidRPr="00FF1C0C">
        <w:t>; 95.2 (±20.0) to 91.1 (±19.6) kg; 34</w:t>
      </w:r>
      <w:r w:rsidR="00FF1C0C">
        <w:t>.0 (±7.2) to 32.5 (±6.9) kg/m</w:t>
      </w:r>
      <w:r w:rsidR="00FF1C0C">
        <w:rPr>
          <w:vertAlign w:val="superscript"/>
        </w:rPr>
        <w:t>2</w:t>
      </w:r>
      <w:r w:rsidR="00C025A7">
        <w:t>; respectively, all P&lt;</w:t>
      </w:r>
      <w:r w:rsidR="00FF1C0C" w:rsidRPr="00FF1C0C">
        <w:t>0.0001]</w:t>
      </w:r>
      <w:r w:rsidR="00FF1C0C">
        <w:t xml:space="preserve">. </w:t>
      </w:r>
      <w:r w:rsidR="00C025A7">
        <w:t xml:space="preserve">Gastrointestinal symptoms occurred at a frequency of 10.9% with a reduction of hypoglycaemic episodes of ≥1 from 6.9% to 4.4% and treatment satisfaction scores also increased. </w:t>
      </w:r>
    </w:p>
    <w:p w:rsidR="000763E2" w:rsidRDefault="000763E2" w:rsidP="006E018C">
      <w:pPr>
        <w:jc w:val="both"/>
      </w:pPr>
      <w:r>
        <w:t>The DPP-IV inhibitor vildagliptin was investigated for effectiveness and tolerability in a large observational study of 45, 868 patients in the Middle East (Bahrain, Jordan, Kuwait, Lebanon, Oman, Palestine and United Arab Emirates) and was found to result in greater numerical reduction in HbA1c compared with other oral glucose-lowering agents (1.7% vs 1.4% respectively) with no difference in adverse events between cohorts.</w:t>
      </w:r>
      <w:r>
        <w:fldChar w:fldCharType="begin">
          <w:fldData xml:space="preserve">PEVuZE5vdGU+PENpdGU+PEF1dGhvcj5TYWFiPC9BdXRob3I+PFllYXI+MjAxNTwvWWVhcj48UmVj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</w:fldData>
        </w:fldChar>
      </w:r>
      <w:r w:rsidR="00207FCA">
        <w:instrText xml:space="preserve"> ADDIN EN.CITE </w:instrText>
      </w:r>
      <w:r w:rsidR="00207FCA">
        <w:fldChar w:fldCharType="begin">
          <w:fldData xml:space="preserve">PEVuZE5vdGU+PENpdGU+PEF1dGhvcj5TYWFiPC9BdXRob3I+PFllYXI+MjAxNTwvWWVhcj48UmVj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</w:fldData>
        </w:fldChar>
      </w:r>
      <w:r w:rsidR="00207FCA">
        <w:instrText xml:space="preserve"> ADDIN EN.CITE.DATA </w:instrText>
      </w:r>
      <w:r w:rsidR="00207FCA">
        <w:fldChar w:fldCharType="end"/>
      </w:r>
      <w:r>
        <w:fldChar w:fldCharType="separate"/>
      </w:r>
      <w:r w:rsidR="00207FCA" w:rsidRPr="00207FCA">
        <w:rPr>
          <w:noProof/>
          <w:vertAlign w:val="superscript"/>
        </w:rPr>
        <w:t>43</w:t>
      </w:r>
      <w:r>
        <w:fldChar w:fldCharType="end"/>
      </w:r>
    </w:p>
    <w:p w:rsidR="005061A8" w:rsidRDefault="005061A8" w:rsidP="006E018C">
      <w:pPr>
        <w:jc w:val="both"/>
      </w:pPr>
      <w:r>
        <w:t>Benefits on glycaemic control and body weight need to be balanced against cost-effectiveness when considering the use of incretin therapies. A real world study of data collected from 4490 patients enrolled with two large health insurers in the USA compared treatment patterns and outcomes between liraglutide and insulin glargine.</w:t>
      </w:r>
      <w:r>
        <w:fldChar w:fldCharType="begin"/>
      </w:r>
      <w:r w:rsidR="00207FCA">
        <w:instrText xml:space="preserve"> ADDIN EN.CITE &lt;EndNote&gt;&lt;Cite&gt;&lt;Author&gt;Wei&lt;/Author&gt;&lt;Year&gt;2017&lt;/Year&gt;&lt;RecNum&gt;1396&lt;/RecNum&gt;&lt;DisplayText&gt;&lt;style face="superscript"&gt;44&lt;/style&gt;&lt;/DisplayText&gt;&lt;record&gt;&lt;rec-number&gt;1396&lt;/rec-number&gt;&lt;foreign-keys&gt;&lt;key app="EN" db-id="fsrafdfz0d2v5pe520u5exf82xsz0svdrwvx" timestamp="1506685902"&gt;1396&lt;/key&gt;&lt;/foreign-keys&gt;&lt;ref-type name="Journal Article"&gt;17&lt;/ref-type&gt;&lt;contributors&gt;&lt;authors&gt;&lt;author&gt;Wei, W.&lt;/author&gt;&lt;author&gt;Buysman, E.&lt;/author&gt;&lt;author&gt;Grabner, M.&lt;/author&gt;&lt;author&gt;Xie, L.&lt;/author&gt;&lt;author&gt;Brekke, L.&lt;/author&gt;&lt;author&gt;Ke, X.&lt;/author&gt;&lt;author&gt;Chu, J. W.&lt;/author&gt;&lt;author&gt;Levin, P. A.&lt;/author&gt;&lt;/authors&gt;&lt;/contributors&gt;&lt;auth-address&gt;Sanofi US, Inc., Bridgewater, New Jersey.&amp;#xD;Optum, Eden Prairie, Minnesota.&amp;#xD;HealthCore, Inc., Wilmington, Delaware.&amp;#xD;STATinMED Research, Ann Arbor, Michigan.&amp;#xD;Monterey Endocrine &amp;amp; Diabetes Institute, Monterey, California.&amp;#xD;MODEL Clinical Research, Baltimore, Maryland.&lt;/auth-address&gt;&lt;titles&gt;&lt;title&gt;A real-world study of treatment patterns and outcomes in US managed-care patients with type 2 Diabetes initiating injectable therapies&lt;/title&gt;&lt;secondary-title&gt;Diabetes Obes Metab&lt;/secondary-title&gt;&lt;/titles&gt;&lt;periodical&gt;&lt;full-title&gt;Diabetes Obes Metab&lt;/full-title&gt;&lt;/periodical&gt;&lt;pages&gt;375-386&lt;/pages&gt;&lt;volume&gt;19&lt;/volume&gt;&lt;number&gt;3&lt;/number&gt;&lt;edition&gt;2016/11/20&lt;/edition&gt;&lt;keywords&gt;&lt;keyword&gt;basal insulin&lt;/keyword&gt;&lt;keyword&gt;database research&lt;/keyword&gt;&lt;keyword&gt;incretin therapy&lt;/keyword&gt;&lt;keyword&gt;observational study&lt;/keyword&gt;&lt;keyword&gt;type 2 diabetes&lt;/keyword&gt;&lt;/keywords&gt;&lt;dates&gt;&lt;year&gt;2017&lt;/year&gt;&lt;pub-dates&gt;&lt;date&gt;Mar&lt;/date&gt;&lt;/pub-dates&gt;&lt;/dates&gt;&lt;isbn&gt;1463-1326 (Electronic)&amp;#xD;1462-8902 (Linking)&lt;/isbn&gt;&lt;accession-num&gt;27860158&lt;/accession-num&gt;&lt;urls&gt;&lt;/urls&gt;&lt;custom2&gt;PMC5347924&lt;/custom2&gt;&lt;electronic-resource-num&gt;10.1111/dom.12828&lt;/electronic-resource-num&gt;&lt;remote-database-provider&gt;NLM&lt;/remote-database-provider&gt;&lt;language&gt;eng&lt;/language&gt;&lt;/record&gt;&lt;/Cite&gt;&lt;/EndNote&gt;</w:instrText>
      </w:r>
      <w:r>
        <w:fldChar w:fldCharType="separate"/>
      </w:r>
      <w:r w:rsidR="00207FCA" w:rsidRPr="00207FCA">
        <w:rPr>
          <w:noProof/>
          <w:vertAlign w:val="superscript"/>
        </w:rPr>
        <w:t>44</w:t>
      </w:r>
      <w:r>
        <w:fldChar w:fldCharType="end"/>
      </w:r>
      <w:r>
        <w:t xml:space="preserve">  After six months, both liraglutide and glargine resulted in improvements in HbA1c (-0.51% vs -1.24% respectively), there was a significant increase in diabetes-related costs with liraglutide </w:t>
      </w:r>
      <w:r w:rsidRPr="005061A8">
        <w:t>($2089 vs $3258, P &lt; .001)</w:t>
      </w:r>
      <w:r>
        <w:t xml:space="preserve"> compared with glargine </w:t>
      </w:r>
      <w:r w:rsidRPr="005061A8">
        <w:t xml:space="preserve">($3492 vs $3550, P = </w:t>
      </w:r>
      <w:r>
        <w:t>0</w:t>
      </w:r>
      <w:r w:rsidRPr="005061A8">
        <w:t>.890)</w:t>
      </w:r>
      <w:r>
        <w:t xml:space="preserve">. However, mean weight increased by 1.17kg with glargine whereas there was mean weight loss of 2.74kg with liraglutide. </w:t>
      </w:r>
    </w:p>
    <w:p w:rsidR="006C440D" w:rsidRDefault="00317CA0" w:rsidP="006E018C">
      <w:pPr>
        <w:jc w:val="both"/>
        <w:rPr>
          <w:b/>
          <w:i/>
        </w:rPr>
      </w:pPr>
      <w:r>
        <w:rPr>
          <w:b/>
          <w:i/>
        </w:rPr>
        <w:t>Safety</w:t>
      </w:r>
    </w:p>
    <w:p w:rsidR="00656EB9" w:rsidRDefault="006C440D" w:rsidP="006E3EE5">
      <w:pPr>
        <w:jc w:val="both"/>
      </w:pPr>
      <w:r>
        <w:t>The concerns around pancreatic safety of incretin therapies</w:t>
      </w:r>
      <w:r w:rsidR="00372563">
        <w:t xml:space="preserve"> and the emergence of safety signals from post-marketing surveillance</w:t>
      </w:r>
      <w:r>
        <w:t xml:space="preserve"> led to independent evaluations by the FDA and European Medicines Agency </w:t>
      </w:r>
      <w:r w:rsidR="00372563">
        <w:t>(EMA) of extensive data from toxicology studies in rodents and non-rodents as well as clinical safety databases.</w:t>
      </w:r>
      <w:r w:rsidR="00372563">
        <w:fldChar w:fldCharType="begin"/>
      </w:r>
      <w:r w:rsidR="00207FCA">
        <w:instrText xml:space="preserve"> ADDIN EN.CITE &lt;EndNote&gt;&lt;Cite&gt;&lt;Author&gt;Egan &lt;/Author&gt;&lt;Year&gt;2014&lt;/Year&gt;&lt;RecNum&gt;1383&lt;/RecNum&gt;&lt;DisplayText&gt;&lt;style face="superscript"&gt;45&lt;/style&gt;&lt;/DisplayText&gt;&lt;record&gt;&lt;rec-number&gt;1383&lt;/rec-number&gt;&lt;foreign-keys&gt;&lt;key app="EN" db-id="fsrafdfz0d2v5pe520u5exf82xsz0svdrwvx" timestamp="1506676980"&gt;1383&lt;/key&gt;&lt;/foreign-keys&gt;&lt;ref-type name="Journal Article"&gt;17&lt;/ref-type&gt;&lt;contributors&gt;&lt;authors&gt;&lt;author&gt;Egan , Amy G.&lt;/author&gt;&lt;author&gt;Blind , Eberhard&lt;/author&gt;&lt;author&gt;Dunder , Kristina&lt;/author&gt;&lt;author&gt;de Graeff , Pieter A.&lt;/author&gt;&lt;author&gt;Hummer , B. Timothy&lt;/author&gt;&lt;author&gt;Bourcier , Todd&lt;/author&gt;&lt;author&gt;Rosebraugh , Curtis&lt;/author&gt;&lt;/authors&gt;&lt;/contributors&gt;&lt;titles&gt;&lt;title&gt;Pancreatic Safety of Incretin-Based Drugs — FDA and EMA Assessment&lt;/title&gt;&lt;secondary-title&gt;New England Journal of Medicine&lt;/secondary-title&gt;&lt;/titles&gt;&lt;periodical&gt;&lt;full-title&gt;New England Journal of Medicine&lt;/full-title&gt;&lt;/periodical&gt;&lt;pages&gt;794-797&lt;/pages&gt;&lt;volume&gt;370&lt;/volume&gt;&lt;number&gt;9&lt;/number&gt;&lt;dates&gt;&lt;year&gt;2014&lt;/year&gt;&lt;/dates&gt;&lt;accession-num&gt;24571751&lt;/accession-num&gt;&lt;urls&gt;&lt;related-urls&gt;&lt;url&gt;http://www.nejm.org/doi/full/10.1056/NEJMp1314078&lt;/url&gt;&lt;/related-urls&gt;&lt;/urls&gt;&lt;electronic-resource-num&gt;10.1056/NEJMp1314078&lt;/electronic-resource-num&gt;&lt;/record&gt;&lt;/Cite&gt;&lt;/EndNote&gt;</w:instrText>
      </w:r>
      <w:r w:rsidR="00372563">
        <w:fldChar w:fldCharType="separate"/>
      </w:r>
      <w:r w:rsidR="00207FCA" w:rsidRPr="00207FCA">
        <w:rPr>
          <w:noProof/>
          <w:vertAlign w:val="superscript"/>
        </w:rPr>
        <w:t>45</w:t>
      </w:r>
      <w:r w:rsidR="00372563">
        <w:fldChar w:fldCharType="end"/>
      </w:r>
      <w:r w:rsidR="00372563">
        <w:t xml:space="preserve"> The FDA evaluation examined 41,000 participants exposed to incretin drugs in over 200 trials and the EMA reviewed all studies undertaken in the European Union with these agents. The overall conclusion was that the data provided reassurance that there was no compelling evidence that GLP-1 RA and DPP-IV inhibitors were linked with an increased risk of pancreatitis and pancreatic cancer although both agencies would continue to monitor the association as a safety signal. </w:t>
      </w:r>
    </w:p>
    <w:p w:rsidR="00656EB9" w:rsidRDefault="00656EB9" w:rsidP="006E3EE5">
      <w:pPr>
        <w:jc w:val="both"/>
      </w:pPr>
      <w:r>
        <w:t>An international multicentre population-based cohort study conducted in Canada, UK and USA analysed 1,532,513 patients to identify whether incretin therapies resulted in more acute pancreatitis than two or more glucose-lowering agents and found that there was no increased risk with either DPP-IV inhibitors (</w:t>
      </w:r>
      <w:r w:rsidRPr="00656EB9">
        <w:t>pooled adjusted HR, 1.09; 95% CI, 0.86-1.22</w:t>
      </w:r>
      <w:r>
        <w:t>) or GLP-1 RA (</w:t>
      </w:r>
      <w:r w:rsidRPr="00656EB9">
        <w:t>pooled adjusted HR, 1.04; 95% CI, 0.81-1.35</w:t>
      </w:r>
      <w:r>
        <w:t>).</w:t>
      </w:r>
      <w:r>
        <w:fldChar w:fldCharType="begin">
          <w:fldData xml:space="preserve">PEVuZE5vdGU+PENpdGU+PEF1dGhvcj5Bem91bGF5PC9BdXRob3I+PFllYXI+MjAxNjwvWWVhcj48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</w:fldData>
        </w:fldChar>
      </w:r>
      <w:r w:rsidR="00207FCA">
        <w:instrText xml:space="preserve"> ADDIN EN.CITE </w:instrText>
      </w:r>
      <w:r w:rsidR="00207FCA">
        <w:fldChar w:fldCharType="begin">
          <w:fldData xml:space="preserve">PEVuZE5vdGU+PENpdGU+PEF1dGhvcj5Bem91bGF5PC9BdXRob3I+PFllYXI+MjAxNjwvWWVhcj48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</w:fldData>
        </w:fldChar>
      </w:r>
      <w:r w:rsidR="00207FCA">
        <w:instrText xml:space="preserve"> ADDIN EN.CITE.DATA </w:instrText>
      </w:r>
      <w:r w:rsidR="00207FCA">
        <w:fldChar w:fldCharType="end"/>
      </w:r>
      <w:r>
        <w:fldChar w:fldCharType="separate"/>
      </w:r>
      <w:r w:rsidR="00207FCA" w:rsidRPr="00207FCA">
        <w:rPr>
          <w:noProof/>
          <w:vertAlign w:val="superscript"/>
        </w:rPr>
        <w:t>46</w:t>
      </w:r>
      <w:r>
        <w:fldChar w:fldCharType="end"/>
      </w:r>
      <w:r>
        <w:t xml:space="preserve"> </w:t>
      </w:r>
    </w:p>
    <w:p w:rsidR="006E3EE5" w:rsidRDefault="006E3EE5" w:rsidP="006E3EE5">
      <w:pPr>
        <w:jc w:val="both"/>
      </w:pPr>
      <w:r>
        <w:t>Systematic review and meta-analysis of 1,324,515 patients and 5,195 episodes of acute pancreatitis from nine observational studies found no association</w:t>
      </w:r>
      <w:r w:rsidR="00956167">
        <w:t xml:space="preserve"> with acute pancreatitis</w:t>
      </w:r>
      <w:r>
        <w:t xml:space="preserve"> (OR 1.03, 95% CI 0.87 to </w:t>
      </w:r>
      <w:r>
        <w:lastRenderedPageBreak/>
        <w:t>1.20).</w:t>
      </w:r>
      <w:r w:rsidR="00956167">
        <w:fldChar w:fldCharType="begin">
          <w:fldData xml:space="preserve">PEVuZE5vdGU+PENpdGU+PEF1dGhvcj5XYW5nPC9BdXRob3I+PFllYXI+MjAxNTwvWWVhcj48UmVj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</w:fldData>
        </w:fldChar>
      </w:r>
      <w:r w:rsidR="00207FCA">
        <w:instrText xml:space="preserve"> ADDIN EN.CITE </w:instrText>
      </w:r>
      <w:r w:rsidR="00207FCA">
        <w:fldChar w:fldCharType="begin">
          <w:fldData xml:space="preserve">PEVuZE5vdGU+PENpdGU+PEF1dGhvcj5XYW5nPC9BdXRob3I+PFllYXI+MjAxNTwvWWVhcj48UmVj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</w:fldData>
        </w:fldChar>
      </w:r>
      <w:r w:rsidR="00207FCA">
        <w:instrText xml:space="preserve"> ADDIN EN.CITE.DATA </w:instrText>
      </w:r>
      <w:r w:rsidR="00207FCA">
        <w:fldChar w:fldCharType="end"/>
      </w:r>
      <w:r w:rsidR="00956167">
        <w:fldChar w:fldCharType="separate"/>
      </w:r>
      <w:r w:rsidR="00207FCA" w:rsidRPr="00207FCA">
        <w:rPr>
          <w:noProof/>
          <w:vertAlign w:val="superscript"/>
        </w:rPr>
        <w:t>47</w:t>
      </w:r>
      <w:r w:rsidR="00956167">
        <w:fldChar w:fldCharType="end"/>
      </w:r>
      <w:r w:rsidR="002714EB">
        <w:t xml:space="preserve"> </w:t>
      </w:r>
      <w:r w:rsidR="00656EB9">
        <w:t>Another review of the literature concluded that the current literature was inadequate and longer-term studies will be necessary to evaluate this association further.</w:t>
      </w:r>
      <w:r w:rsidR="00656EB9">
        <w:fldChar w:fldCharType="begin"/>
      </w:r>
      <w:r w:rsidR="00207FCA">
        <w:instrText xml:space="preserve"> ADDIN EN.CITE &lt;EndNote&gt;&lt;Cite&gt;&lt;Author&gt;Suarez&lt;/Author&gt;&lt;Year&gt;2014&lt;/Year&gt;&lt;RecNum&gt;1384&lt;/RecNum&gt;&lt;DisplayText&gt;&lt;style face="superscript"&gt;48&lt;/style&gt;&lt;/DisplayText&gt;&lt;record&gt;&lt;rec-number&gt;1384&lt;/rec-number&gt;&lt;foreign-keys&gt;&lt;key app="EN" db-id="fsrafdfz0d2v5pe520u5exf82xsz0svdrwvx" timestamp="1506677489"&gt;1384&lt;/key&gt;&lt;/foreign-keys&gt;&lt;ref-type name="Journal Article"&gt;17&lt;/ref-type&gt;&lt;contributors&gt;&lt;authors&gt;&lt;author&gt;Suarez, Elizabeth A.&lt;/author&gt;&lt;author&gt;Koro, Carol E.&lt;/author&gt;&lt;author&gt;Christian, Jennifer B.&lt;/author&gt;&lt;author&gt;Spector, Alicia D.&lt;/author&gt;&lt;author&gt;Araujo, Andre B.&lt;/author&gt;&lt;author&gt;Abraham, Sybil&lt;/author&gt;&lt;/authors&gt;&lt;/contributors&gt;&lt;titles&gt;&lt;title&gt;Incretin-mimetic therapies and pancreatic disease: a review of observational data&lt;/title&gt;&lt;secondary-title&gt;Current Medical Research and Opinion&lt;/secondary-title&gt;&lt;/titles&gt;&lt;periodical&gt;&lt;full-title&gt;Current medical research and opinion&lt;/full-title&gt;&lt;/periodical&gt;&lt;pages&gt;2471-2481&lt;/pages&gt;&lt;volume&gt;30&lt;/volume&gt;&lt;number&gt;12&lt;/number&gt;&lt;dates&gt;&lt;year&gt;2014&lt;/year&gt;&lt;pub-dates&gt;&lt;date&gt;2014/12/01&lt;/date&gt;&lt;/pub-dates&gt;&lt;/dates&gt;&lt;publisher&gt;Taylor &amp;amp; Francis&lt;/publisher&gt;&lt;isbn&gt;0300-7995&lt;/isbn&gt;&lt;urls&gt;&lt;related-urls&gt;&lt;url&gt;http://dx.doi.org/10.1185/03007995.2014.960515&lt;/url&gt;&lt;/related-urls&gt;&lt;/urls&gt;&lt;electronic-resource-num&gt;10.1185/03007995.2014.960515&lt;/electronic-resource-num&gt;&lt;/record&gt;&lt;/Cite&gt;&lt;/EndNote&gt;</w:instrText>
      </w:r>
      <w:r w:rsidR="00656EB9">
        <w:fldChar w:fldCharType="separate"/>
      </w:r>
      <w:r w:rsidR="00207FCA" w:rsidRPr="00207FCA">
        <w:rPr>
          <w:noProof/>
          <w:vertAlign w:val="superscript"/>
        </w:rPr>
        <w:t>48</w:t>
      </w:r>
      <w:r w:rsidR="00656EB9">
        <w:fldChar w:fldCharType="end"/>
      </w:r>
    </w:p>
    <w:p w:rsidR="00E36F99" w:rsidRDefault="00E36F99" w:rsidP="00E36F99">
      <w:pPr>
        <w:jc w:val="both"/>
      </w:pPr>
      <w:r>
        <w:t>Another systematic review sought to answer this concern by evaluating data from six observational studies (n=2,229,470), five in the USA and one in Italy, comparing incretin therapies with other treatment and pancreatitis risk.</w:t>
      </w:r>
      <w:r>
        <w:fldChar w:fldCharType="begin"/>
      </w:r>
      <w:r w:rsidR="00207FCA">
        <w:instrText xml:space="preserve"> ADDIN EN.CITE &lt;EndNote&gt;&lt;Cite&gt;&lt;Author&gt;Giorda&lt;/Author&gt;&lt;Year&gt;2015&lt;/Year&gt;&lt;RecNum&gt;1357&lt;/RecNum&gt;&lt;DisplayText&gt;&lt;style face="superscript"&gt;49&lt;/style&gt;&lt;/DisplayText&gt;&lt;record&gt;&lt;rec-number&gt;1357&lt;/rec-number&gt;&lt;foreign-keys&gt;&lt;key app="EN" db-id="fsrafdfz0d2v5pe520u5exf82xsz0svdrwvx" timestamp="1506083656"&gt;1357&lt;/key&gt;&lt;/foreign-keys&gt;&lt;ref-type name="Journal Article"&gt;17&lt;/ref-type&gt;&lt;contributors&gt;&lt;authors&gt;&lt;author&gt;Giorda, C. B.&lt;/author&gt;&lt;author&gt;Sacerdote, C.&lt;/author&gt;&lt;author&gt;Nada, E.&lt;/author&gt;&lt;author&gt;Marafetti, L.&lt;/author&gt;&lt;author&gt;Baldi, I.&lt;/author&gt;&lt;author&gt;Gnavi, R.&lt;/author&gt;&lt;/authors&gt;&lt;/contributors&gt;&lt;auth-address&gt;Metabolism and Diabetes Unit, ASL TO5, Regione Piemonte, Chieri, Italy, giordaca@tin.it.&lt;/auth-address&gt;&lt;titles&gt;&lt;title&gt;Incretin-based therapies and acute pancreatitis risk: a systematic review and meta-analysis of observational studies&lt;/title&gt;&lt;secondary-title&gt;Endocrine&lt;/secondary-title&gt;&lt;/titles&gt;&lt;periodical&gt;&lt;full-title&gt;Endocrine&lt;/full-title&gt;&lt;/periodical&gt;&lt;pages&gt;461-71&lt;/pages&gt;&lt;volume&gt;48&lt;/volume&gt;&lt;number&gt;2&lt;/number&gt;&lt;edition&gt;2014/08/26&lt;/edition&gt;&lt;keywords&gt;&lt;keyword&gt;Diabetes Mellitus, Type 2/ drug therapy&lt;/keyword&gt;&lt;keyword&gt;Humans&lt;/keyword&gt;&lt;keyword&gt;Incretins/ adverse effects&lt;/keyword&gt;&lt;keyword&gt;Observational Studies as Topic&lt;/keyword&gt;&lt;keyword&gt;Pancreatitis/ chemically induced&lt;/keyword&gt;&lt;/keywords&gt;&lt;dates&gt;&lt;year&gt;2015&lt;/year&gt;&lt;pub-dates&gt;&lt;date&gt;Mar&lt;/date&gt;&lt;/pub-dates&gt;&lt;/dates&gt;&lt;isbn&gt;1559-0100 (Electronic)&amp;#xD;1355-008X (Linking)&lt;/isbn&gt;&lt;accession-num&gt;25146552&lt;/accession-num&gt;&lt;urls&gt;&lt;/urls&gt;&lt;electronic-resource-num&gt;10.1007/s12020-014-0386-8&lt;/electronic-resource-num&gt;&lt;remote-database-provider&gt;NLM&lt;/remote-database-provider&gt;&lt;language&gt;eng&lt;/language&gt;&lt;/record&gt;&lt;/Cite&gt;&lt;/EndNote&gt;</w:instrText>
      </w:r>
      <w:r>
        <w:fldChar w:fldCharType="separate"/>
      </w:r>
      <w:r w:rsidR="00207FCA" w:rsidRPr="00207FCA">
        <w:rPr>
          <w:noProof/>
          <w:vertAlign w:val="superscript"/>
        </w:rPr>
        <w:t>49</w:t>
      </w:r>
      <w:r>
        <w:fldChar w:fldCharType="end"/>
      </w:r>
      <w:r>
        <w:t xml:space="preserve"> The review found no difference in overall risk of pancreatitis (OR 1.08, 95% CI 0.84 to 1.40) between incretin users and others but limitations included lack of differentiation between DPP-IV inhibitors and GLP-1 RA, low number of incretin users and relatively short study duration. </w:t>
      </w:r>
    </w:p>
    <w:p w:rsidR="002714EB" w:rsidRPr="00ED432F" w:rsidRDefault="002714EB" w:rsidP="006E018C">
      <w:pPr>
        <w:jc w:val="both"/>
      </w:pPr>
      <w:r>
        <w:t xml:space="preserve">With regard to pancreatic cancer, </w:t>
      </w:r>
      <w:r w:rsidR="00656EB9">
        <w:t xml:space="preserve">in </w:t>
      </w:r>
      <w:r>
        <w:t xml:space="preserve">a multicentre cohort study including 972,384 patients initiated on glucose-lowering drugs in Canada, UK and USA, there was no increased risk of this outcome with incretin therapies compared with patients on sulphonylureas </w:t>
      </w:r>
      <w:r w:rsidR="00420F8D">
        <w:t>(pooled adjusted HR</w:t>
      </w:r>
      <w:r w:rsidRPr="002714EB">
        <w:t xml:space="preserve"> 1.02, 95% confidence interval 0.84 to 1.23</w:t>
      </w:r>
      <w:r>
        <w:t>) and no association with a duration response.</w:t>
      </w:r>
      <w:r>
        <w:fldChar w:fldCharType="begin">
          <w:fldData xml:space="preserve">PEVuZE5vdGU+PENpdGU+PEF1dGhvcj5Bem91bGF5PC9BdXRob3I+PFllYXI+MjAxNjwvWWVhcj48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</w:fldData>
        </w:fldChar>
      </w:r>
      <w:r w:rsidR="00207FCA">
        <w:instrText xml:space="preserve"> ADDIN EN.CITE </w:instrText>
      </w:r>
      <w:r w:rsidR="00207FCA">
        <w:fldChar w:fldCharType="begin">
          <w:fldData xml:space="preserve">PEVuZE5vdGU+PENpdGU+PEF1dGhvcj5Bem91bGF5PC9BdXRob3I+PFllYXI+MjAxNjwvWWVhcj48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</w:fldData>
        </w:fldChar>
      </w:r>
      <w:r w:rsidR="00207FCA">
        <w:instrText xml:space="preserve"> ADDIN EN.CITE.DATA </w:instrText>
      </w:r>
      <w:r w:rsidR="00207FCA">
        <w:fldChar w:fldCharType="end"/>
      </w:r>
      <w:r>
        <w:fldChar w:fldCharType="separate"/>
      </w:r>
      <w:r w:rsidR="00207FCA" w:rsidRPr="00207FCA">
        <w:rPr>
          <w:noProof/>
          <w:vertAlign w:val="superscript"/>
        </w:rPr>
        <w:t>50</w:t>
      </w:r>
      <w:r>
        <w:fldChar w:fldCharType="end"/>
      </w:r>
      <w:r>
        <w:t xml:space="preserve">  </w:t>
      </w:r>
    </w:p>
    <w:p w:rsidR="00464118" w:rsidRPr="00464118" w:rsidRDefault="00464118" w:rsidP="006E018C">
      <w:pPr>
        <w:jc w:val="both"/>
        <w:rPr>
          <w:b/>
          <w:i/>
        </w:rPr>
      </w:pPr>
      <w:r w:rsidRPr="009A1D02">
        <w:rPr>
          <w:b/>
          <w:i/>
        </w:rPr>
        <w:t xml:space="preserve">Cardiovascular Outcomes and Mortality </w:t>
      </w:r>
    </w:p>
    <w:p w:rsidR="00E40298" w:rsidRDefault="005F5455" w:rsidP="006E018C">
      <w:pPr>
        <w:jc w:val="both"/>
      </w:pPr>
      <w:r>
        <w:t xml:space="preserve">Data from observational studies of incretin-based therapies have been conflicting. </w:t>
      </w:r>
      <w:r w:rsidR="000B2781">
        <w:t>A</w:t>
      </w:r>
      <w:r w:rsidR="003D361E">
        <w:t>n observational study examined the risk of hospitalisation for heart failure with saxagliptin and sitagliptin by reviewing 18 health insurance and health system data partners in US FDA’s Mini-Sentinel program which comprised 78,553 patients on saxagliptin and 298, 124 patients on sitagliptin</w:t>
      </w:r>
      <w:r w:rsidR="005A22D3">
        <w:t>.</w:t>
      </w:r>
      <w:r w:rsidR="005A22D3">
        <w:fldChar w:fldCharType="begin"/>
      </w:r>
      <w:r w:rsidR="00207FCA">
        <w:instrText xml:space="preserve"> ADDIN EN.CITE &lt;EndNote&gt;&lt;Cite&gt;&lt;Author&gt;Toh S&lt;/Author&gt;&lt;Year&gt;2016&lt;/Year&gt;&lt;RecNum&gt;1369&lt;/RecNum&gt;&lt;DisplayText&gt;&lt;style face="superscript"&gt;51&lt;/style&gt;&lt;/DisplayText&gt;&lt;record&gt;&lt;rec-number&gt;1369&lt;/rec-number&gt;&lt;foreign-keys&gt;&lt;key app="EN" db-id="fsrafdfz0d2v5pe520u5exf82xsz0svdrwvx" timestamp="1506087386"&gt;1369&lt;/key&gt;&lt;/foreign-keys&gt;&lt;ref-type name="Journal Article"&gt;17&lt;/ref-type&gt;&lt;contributors&gt;&lt;authors&gt;&lt;author&gt;Toh S, Hampp C, Reichman ME, Graham DJ, Balakrishnan S, Pucino F, Hamilton J, Lendle S, Iyer A, Rucker M, Pimentel M, Nathwani N, Griffin MR, Brown NJ, Fireman BH&lt;/author&gt;&lt;/authors&gt;&lt;/contributors&gt;&lt;titles&gt;&lt;title&gt;Risk for Hospitalized Heart Failure Among New Users of Saxagliptin, Sitagliptin, and Other Antihyperglycemic Drugs: A Retrospective Cohort Study&lt;/title&gt;&lt;secondary-title&gt;Annals of Internal Medicine&lt;/secondary-title&gt;&lt;/titles&gt;&lt;periodical&gt;&lt;full-title&gt;Annals of Internal Medicine&lt;/full-title&gt;&lt;/periodical&gt;&lt;pages&gt;705-14&lt;/pages&gt;&lt;volume&gt;164&lt;/volume&gt;&lt;number&gt;11&lt;/number&gt;&lt;dates&gt;&lt;year&gt;2016&lt;/year&gt;&lt;/dates&gt;&lt;urls&gt;&lt;/urls&gt;&lt;/record&gt;&lt;/Cite&gt;&lt;/EndNote&gt;</w:instrText>
      </w:r>
      <w:r w:rsidR="005A22D3">
        <w:fldChar w:fldCharType="separate"/>
      </w:r>
      <w:r w:rsidR="00207FCA" w:rsidRPr="00207FCA">
        <w:rPr>
          <w:noProof/>
          <w:vertAlign w:val="superscript"/>
        </w:rPr>
        <w:t>51</w:t>
      </w:r>
      <w:r w:rsidR="005A22D3">
        <w:fldChar w:fldCharType="end"/>
      </w:r>
      <w:r w:rsidR="003D361E">
        <w:t xml:space="preserve"> </w:t>
      </w:r>
      <w:r w:rsidR="00246136">
        <w:t xml:space="preserve">The study showed that, contrary to </w:t>
      </w:r>
      <w:r w:rsidR="004F5087">
        <w:t xml:space="preserve">evidence from CVOT for these agents, there was no increased risk of hospitalisation for heart failure compared with other agents such as pioglitazone, sulphonylureas or insulin and regardless of pre-existing cardiovascular disease. </w:t>
      </w:r>
    </w:p>
    <w:p w:rsidR="00ED432F" w:rsidRDefault="00956167" w:rsidP="006E018C">
      <w:pPr>
        <w:jc w:val="both"/>
      </w:pPr>
      <w:r>
        <w:t xml:space="preserve">Another analysis used healthcare data obtained from three countries, specifically from the Clinical Practice Research Datalink linked to the Hospital Episodes Statistics database in the UK, the </w:t>
      </w:r>
      <w:proofErr w:type="spellStart"/>
      <w:r>
        <w:t>MarketScan</w:t>
      </w:r>
      <w:proofErr w:type="spellEnd"/>
      <w:r>
        <w:t xml:space="preserve"> database containing data from health insurance plans in the USA, and databases of physician billing claims, hospital discharge abstracts and drug prescriptions from four sites in Canada to investigate the association between heart failure and incretin therapies.</w:t>
      </w:r>
      <w:r>
        <w:fldChar w:fldCharType="begin"/>
      </w:r>
      <w:r w:rsidR="00207FCA">
        <w:instrText xml:space="preserve"> ADDIN EN.CITE &lt;EndNote&gt;&lt;Cite&gt;&lt;Author&gt;Filion&lt;/Author&gt;&lt;Year&gt;2016&lt;/Year&gt;&lt;RecNum&gt;1387&lt;/RecNum&gt;&lt;DisplayText&gt;&lt;style face="superscript"&gt;52&lt;/style&gt;&lt;/DisplayText&gt;&lt;record&gt;&lt;rec-number&gt;1387&lt;/rec-number&gt;&lt;foreign-keys&gt;&lt;key app="EN" db-id="fsrafdfz0d2v5pe520u5exf82xsz0svdrwvx" timestamp="1506682466"&gt;1387&lt;/key&gt;&lt;/foreign-keys&gt;&lt;ref-type name="Journal Article"&gt;17&lt;/ref-type&gt;&lt;contributors&gt;&lt;authors&gt;&lt;author&gt;Filion, Kristian B.&lt;/author&gt;&lt;author&gt;Azoulay, Laurent&lt;/author&gt;&lt;author&gt;Platt, Robert W.&lt;/author&gt;&lt;author&gt;Dahl, Matthew&lt;/author&gt;&lt;author&gt;Dormuth, Colin R.&lt;/author&gt;&lt;author&gt;Clemens, Kristin K.&lt;/author&gt;&lt;author&gt;Hu, Nianping&lt;/author&gt;&lt;author&gt;Paterson, J. Michael&lt;/author&gt;&lt;author&gt;Targownik, Laura&lt;/author&gt;&lt;author&gt;Turin, Tanvir C.&lt;/author&gt;&lt;author&gt;Udell, Jacob A.&lt;/author&gt;&lt;author&gt;Ernst, Pierre&lt;/author&gt;&lt;/authors&gt;&lt;/contributors&gt;&lt;titles&gt;&lt;title&gt;A Multicenter Observational Study of Incretin-based Drugs and Heart Failure&lt;/title&gt;&lt;secondary-title&gt;New England Journal of Medicine&lt;/secondary-title&gt;&lt;/titles&gt;&lt;periodical&gt;&lt;full-title&gt;New England Journal of Medicine&lt;/full-title&gt;&lt;/periodical&gt;&lt;pages&gt;1145-1154&lt;/pages&gt;&lt;volume&gt;374&lt;/volume&gt;&lt;number&gt;12&lt;/number&gt;&lt;dates&gt;&lt;year&gt;2016&lt;/year&gt;&lt;/dates&gt;&lt;accession-num&gt;27007958&lt;/accession-num&gt;&lt;urls&gt;&lt;related-urls&gt;&lt;url&gt;http://www.nejm.org/doi/full/10.1056/NEJMoa1506115&lt;/url&gt;&lt;/related-urls&gt;&lt;/urls&gt;&lt;electronic-resource-num&gt;10.1056/NEJMoa1506115&lt;/electronic-resource-num&gt;&lt;/record&gt;&lt;/Cite&gt;&lt;/EndNote&gt;</w:instrText>
      </w:r>
      <w:r>
        <w:fldChar w:fldCharType="separate"/>
      </w:r>
      <w:r w:rsidR="00207FCA" w:rsidRPr="00207FCA">
        <w:rPr>
          <w:noProof/>
          <w:vertAlign w:val="superscript"/>
        </w:rPr>
        <w:t>52</w:t>
      </w:r>
      <w:r>
        <w:fldChar w:fldCharType="end"/>
      </w:r>
      <w:r>
        <w:t xml:space="preserve"> The study found that in 1,499,650 patients with 29,741 episodes of heart failure requiring hospitalisation with an incidence rate of 9.2 events per 1000 persons per year, there was no increased risk of this outcome compared with other oral glucose lowering agents </w:t>
      </w:r>
      <w:r w:rsidR="00D272EC">
        <w:t xml:space="preserve">for GLP-1 RA (HR 0.95, </w:t>
      </w:r>
      <w:r w:rsidR="00D272EC" w:rsidRPr="00D272EC">
        <w:t>95% CI, 0.83 to 1.10)</w:t>
      </w:r>
      <w:r w:rsidR="00D272EC">
        <w:t xml:space="preserve"> or DPP-IV inhibitors (HR 0.84, 95% CI, 0.69 to 1.02). </w:t>
      </w:r>
    </w:p>
    <w:p w:rsidR="00956167" w:rsidRDefault="00ED432F" w:rsidP="006E018C">
      <w:pPr>
        <w:jc w:val="both"/>
      </w:pPr>
      <w:r>
        <w:t>The safety of DPP-IV inhibitors with regard to heart failure hospitalisation has also been confirmed in another very large observational retro</w:t>
      </w:r>
      <w:r w:rsidR="00965575">
        <w:t>spective registry study of</w:t>
      </w:r>
      <w:r w:rsidR="005A5739">
        <w:t xml:space="preserve"> 127,</w:t>
      </w:r>
      <w:r>
        <w:t xml:space="preserve">555 patients in the Nationwide </w:t>
      </w:r>
      <w:proofErr w:type="spellStart"/>
      <w:r>
        <w:t>OsMed</w:t>
      </w:r>
      <w:proofErr w:type="spellEnd"/>
      <w:r>
        <w:t xml:space="preserve"> Health-DB Database covering 32 health services in 16 Italian regions (HR 0.70; 95% CI 0.52-0.94; p</w:t>
      </w:r>
      <w:r w:rsidRPr="00ED432F">
        <w:t xml:space="preserve"> = 0.018)</w:t>
      </w:r>
      <w:r>
        <w:t>.</w:t>
      </w:r>
      <w:r>
        <w:fldChar w:fldCharType="begin">
          <w:fldData xml:space="preserve">PEVuZE5vdGU+PENpdGU+PEF1dGhvcj5GYWRpbmk8L0F1dGhvcj48WWVhcj4yMDE1PC9ZZWFyPjxS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=
</w:fldData>
        </w:fldChar>
      </w:r>
      <w:r w:rsidR="00207FCA">
        <w:instrText xml:space="preserve"> ADDIN EN.CITE </w:instrText>
      </w:r>
      <w:r w:rsidR="00207FCA">
        <w:fldChar w:fldCharType="begin">
          <w:fldData xml:space="preserve">PEVuZE5vdGU+PENpdGU+PEF1dGhvcj5GYWRpbmk8L0F1dGhvcj48WWVhcj4yMDE1PC9ZZWFyPjxS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=
</w:fldData>
        </w:fldChar>
      </w:r>
      <w:r w:rsidR="00207FCA">
        <w:instrText xml:space="preserve"> ADDIN EN.CITE.DATA </w:instrText>
      </w:r>
      <w:r w:rsidR="00207FCA">
        <w:fldChar w:fldCharType="end"/>
      </w:r>
      <w:r>
        <w:fldChar w:fldCharType="separate"/>
      </w:r>
      <w:r w:rsidR="00207FCA" w:rsidRPr="00207FCA">
        <w:rPr>
          <w:noProof/>
          <w:vertAlign w:val="superscript"/>
        </w:rPr>
        <w:t>53</w:t>
      </w:r>
      <w:r>
        <w:fldChar w:fldCharType="end"/>
      </w:r>
      <w:r>
        <w:t xml:space="preserve">  </w:t>
      </w:r>
      <w:r w:rsidR="00F42E73">
        <w:t>The</w:t>
      </w:r>
      <w:r>
        <w:t xml:space="preserve"> findings of these</w:t>
      </w:r>
      <w:r w:rsidR="00F42E73">
        <w:t xml:space="preserve"> massive observat</w:t>
      </w:r>
      <w:r>
        <w:t>ional studies</w:t>
      </w:r>
      <w:r w:rsidR="00F42E73">
        <w:t xml:space="preserve"> of real world data provides some reassurance</w:t>
      </w:r>
      <w:r w:rsidR="00F42E73" w:rsidRPr="00F42E73">
        <w:t xml:space="preserve"> </w:t>
      </w:r>
      <w:r w:rsidR="00F42E73">
        <w:t xml:space="preserve">regarding this serious outcome, despite the conflicting results from RCTs for DPP-IV inhibitors. </w:t>
      </w:r>
      <w:r w:rsidR="00F42E73">
        <w:fldChar w:fldCharType="begin">
          <w:fldData xml:space="preserve">PEVuZE5vdGU+PENpdGU+PEF1dGhvcj5TY2lyaWNhPC9BdXRob3I+PFllYXI+MjAxMzwvWWVhcj48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</w:fldData>
        </w:fldChar>
      </w:r>
      <w:r w:rsidR="00207FCA">
        <w:instrText xml:space="preserve"> ADDIN EN.CITE </w:instrText>
      </w:r>
      <w:r w:rsidR="00207FCA">
        <w:fldChar w:fldCharType="begin">
          <w:fldData xml:space="preserve">PEVuZE5vdGU+PENpdGU+PEF1dGhvcj5TY2lyaWNhPC9BdXRob3I+PFllYXI+MjAxMzwvWWVhcj48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</w:fldData>
        </w:fldChar>
      </w:r>
      <w:r w:rsidR="00207FCA">
        <w:instrText xml:space="preserve"> ADDIN EN.CITE.DATA </w:instrText>
      </w:r>
      <w:r w:rsidR="00207FCA">
        <w:fldChar w:fldCharType="end"/>
      </w:r>
      <w:r w:rsidR="00F42E73">
        <w:fldChar w:fldCharType="separate"/>
      </w:r>
      <w:r w:rsidR="00207FCA" w:rsidRPr="00207FCA">
        <w:rPr>
          <w:noProof/>
          <w:vertAlign w:val="superscript"/>
        </w:rPr>
        <w:t>28-30,54</w:t>
      </w:r>
      <w:r w:rsidR="00F42E73">
        <w:fldChar w:fldCharType="end"/>
      </w:r>
      <w:r w:rsidR="00F42E73">
        <w:t xml:space="preserve"> </w:t>
      </w:r>
    </w:p>
    <w:p w:rsidR="000831F5" w:rsidRDefault="00ED432F" w:rsidP="006E018C">
      <w:pPr>
        <w:jc w:val="both"/>
      </w:pPr>
      <w:r>
        <w:t xml:space="preserve">The UK Prospective Diabetes Study Risk Engine has been used in an observational retrospective study in 170 patients with type 2 diabetes in Italy on sitagliptin to evaluate cardiovascular risk evolution and found analysis of variance testing showed a significant effect on </w:t>
      </w:r>
      <w:r w:rsidR="00E17319">
        <w:t xml:space="preserve">increased CV </w:t>
      </w:r>
      <w:r>
        <w:t>risk at 12 months (p=0.003) and 48 months (p=0.04).</w:t>
      </w:r>
      <w:r>
        <w:fldChar w:fldCharType="begin"/>
      </w:r>
      <w:r w:rsidR="00207FCA">
        <w:instrText xml:space="preserve"> ADDIN EN.CITE &lt;EndNote&gt;&lt;Cite&gt;&lt;Author&gt;Buonaiuto&lt;/Author&gt;&lt;Year&gt;2016&lt;/Year&gt;&lt;RecNum&gt;1392&lt;/RecNum&gt;&lt;DisplayText&gt;&lt;style face="superscript"&gt;55&lt;/style&gt;&lt;/DisplayText&gt;&lt;record&gt;&lt;rec-number&gt;1392&lt;/rec-number&gt;&lt;foreign-keys&gt;&lt;key app="EN" db-id="fsrafdfz0d2v5pe520u5exf82xsz0svdrwvx" timestamp="1506684645"&gt;1392&lt;/key&gt;&lt;/foreign-keys&gt;&lt;ref-type name="Journal Article"&gt;17&lt;/ref-type&gt;&lt;contributors&gt;&lt;authors&gt;&lt;author&gt;Buonaiuto, G.&lt;/author&gt;&lt;author&gt;De Mori, V.&lt;/author&gt;&lt;author&gt;Braus, A.&lt;/author&gt;&lt;author&gt;Balini, A.&lt;/author&gt;&lt;author&gt;Berzi, D.&lt;/author&gt;&lt;author&gt;Carpinteri, R.&lt;/author&gt;&lt;author&gt;Forloni, F.&lt;/author&gt;&lt;author&gt;Meregalli, G.&lt;/author&gt;&lt;author&gt;Ronco, G. L.&lt;/author&gt;&lt;author&gt;Bossi, A. C.&lt;/author&gt;&lt;/authors&gt;&lt;/contributors&gt;&lt;auth-address&gt;Endocrine Unit , Diabetes Regional Center , Treviglio , Italy.&amp;#xD;Pharmacy Unit , ASST Bergamo Ovest (Bg) , Treviglio , Italy.&amp;#xD;Emmonos, IT HealthCare Senior Consultant , Como , Italy.&lt;/auth-address&gt;&lt;titles&gt;&lt;title&gt;PERS&amp;amp;O (PERsistent Sitagliptin treatment &amp;amp; Outcomes): observational retrospective study on cardiovascular risk evolution in patients with type 2 diabetes on persistent sitagliptin treatment&lt;/title&gt;&lt;secondary-title&gt;BMJ Open Diabetes Res Care&lt;/secondary-title&gt;&lt;/titles&gt;&lt;periodical&gt;&lt;full-title&gt;BMJ Open Diabetes Res Care&lt;/full-title&gt;&lt;/periodical&gt;&lt;pages&gt;e000216&lt;/pages&gt;&lt;volume&gt;4&lt;/volume&gt;&lt;number&gt;1&lt;/number&gt;&lt;edition&gt;2016/08/04&lt;/edition&gt;&lt;keywords&gt;&lt;keyword&gt;Cardiovascular Risk Assessment&lt;/keyword&gt;&lt;keyword&gt;Gender Differences&lt;/keyword&gt;&lt;keyword&gt;Glucose Control&lt;/keyword&gt;&lt;keyword&gt;Incretin&lt;/keyword&gt;&lt;/keywords&gt;&lt;dates&gt;&lt;year&gt;2016&lt;/year&gt;&lt;/dates&gt;&lt;isbn&gt;2052-4897 (Print)&amp;#xD;2052-4897 (Linking)&lt;/isbn&gt;&lt;accession-num&gt;27486519&lt;/accession-num&gt;&lt;urls&gt;&lt;/urls&gt;&lt;custom2&gt;PMC4947782&lt;/custom2&gt;&lt;electronic-resource-num&gt;10.1136/bmjdrc-2016-000216&lt;/electronic-resource-num&gt;&lt;remote-database-provider&gt;NLM&lt;/remote-database-provider&gt;&lt;language&gt;eng&lt;/language&gt;&lt;/record&gt;&lt;/Cite&gt;&lt;/EndNote&gt;</w:instrText>
      </w:r>
      <w:r>
        <w:fldChar w:fldCharType="separate"/>
      </w:r>
      <w:r w:rsidR="00207FCA" w:rsidRPr="00207FCA">
        <w:rPr>
          <w:noProof/>
          <w:vertAlign w:val="superscript"/>
        </w:rPr>
        <w:t>55</w:t>
      </w:r>
      <w:r>
        <w:fldChar w:fldCharType="end"/>
      </w:r>
      <w:r>
        <w:t xml:space="preserve">  </w:t>
      </w:r>
    </w:p>
    <w:p w:rsidR="00ED432F" w:rsidRDefault="000831F5" w:rsidP="006E018C">
      <w:pPr>
        <w:jc w:val="both"/>
      </w:pPr>
      <w:r>
        <w:t>An observational propensity score-matched study</w:t>
      </w:r>
      <w:r w:rsidR="005A5739">
        <w:t xml:space="preserve"> of 414,</w:t>
      </w:r>
      <w:r>
        <w:t>213 participants aged 65 years or more identified from the National Health Insurance Research Database in Taiwan showed that compared with matched controls, DPP-IV inhibitors in this older age group were associated with less all-cause mortality risk (HR 0.54, 95% CI</w:t>
      </w:r>
      <w:r w:rsidRPr="000831F5">
        <w:t xml:space="preserve"> 0.52-0.56)</w:t>
      </w:r>
      <w:r>
        <w:t>, MACE outcomes (</w:t>
      </w:r>
      <w:r w:rsidRPr="000831F5">
        <w:t>HR 0.79, 95% CI 0.75-0.83</w:t>
      </w:r>
      <w:r>
        <w:t xml:space="preserve">), myocardial </w:t>
      </w:r>
      <w:r>
        <w:lastRenderedPageBreak/>
        <w:t>infarction (</w:t>
      </w:r>
      <w:r w:rsidRPr="000831F5">
        <w:t>HR 0.79, 95% CI 0.72-0.87)</w:t>
      </w:r>
      <w:r>
        <w:t xml:space="preserve"> and ischaemic stroke (H</w:t>
      </w:r>
      <w:r w:rsidRPr="000831F5">
        <w:t>R 0.79, 95% CI 0.75-0.84)</w:t>
      </w:r>
      <w:r>
        <w:t>.</w:t>
      </w:r>
      <w:r>
        <w:fldChar w:fldCharType="begin">
          <w:fldData xml:space="preserve">PEVuZE5vdGU+PENpdGU+PEF1dGhvcj5TaGloPC9BdXRob3I+PFllYXI+MjAxNjwvWWVhcj48UmVj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</w:fldData>
        </w:fldChar>
      </w:r>
      <w:r w:rsidR="00207FCA">
        <w:instrText xml:space="preserve"> ADDIN EN.CITE </w:instrText>
      </w:r>
      <w:r w:rsidR="00207FCA">
        <w:fldChar w:fldCharType="begin">
          <w:fldData xml:space="preserve">PEVuZE5vdGU+PENpdGU+PEF1dGhvcj5TaGloPC9BdXRob3I+PFllYXI+MjAxNjwvWWVhcj48UmVj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</w:fldData>
        </w:fldChar>
      </w:r>
      <w:r w:rsidR="00207FCA">
        <w:instrText xml:space="preserve"> ADDIN EN.CITE.DATA </w:instrText>
      </w:r>
      <w:r w:rsidR="00207FCA">
        <w:fldChar w:fldCharType="end"/>
      </w:r>
      <w:r>
        <w:fldChar w:fldCharType="separate"/>
      </w:r>
      <w:r w:rsidR="00207FCA" w:rsidRPr="00207FCA">
        <w:rPr>
          <w:noProof/>
          <w:vertAlign w:val="superscript"/>
        </w:rPr>
        <w:t>56</w:t>
      </w:r>
      <w:r>
        <w:fldChar w:fldCharType="end"/>
      </w:r>
      <w:r>
        <w:t xml:space="preserve"> </w:t>
      </w:r>
      <w:r w:rsidR="00A63320">
        <w:t xml:space="preserve"> A Medicare cohort of the same age group in the USA was evaluated to determine cardiovascular risk in those initiated on DPP-IV inhibitors (n=50,726) compared with sulphonylureas (n=68,382) and thiazolidinediones (n=13,526) over a twelve month period.</w:t>
      </w:r>
      <w:r w:rsidR="00A63320">
        <w:fldChar w:fldCharType="begin"/>
      </w:r>
      <w:r w:rsidR="00207FCA">
        <w:instrText xml:space="preserve"> ADDIN EN.CITE &lt;EndNote&gt;&lt;Cite&gt;&lt;Author&gt;Gokhale&lt;/Author&gt;&lt;Year&gt;2017&lt;/Year&gt;&lt;RecNum&gt;1398&lt;/RecNum&gt;&lt;DisplayText&gt;&lt;style face="superscript"&gt;57&lt;/style&gt;&lt;/DisplayText&gt;&lt;record&gt;&lt;rec-number&gt;1398&lt;/rec-number&gt;&lt;foreign-keys&gt;&lt;key app="EN" db-id="fsrafdfz0d2v5pe520u5exf82xsz0svdrwvx" timestamp="1506688744"&gt;1398&lt;/key&gt;&lt;/foreign-keys&gt;&lt;ref-type name="Journal Article"&gt;17&lt;/ref-type&gt;&lt;contributors&gt;&lt;authors&gt;&lt;author&gt;Gokhale, M.&lt;/author&gt;&lt;author&gt;Buse, J. B.&lt;/author&gt;&lt;author&gt;Jonsson Funk, M.&lt;/author&gt;&lt;author&gt;Lund, J.&lt;/author&gt;&lt;author&gt;Pate, V.&lt;/author&gt;&lt;author&gt;Simpson, R. J.&lt;/author&gt;&lt;author&gt;Sturmer, T.&lt;/author&gt;&lt;/authors&gt;&lt;/contributors&gt;&lt;auth-address&gt;Department of Epidemiology, Gillings School of Global Public Health, University of North Carolina at Chapel Hill, Chapel Hill, North Carolina.&amp;#xD;Real World Evidence, GlaxoSmithKline, Collegeville, Pennsylvania.&amp;#xD;Department of Medicine, University of North Carolina School of Medicine, Chapel Hill, North Carolina.&lt;/auth-address&gt;&lt;titles&gt;&lt;title&gt;No increased risk of cardiovascular events in older adults initiating dipeptidyl peptidase-4 inhibitors vs therapeutic alternatives&lt;/title&gt;&lt;secondary-title&gt;Diabetes Obes Metab&lt;/secondary-title&gt;&lt;/titles&gt;&lt;periodical&gt;&lt;full-title&gt;Diabetes Obes Metab&lt;/full-title&gt;&lt;/periodical&gt;&lt;pages&gt;970-978&lt;/pages&gt;&lt;volume&gt;19&lt;/volume&gt;&lt;number&gt;7&lt;/number&gt;&lt;edition&gt;2017/02/15&lt;/edition&gt;&lt;keywords&gt;&lt;keyword&gt;DPP-4 inhibitor&lt;/keyword&gt;&lt;keyword&gt;antidiabetic drug&lt;/keyword&gt;&lt;keyword&gt;database research&lt;/keyword&gt;&lt;keyword&gt;incretins&lt;/keyword&gt;&lt;keyword&gt;observational study&lt;/keyword&gt;&lt;keyword&gt;pharmaco-epidemiology&lt;/keyword&gt;&lt;/keywords&gt;&lt;dates&gt;&lt;year&gt;2017&lt;/year&gt;&lt;pub-dates&gt;&lt;date&gt;Jul&lt;/date&gt;&lt;/pub-dates&gt;&lt;/dates&gt;&lt;isbn&gt;1463-1326 (Electronic)&amp;#xD;1462-8902 (Linking)&lt;/isbn&gt;&lt;accession-num&gt;28195389&lt;/accession-num&gt;&lt;urls&gt;&lt;/urls&gt;&lt;custom2&gt;PMC5471114&lt;/custom2&gt;&lt;custom6&gt;Nihms852323&lt;/custom6&gt;&lt;electronic-resource-num&gt;10.1111/dom.12906&lt;/electronic-resource-num&gt;&lt;remote-database-provider&gt;NLM&lt;/remote-database-provider&gt;&lt;language&gt;eng&lt;/language&gt;&lt;/record&gt;&lt;/Cite&gt;&lt;/EndNote&gt;</w:instrText>
      </w:r>
      <w:r w:rsidR="00A63320">
        <w:fldChar w:fldCharType="separate"/>
      </w:r>
      <w:r w:rsidR="00207FCA" w:rsidRPr="00207FCA">
        <w:rPr>
          <w:noProof/>
          <w:vertAlign w:val="superscript"/>
        </w:rPr>
        <w:t>57</w:t>
      </w:r>
      <w:r w:rsidR="00A63320">
        <w:fldChar w:fldCharType="end"/>
      </w:r>
      <w:r w:rsidR="00A63320">
        <w:t xml:space="preserve"> Over this short duration, no differences were found in a composite outcome of myocardial infarction, stroke and all-cause mortality with </w:t>
      </w:r>
      <w:r w:rsidR="006735DA">
        <w:t xml:space="preserve">adjusted </w:t>
      </w:r>
      <w:r w:rsidR="00A63320">
        <w:t xml:space="preserve">HR </w:t>
      </w:r>
      <w:r w:rsidR="00A63320" w:rsidRPr="00A63320">
        <w:t>0.75 (95% CI 0.72-0.79)</w:t>
      </w:r>
      <w:r w:rsidR="00A63320">
        <w:t xml:space="preserve"> for DPP-IV inhibitors vs sulphonylureas and </w:t>
      </w:r>
      <w:r w:rsidR="006735DA">
        <w:t xml:space="preserve">adjusted HR </w:t>
      </w:r>
      <w:r w:rsidR="006735DA" w:rsidRPr="006735DA">
        <w:t>0.95 (95% CI 0.86-1.03</w:t>
      </w:r>
      <w:r w:rsidR="006735DA">
        <w:t xml:space="preserve">) for DPP-IV inhibitors vs thiazolidinediones. </w:t>
      </w:r>
    </w:p>
    <w:p w:rsidR="00464118" w:rsidRPr="00681F22" w:rsidRDefault="00464118" w:rsidP="006E018C">
      <w:pPr>
        <w:jc w:val="both"/>
        <w:rPr>
          <w:b/>
        </w:rPr>
      </w:pPr>
      <w:r w:rsidRPr="00681F22">
        <w:rPr>
          <w:b/>
        </w:rPr>
        <w:t>Special Circumstances</w:t>
      </w:r>
    </w:p>
    <w:p w:rsidR="00545914" w:rsidRDefault="00464118" w:rsidP="006E018C">
      <w:pPr>
        <w:jc w:val="both"/>
      </w:pPr>
      <w:r>
        <w:t>There has been some interest in the use of incretin therapies in the management of type 1 diabetes. A systematic review and meta-analysis of 12 RCT (n=2</w:t>
      </w:r>
      <w:r w:rsidR="00D07220">
        <w:t>,</w:t>
      </w:r>
      <w:r>
        <w:t>903) in patients with type 1 diabetes found that incretin drugs significantly reduced HbA1c (mean difference (MD) -0.20, 95% CI -0.30 to -0.10), weight (MD -2.83, -4.00 to 1.65) and insulin dose (MD -4.55, -6.15 to -2.94)</w:t>
      </w:r>
      <w:r w:rsidR="005A5739">
        <w:t>.</w:t>
      </w:r>
      <w:r w:rsidR="005A5739">
        <w:fldChar w:fldCharType="begin"/>
      </w:r>
      <w:r w:rsidR="00207FCA">
        <w:instrText xml:space="preserve"> ADDIN EN.CITE &lt;EndNote&gt;&lt;Cite&gt;&lt;Author&gt;Wang&lt;/Author&gt;&lt;Year&gt;2017&lt;/Year&gt;&lt;RecNum&gt;1399&lt;/RecNum&gt;&lt;DisplayText&gt;&lt;style face="superscript"&gt;58&lt;/style&gt;&lt;/DisplayText&gt;&lt;record&gt;&lt;rec-number&gt;1399&lt;/rec-number&gt;&lt;foreign-keys&gt;&lt;key app="EN" db-id="fsrafdfz0d2v5pe520u5exf82xsz0svdrwvx" timestamp="1506688939"&gt;1399&lt;/key&gt;&lt;/foreign-keys&gt;&lt;ref-type name="Journal Article"&gt;17&lt;/ref-type&gt;&lt;contributors&gt;&lt;authors&gt;&lt;author&gt;Wang, Wen&lt;/author&gt;&lt;author&gt;Gao, Yun&lt;/author&gt;&lt;author&gt;Chen, Dawei&lt;/author&gt;&lt;author&gt;Wang, Chun&lt;/author&gt;&lt;author&gt;Feng, Xiaobing&lt;/author&gt;&lt;author&gt;Ran, Xingwu&lt;/author&gt;&lt;/authors&gt;&lt;/contributors&gt;&lt;titles&gt;&lt;title&gt;Efficacy and safety of incretin-based drugs in patients with type 1 diabetes mellitus: A systematic review and meta-analysis&lt;/title&gt;&lt;secondary-title&gt;Diabetes Research and Clinical Practice&lt;/secondary-title&gt;&lt;/titles&gt;&lt;periodical&gt;&lt;full-title&gt;Diabetes research and clinical practice&lt;/full-title&gt;&lt;/periodical&gt;&lt;pages&gt;213-223&lt;/pages&gt;&lt;volume&gt;129&lt;/volume&gt;&lt;number&gt;Supplement C&lt;/number&gt;&lt;keywords&gt;&lt;keyword&gt;Type 1 diabetes&lt;/keyword&gt;&lt;keyword&gt;DPP-4&lt;/keyword&gt;&lt;keyword&gt;GLP-1&lt;/keyword&gt;&lt;keyword&gt;Incretin&lt;/keyword&gt;&lt;/keywords&gt;&lt;dates&gt;&lt;year&gt;2017&lt;/year&gt;&lt;pub-dates&gt;&lt;date&gt;2017/07/01/&lt;/date&gt;&lt;/pub-dates&gt;&lt;/dates&gt;&lt;isbn&gt;0168-8227&lt;/isbn&gt;&lt;urls&gt;&lt;related-urls&gt;&lt;url&gt;http://www.sciencedirect.com/science/article/pii/S0168822717300116&lt;/url&gt;&lt;/related-urls&gt;&lt;/urls&gt;&lt;electronic-resource-num&gt;https://doi.org/10.1016/j.diabres.2017.05.007&lt;/electronic-resource-num&gt;&lt;/record&gt;&lt;/Cite&gt;&lt;/EndNote&gt;</w:instrText>
      </w:r>
      <w:r w:rsidR="005A5739">
        <w:fldChar w:fldCharType="separate"/>
      </w:r>
      <w:r w:rsidR="00207FCA" w:rsidRPr="00207FCA">
        <w:rPr>
          <w:noProof/>
          <w:vertAlign w:val="superscript"/>
        </w:rPr>
        <w:t>58</w:t>
      </w:r>
      <w:r w:rsidR="005A5739">
        <w:fldChar w:fldCharType="end"/>
      </w:r>
      <w:r w:rsidR="005A5739">
        <w:t xml:space="preserve"> </w:t>
      </w:r>
      <w:r>
        <w:t xml:space="preserve"> Importantly, there was no significant increase in the rate of ketoacidosis or severe hypoglycaemia. </w:t>
      </w:r>
      <w:r w:rsidR="00D07220">
        <w:t xml:space="preserve">However, more evidence is needed before incretin therapies will be established as part of the treatment for type 1 diabetes. </w:t>
      </w:r>
    </w:p>
    <w:p w:rsidR="00AD1CE1" w:rsidRDefault="00AD1CE1" w:rsidP="006E018C">
      <w:pPr>
        <w:jc w:val="both"/>
      </w:pPr>
      <w:r>
        <w:t>The management of older people (&gt;65 years)</w:t>
      </w:r>
      <w:r w:rsidR="00AC0212">
        <w:t xml:space="preserve"> </w:t>
      </w:r>
      <w:r w:rsidR="00F15762">
        <w:t>with diabetes, who are not always included in large-scale clinical trials,</w:t>
      </w:r>
      <w:r>
        <w:t xml:space="preserve"> is often complicated by co-morbidities including cardiac and renal impairment, polypharmacy, frailty and social issues. Issues with hypoglycaemia and self-administration of injectable therapies also need consideration. A systematic review of 30 studies including 1 RCT, 17 intervention studies and 12 observational studies evaluated the safety and effectiveness of DPP IV inhibitors in this population and found similar or greater safety compared with placebo or any other glucose-lowering therapies including insulin but only for short term outcomes such as hypoglycaemia or adverse events and </w:t>
      </w:r>
      <w:r w:rsidR="00F15762">
        <w:t xml:space="preserve">based on this relatively weak evidence </w:t>
      </w:r>
      <w:r>
        <w:t>suggested DPP IV inhibitors should be discontinued if HbA1c&lt;8.5% (70mmol/mol).</w:t>
      </w:r>
      <w:r w:rsidR="00F15762">
        <w:fldChar w:fldCharType="begin">
          <w:fldData xml:space="preserve">PEVuZE5vdGU+PENpdGU+PEF1dGhvcj5TY2hvdHQ8L0F1dGhvcj48WWVhcj4yMDE3PC9ZZWFyPjxS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</w:fldData>
        </w:fldChar>
      </w:r>
      <w:r w:rsidR="00207FCA">
        <w:instrText xml:space="preserve"> ADDIN EN.CITE </w:instrText>
      </w:r>
      <w:r w:rsidR="00207FCA">
        <w:fldChar w:fldCharType="begin">
          <w:fldData xml:space="preserve">PEVuZE5vdGU+PENpdGU+PEF1dGhvcj5TY2hvdHQ8L0F1dGhvcj48WWVhcj4yMDE3PC9ZZWFyPjxS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</w:fldData>
        </w:fldChar>
      </w:r>
      <w:r w:rsidR="00207FCA">
        <w:instrText xml:space="preserve"> ADDIN EN.CITE.DATA </w:instrText>
      </w:r>
      <w:r w:rsidR="00207FCA">
        <w:fldChar w:fldCharType="end"/>
      </w:r>
      <w:r w:rsidR="00F15762">
        <w:fldChar w:fldCharType="separate"/>
      </w:r>
      <w:r w:rsidR="00207FCA" w:rsidRPr="00207FCA">
        <w:rPr>
          <w:noProof/>
          <w:vertAlign w:val="superscript"/>
        </w:rPr>
        <w:t>59</w:t>
      </w:r>
      <w:r w:rsidR="00F15762">
        <w:fldChar w:fldCharType="end"/>
      </w:r>
      <w:r>
        <w:t xml:space="preserve">  </w:t>
      </w:r>
      <w:r w:rsidR="00AC0212">
        <w:t>Pooled analysis of phase III trials for liraglutide</w:t>
      </w:r>
      <w:r w:rsidR="00AC0212">
        <w:fldChar w:fldCharType="begin">
          <w:fldData xml:space="preserve">PEVuZE5vdGU+PENpdGU+PEF1dGhvcj5Cb2RlPC9BdXRob3I+PFllYXI+MjAxMTwvWWVhcj48UmVj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==
</w:fldData>
        </w:fldChar>
      </w:r>
      <w:r w:rsidR="00207FCA">
        <w:instrText xml:space="preserve"> ADDIN EN.CITE </w:instrText>
      </w:r>
      <w:r w:rsidR="00207FCA">
        <w:fldChar w:fldCharType="begin">
          <w:fldData xml:space="preserve">PEVuZE5vdGU+PENpdGU+PEF1dGhvcj5Cb2RlPC9BdXRob3I+PFllYXI+MjAxMTwvWWVhcj48UmVj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==
</w:fldData>
        </w:fldChar>
      </w:r>
      <w:r w:rsidR="00207FCA">
        <w:instrText xml:space="preserve"> ADDIN EN.CITE.DATA </w:instrText>
      </w:r>
      <w:r w:rsidR="00207FCA">
        <w:fldChar w:fldCharType="end"/>
      </w:r>
      <w:r w:rsidR="00AC0212">
        <w:fldChar w:fldCharType="separate"/>
      </w:r>
      <w:r w:rsidR="00207FCA" w:rsidRPr="00207FCA">
        <w:rPr>
          <w:noProof/>
          <w:vertAlign w:val="superscript"/>
        </w:rPr>
        <w:t>60</w:t>
      </w:r>
      <w:r w:rsidR="00AC0212">
        <w:fldChar w:fldCharType="end"/>
      </w:r>
      <w:r w:rsidR="00AC0212">
        <w:t xml:space="preserve"> and dulaglutide in people with diabetes &gt;65 years have shown that they can be used safely and effectively in this cohort.</w:t>
      </w:r>
      <w:r w:rsidR="00AC0212">
        <w:fldChar w:fldCharType="begin">
          <w:fldData xml:space="preserve">PEVuZE5vdGU+PENpdGU+PEF1dGhvcj5Cb3VzdGFuaTwvQXV0aG9yPjxZZWFyPjIwMTY8L1llYXI+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</w:fldData>
        </w:fldChar>
      </w:r>
      <w:r w:rsidR="00207FCA">
        <w:instrText xml:space="preserve"> ADDIN EN.CITE </w:instrText>
      </w:r>
      <w:r w:rsidR="00207FCA">
        <w:fldChar w:fldCharType="begin">
          <w:fldData xml:space="preserve">PEVuZE5vdGU+PENpdGU+PEF1dGhvcj5Cb3VzdGFuaTwvQXV0aG9yPjxZZWFyPjIwMTY8L1llYXI+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</w:fldData>
        </w:fldChar>
      </w:r>
      <w:r w:rsidR="00207FCA">
        <w:instrText xml:space="preserve"> ADDIN EN.CITE.DATA </w:instrText>
      </w:r>
      <w:r w:rsidR="00207FCA">
        <w:fldChar w:fldCharType="end"/>
      </w:r>
      <w:r w:rsidR="00AC0212">
        <w:fldChar w:fldCharType="separate"/>
      </w:r>
      <w:r w:rsidR="00207FCA" w:rsidRPr="00207FCA">
        <w:rPr>
          <w:noProof/>
          <w:vertAlign w:val="superscript"/>
        </w:rPr>
        <w:t>61</w:t>
      </w:r>
      <w:r w:rsidR="00AC0212">
        <w:fldChar w:fldCharType="end"/>
      </w:r>
      <w:r w:rsidR="00397D13">
        <w:t xml:space="preserve"> </w:t>
      </w:r>
      <w:r w:rsidR="00784D3F">
        <w:t>A population based study of 12,881 very old (&gt;80 years) people with diabetes using UK CPRD data shows that DPP-IV inhibitor prescriptions have increased whereas sulphonylurea use has declined.</w:t>
      </w:r>
      <w:r w:rsidR="00C0374A">
        <w:fldChar w:fldCharType="begin">
          <w:fldData xml:space="preserve">PEVuZE5vdGU+PENpdGU+PEF1dGhvcj5IYW1hZGE8L0F1dGhvcj48WWVhcj4yMDE1PC9ZZWFyPjxS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</w:fldData>
        </w:fldChar>
      </w:r>
      <w:r w:rsidR="00207FCA">
        <w:instrText xml:space="preserve"> ADDIN EN.CITE </w:instrText>
      </w:r>
      <w:r w:rsidR="00207FCA">
        <w:fldChar w:fldCharType="begin">
          <w:fldData xml:space="preserve">PEVuZE5vdGU+PENpdGU+PEF1dGhvcj5IYW1hZGE8L0F1dGhvcj48WWVhcj4yMDE1PC9ZZWFyPjxS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</w:fldData>
        </w:fldChar>
      </w:r>
      <w:r w:rsidR="00207FCA">
        <w:instrText xml:space="preserve"> ADDIN EN.CITE.DATA </w:instrText>
      </w:r>
      <w:r w:rsidR="00207FCA">
        <w:fldChar w:fldCharType="end"/>
      </w:r>
      <w:r w:rsidR="00C0374A">
        <w:fldChar w:fldCharType="separate"/>
      </w:r>
      <w:r w:rsidR="00207FCA" w:rsidRPr="00207FCA">
        <w:rPr>
          <w:noProof/>
          <w:vertAlign w:val="superscript"/>
        </w:rPr>
        <w:t>62</w:t>
      </w:r>
      <w:r w:rsidR="00C0374A">
        <w:fldChar w:fldCharType="end"/>
      </w:r>
      <w:r w:rsidR="00784D3F">
        <w:t xml:space="preserve">  </w:t>
      </w:r>
      <w:r w:rsidR="00AC0212">
        <w:t xml:space="preserve"> </w:t>
      </w:r>
    </w:p>
    <w:p w:rsidR="0000616F" w:rsidRDefault="0000616F" w:rsidP="006E018C">
      <w:pPr>
        <w:jc w:val="both"/>
      </w:pPr>
      <w:r>
        <w:t>Patients with type 2 diabetes often have co-existing renal disease and the efficacy and safety of incretin therapies</w:t>
      </w:r>
      <w:r w:rsidR="00146A9E">
        <w:t xml:space="preserve"> needs to be ascertained.</w:t>
      </w:r>
      <w:r>
        <w:t xml:space="preserve"> </w:t>
      </w:r>
      <w:r w:rsidR="00146A9E">
        <w:t>A systematic review and meta-analysis has</w:t>
      </w:r>
      <w:r>
        <w:t xml:space="preserve"> evaluated</w:t>
      </w:r>
      <w:r w:rsidR="00146A9E">
        <w:t xml:space="preserve"> the use of incretin therapies</w:t>
      </w:r>
      <w:r>
        <w:t xml:space="preserve"> </w:t>
      </w:r>
      <w:r w:rsidR="00146A9E">
        <w:t xml:space="preserve">compared with placebo or active comparator </w:t>
      </w:r>
      <w:r>
        <w:t>in moderate or severe chronic kidney disease (CKD)</w:t>
      </w:r>
      <w:r w:rsidR="00146A9E">
        <w:t xml:space="preserve"> by examining 13 studies (n=6390).</w:t>
      </w:r>
      <w:r w:rsidR="00146A9E">
        <w:fldChar w:fldCharType="begin">
          <w:fldData xml:space="preserve">PEVuZE5vdGU+PENpdGU+PEF1dGhvcj5Ib3dzZTwvQXV0aG9yPjxZZWFyPjIwMTY8L1llYXI+PFJl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</w:fldData>
        </w:fldChar>
      </w:r>
      <w:r w:rsidR="00207FCA">
        <w:instrText xml:space="preserve"> ADDIN EN.CITE </w:instrText>
      </w:r>
      <w:r w:rsidR="00207FCA">
        <w:fldChar w:fldCharType="begin">
          <w:fldData xml:space="preserve">PEVuZE5vdGU+PENpdGU+PEF1dGhvcj5Ib3dzZTwvQXV0aG9yPjxZZWFyPjIwMTY8L1llYXI+PFJl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</w:fldData>
        </w:fldChar>
      </w:r>
      <w:r w:rsidR="00207FCA">
        <w:instrText xml:space="preserve"> ADDIN EN.CITE.DATA </w:instrText>
      </w:r>
      <w:r w:rsidR="00207FCA">
        <w:fldChar w:fldCharType="end"/>
      </w:r>
      <w:r w:rsidR="00146A9E">
        <w:fldChar w:fldCharType="separate"/>
      </w:r>
      <w:r w:rsidR="00207FCA" w:rsidRPr="00207FCA">
        <w:rPr>
          <w:noProof/>
          <w:vertAlign w:val="superscript"/>
        </w:rPr>
        <w:t>63</w:t>
      </w:r>
      <w:r w:rsidR="00146A9E">
        <w:fldChar w:fldCharType="end"/>
      </w:r>
      <w:r w:rsidR="00146A9E">
        <w:t xml:space="preserve"> Although there was increased risk of hypoglycaemia in CKD compared with placebo (</w:t>
      </w:r>
      <w:r w:rsidR="00146A9E" w:rsidRPr="00146A9E">
        <w:t>n = 7; relative risk [RR], 1.38; 95% CI, 1.01-1.89; I2 = 0%</w:t>
      </w:r>
      <w:r w:rsidR="00146A9E">
        <w:t>), there was no difference when compared with active comparators (</w:t>
      </w:r>
      <w:r w:rsidR="00146A9E" w:rsidRPr="00146A9E">
        <w:t>n = 4; RR, 0.24; 95% CI, 0.03-1.94; I2 = 52%</w:t>
      </w:r>
      <w:r w:rsidR="00146A9E">
        <w:t xml:space="preserve">) but the review was limited by the relatively small number of heterogeneous studies. </w:t>
      </w:r>
    </w:p>
    <w:p w:rsidR="00446F15" w:rsidRDefault="00E17319" w:rsidP="006E018C">
      <w:pPr>
        <w:jc w:val="both"/>
      </w:pPr>
      <w:r>
        <w:t>GLP-1 RA</w:t>
      </w:r>
      <w:r w:rsidR="00146A9E">
        <w:t xml:space="preserve"> have been associated with improvement in outcomes from n</w:t>
      </w:r>
      <w:r w:rsidR="00545914">
        <w:t>on-alcoholic fatty liver disease</w:t>
      </w:r>
      <w:r w:rsidR="007A2C31">
        <w:t xml:space="preserve"> (NAFLD)</w:t>
      </w:r>
      <w:r w:rsidR="00AD7B59">
        <w:t xml:space="preserve"> through a number of possible mechanisms including improved insulin sensitivity, anti-inflammatory properties and weight loss mediated by satiety, reduced appetite and delayed gastric emptying</w:t>
      </w:r>
      <w:r w:rsidR="00146A9E">
        <w:t xml:space="preserve">. A systematic review found improvement in markers of hepatic inflammation in </w:t>
      </w:r>
      <w:r w:rsidR="00AD7B59">
        <w:t>four studies (n=</w:t>
      </w:r>
      <w:r w:rsidR="00146A9E">
        <w:t>136</w:t>
      </w:r>
      <w:r w:rsidR="00AD7B59">
        <w:t>) of</w:t>
      </w:r>
      <w:r w:rsidR="00146A9E">
        <w:t xml:space="preserve"> people with NAFLD</w:t>
      </w:r>
      <w:r w:rsidR="00AD7B59">
        <w:t xml:space="preserve"> and type 2 diabetes</w:t>
      </w:r>
      <w:r w:rsidR="00146A9E">
        <w:t>.</w:t>
      </w:r>
      <w:r w:rsidR="00146A9E">
        <w:fldChar w:fldCharType="begin">
          <w:fldData xml:space="preserve">PEVuZE5vdGU+PENpdGU+PEF1dGhvcj5DYXJib25lPC9BdXRob3I+PFllYXI+MjAxNjwvWWVhcj48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</w:fldData>
        </w:fldChar>
      </w:r>
      <w:r w:rsidR="00207FCA">
        <w:instrText xml:space="preserve"> ADDIN EN.CITE </w:instrText>
      </w:r>
      <w:r w:rsidR="00207FCA">
        <w:fldChar w:fldCharType="begin">
          <w:fldData xml:space="preserve">PEVuZE5vdGU+PENpdGU+PEF1dGhvcj5DYXJib25lPC9BdXRob3I+PFllYXI+MjAxNjwvWWVhcj48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</w:fldData>
        </w:fldChar>
      </w:r>
      <w:r w:rsidR="00207FCA">
        <w:instrText xml:space="preserve"> ADDIN EN.CITE.DATA </w:instrText>
      </w:r>
      <w:r w:rsidR="00207FCA">
        <w:fldChar w:fldCharType="end"/>
      </w:r>
      <w:r w:rsidR="00146A9E">
        <w:fldChar w:fldCharType="separate"/>
      </w:r>
      <w:r w:rsidR="00207FCA" w:rsidRPr="00207FCA">
        <w:rPr>
          <w:noProof/>
          <w:vertAlign w:val="superscript"/>
        </w:rPr>
        <w:t>64</w:t>
      </w:r>
      <w:r w:rsidR="00146A9E">
        <w:fldChar w:fldCharType="end"/>
      </w:r>
      <w:r w:rsidR="00146A9E">
        <w:t xml:space="preserve"> </w:t>
      </w:r>
      <w:r w:rsidR="00AD7B59">
        <w:t xml:space="preserve">In the two studies examining exenatide and liraglutide, there was a significant reduction in serum alanine transaminase (ALT) concentrations with treatment </w:t>
      </w:r>
      <w:r w:rsidR="00AD7B59" w:rsidRPr="00AD7B59">
        <w:t>(mean reduction 12.2 IU/L, 95% CI 4.9–19.4, P &lt; 0.001</w:t>
      </w:r>
      <w:r w:rsidR="00AD7B59">
        <w:t xml:space="preserve">) and in the two sitagliptin treated groups ALT was reduced by 17.7IU/L (95% </w:t>
      </w:r>
      <w:r w:rsidR="00AD7B59" w:rsidRPr="00AD7B59">
        <w:t>CI 12.4–23.1, P &lt; 0.001</w:t>
      </w:r>
      <w:r w:rsidR="00AD7B59">
        <w:t xml:space="preserve">). </w:t>
      </w:r>
      <w:r w:rsidR="00446F15">
        <w:t xml:space="preserve"> A phase 2 clinical trial with liraglutide 1.8mg daily </w:t>
      </w:r>
      <w:r w:rsidR="00AA5DE6">
        <w:t>showed histological resolution of NAFLD changes after 48 weeks of treatment.</w:t>
      </w:r>
      <w:r w:rsidR="00AA5DE6">
        <w:fldChar w:fldCharType="begin">
          <w:fldData xml:space="preserve">PEVuZE5vdGU+PENpdGU+PEF1dGhvcj5Bcm1zdHJvbmc8L0F1dGhvcj48WWVhcj4yMDE2PC9ZZWFy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</w:fldData>
        </w:fldChar>
      </w:r>
      <w:r w:rsidR="00207FCA">
        <w:instrText xml:space="preserve"> ADDIN EN.CITE </w:instrText>
      </w:r>
      <w:r w:rsidR="00207FCA">
        <w:fldChar w:fldCharType="begin">
          <w:fldData xml:space="preserve">PEVuZE5vdGU+PENpdGU+PEF1dGhvcj5Bcm1zdHJvbmc8L0F1dGhvcj48WWVhcj4yMDE2PC9ZZWFy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</w:fldData>
        </w:fldChar>
      </w:r>
      <w:r w:rsidR="00207FCA">
        <w:instrText xml:space="preserve"> ADDIN EN.CITE.DATA </w:instrText>
      </w:r>
      <w:r w:rsidR="00207FCA">
        <w:fldChar w:fldCharType="end"/>
      </w:r>
      <w:r w:rsidR="00AA5DE6">
        <w:fldChar w:fldCharType="separate"/>
      </w:r>
      <w:r w:rsidR="00207FCA" w:rsidRPr="00207FCA">
        <w:rPr>
          <w:noProof/>
          <w:vertAlign w:val="superscript"/>
        </w:rPr>
        <w:t>65</w:t>
      </w:r>
      <w:r w:rsidR="00AA5DE6">
        <w:fldChar w:fldCharType="end"/>
      </w:r>
    </w:p>
    <w:p w:rsidR="002714EB" w:rsidRDefault="00240340" w:rsidP="006E018C">
      <w:pPr>
        <w:jc w:val="both"/>
      </w:pPr>
      <w:r>
        <w:lastRenderedPageBreak/>
        <w:t>A small (n=58) observational study comparing the effect of metformin in combination with one of liraglutide, exenatide, sitagliptin, pioglitazone and gliclazide on NAFLD found no difference between therapies on qualitative ultrasonographic evaluation after six months.</w:t>
      </w:r>
      <w:r>
        <w:fldChar w:fldCharType="begin">
          <w:fldData xml:space="preserve">PEVuZE5vdGU+PENpdGU+PEF1dGhvcj5HYXJjaWEgRGlhejwvQXV0aG9yPjxZZWFyPjIwMTY8L1ll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</w:fldData>
        </w:fldChar>
      </w:r>
      <w:r w:rsidR="00207FCA">
        <w:instrText xml:space="preserve"> ADDIN EN.CITE </w:instrText>
      </w:r>
      <w:r w:rsidR="00207FCA">
        <w:fldChar w:fldCharType="begin">
          <w:fldData xml:space="preserve">PEVuZE5vdGU+PENpdGU+PEF1dGhvcj5HYXJjaWEgRGlhejwvQXV0aG9yPjxZZWFyPjIwMTY8L1ll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</w:fldData>
        </w:fldChar>
      </w:r>
      <w:r w:rsidR="00207FCA">
        <w:instrText xml:space="preserve"> ADDIN EN.CITE.DATA </w:instrText>
      </w:r>
      <w:r w:rsidR="00207FCA">
        <w:fldChar w:fldCharType="end"/>
      </w:r>
      <w:r>
        <w:fldChar w:fldCharType="separate"/>
      </w:r>
      <w:r w:rsidR="00207FCA" w:rsidRPr="00207FCA">
        <w:rPr>
          <w:noProof/>
          <w:vertAlign w:val="superscript"/>
        </w:rPr>
        <w:t>66</w:t>
      </w:r>
      <w:r>
        <w:fldChar w:fldCharType="end"/>
      </w:r>
      <w:r>
        <w:t xml:space="preserve">  </w:t>
      </w:r>
    </w:p>
    <w:p w:rsidR="00E40298" w:rsidRPr="000B2781" w:rsidRDefault="000B2781" w:rsidP="006E018C">
      <w:pPr>
        <w:jc w:val="both"/>
        <w:rPr>
          <w:b/>
        </w:rPr>
      </w:pPr>
      <w:r w:rsidRPr="000B2781">
        <w:rPr>
          <w:b/>
        </w:rPr>
        <w:t>Conclusion</w:t>
      </w:r>
    </w:p>
    <w:p w:rsidR="00E40298" w:rsidRDefault="000B2781" w:rsidP="006E018C">
      <w:pPr>
        <w:jc w:val="both"/>
      </w:pPr>
      <w:r>
        <w:t>While randomised controlled trials continue to provide high quality</w:t>
      </w:r>
      <w:r w:rsidR="006402CA">
        <w:t xml:space="preserve"> evidence</w:t>
      </w:r>
      <w:r>
        <w:t xml:space="preserve"> of the efficacy and safety of incretin therapies, it is only through systematic reviews and meta-analyses that findings can </w:t>
      </w:r>
      <w:r w:rsidR="00F06BC3">
        <w:t>be understood in aggregate</w:t>
      </w:r>
      <w:r>
        <w:t xml:space="preserve">. </w:t>
      </w:r>
      <w:r w:rsidR="00F06BC3">
        <w:t>However, there can be considerable variation in quality of systematic reviews and this needs to be considered by stakeholders involved in making clinical and health economic decisions regarding incretin therapies</w:t>
      </w:r>
      <w:r w:rsidR="005C6CFD">
        <w:t>.</w:t>
      </w:r>
      <w:r w:rsidR="005C6CFD">
        <w:fldChar w:fldCharType="begin"/>
      </w:r>
      <w:r w:rsidR="00207FCA">
        <w:instrText xml:space="preserve"> ADDIN EN.CITE &lt;EndNote&gt;&lt;Cite&gt;&lt;Author&gt;Gamble JM&lt;/Author&gt;&lt;Year&gt;2015&lt;/Year&gt;&lt;RecNum&gt;1368&lt;/RecNum&gt;&lt;DisplayText&gt;&lt;style face="superscript"&gt;67&lt;/style&gt;&lt;/DisplayText&gt;&lt;record&gt;&lt;rec-number&gt;1368&lt;/rec-number&gt;&lt;foreign-keys&gt;&lt;key app="EN" db-id="fsrafdfz0d2v5pe520u5exf82xsz0svdrwvx" timestamp="1506086578"&gt;1368&lt;/key&gt;&lt;/foreign-keys&gt;&lt;ref-type name="Journal Article"&gt;17&lt;/ref-type&gt;&lt;contributors&gt;&lt;authors&gt;&lt;author&gt;Gamble JM, Clarke A, Myers KJ, Agnew MD, Hatch K, Snow MM, Davis EM.&lt;/author&gt;&lt;/authors&gt;&lt;/contributors&gt;&lt;titles&gt;&lt;title&gt;Incretin-based medications for type 2 diabetes: an overview of reviews&lt;/title&gt;&lt;secondary-title&gt;Diabetes, obesity &amp;amp; metabolism&lt;/secondary-title&gt;&lt;/titles&gt;&lt;periodical&gt;&lt;full-title&gt;Diabetes, obesity &amp;amp; metabolism&lt;/full-title&gt;&lt;/periodical&gt;&lt;pages&gt;649-58&lt;/pages&gt;&lt;volume&gt;17&lt;/volume&gt;&lt;number&gt;7&lt;/number&gt;&lt;dates&gt;&lt;year&gt;2015&lt;/year&gt;&lt;/dates&gt;&lt;urls&gt;&lt;/urls&gt;&lt;/record&gt;&lt;/Cite&gt;&lt;/EndNote&gt;</w:instrText>
      </w:r>
      <w:r w:rsidR="005C6CFD">
        <w:fldChar w:fldCharType="separate"/>
      </w:r>
      <w:r w:rsidR="00207FCA" w:rsidRPr="00207FCA">
        <w:rPr>
          <w:noProof/>
          <w:vertAlign w:val="superscript"/>
        </w:rPr>
        <w:t>67</w:t>
      </w:r>
      <w:r w:rsidR="005C6CFD">
        <w:fldChar w:fldCharType="end"/>
      </w:r>
      <w:r>
        <w:t xml:space="preserve"> Beyond research, real world data in the form of observational studies</w:t>
      </w:r>
      <w:r w:rsidR="00AE7FD0">
        <w:t xml:space="preserve"> complement RCTs and</w:t>
      </w:r>
      <w:r>
        <w:t xml:space="preserve"> provide information on a larger scale than is feasible in clinical trials although multiple confounding factors and variations in care can affect the resul</w:t>
      </w:r>
      <w:r w:rsidR="00AE7FD0">
        <w:t>ts. Furthermore, pragmatic RCTs can overcome the criticisms of real world evidence. Systematic reviews</w:t>
      </w:r>
      <w:r>
        <w:t xml:space="preserve"> confirm that GLP-1 RA are safe and effective but as a group do not </w:t>
      </w:r>
      <w:r w:rsidR="00F31730">
        <w:t>improve cardiovascular outcomes</w:t>
      </w:r>
      <w:r w:rsidR="00F06BC3">
        <w:t xml:space="preserve"> despite evidence from individual cardiovascular outcome trials</w:t>
      </w:r>
      <w:r w:rsidR="00F31730">
        <w:t xml:space="preserve">. Head-to-head studies might identify the reasons for this. </w:t>
      </w:r>
      <w:r w:rsidR="006C5C13">
        <w:t xml:space="preserve">In conclusion, well-designed real world studies complement RCTs and systematic reviews but appropriate data and methodologies, which are constantly improving, are necessary to answer appropriate clinical questions. Clinicians need to be aware of the strengths and limitations of these two types of data before making informed decisions for the clinical care of their patients. </w:t>
      </w:r>
    </w:p>
    <w:p w:rsidR="00E40298" w:rsidRDefault="00E40298" w:rsidP="006E018C">
      <w:pPr>
        <w:jc w:val="both"/>
      </w:pPr>
    </w:p>
    <w:p w:rsidR="00E40298" w:rsidRDefault="00E40298" w:rsidP="006E018C">
      <w:pPr>
        <w:jc w:val="both"/>
      </w:pPr>
    </w:p>
    <w:p w:rsidR="00D07220" w:rsidRDefault="00D07220" w:rsidP="006E018C">
      <w:pPr>
        <w:jc w:val="both"/>
      </w:pPr>
    </w:p>
    <w:p w:rsidR="00C965FD" w:rsidRDefault="00C965FD" w:rsidP="00C965FD">
      <w:pPr>
        <w:jc w:val="both"/>
      </w:pPr>
      <w:r>
        <w:t>ACKNOWLEDGEMENT: The authors acknowledge support from the National Institute for Health Research Collaboration for Leadership in Applied Health Research and Care – East Midlands (NIHR CLAHRC – EM), the Leicester Clinical Trials Unit, and the NIHR Leicester-Loughborough Diet, Lifestyle and Physical Activity Biomedical Research Centre, which is a partnership between University Hospitals of Leicester NHS Trust, Loughborough University and the University of Leicester.</w:t>
      </w:r>
    </w:p>
    <w:p w:rsidR="00D07220" w:rsidRDefault="00D07220" w:rsidP="006E018C">
      <w:pPr>
        <w:jc w:val="both"/>
      </w:pPr>
    </w:p>
    <w:p w:rsidR="00D07220" w:rsidRDefault="00D07220" w:rsidP="006E018C">
      <w:pPr>
        <w:jc w:val="both"/>
      </w:pPr>
    </w:p>
    <w:p w:rsidR="00C965FD" w:rsidRDefault="00C965FD" w:rsidP="006E018C">
      <w:pPr>
        <w:jc w:val="both"/>
        <w:rPr>
          <w:ins w:id="0" w:author="Chatterjee, Sudesna (Dr.)" w:date="2017-11-21T11:56:00Z"/>
        </w:rPr>
      </w:pPr>
    </w:p>
    <w:p w:rsidR="00FC7EB7" w:rsidRDefault="00FC7EB7" w:rsidP="006E018C">
      <w:pPr>
        <w:jc w:val="both"/>
        <w:rPr>
          <w:ins w:id="1" w:author="Chatterjee, Sudesna (Dr.)" w:date="2017-11-21T11:56:00Z"/>
        </w:rPr>
      </w:pPr>
    </w:p>
    <w:p w:rsidR="00FC7EB7" w:rsidRDefault="00FC7EB7" w:rsidP="006E018C">
      <w:pPr>
        <w:jc w:val="both"/>
        <w:rPr>
          <w:ins w:id="2" w:author="Chatterjee, Sudesna (Dr.)" w:date="2017-11-21T11:56:00Z"/>
        </w:rPr>
      </w:pPr>
    </w:p>
    <w:p w:rsidR="00FC7EB7" w:rsidRDefault="00FC7EB7" w:rsidP="006E018C">
      <w:pPr>
        <w:jc w:val="both"/>
        <w:rPr>
          <w:ins w:id="3" w:author="Chatterjee, Sudesna (Dr.)" w:date="2017-11-21T11:56:00Z"/>
        </w:rPr>
      </w:pPr>
    </w:p>
    <w:p w:rsidR="00FC7EB7" w:rsidRDefault="00FC7EB7" w:rsidP="006E018C">
      <w:pPr>
        <w:jc w:val="both"/>
        <w:rPr>
          <w:ins w:id="4" w:author="Chatterjee, Sudesna (Dr.)" w:date="2017-11-21T11:56:00Z"/>
        </w:rPr>
      </w:pPr>
    </w:p>
    <w:p w:rsidR="00FC7EB7" w:rsidRDefault="00FC7EB7" w:rsidP="006E018C">
      <w:pPr>
        <w:jc w:val="both"/>
        <w:rPr>
          <w:ins w:id="5" w:author="Chatterjee, Sudesna (Dr.)" w:date="2017-11-21T11:56:00Z"/>
        </w:rPr>
      </w:pPr>
    </w:p>
    <w:p w:rsidR="00FC7EB7" w:rsidRDefault="00FC7EB7" w:rsidP="006E018C">
      <w:pPr>
        <w:jc w:val="both"/>
        <w:rPr>
          <w:ins w:id="6" w:author="Chatterjee, Sudesna (Dr.)" w:date="2017-11-21T11:56:00Z"/>
        </w:rPr>
      </w:pPr>
    </w:p>
    <w:p w:rsidR="00FC7EB7" w:rsidRDefault="00FC7EB7" w:rsidP="006E018C">
      <w:pPr>
        <w:jc w:val="both"/>
        <w:rPr>
          <w:ins w:id="7" w:author="Chatterjee, Sudesna (Dr.)" w:date="2017-11-21T11:56:00Z"/>
        </w:rPr>
      </w:pPr>
    </w:p>
    <w:p w:rsidR="00FC7EB7" w:rsidRDefault="00FC7EB7" w:rsidP="006E018C">
      <w:pPr>
        <w:jc w:val="both"/>
        <w:rPr>
          <w:ins w:id="8" w:author="Chatterjee, Sudesna (Dr.)" w:date="2017-11-21T11:56:00Z"/>
        </w:rPr>
      </w:pPr>
    </w:p>
    <w:p w:rsidR="00FC7EB7" w:rsidRDefault="00FC7EB7" w:rsidP="006E018C">
      <w:pPr>
        <w:jc w:val="both"/>
      </w:pPr>
    </w:p>
    <w:p w:rsidR="000D062D" w:rsidRDefault="000D062D" w:rsidP="006E018C">
      <w:pPr>
        <w:jc w:val="both"/>
      </w:pPr>
      <w:r>
        <w:t xml:space="preserve">References </w:t>
      </w:r>
    </w:p>
    <w:p w:rsidR="00207FCA" w:rsidRPr="00207FCA" w:rsidRDefault="000D062D" w:rsidP="00207FCA">
      <w:pPr>
        <w:pStyle w:val="EndNoteBibliography"/>
        <w:spacing w:after="0"/>
      </w:pPr>
      <w:r>
        <w:fldChar w:fldCharType="begin"/>
      </w:r>
      <w:r>
        <w:instrText xml:space="preserve"> ADDIN EN.REFLIST </w:instrText>
      </w:r>
      <w:r>
        <w:fldChar w:fldCharType="separate"/>
      </w:r>
      <w:r w:rsidR="00207FCA" w:rsidRPr="00207FCA">
        <w:t>1.</w:t>
      </w:r>
      <w:r w:rsidR="00207FCA" w:rsidRPr="00207FCA">
        <w:tab/>
        <w:t xml:space="preserve">Inzucchi SE, Bergenstal RM, Buse JB, et al. Management of Hyperglycemia in Type 2 Diabetes, 2015: A Patient-Centered Approach: Update to a Position Statement of the American Diabetes Association and the European Association for the Study of Diabetes. </w:t>
      </w:r>
      <w:r w:rsidR="00207FCA" w:rsidRPr="00207FCA">
        <w:rPr>
          <w:i/>
        </w:rPr>
        <w:t>Diabetes care</w:t>
      </w:r>
      <w:r w:rsidR="00207FCA" w:rsidRPr="00207FCA">
        <w:t xml:space="preserve"> 2015; </w:t>
      </w:r>
      <w:r w:rsidR="00207FCA" w:rsidRPr="00207FCA">
        <w:rPr>
          <w:b/>
        </w:rPr>
        <w:t>38</w:t>
      </w:r>
      <w:r w:rsidR="00207FCA" w:rsidRPr="00207FCA">
        <w:t>(1): 140-9.</w:t>
      </w:r>
    </w:p>
    <w:p w:rsidR="00207FCA" w:rsidRPr="00207FCA" w:rsidRDefault="00207FCA" w:rsidP="00207FCA">
      <w:pPr>
        <w:pStyle w:val="EndNoteBibliography"/>
        <w:spacing w:after="0"/>
      </w:pPr>
      <w:r w:rsidRPr="00207FCA">
        <w:t>2.</w:t>
      </w:r>
      <w:r w:rsidRPr="00207FCA">
        <w:tab/>
        <w:t xml:space="preserve">Sherman RE, Anderson SA, Dal Pan GJ, et al. Real-World Evidence - What Is It and What Can It Tell Us? </w:t>
      </w:r>
      <w:r w:rsidRPr="00207FCA">
        <w:rPr>
          <w:i/>
        </w:rPr>
        <w:t>The New England journal of medicine</w:t>
      </w:r>
      <w:r w:rsidRPr="00207FCA">
        <w:t xml:space="preserve"> 2016; </w:t>
      </w:r>
      <w:r w:rsidRPr="00207FCA">
        <w:rPr>
          <w:b/>
        </w:rPr>
        <w:t>375</w:t>
      </w:r>
      <w:r w:rsidRPr="00207FCA">
        <w:t>(23): 2293-7.</w:t>
      </w:r>
    </w:p>
    <w:p w:rsidR="00207FCA" w:rsidRPr="00207FCA" w:rsidRDefault="00207FCA" w:rsidP="00207FCA">
      <w:pPr>
        <w:pStyle w:val="EndNoteBibliography"/>
        <w:spacing w:after="0"/>
      </w:pPr>
      <w:r w:rsidRPr="00207FCA">
        <w:t>3.</w:t>
      </w:r>
      <w:r w:rsidRPr="00207FCA">
        <w:tab/>
        <w:t xml:space="preserve">Tunis SR, Stryer DB, Clancy CM. Practical clinical trials: increasing the value of clinical research for decision making in clinical and health policy. </w:t>
      </w:r>
      <w:r w:rsidRPr="00207FCA">
        <w:rPr>
          <w:i/>
        </w:rPr>
        <w:t>JAMA</w:t>
      </w:r>
      <w:r w:rsidRPr="00207FCA">
        <w:t xml:space="preserve"> 2003; </w:t>
      </w:r>
      <w:r w:rsidRPr="00207FCA">
        <w:rPr>
          <w:b/>
        </w:rPr>
        <w:t>290</w:t>
      </w:r>
      <w:r w:rsidRPr="00207FCA">
        <w:t>(12): 1624-32.</w:t>
      </w:r>
    </w:p>
    <w:p w:rsidR="00207FCA" w:rsidRPr="00207FCA" w:rsidRDefault="00207FCA" w:rsidP="00207FCA">
      <w:pPr>
        <w:pStyle w:val="EndNoteBibliography"/>
        <w:spacing w:after="0"/>
      </w:pPr>
      <w:r w:rsidRPr="00207FCA">
        <w:t>4.</w:t>
      </w:r>
      <w:r w:rsidRPr="00207FCA">
        <w:tab/>
        <w:t xml:space="preserve">Saturni S, Bellini F, Braido F, et al. Randomized Controlled Trials and real life studies. Approaches and methodologies: a clinical point of view. </w:t>
      </w:r>
      <w:r w:rsidRPr="00207FCA">
        <w:rPr>
          <w:i/>
        </w:rPr>
        <w:t>Pulm Pharmacol Ther</w:t>
      </w:r>
      <w:r w:rsidRPr="00207FCA">
        <w:t xml:space="preserve"> 2014; </w:t>
      </w:r>
      <w:r w:rsidRPr="00207FCA">
        <w:rPr>
          <w:b/>
        </w:rPr>
        <w:t>27</w:t>
      </w:r>
      <w:r w:rsidRPr="00207FCA">
        <w:t>(2): 129-38.</w:t>
      </w:r>
    </w:p>
    <w:p w:rsidR="00207FCA" w:rsidRPr="00207FCA" w:rsidRDefault="00207FCA" w:rsidP="00207FCA">
      <w:pPr>
        <w:pStyle w:val="EndNoteBibliography"/>
        <w:spacing w:after="0"/>
      </w:pPr>
      <w:r w:rsidRPr="00207FCA">
        <w:t>5.</w:t>
      </w:r>
      <w:r w:rsidRPr="00207FCA">
        <w:tab/>
        <w:t xml:space="preserve">Buse JB, Rosenstock J, Sesti G, et al. Liraglutide once a day versus exenatide twice a day for type 2 diabetes: a 26-week randomised, parallel-group, multinational, open-label trial (LEAD-6). </w:t>
      </w:r>
      <w:r w:rsidRPr="00207FCA">
        <w:rPr>
          <w:i/>
        </w:rPr>
        <w:t>Lancet (London, England)</w:t>
      </w:r>
      <w:r w:rsidRPr="00207FCA">
        <w:t xml:space="preserve"> 2009; </w:t>
      </w:r>
      <w:r w:rsidRPr="00207FCA">
        <w:rPr>
          <w:b/>
        </w:rPr>
        <w:t>374</w:t>
      </w:r>
      <w:r w:rsidRPr="00207FCA">
        <w:t>(9683): 39-47.</w:t>
      </w:r>
    </w:p>
    <w:p w:rsidR="00207FCA" w:rsidRPr="00207FCA" w:rsidRDefault="00207FCA" w:rsidP="00207FCA">
      <w:pPr>
        <w:pStyle w:val="EndNoteBibliography"/>
        <w:spacing w:after="0"/>
      </w:pPr>
      <w:r w:rsidRPr="00207FCA">
        <w:t>6.</w:t>
      </w:r>
      <w:r w:rsidRPr="00207FCA">
        <w:tab/>
        <w:t xml:space="preserve">Garber A, Henry R, Ratner R, et al. Liraglutide versus glimepiride monotherapy for type 2 diabetes (LEAD-3 Mono): a randomised, 52-week, phase III, double-blind, parallel-treatment trial. </w:t>
      </w:r>
      <w:r w:rsidRPr="00207FCA">
        <w:rPr>
          <w:i/>
        </w:rPr>
        <w:t>Lancet (London, England)</w:t>
      </w:r>
      <w:r w:rsidRPr="00207FCA">
        <w:t xml:space="preserve"> 2009; </w:t>
      </w:r>
      <w:r w:rsidRPr="00207FCA">
        <w:rPr>
          <w:b/>
        </w:rPr>
        <w:t>373</w:t>
      </w:r>
      <w:r w:rsidRPr="00207FCA">
        <w:t>(9662): 473-81.</w:t>
      </w:r>
    </w:p>
    <w:p w:rsidR="00207FCA" w:rsidRPr="00207FCA" w:rsidRDefault="00207FCA" w:rsidP="00207FCA">
      <w:pPr>
        <w:pStyle w:val="EndNoteBibliography"/>
        <w:spacing w:after="0"/>
      </w:pPr>
      <w:r w:rsidRPr="00207FCA">
        <w:t>7.</w:t>
      </w:r>
      <w:r w:rsidRPr="00207FCA">
        <w:tab/>
        <w:t xml:space="preserve">Nauck M, Frid A, Hermansen K, et al. Long-term efficacy and safety comparison of liraglutide, glimepiride and placebo, all in combination with metformin in type 2 diabetes: 2-year results from the LEAD-2 study. </w:t>
      </w:r>
      <w:r w:rsidRPr="00207FCA">
        <w:rPr>
          <w:i/>
        </w:rPr>
        <w:t>Diabetes Obes Metab</w:t>
      </w:r>
      <w:r w:rsidRPr="00207FCA">
        <w:t xml:space="preserve"> 2013; </w:t>
      </w:r>
      <w:r w:rsidRPr="00207FCA">
        <w:rPr>
          <w:b/>
        </w:rPr>
        <w:t>15</w:t>
      </w:r>
      <w:r w:rsidRPr="00207FCA">
        <w:t>(3): 204-12.</w:t>
      </w:r>
    </w:p>
    <w:p w:rsidR="00207FCA" w:rsidRPr="00207FCA" w:rsidRDefault="00207FCA" w:rsidP="00207FCA">
      <w:pPr>
        <w:pStyle w:val="EndNoteBibliography"/>
        <w:spacing w:after="0"/>
      </w:pPr>
      <w:r w:rsidRPr="00207FCA">
        <w:t>8.</w:t>
      </w:r>
      <w:r w:rsidRPr="00207FCA">
        <w:tab/>
        <w:t xml:space="preserve">Wysham C, Blevins T, Arakaki R, et al. Efficacy and safety of dulaglutide added onto pioglitazone and metformin versus exenatide in type 2 diabetes in a randomized controlled trial (AWARD-1). </w:t>
      </w:r>
      <w:r w:rsidRPr="00207FCA">
        <w:rPr>
          <w:i/>
        </w:rPr>
        <w:t>Diabetes care</w:t>
      </w:r>
      <w:r w:rsidRPr="00207FCA">
        <w:t xml:space="preserve"> 2014; </w:t>
      </w:r>
      <w:r w:rsidRPr="00207FCA">
        <w:rPr>
          <w:b/>
        </w:rPr>
        <w:t>37</w:t>
      </w:r>
      <w:r w:rsidRPr="00207FCA">
        <w:t>(8): 2159-67.</w:t>
      </w:r>
    </w:p>
    <w:p w:rsidR="00207FCA" w:rsidRPr="00207FCA" w:rsidRDefault="00207FCA" w:rsidP="00207FCA">
      <w:pPr>
        <w:pStyle w:val="EndNoteBibliography"/>
        <w:spacing w:after="0"/>
      </w:pPr>
      <w:r w:rsidRPr="00207FCA">
        <w:t>9.</w:t>
      </w:r>
      <w:r w:rsidRPr="00207FCA">
        <w:tab/>
        <w:t xml:space="preserve">Dungan KM, Povedano ST, Forst T, et al. Once-weekly dulaglutide versus once-daily liraglutide in metformin-treated patients with type 2 diabetes (AWARD-6): a randomised, open-label, phase 3, non-inferiority trial. </w:t>
      </w:r>
      <w:r w:rsidRPr="00207FCA">
        <w:rPr>
          <w:i/>
        </w:rPr>
        <w:t>Lancet</w:t>
      </w:r>
      <w:r w:rsidRPr="00207FCA">
        <w:t xml:space="preserve"> 2014; </w:t>
      </w:r>
      <w:r w:rsidRPr="00207FCA">
        <w:rPr>
          <w:b/>
        </w:rPr>
        <w:t>384</w:t>
      </w:r>
      <w:r w:rsidRPr="00207FCA">
        <w:t>(9951): 1349-57.</w:t>
      </w:r>
    </w:p>
    <w:p w:rsidR="00207FCA" w:rsidRPr="00207FCA" w:rsidRDefault="00207FCA" w:rsidP="00207FCA">
      <w:pPr>
        <w:pStyle w:val="EndNoteBibliography"/>
        <w:spacing w:after="0"/>
      </w:pPr>
      <w:r w:rsidRPr="00207FCA">
        <w:t>10.</w:t>
      </w:r>
      <w:r w:rsidRPr="00207FCA">
        <w:tab/>
        <w:t xml:space="preserve">Weinstock RS, Guerci B, Umpierrez G, Nauck MA, Skrivanek Z, Milicevic Z. Safety and efficacy of once-weekly dulaglutide versus sitagliptin after 2 years in metformin-treated patients with type 2 diabetes (AWARD-5): a randomized, phase III study. </w:t>
      </w:r>
      <w:r w:rsidRPr="00207FCA">
        <w:rPr>
          <w:i/>
        </w:rPr>
        <w:t>Diabetes Obes Metab</w:t>
      </w:r>
      <w:r w:rsidRPr="00207FCA">
        <w:t xml:space="preserve"> 2015; </w:t>
      </w:r>
      <w:r w:rsidRPr="00207FCA">
        <w:rPr>
          <w:b/>
        </w:rPr>
        <w:t>17</w:t>
      </w:r>
      <w:r w:rsidRPr="00207FCA">
        <w:t>(9): 849-58.</w:t>
      </w:r>
    </w:p>
    <w:p w:rsidR="00207FCA" w:rsidRPr="00207FCA" w:rsidRDefault="00207FCA" w:rsidP="00207FCA">
      <w:pPr>
        <w:pStyle w:val="EndNoteBibliography"/>
        <w:spacing w:after="0"/>
      </w:pPr>
      <w:r w:rsidRPr="00207FCA">
        <w:t>11.</w:t>
      </w:r>
      <w:r w:rsidRPr="00207FCA">
        <w:tab/>
        <w:t xml:space="preserve">Engel SS, Round E, Golm GT, Kaufman KD, Goldstein BJ. Safety and Tolerability of Sitagliptin in Type 2 Diabetes: Pooled Analysis of 25 Clinical Studies. </w:t>
      </w:r>
      <w:r w:rsidRPr="00207FCA">
        <w:rPr>
          <w:i/>
        </w:rPr>
        <w:t>Diabetes Ther</w:t>
      </w:r>
      <w:r w:rsidRPr="00207FCA">
        <w:t xml:space="preserve"> 2013; </w:t>
      </w:r>
      <w:r w:rsidRPr="00207FCA">
        <w:rPr>
          <w:b/>
        </w:rPr>
        <w:t>4</w:t>
      </w:r>
      <w:r w:rsidRPr="00207FCA">
        <w:t>(1): 119-45.</w:t>
      </w:r>
    </w:p>
    <w:p w:rsidR="00207FCA" w:rsidRPr="00207FCA" w:rsidRDefault="00207FCA" w:rsidP="00207FCA">
      <w:pPr>
        <w:pStyle w:val="EndNoteBibliography"/>
        <w:spacing w:after="0"/>
      </w:pPr>
      <w:r w:rsidRPr="00207FCA">
        <w:t>12.</w:t>
      </w:r>
      <w:r w:rsidRPr="00207FCA">
        <w:tab/>
        <w:t xml:space="preserve">Luce BR, Drummond M, Jonsson B, et al. EBM, HTA, and CER: clearing the confusion. </w:t>
      </w:r>
      <w:r w:rsidRPr="00207FCA">
        <w:rPr>
          <w:i/>
        </w:rPr>
        <w:t>Milbank Q</w:t>
      </w:r>
      <w:r w:rsidRPr="00207FCA">
        <w:t xml:space="preserve"> 2010; </w:t>
      </w:r>
      <w:r w:rsidRPr="00207FCA">
        <w:rPr>
          <w:b/>
        </w:rPr>
        <w:t>88</w:t>
      </w:r>
      <w:r w:rsidRPr="00207FCA">
        <w:t>(2): 256-76.</w:t>
      </w:r>
    </w:p>
    <w:p w:rsidR="00207FCA" w:rsidRPr="00207FCA" w:rsidRDefault="00207FCA" w:rsidP="00207FCA">
      <w:pPr>
        <w:pStyle w:val="EndNoteBibliography"/>
        <w:spacing w:after="0"/>
      </w:pPr>
      <w:r w:rsidRPr="00207FCA">
        <w:t>13.</w:t>
      </w:r>
      <w:r w:rsidRPr="00207FCA">
        <w:tab/>
        <w:t xml:space="preserve">Amori RE, Lau J, Pittas AG. Efficacy and safety of incretin therapy in type 2 diabetes: systematic review and meta-analysis. </w:t>
      </w:r>
      <w:r w:rsidRPr="00207FCA">
        <w:rPr>
          <w:i/>
        </w:rPr>
        <w:t>JAMA</w:t>
      </w:r>
      <w:r w:rsidRPr="00207FCA">
        <w:t xml:space="preserve"> 2007; </w:t>
      </w:r>
      <w:r w:rsidRPr="00207FCA">
        <w:rPr>
          <w:b/>
        </w:rPr>
        <w:t>298</w:t>
      </w:r>
      <w:r w:rsidRPr="00207FCA">
        <w:t>(2): 194-206.</w:t>
      </w:r>
    </w:p>
    <w:p w:rsidR="00207FCA" w:rsidRPr="00207FCA" w:rsidRDefault="00207FCA" w:rsidP="00207FCA">
      <w:pPr>
        <w:pStyle w:val="EndNoteBibliography"/>
        <w:spacing w:after="0"/>
      </w:pPr>
      <w:r w:rsidRPr="00207FCA">
        <w:t>14.</w:t>
      </w:r>
      <w:r w:rsidRPr="00207FCA">
        <w:tab/>
        <w:t xml:space="preserve">Aroda VR, Henry RR, Han J, et al. Efficacy of GLP-1 receptor agonists and DPP-4 inhibitors: meta-analysis and systematic review. </w:t>
      </w:r>
      <w:r w:rsidRPr="00207FCA">
        <w:rPr>
          <w:i/>
        </w:rPr>
        <w:t>Clinical therapeutics</w:t>
      </w:r>
      <w:r w:rsidRPr="00207FCA">
        <w:t xml:space="preserve"> 2012; </w:t>
      </w:r>
      <w:r w:rsidRPr="00207FCA">
        <w:rPr>
          <w:b/>
        </w:rPr>
        <w:t>34</w:t>
      </w:r>
      <w:r w:rsidRPr="00207FCA">
        <w:t>(6): 1247-58.e22.</w:t>
      </w:r>
    </w:p>
    <w:p w:rsidR="00207FCA" w:rsidRPr="00207FCA" w:rsidRDefault="00207FCA" w:rsidP="00207FCA">
      <w:pPr>
        <w:pStyle w:val="EndNoteBibliography"/>
        <w:spacing w:after="0"/>
      </w:pPr>
      <w:r w:rsidRPr="00207FCA">
        <w:t>15.</w:t>
      </w:r>
      <w:r w:rsidRPr="00207FCA">
        <w:tab/>
        <w:t xml:space="preserve">Deacon CF, Mannucci E, Ahren B. Glycaemic efficacy of glucagon-like peptide-1 receptor agonists and dipeptidyl peptidase-4 inhibitors as add-on therapy to metformin in subjects with type 2 diabetes-a review and meta analysis. </w:t>
      </w:r>
      <w:r w:rsidRPr="00207FCA">
        <w:rPr>
          <w:i/>
        </w:rPr>
        <w:t>Diabetes, obesity &amp; metabolism</w:t>
      </w:r>
      <w:r w:rsidRPr="00207FCA">
        <w:t xml:space="preserve"> 2012; </w:t>
      </w:r>
      <w:r w:rsidRPr="00207FCA">
        <w:rPr>
          <w:b/>
        </w:rPr>
        <w:t>14</w:t>
      </w:r>
      <w:r w:rsidRPr="00207FCA">
        <w:t>(8): 762-7.</w:t>
      </w:r>
    </w:p>
    <w:p w:rsidR="00207FCA" w:rsidRPr="00207FCA" w:rsidRDefault="00207FCA" w:rsidP="00207FCA">
      <w:pPr>
        <w:pStyle w:val="EndNoteBibliography"/>
        <w:spacing w:after="0"/>
      </w:pPr>
      <w:r w:rsidRPr="00207FCA">
        <w:t>16.</w:t>
      </w:r>
      <w:r w:rsidRPr="00207FCA">
        <w:tab/>
        <w:t xml:space="preserve">Monami M, Dicembrini I, Marchionni N, Rotella CM, Mannucci E. Effects of glucagon-like peptide-1 receptor agonists on body weight: a meta-analysis. </w:t>
      </w:r>
      <w:r w:rsidRPr="00207FCA">
        <w:rPr>
          <w:i/>
        </w:rPr>
        <w:t>Experimental diabetes research</w:t>
      </w:r>
      <w:r w:rsidRPr="00207FCA">
        <w:t xml:space="preserve"> 2012; </w:t>
      </w:r>
      <w:r w:rsidRPr="00207FCA">
        <w:rPr>
          <w:b/>
        </w:rPr>
        <w:t>2012</w:t>
      </w:r>
      <w:r w:rsidRPr="00207FCA">
        <w:t>: 672658.</w:t>
      </w:r>
    </w:p>
    <w:p w:rsidR="00207FCA" w:rsidRPr="00207FCA" w:rsidRDefault="00207FCA" w:rsidP="00207FCA">
      <w:pPr>
        <w:pStyle w:val="EndNoteBibliography"/>
        <w:spacing w:after="0"/>
      </w:pPr>
      <w:r w:rsidRPr="00207FCA">
        <w:t>17.</w:t>
      </w:r>
      <w:r w:rsidRPr="00207FCA">
        <w:tab/>
        <w:t xml:space="preserve">Lumley T. Network meta-analysis for indirect treatment comparisons. </w:t>
      </w:r>
      <w:r w:rsidRPr="00207FCA">
        <w:rPr>
          <w:i/>
        </w:rPr>
        <w:t>Stat Med</w:t>
      </w:r>
      <w:r w:rsidRPr="00207FCA">
        <w:t xml:space="preserve"> 2002; </w:t>
      </w:r>
      <w:r w:rsidRPr="00207FCA">
        <w:rPr>
          <w:b/>
        </w:rPr>
        <w:t>21</w:t>
      </w:r>
      <w:r w:rsidRPr="00207FCA">
        <w:t>(16): 2313-24.</w:t>
      </w:r>
    </w:p>
    <w:p w:rsidR="00207FCA" w:rsidRPr="00207FCA" w:rsidRDefault="00207FCA" w:rsidP="00207FCA">
      <w:pPr>
        <w:pStyle w:val="EndNoteBibliography"/>
        <w:spacing w:after="0"/>
      </w:pPr>
      <w:r w:rsidRPr="00207FCA">
        <w:t>18.</w:t>
      </w:r>
      <w:r w:rsidRPr="00207FCA">
        <w:tab/>
        <w:t xml:space="preserve">Scott DA, Boye KS, Timlin L, Clark JF, Best JH. A network meta-analysis to compare glycaemic control in patients with type 2 diabetes treated with exenatide once weekly or liraglutide once daily in comparison with insulin glargine, exenatide twice daily or placebo. </w:t>
      </w:r>
      <w:r w:rsidRPr="00207FCA">
        <w:rPr>
          <w:i/>
        </w:rPr>
        <w:t>Diabetes, obesity &amp; metabolism</w:t>
      </w:r>
      <w:r w:rsidRPr="00207FCA">
        <w:t xml:space="preserve"> 2013; </w:t>
      </w:r>
      <w:r w:rsidRPr="00207FCA">
        <w:rPr>
          <w:b/>
        </w:rPr>
        <w:t>15</w:t>
      </w:r>
      <w:r w:rsidRPr="00207FCA">
        <w:t>(3): 213-23.</w:t>
      </w:r>
    </w:p>
    <w:p w:rsidR="00207FCA" w:rsidRPr="00207FCA" w:rsidRDefault="00207FCA" w:rsidP="00207FCA">
      <w:pPr>
        <w:pStyle w:val="EndNoteBibliography"/>
        <w:spacing w:after="0"/>
      </w:pPr>
      <w:r w:rsidRPr="00207FCA">
        <w:lastRenderedPageBreak/>
        <w:t>19.</w:t>
      </w:r>
      <w:r w:rsidRPr="00207FCA">
        <w:tab/>
        <w:t xml:space="preserve">Htike ZZ, Zaccardi F, Papamargaritis D, Webb DR, Khunti K, Davies MJ. Efficacy and safety of glucagon-like peptide-1 receptor agonists in type 2 diabetes: A systematic review and mixed-treatment comparison analysis. </w:t>
      </w:r>
      <w:r w:rsidRPr="00207FCA">
        <w:rPr>
          <w:i/>
        </w:rPr>
        <w:t>Diabetes Obes Metab</w:t>
      </w:r>
      <w:r w:rsidRPr="00207FCA">
        <w:t xml:space="preserve"> 2017; </w:t>
      </w:r>
      <w:r w:rsidRPr="00207FCA">
        <w:rPr>
          <w:b/>
        </w:rPr>
        <w:t>19</w:t>
      </w:r>
      <w:r w:rsidRPr="00207FCA">
        <w:t>(4): 524-36.</w:t>
      </w:r>
    </w:p>
    <w:p w:rsidR="00207FCA" w:rsidRPr="00207FCA" w:rsidRDefault="00207FCA" w:rsidP="00207FCA">
      <w:pPr>
        <w:pStyle w:val="EndNoteBibliography"/>
        <w:spacing w:after="0"/>
      </w:pPr>
      <w:r w:rsidRPr="00207FCA">
        <w:t>20.</w:t>
      </w:r>
      <w:r w:rsidRPr="00207FCA">
        <w:tab/>
        <w:t xml:space="preserve">Vora J. Combining incretin-based therapies with insulin: realizing the potential in type 2 diabetes. </w:t>
      </w:r>
      <w:r w:rsidRPr="00207FCA">
        <w:rPr>
          <w:i/>
        </w:rPr>
        <w:t>Diabetes care</w:t>
      </w:r>
      <w:r w:rsidRPr="00207FCA">
        <w:t xml:space="preserve"> 2013; </w:t>
      </w:r>
      <w:r w:rsidRPr="00207FCA">
        <w:rPr>
          <w:b/>
        </w:rPr>
        <w:t>36 Suppl 2</w:t>
      </w:r>
      <w:r w:rsidRPr="00207FCA">
        <w:t>: S226-32.</w:t>
      </w:r>
    </w:p>
    <w:p w:rsidR="00207FCA" w:rsidRPr="00207FCA" w:rsidRDefault="00207FCA" w:rsidP="00207FCA">
      <w:pPr>
        <w:pStyle w:val="EndNoteBibliography"/>
        <w:spacing w:after="0"/>
      </w:pPr>
      <w:r w:rsidRPr="00207FCA">
        <w:t>21.</w:t>
      </w:r>
      <w:r w:rsidRPr="00207FCA">
        <w:tab/>
        <w:t xml:space="preserve">Goossen K, Graber S. Longer term safety of dipeptidyl peptidase-4 inhibitors in patients with type 2 diabetes mellitus: systematic review and meta-analysis. </w:t>
      </w:r>
      <w:r w:rsidRPr="00207FCA">
        <w:rPr>
          <w:i/>
        </w:rPr>
        <w:t>Diabetes Obes Metab</w:t>
      </w:r>
      <w:r w:rsidRPr="00207FCA">
        <w:t xml:space="preserve"> 2012; </w:t>
      </w:r>
      <w:r w:rsidRPr="00207FCA">
        <w:rPr>
          <w:b/>
        </w:rPr>
        <w:t>14</w:t>
      </w:r>
      <w:r w:rsidRPr="00207FCA">
        <w:t>(12): 1061-72.</w:t>
      </w:r>
    </w:p>
    <w:p w:rsidR="00207FCA" w:rsidRPr="00207FCA" w:rsidRDefault="00207FCA" w:rsidP="00207FCA">
      <w:pPr>
        <w:pStyle w:val="EndNoteBibliography"/>
        <w:spacing w:after="0"/>
      </w:pPr>
      <w:r w:rsidRPr="00207FCA">
        <w:t>22.</w:t>
      </w:r>
      <w:r w:rsidRPr="00207FCA">
        <w:tab/>
        <w:t xml:space="preserve">Wu S, Chai S, Yang J, et al. Gastrointestinal Adverse Events of Dipeptidyl Peptidase 4 Inhibitors in Type 2 Diabetes: A Systematic Review and Network Meta-analysis. </w:t>
      </w:r>
      <w:r w:rsidRPr="00207FCA">
        <w:rPr>
          <w:i/>
        </w:rPr>
        <w:t>Clin Ther</w:t>
      </w:r>
      <w:r w:rsidRPr="00207FCA">
        <w:t xml:space="preserve"> 2017; </w:t>
      </w:r>
      <w:r w:rsidRPr="00207FCA">
        <w:rPr>
          <w:b/>
        </w:rPr>
        <w:t>39</w:t>
      </w:r>
      <w:r w:rsidRPr="00207FCA">
        <w:t>(9): 1780-9 e33.</w:t>
      </w:r>
    </w:p>
    <w:p w:rsidR="00207FCA" w:rsidRPr="00207FCA" w:rsidRDefault="00207FCA" w:rsidP="00207FCA">
      <w:pPr>
        <w:pStyle w:val="EndNoteBibliography"/>
        <w:spacing w:after="0"/>
      </w:pPr>
      <w:r w:rsidRPr="00207FCA">
        <w:t>23.</w:t>
      </w:r>
      <w:r w:rsidRPr="00207FCA">
        <w:tab/>
        <w:t xml:space="preserve">Butler PC, Elashoff M, Elashoff R, Gale EA. A critical analysis of the clinical use of incretin-based therapies: Are the GLP-1 therapies safe? </w:t>
      </w:r>
      <w:r w:rsidRPr="00207FCA">
        <w:rPr>
          <w:i/>
        </w:rPr>
        <w:t>Diabetes care</w:t>
      </w:r>
      <w:r w:rsidRPr="00207FCA">
        <w:t xml:space="preserve"> 2013; </w:t>
      </w:r>
      <w:r w:rsidRPr="00207FCA">
        <w:rPr>
          <w:b/>
        </w:rPr>
        <w:t>36</w:t>
      </w:r>
      <w:r w:rsidRPr="00207FCA">
        <w:t>(7): 2118-25.</w:t>
      </w:r>
    </w:p>
    <w:p w:rsidR="00207FCA" w:rsidRPr="00207FCA" w:rsidRDefault="00207FCA" w:rsidP="00207FCA">
      <w:pPr>
        <w:pStyle w:val="EndNoteBibliography"/>
        <w:spacing w:after="0"/>
      </w:pPr>
      <w:r w:rsidRPr="00207FCA">
        <w:t>24.</w:t>
      </w:r>
      <w:r w:rsidRPr="00207FCA">
        <w:tab/>
        <w:t xml:space="preserve">Nauck MA. A critical analysis of the clinical use of incretin-based therapies: The benefits by far outweigh the potential risks. </w:t>
      </w:r>
      <w:r w:rsidRPr="00207FCA">
        <w:rPr>
          <w:i/>
        </w:rPr>
        <w:t>Diabetes care</w:t>
      </w:r>
      <w:r w:rsidRPr="00207FCA">
        <w:t xml:space="preserve"> 2013; </w:t>
      </w:r>
      <w:r w:rsidRPr="00207FCA">
        <w:rPr>
          <w:b/>
        </w:rPr>
        <w:t>36</w:t>
      </w:r>
      <w:r w:rsidRPr="00207FCA">
        <w:t>(7): 2126-32.</w:t>
      </w:r>
    </w:p>
    <w:p w:rsidR="00207FCA" w:rsidRPr="00207FCA" w:rsidRDefault="00207FCA" w:rsidP="00207FCA">
      <w:pPr>
        <w:pStyle w:val="EndNoteBibliography"/>
        <w:spacing w:after="0"/>
      </w:pPr>
      <w:r w:rsidRPr="00207FCA">
        <w:t>25.</w:t>
      </w:r>
      <w:r w:rsidRPr="00207FCA">
        <w:tab/>
        <w:t xml:space="preserve">Li L, Shen J, Bala MM, et al. Incretin treatment and risk of pancreatitis in patients with type 2 diabetes mellitus: systematic review and meta-analysis of randomised and non-randomised studies. </w:t>
      </w:r>
      <w:r w:rsidRPr="00207FCA">
        <w:rPr>
          <w:i/>
        </w:rPr>
        <w:t>BMJ</w:t>
      </w:r>
      <w:r w:rsidRPr="00207FCA">
        <w:t xml:space="preserve"> 2014; </w:t>
      </w:r>
      <w:r w:rsidRPr="00207FCA">
        <w:rPr>
          <w:b/>
        </w:rPr>
        <w:t>348</w:t>
      </w:r>
      <w:r w:rsidRPr="00207FCA">
        <w:t>: g2366.</w:t>
      </w:r>
    </w:p>
    <w:p w:rsidR="00207FCA" w:rsidRPr="00207FCA" w:rsidRDefault="00207FCA" w:rsidP="00207FCA">
      <w:pPr>
        <w:pStyle w:val="EndNoteBibliography"/>
        <w:spacing w:after="0"/>
      </w:pPr>
      <w:r w:rsidRPr="00207FCA">
        <w:t>26.</w:t>
      </w:r>
      <w:r w:rsidRPr="00207FCA">
        <w:tab/>
        <w:t xml:space="preserve">Mannucci E, Monami M. Cardiovascular Safety of Incretin-Based Therapies in Type 2 Diabetes: Systematic Review of Integrated Analyses and Randomized Controlled Trials. </w:t>
      </w:r>
      <w:r w:rsidRPr="00207FCA">
        <w:rPr>
          <w:i/>
        </w:rPr>
        <w:t>Adv Ther</w:t>
      </w:r>
      <w:r w:rsidRPr="00207FCA">
        <w:t xml:space="preserve"> 2017; </w:t>
      </w:r>
      <w:r w:rsidRPr="00207FCA">
        <w:rPr>
          <w:b/>
        </w:rPr>
        <w:t>34</w:t>
      </w:r>
      <w:r w:rsidRPr="00207FCA">
        <w:t>(1): 1-40.</w:t>
      </w:r>
    </w:p>
    <w:p w:rsidR="00207FCA" w:rsidRPr="00207FCA" w:rsidRDefault="00207FCA" w:rsidP="00207FCA">
      <w:pPr>
        <w:pStyle w:val="EndNoteBibliography"/>
        <w:spacing w:after="0"/>
      </w:pPr>
      <w:r w:rsidRPr="00207FCA">
        <w:t>27.</w:t>
      </w:r>
      <w:r w:rsidRPr="00207FCA">
        <w:tab/>
        <w:t xml:space="preserve">McGuire DK, Van de Werf F, Armstrong PW, et al. Association Between Sitagliptin Use and Heart Failure Hospitalization and Related Outcomes in Type 2 Diabetes Mellitus: Secondary Analysis of a Randomized Clinical Trial. </w:t>
      </w:r>
      <w:r w:rsidRPr="00207FCA">
        <w:rPr>
          <w:i/>
        </w:rPr>
        <w:t>JAMA Cardiol</w:t>
      </w:r>
      <w:r w:rsidRPr="00207FCA">
        <w:t xml:space="preserve"> 2016; </w:t>
      </w:r>
      <w:r w:rsidRPr="00207FCA">
        <w:rPr>
          <w:b/>
        </w:rPr>
        <w:t>1</w:t>
      </w:r>
      <w:r w:rsidRPr="00207FCA">
        <w:t>(2): 126-35.</w:t>
      </w:r>
    </w:p>
    <w:p w:rsidR="00207FCA" w:rsidRPr="00207FCA" w:rsidRDefault="00207FCA" w:rsidP="00207FCA">
      <w:pPr>
        <w:pStyle w:val="EndNoteBibliography"/>
        <w:spacing w:after="0"/>
      </w:pPr>
      <w:r w:rsidRPr="00207FCA">
        <w:t>28.</w:t>
      </w:r>
      <w:r w:rsidRPr="00207FCA">
        <w:tab/>
        <w:t xml:space="preserve">Scirica BM, Bhatt DL, Braunwald E, et al. Saxagliptin and cardiovascular outcomes in patients with type 2 diabetes mellitus. </w:t>
      </w:r>
      <w:r w:rsidRPr="00207FCA">
        <w:rPr>
          <w:i/>
        </w:rPr>
        <w:t>The New England journal of medicine</w:t>
      </w:r>
      <w:r w:rsidRPr="00207FCA">
        <w:t xml:space="preserve"> 2013; </w:t>
      </w:r>
      <w:r w:rsidRPr="00207FCA">
        <w:rPr>
          <w:b/>
        </w:rPr>
        <w:t>369</w:t>
      </w:r>
      <w:r w:rsidRPr="00207FCA">
        <w:t>(14): 1317-26.</w:t>
      </w:r>
    </w:p>
    <w:p w:rsidR="00207FCA" w:rsidRPr="00207FCA" w:rsidRDefault="00207FCA" w:rsidP="00207FCA">
      <w:pPr>
        <w:pStyle w:val="EndNoteBibliography"/>
        <w:spacing w:after="0"/>
      </w:pPr>
      <w:r w:rsidRPr="00207FCA">
        <w:t>29.</w:t>
      </w:r>
      <w:r w:rsidRPr="00207FCA">
        <w:tab/>
        <w:t xml:space="preserve">Zannad F, Cannon CP, Cushman WC, et al. Heart failure and mortality outcomes in patients with type 2 diabetes taking alogliptin versus placebo in EXAMINE: a multicentre, randomised, double-blind trial. </w:t>
      </w:r>
      <w:r w:rsidRPr="00207FCA">
        <w:rPr>
          <w:i/>
        </w:rPr>
        <w:t>Lancet (London, England)</w:t>
      </w:r>
      <w:r w:rsidRPr="00207FCA">
        <w:t xml:space="preserve"> 2015; </w:t>
      </w:r>
      <w:r w:rsidRPr="00207FCA">
        <w:rPr>
          <w:b/>
        </w:rPr>
        <w:t>385</w:t>
      </w:r>
      <w:r w:rsidRPr="00207FCA">
        <w:t>(9982): 2067-76.</w:t>
      </w:r>
    </w:p>
    <w:p w:rsidR="00207FCA" w:rsidRPr="00207FCA" w:rsidRDefault="00207FCA" w:rsidP="00207FCA">
      <w:pPr>
        <w:pStyle w:val="EndNoteBibliography"/>
        <w:spacing w:after="0"/>
      </w:pPr>
      <w:r w:rsidRPr="00207FCA">
        <w:t>30.</w:t>
      </w:r>
      <w:r w:rsidRPr="00207FCA">
        <w:tab/>
        <w:t xml:space="preserve">Green JB, Bethel MA, Armstrong PW, et al. Effect of Sitagliptin on Cardiovascular Outcomes in Type 2 Diabetes. </w:t>
      </w:r>
      <w:r w:rsidRPr="00207FCA">
        <w:rPr>
          <w:i/>
        </w:rPr>
        <w:t>The New England journal of medicine</w:t>
      </w:r>
      <w:r w:rsidRPr="00207FCA">
        <w:t xml:space="preserve"> 2015; </w:t>
      </w:r>
      <w:r w:rsidRPr="00207FCA">
        <w:rPr>
          <w:b/>
        </w:rPr>
        <w:t>373</w:t>
      </w:r>
      <w:r w:rsidRPr="00207FCA">
        <w:t>(3): 232-42.</w:t>
      </w:r>
    </w:p>
    <w:p w:rsidR="00207FCA" w:rsidRPr="00207FCA" w:rsidRDefault="00207FCA" w:rsidP="00207FCA">
      <w:pPr>
        <w:pStyle w:val="EndNoteBibliography"/>
        <w:spacing w:after="0"/>
      </w:pPr>
      <w:r w:rsidRPr="00207FCA">
        <w:t>31.</w:t>
      </w:r>
      <w:r w:rsidRPr="00207FCA">
        <w:tab/>
        <w:t xml:space="preserve">Liu J, Li L, Deng K, et al. Incretin based treatments and mortality in patients with type 2 diabetes: systematic review and meta-analysis. </w:t>
      </w:r>
      <w:r w:rsidRPr="00207FCA">
        <w:rPr>
          <w:i/>
        </w:rPr>
        <w:t>BMJ</w:t>
      </w:r>
      <w:r w:rsidRPr="00207FCA">
        <w:t xml:space="preserve"> 2017; </w:t>
      </w:r>
      <w:r w:rsidRPr="00207FCA">
        <w:rPr>
          <w:b/>
        </w:rPr>
        <w:t>357</w:t>
      </w:r>
      <w:r w:rsidRPr="00207FCA">
        <w:t>: j2499.</w:t>
      </w:r>
    </w:p>
    <w:p w:rsidR="00207FCA" w:rsidRPr="00207FCA" w:rsidRDefault="00207FCA" w:rsidP="00207FCA">
      <w:pPr>
        <w:pStyle w:val="EndNoteBibliography"/>
        <w:spacing w:after="0"/>
      </w:pPr>
      <w:r w:rsidRPr="00207FCA">
        <w:t>32.</w:t>
      </w:r>
      <w:r w:rsidRPr="00207FCA">
        <w:tab/>
        <w:t xml:space="preserve">Marso SP, Daniels GH, Brown-Frandsen K, et al. Liraglutide and Cardiovascular Outcomes in Type 2 Diabetes. </w:t>
      </w:r>
      <w:r w:rsidRPr="00207FCA">
        <w:rPr>
          <w:i/>
        </w:rPr>
        <w:t>The New England journal of medicine</w:t>
      </w:r>
      <w:r w:rsidRPr="00207FCA">
        <w:t xml:space="preserve"> 2016.</w:t>
      </w:r>
    </w:p>
    <w:p w:rsidR="00207FCA" w:rsidRPr="00207FCA" w:rsidRDefault="00207FCA" w:rsidP="00207FCA">
      <w:pPr>
        <w:pStyle w:val="EndNoteBibliography"/>
        <w:spacing w:after="0"/>
      </w:pPr>
      <w:r w:rsidRPr="00207FCA">
        <w:t>33.</w:t>
      </w:r>
      <w:r w:rsidRPr="00207FCA">
        <w:tab/>
        <w:t xml:space="preserve">Marso SP, Bain SC, Consoli A, et al. Semaglutide and Cardiovascular Outcomes in Patients with Type 2 Diabetes. </w:t>
      </w:r>
      <w:r w:rsidRPr="00207FCA">
        <w:rPr>
          <w:i/>
        </w:rPr>
        <w:t>The New England journal of medicine</w:t>
      </w:r>
      <w:r w:rsidRPr="00207FCA">
        <w:t xml:space="preserve"> 2016.</w:t>
      </w:r>
    </w:p>
    <w:p w:rsidR="00207FCA" w:rsidRPr="00207FCA" w:rsidRDefault="00207FCA" w:rsidP="00207FCA">
      <w:pPr>
        <w:pStyle w:val="EndNoteBibliography"/>
        <w:spacing w:after="0"/>
      </w:pPr>
      <w:r w:rsidRPr="00207FCA">
        <w:t>34.</w:t>
      </w:r>
      <w:r w:rsidRPr="00207FCA">
        <w:tab/>
        <w:t xml:space="preserve">Mazidi M, Karimi E, Rezaie P, Ferns GA. Treatment with GLP1 receptor agonists reduce serum CRP concentrations in patients with type 2 diabetes mellitus: A systematic review and meta-analysis of randomized controlled trials. </w:t>
      </w:r>
      <w:r w:rsidRPr="00207FCA">
        <w:rPr>
          <w:i/>
        </w:rPr>
        <w:t>J Diabetes Complications</w:t>
      </w:r>
      <w:r w:rsidRPr="00207FCA">
        <w:t xml:space="preserve"> 2017; </w:t>
      </w:r>
      <w:r w:rsidRPr="00207FCA">
        <w:rPr>
          <w:b/>
        </w:rPr>
        <w:t>31</w:t>
      </w:r>
      <w:r w:rsidRPr="00207FCA">
        <w:t>(7): 1237-42.</w:t>
      </w:r>
    </w:p>
    <w:p w:rsidR="00207FCA" w:rsidRPr="00207FCA" w:rsidRDefault="00207FCA" w:rsidP="00207FCA">
      <w:pPr>
        <w:pStyle w:val="EndNoteBibliography"/>
        <w:spacing w:after="0"/>
      </w:pPr>
      <w:r w:rsidRPr="00207FCA">
        <w:t>35.</w:t>
      </w:r>
      <w:r w:rsidRPr="00207FCA">
        <w:tab/>
        <w:t xml:space="preserve">Atkin SL, Katsiki N, Banach M, Mikhailidis DP, Pirro M, Sahebkar A. Effect of dipeptidyl peptidase-4 inhibitors on circulating tumor necrosis factor-alpha concentrations: A systematic review and meta-analysis of controlled trials. </w:t>
      </w:r>
      <w:r w:rsidRPr="00207FCA">
        <w:rPr>
          <w:i/>
        </w:rPr>
        <w:t>J Diabetes Complications</w:t>
      </w:r>
      <w:r w:rsidRPr="00207FCA">
        <w:t xml:space="preserve"> 2017; </w:t>
      </w:r>
      <w:r w:rsidRPr="00207FCA">
        <w:rPr>
          <w:b/>
        </w:rPr>
        <w:t>31</w:t>
      </w:r>
      <w:r w:rsidRPr="00207FCA">
        <w:t>(9): 1458-64.</w:t>
      </w:r>
    </w:p>
    <w:p w:rsidR="00207FCA" w:rsidRPr="00207FCA" w:rsidRDefault="00207FCA" w:rsidP="00207FCA">
      <w:pPr>
        <w:pStyle w:val="EndNoteBibliography"/>
        <w:spacing w:after="0"/>
      </w:pPr>
      <w:r w:rsidRPr="00207FCA">
        <w:t>36.</w:t>
      </w:r>
      <w:r w:rsidRPr="00207FCA">
        <w:tab/>
        <w:t xml:space="preserve">Monami M, Nreu B, Scatena A, et al. Glucagon-like peptide-1 receptor agonists and atrial fibrillation: a systematic review and meta-analysis of randomised controlled trials. </w:t>
      </w:r>
      <w:r w:rsidRPr="00207FCA">
        <w:rPr>
          <w:i/>
        </w:rPr>
        <w:t>J Endocrinol Invest</w:t>
      </w:r>
      <w:r w:rsidRPr="00207FCA">
        <w:t xml:space="preserve"> 2017.</w:t>
      </w:r>
    </w:p>
    <w:p w:rsidR="00207FCA" w:rsidRPr="00207FCA" w:rsidRDefault="00207FCA" w:rsidP="00207FCA">
      <w:pPr>
        <w:pStyle w:val="EndNoteBibliography"/>
        <w:spacing w:after="0"/>
      </w:pPr>
      <w:r w:rsidRPr="00207FCA">
        <w:t>37.</w:t>
      </w:r>
      <w:r w:rsidRPr="00207FCA">
        <w:tab/>
        <w:t xml:space="preserve">McGovern A, Feher M, Munro N, de Lusignan S. Sodium-Glucose Co-transporter 2 (SGLT2) Inhibitor: Comparing Trial Data and Real-World Use. </w:t>
      </w:r>
      <w:r w:rsidRPr="00207FCA">
        <w:rPr>
          <w:i/>
        </w:rPr>
        <w:t>Diabetes Ther</w:t>
      </w:r>
      <w:r w:rsidRPr="00207FCA">
        <w:t xml:space="preserve"> 2017; </w:t>
      </w:r>
      <w:r w:rsidRPr="00207FCA">
        <w:rPr>
          <w:b/>
        </w:rPr>
        <w:t>8</w:t>
      </w:r>
      <w:r w:rsidRPr="00207FCA">
        <w:t>(2): 365-76.</w:t>
      </w:r>
    </w:p>
    <w:p w:rsidR="00207FCA" w:rsidRPr="00207FCA" w:rsidRDefault="00207FCA" w:rsidP="00207FCA">
      <w:pPr>
        <w:pStyle w:val="EndNoteBibliography"/>
        <w:spacing w:after="0"/>
      </w:pPr>
      <w:r w:rsidRPr="00207FCA">
        <w:t>38.</w:t>
      </w:r>
      <w:r w:rsidRPr="00207FCA">
        <w:tab/>
        <w:t xml:space="preserve">Golder S, Loke YK, Bland M. Meta-analyses of adverse effects data derived from randomised controlled trials as compared to observational studies: methodological overview. </w:t>
      </w:r>
      <w:r w:rsidRPr="00207FCA">
        <w:rPr>
          <w:i/>
        </w:rPr>
        <w:t>PLoS Med</w:t>
      </w:r>
      <w:r w:rsidRPr="00207FCA">
        <w:t xml:space="preserve"> 2011; </w:t>
      </w:r>
      <w:r w:rsidRPr="00207FCA">
        <w:rPr>
          <w:b/>
        </w:rPr>
        <w:t>8</w:t>
      </w:r>
      <w:r w:rsidRPr="00207FCA">
        <w:t>(5): e1001026.</w:t>
      </w:r>
    </w:p>
    <w:p w:rsidR="00207FCA" w:rsidRPr="00207FCA" w:rsidRDefault="00207FCA" w:rsidP="00207FCA">
      <w:pPr>
        <w:pStyle w:val="EndNoteBibliography"/>
        <w:spacing w:after="0"/>
      </w:pPr>
      <w:r w:rsidRPr="00207FCA">
        <w:lastRenderedPageBreak/>
        <w:t>39.</w:t>
      </w:r>
      <w:r w:rsidRPr="00207FCA">
        <w:tab/>
        <w:t xml:space="preserve">Thong KY, Jose B, Sukumar N, et al. Safety, efficacy and tolerability of exenatide in combination with insulin in the Association of British Clinical Diabetologists nationwide exenatide audit*. </w:t>
      </w:r>
      <w:r w:rsidRPr="00207FCA">
        <w:rPr>
          <w:i/>
        </w:rPr>
        <w:t>Diabetes Obes Metab</w:t>
      </w:r>
      <w:r w:rsidRPr="00207FCA">
        <w:t xml:space="preserve"> 2011; </w:t>
      </w:r>
      <w:r w:rsidRPr="00207FCA">
        <w:rPr>
          <w:b/>
        </w:rPr>
        <w:t>13</w:t>
      </w:r>
      <w:r w:rsidRPr="00207FCA">
        <w:t>(8): 703-10.</w:t>
      </w:r>
    </w:p>
    <w:p w:rsidR="00207FCA" w:rsidRPr="00207FCA" w:rsidRDefault="00207FCA" w:rsidP="00207FCA">
      <w:pPr>
        <w:pStyle w:val="EndNoteBibliography"/>
        <w:spacing w:after="0"/>
      </w:pPr>
      <w:r w:rsidRPr="00207FCA">
        <w:t>40.</w:t>
      </w:r>
      <w:r w:rsidRPr="00207FCA">
        <w:tab/>
        <w:t>Ryder RE, Thong, K. Findings from the Association of British Clinical Diabetologists (ABCD) nationwide exenatide and liraglutide audits: Association of British Clinical Diabetologists, 2012.</w:t>
      </w:r>
    </w:p>
    <w:p w:rsidR="00207FCA" w:rsidRPr="00207FCA" w:rsidRDefault="00207FCA" w:rsidP="00207FCA">
      <w:pPr>
        <w:pStyle w:val="EndNoteBibliography"/>
        <w:spacing w:after="0"/>
      </w:pPr>
      <w:r w:rsidRPr="00207FCA">
        <w:t>41.</w:t>
      </w:r>
      <w:r w:rsidRPr="00207FCA">
        <w:tab/>
        <w:t xml:space="preserve">Thong KY, Walton C, Ryder REJ, On behalf of the Association of British Clinical Diabetologists Nationwide Liraglutide Audit c. Safety and efficacy of liraglutide 1.2mg in patients with mild and moderate renal impairment: the ABCD nationwide liraglutide audit. </w:t>
      </w:r>
      <w:r w:rsidRPr="00207FCA">
        <w:rPr>
          <w:i/>
        </w:rPr>
        <w:t>Practical Diabetes</w:t>
      </w:r>
      <w:r w:rsidRPr="00207FCA">
        <w:t xml:space="preserve"> 2013; </w:t>
      </w:r>
      <w:r w:rsidRPr="00207FCA">
        <w:rPr>
          <w:b/>
        </w:rPr>
        <w:t>30</w:t>
      </w:r>
      <w:r w:rsidRPr="00207FCA">
        <w:t>(2): 71-6b.</w:t>
      </w:r>
    </w:p>
    <w:p w:rsidR="00207FCA" w:rsidRPr="00207FCA" w:rsidRDefault="00207FCA" w:rsidP="00207FCA">
      <w:pPr>
        <w:pStyle w:val="EndNoteBibliography"/>
        <w:spacing w:after="0"/>
      </w:pPr>
      <w:r w:rsidRPr="00207FCA">
        <w:t>42.</w:t>
      </w:r>
      <w:r w:rsidRPr="00207FCA">
        <w:tab/>
        <w:t xml:space="preserve">Gautier JF, Martinez L, Penfornis A, et al. Effectiveness and Persistence with Liraglutide Among Patients with Type 2 Diabetes in Routine Clinical Practice--EVIDENCE: A Prospective, 2-Year Follow-Up, Observational, Post-Marketing Study. </w:t>
      </w:r>
      <w:r w:rsidRPr="00207FCA">
        <w:rPr>
          <w:i/>
        </w:rPr>
        <w:t>Adv Ther</w:t>
      </w:r>
      <w:r w:rsidRPr="00207FCA">
        <w:t xml:space="preserve"> 2015; </w:t>
      </w:r>
      <w:r w:rsidRPr="00207FCA">
        <w:rPr>
          <w:b/>
        </w:rPr>
        <w:t>32</w:t>
      </w:r>
      <w:r w:rsidRPr="00207FCA">
        <w:t>(9): 838-53.</w:t>
      </w:r>
    </w:p>
    <w:p w:rsidR="00207FCA" w:rsidRPr="00207FCA" w:rsidRDefault="00207FCA" w:rsidP="00207FCA">
      <w:pPr>
        <w:pStyle w:val="EndNoteBibliography"/>
        <w:spacing w:after="0"/>
      </w:pPr>
      <w:r w:rsidRPr="00207FCA">
        <w:t>43.</w:t>
      </w:r>
      <w:r w:rsidRPr="00207FCA">
        <w:tab/>
        <w:t xml:space="preserve">Saab C, Al-Saber FA, Haddad J, et al. Effectiveness and tolerability of second-line treatment with vildagliptin versus other oral drugs for type 2 diabetes in a real-world setting in the Middle East: results from the EDGE study. </w:t>
      </w:r>
      <w:r w:rsidRPr="00207FCA">
        <w:rPr>
          <w:i/>
        </w:rPr>
        <w:t>Vasc Health Risk Manag</w:t>
      </w:r>
      <w:r w:rsidRPr="00207FCA">
        <w:t xml:space="preserve"> 2015; </w:t>
      </w:r>
      <w:r w:rsidRPr="00207FCA">
        <w:rPr>
          <w:b/>
        </w:rPr>
        <w:t>11</w:t>
      </w:r>
      <w:r w:rsidRPr="00207FCA">
        <w:t>: 149-55.</w:t>
      </w:r>
    </w:p>
    <w:p w:rsidR="00207FCA" w:rsidRPr="00207FCA" w:rsidRDefault="00207FCA" w:rsidP="00207FCA">
      <w:pPr>
        <w:pStyle w:val="EndNoteBibliography"/>
        <w:spacing w:after="0"/>
      </w:pPr>
      <w:r w:rsidRPr="00207FCA">
        <w:t>44.</w:t>
      </w:r>
      <w:r w:rsidRPr="00207FCA">
        <w:tab/>
        <w:t xml:space="preserve">Wei W, Buysman E, Grabner M, et al. A real-world study of treatment patterns and outcomes in US managed-care patients with type 2 Diabetes initiating injectable therapies. </w:t>
      </w:r>
      <w:r w:rsidRPr="00207FCA">
        <w:rPr>
          <w:i/>
        </w:rPr>
        <w:t>Diabetes Obes Metab</w:t>
      </w:r>
      <w:r w:rsidRPr="00207FCA">
        <w:t xml:space="preserve"> 2017; </w:t>
      </w:r>
      <w:r w:rsidRPr="00207FCA">
        <w:rPr>
          <w:b/>
        </w:rPr>
        <w:t>19</w:t>
      </w:r>
      <w:r w:rsidRPr="00207FCA">
        <w:t>(3): 375-86.</w:t>
      </w:r>
    </w:p>
    <w:p w:rsidR="00207FCA" w:rsidRPr="00207FCA" w:rsidRDefault="00207FCA" w:rsidP="00207FCA">
      <w:pPr>
        <w:pStyle w:val="EndNoteBibliography"/>
        <w:spacing w:after="0"/>
      </w:pPr>
      <w:r w:rsidRPr="00207FCA">
        <w:t>45.</w:t>
      </w:r>
      <w:r w:rsidRPr="00207FCA">
        <w:tab/>
        <w:t xml:space="preserve">Egan  AG, Blind  E, Dunder  K, et al. Pancreatic Safety of Incretin-Based Drugs — FDA and EMA Assessment. </w:t>
      </w:r>
      <w:r w:rsidRPr="00207FCA">
        <w:rPr>
          <w:i/>
        </w:rPr>
        <w:t>New England Journal of Medicine</w:t>
      </w:r>
      <w:r w:rsidRPr="00207FCA">
        <w:t xml:space="preserve"> 2014; </w:t>
      </w:r>
      <w:r w:rsidRPr="00207FCA">
        <w:rPr>
          <w:b/>
        </w:rPr>
        <w:t>370</w:t>
      </w:r>
      <w:r w:rsidRPr="00207FCA">
        <w:t>(9): 794-7.</w:t>
      </w:r>
    </w:p>
    <w:p w:rsidR="00207FCA" w:rsidRPr="00207FCA" w:rsidRDefault="00207FCA" w:rsidP="00207FCA">
      <w:pPr>
        <w:pStyle w:val="EndNoteBibliography"/>
        <w:spacing w:after="0"/>
      </w:pPr>
      <w:r w:rsidRPr="00207FCA">
        <w:t>46.</w:t>
      </w:r>
      <w:r w:rsidRPr="00207FCA">
        <w:tab/>
        <w:t xml:space="preserve">Azoulay L, Filion KB, Platt RW, et al. Association Between Incretin-Based Drugs and the Risk of Acute Pancreatitis. </w:t>
      </w:r>
      <w:r w:rsidRPr="00207FCA">
        <w:rPr>
          <w:i/>
        </w:rPr>
        <w:t>JAMA Intern Med</w:t>
      </w:r>
      <w:r w:rsidRPr="00207FCA">
        <w:t xml:space="preserve"> 2016; </w:t>
      </w:r>
      <w:r w:rsidRPr="00207FCA">
        <w:rPr>
          <w:b/>
        </w:rPr>
        <w:t>176</w:t>
      </w:r>
      <w:r w:rsidRPr="00207FCA">
        <w:t>(10): 1464-73.</w:t>
      </w:r>
    </w:p>
    <w:p w:rsidR="00207FCA" w:rsidRPr="00207FCA" w:rsidRDefault="00207FCA" w:rsidP="00207FCA">
      <w:pPr>
        <w:pStyle w:val="EndNoteBibliography"/>
        <w:spacing w:after="0"/>
      </w:pPr>
      <w:r w:rsidRPr="00207FCA">
        <w:t>47.</w:t>
      </w:r>
      <w:r w:rsidRPr="00207FCA">
        <w:tab/>
        <w:t xml:space="preserve">Wang T, Wang F, Gou Z, et al. Using real-world data to evaluate the association of incretin-based therapies with risk of acute pancreatitis: a meta-analysis of 1,324,515 patients from observational studies. </w:t>
      </w:r>
      <w:r w:rsidRPr="00207FCA">
        <w:rPr>
          <w:i/>
        </w:rPr>
        <w:t>Diabetes Obes Metab</w:t>
      </w:r>
      <w:r w:rsidRPr="00207FCA">
        <w:t xml:space="preserve"> 2015; </w:t>
      </w:r>
      <w:r w:rsidRPr="00207FCA">
        <w:rPr>
          <w:b/>
        </w:rPr>
        <w:t>17</w:t>
      </w:r>
      <w:r w:rsidRPr="00207FCA">
        <w:t>(1): 32-41.</w:t>
      </w:r>
    </w:p>
    <w:p w:rsidR="00207FCA" w:rsidRPr="00207FCA" w:rsidRDefault="00207FCA" w:rsidP="00207FCA">
      <w:pPr>
        <w:pStyle w:val="EndNoteBibliography"/>
        <w:spacing w:after="0"/>
      </w:pPr>
      <w:r w:rsidRPr="00207FCA">
        <w:t>48.</w:t>
      </w:r>
      <w:r w:rsidRPr="00207FCA">
        <w:tab/>
        <w:t xml:space="preserve">Suarez EA, Koro CE, Christian JB, Spector AD, Araujo AB, Abraham S. Incretin-mimetic therapies and pancreatic disease: a review of observational data. </w:t>
      </w:r>
      <w:r w:rsidRPr="00207FCA">
        <w:rPr>
          <w:i/>
        </w:rPr>
        <w:t>Current Medical Research and Opinion</w:t>
      </w:r>
      <w:r w:rsidRPr="00207FCA">
        <w:t xml:space="preserve"> 2014; </w:t>
      </w:r>
      <w:r w:rsidRPr="00207FCA">
        <w:rPr>
          <w:b/>
        </w:rPr>
        <w:t>30</w:t>
      </w:r>
      <w:r w:rsidRPr="00207FCA">
        <w:t>(12): 2471-81.</w:t>
      </w:r>
    </w:p>
    <w:p w:rsidR="00207FCA" w:rsidRPr="00207FCA" w:rsidRDefault="00207FCA" w:rsidP="00207FCA">
      <w:pPr>
        <w:pStyle w:val="EndNoteBibliography"/>
        <w:spacing w:after="0"/>
      </w:pPr>
      <w:r w:rsidRPr="00207FCA">
        <w:t>49.</w:t>
      </w:r>
      <w:r w:rsidRPr="00207FCA">
        <w:tab/>
        <w:t xml:space="preserve">Giorda CB, Sacerdote C, Nada E, Marafetti L, Baldi I, Gnavi R. Incretin-based therapies and acute pancreatitis risk: a systematic review and meta-analysis of observational studies. </w:t>
      </w:r>
      <w:r w:rsidRPr="00207FCA">
        <w:rPr>
          <w:i/>
        </w:rPr>
        <w:t>Endocrine</w:t>
      </w:r>
      <w:r w:rsidRPr="00207FCA">
        <w:t xml:space="preserve"> 2015; </w:t>
      </w:r>
      <w:r w:rsidRPr="00207FCA">
        <w:rPr>
          <w:b/>
        </w:rPr>
        <w:t>48</w:t>
      </w:r>
      <w:r w:rsidRPr="00207FCA">
        <w:t>(2): 461-71.</w:t>
      </w:r>
    </w:p>
    <w:p w:rsidR="00207FCA" w:rsidRPr="00207FCA" w:rsidRDefault="00207FCA" w:rsidP="00207FCA">
      <w:pPr>
        <w:pStyle w:val="EndNoteBibliography"/>
        <w:spacing w:after="0"/>
      </w:pPr>
      <w:r w:rsidRPr="00207FCA">
        <w:t>50.</w:t>
      </w:r>
      <w:r w:rsidRPr="00207FCA">
        <w:tab/>
        <w:t xml:space="preserve">Azoulay L, Filion KB, Platt RW, et al. Incretin based drugs and the risk of pancreatic cancer: international multicentre cohort study. </w:t>
      </w:r>
      <w:r w:rsidRPr="00207FCA">
        <w:rPr>
          <w:i/>
        </w:rPr>
        <w:t>BMJ</w:t>
      </w:r>
      <w:r w:rsidRPr="00207FCA">
        <w:t xml:space="preserve"> 2016; </w:t>
      </w:r>
      <w:r w:rsidRPr="00207FCA">
        <w:rPr>
          <w:b/>
        </w:rPr>
        <w:t>352</w:t>
      </w:r>
      <w:r w:rsidRPr="00207FCA">
        <w:t>: i581.</w:t>
      </w:r>
    </w:p>
    <w:p w:rsidR="00207FCA" w:rsidRPr="00207FCA" w:rsidRDefault="00207FCA" w:rsidP="00207FCA">
      <w:pPr>
        <w:pStyle w:val="EndNoteBibliography"/>
        <w:spacing w:after="0"/>
      </w:pPr>
      <w:r w:rsidRPr="00207FCA">
        <w:t>51.</w:t>
      </w:r>
      <w:r w:rsidRPr="00207FCA">
        <w:tab/>
        <w:t xml:space="preserve">Toh S HC, Reichman ME, Graham DJ, Balakrishnan S, Pucino F, Hamilton J, Lendle S, Iyer A, Rucker M, Pimentel M, Nathwani N, Griffin MR, Brown NJ, Fireman BH. Risk for Hospitalized Heart Failure Among New Users of Saxagliptin, Sitagliptin, and Other Antihyperglycemic Drugs: A Retrospective Cohort Study. </w:t>
      </w:r>
      <w:r w:rsidRPr="00207FCA">
        <w:rPr>
          <w:i/>
        </w:rPr>
        <w:t>Annals of Internal Medicine</w:t>
      </w:r>
      <w:r w:rsidRPr="00207FCA">
        <w:t xml:space="preserve"> 2016; </w:t>
      </w:r>
      <w:r w:rsidRPr="00207FCA">
        <w:rPr>
          <w:b/>
        </w:rPr>
        <w:t>164</w:t>
      </w:r>
      <w:r w:rsidRPr="00207FCA">
        <w:t>(11): 705-14.</w:t>
      </w:r>
    </w:p>
    <w:p w:rsidR="00207FCA" w:rsidRPr="00207FCA" w:rsidRDefault="00207FCA" w:rsidP="00207FCA">
      <w:pPr>
        <w:pStyle w:val="EndNoteBibliography"/>
        <w:spacing w:after="0"/>
      </w:pPr>
      <w:r w:rsidRPr="00207FCA">
        <w:t>52.</w:t>
      </w:r>
      <w:r w:rsidRPr="00207FCA">
        <w:tab/>
        <w:t xml:space="preserve">Filion KB, Azoulay L, Platt RW, et al. A Multicenter Observational Study of Incretin-based Drugs and Heart Failure. </w:t>
      </w:r>
      <w:r w:rsidRPr="00207FCA">
        <w:rPr>
          <w:i/>
        </w:rPr>
        <w:t>New England Journal of Medicine</w:t>
      </w:r>
      <w:r w:rsidRPr="00207FCA">
        <w:t xml:space="preserve"> 2016; </w:t>
      </w:r>
      <w:r w:rsidRPr="00207FCA">
        <w:rPr>
          <w:b/>
        </w:rPr>
        <w:t>374</w:t>
      </w:r>
      <w:r w:rsidRPr="00207FCA">
        <w:t>(12): 1145-54.</w:t>
      </w:r>
    </w:p>
    <w:p w:rsidR="00207FCA" w:rsidRPr="00207FCA" w:rsidRDefault="00207FCA" w:rsidP="00207FCA">
      <w:pPr>
        <w:pStyle w:val="EndNoteBibliography"/>
        <w:spacing w:after="0"/>
      </w:pPr>
      <w:r w:rsidRPr="00207FCA">
        <w:t>53.</w:t>
      </w:r>
      <w:r w:rsidRPr="00207FCA">
        <w:tab/>
        <w:t xml:space="preserve">Fadini GP, Avogaro A, Degli Esposti L, et al. Risk of hospitalization for heart failure in patients with type 2 diabetes newly treated with DPP-4 inhibitors or other oral glucose-lowering medications: a retrospective registry study on 127,555 patients from the Nationwide OsMed Health-DB Database. </w:t>
      </w:r>
      <w:r w:rsidRPr="00207FCA">
        <w:rPr>
          <w:i/>
        </w:rPr>
        <w:t>Eur Heart J</w:t>
      </w:r>
      <w:r w:rsidRPr="00207FCA">
        <w:t xml:space="preserve"> 2015; </w:t>
      </w:r>
      <w:r w:rsidRPr="00207FCA">
        <w:rPr>
          <w:b/>
        </w:rPr>
        <w:t>36</w:t>
      </w:r>
      <w:r w:rsidRPr="00207FCA">
        <w:t>(36): 2454-62.</w:t>
      </w:r>
    </w:p>
    <w:p w:rsidR="00207FCA" w:rsidRPr="00207FCA" w:rsidRDefault="00207FCA" w:rsidP="00207FCA">
      <w:pPr>
        <w:pStyle w:val="EndNoteBibliography"/>
        <w:spacing w:after="0"/>
      </w:pPr>
      <w:r w:rsidRPr="00207FCA">
        <w:t>54.</w:t>
      </w:r>
      <w:r w:rsidRPr="00207FCA">
        <w:tab/>
        <w:t xml:space="preserve">Scirica BM, Braunwald E, Raz I, et al. &lt;span hwp:id="article-title-1" class="article-title"&gt;Heart Failure, Saxagliptin, and Diabetes Mellitus: Observations from the SAVOR-TIMI 53 Randomized Trial&lt;/span&gt;&lt;span hwp:id="article-title-44" class="sub-article-title"&gt;CLINICAL PERSPECTIVE&lt;/span&gt;. </w:t>
      </w:r>
      <w:r w:rsidRPr="00207FCA">
        <w:rPr>
          <w:i/>
        </w:rPr>
        <w:t>Circulation</w:t>
      </w:r>
      <w:r w:rsidRPr="00207FCA">
        <w:t xml:space="preserve"> 2014; </w:t>
      </w:r>
      <w:r w:rsidRPr="00207FCA">
        <w:rPr>
          <w:b/>
        </w:rPr>
        <w:t>130</w:t>
      </w:r>
      <w:r w:rsidRPr="00207FCA">
        <w:t>(18): 1579-88.</w:t>
      </w:r>
    </w:p>
    <w:p w:rsidR="00207FCA" w:rsidRPr="00207FCA" w:rsidRDefault="00207FCA" w:rsidP="00207FCA">
      <w:pPr>
        <w:pStyle w:val="EndNoteBibliography"/>
        <w:spacing w:after="0"/>
      </w:pPr>
      <w:r w:rsidRPr="00207FCA">
        <w:t>55.</w:t>
      </w:r>
      <w:r w:rsidRPr="00207FCA">
        <w:tab/>
        <w:t xml:space="preserve">Buonaiuto G, De Mori V, Braus A, et al. PERS&amp;O (PERsistent Sitagliptin treatment &amp; Outcomes): observational retrospective study on cardiovascular risk evolution in patients with type 2 diabetes on persistent sitagliptin treatment. </w:t>
      </w:r>
      <w:r w:rsidRPr="00207FCA">
        <w:rPr>
          <w:i/>
        </w:rPr>
        <w:t>BMJ Open Diabetes Res Care</w:t>
      </w:r>
      <w:r w:rsidRPr="00207FCA">
        <w:t xml:space="preserve"> 2016; </w:t>
      </w:r>
      <w:r w:rsidRPr="00207FCA">
        <w:rPr>
          <w:b/>
        </w:rPr>
        <w:t>4</w:t>
      </w:r>
      <w:r w:rsidRPr="00207FCA">
        <w:t>(1): e000216.</w:t>
      </w:r>
    </w:p>
    <w:p w:rsidR="00207FCA" w:rsidRPr="00207FCA" w:rsidRDefault="00207FCA" w:rsidP="00207FCA">
      <w:pPr>
        <w:pStyle w:val="EndNoteBibliography"/>
        <w:spacing w:after="0"/>
      </w:pPr>
      <w:r w:rsidRPr="00207FCA">
        <w:lastRenderedPageBreak/>
        <w:t>56.</w:t>
      </w:r>
      <w:r w:rsidRPr="00207FCA">
        <w:tab/>
        <w:t xml:space="preserve">Shih CJ, Chen HT, Kuo SC, Ou SM, Chen YT. Cardiovascular Outcomes of Dipeptidyl Peptidase-4 Inhibitors in Elderly Patients With Type 2 Diabetes: A Nationwide Study. </w:t>
      </w:r>
      <w:r w:rsidRPr="00207FCA">
        <w:rPr>
          <w:i/>
        </w:rPr>
        <w:t>J Am Med Dir Assoc</w:t>
      </w:r>
      <w:r w:rsidRPr="00207FCA">
        <w:t xml:space="preserve"> 2016; </w:t>
      </w:r>
      <w:r w:rsidRPr="00207FCA">
        <w:rPr>
          <w:b/>
        </w:rPr>
        <w:t>17</w:t>
      </w:r>
      <w:r w:rsidRPr="00207FCA">
        <w:t>(1): 59-64.</w:t>
      </w:r>
    </w:p>
    <w:p w:rsidR="00207FCA" w:rsidRPr="00207FCA" w:rsidRDefault="00207FCA" w:rsidP="00207FCA">
      <w:pPr>
        <w:pStyle w:val="EndNoteBibliography"/>
        <w:spacing w:after="0"/>
      </w:pPr>
      <w:r w:rsidRPr="00207FCA">
        <w:t>57.</w:t>
      </w:r>
      <w:r w:rsidRPr="00207FCA">
        <w:tab/>
        <w:t xml:space="preserve">Gokhale M, Buse JB, Jonsson Funk M, et al. No increased risk of cardiovascular events in older adults initiating dipeptidyl peptidase-4 inhibitors vs therapeutic alternatives. </w:t>
      </w:r>
      <w:r w:rsidRPr="00207FCA">
        <w:rPr>
          <w:i/>
        </w:rPr>
        <w:t>Diabetes Obes Metab</w:t>
      </w:r>
      <w:r w:rsidRPr="00207FCA">
        <w:t xml:space="preserve"> 2017; </w:t>
      </w:r>
      <w:r w:rsidRPr="00207FCA">
        <w:rPr>
          <w:b/>
        </w:rPr>
        <w:t>19</w:t>
      </w:r>
      <w:r w:rsidRPr="00207FCA">
        <w:t>(7): 970-8.</w:t>
      </w:r>
    </w:p>
    <w:p w:rsidR="00207FCA" w:rsidRPr="00207FCA" w:rsidRDefault="00207FCA" w:rsidP="00207FCA">
      <w:pPr>
        <w:pStyle w:val="EndNoteBibliography"/>
        <w:spacing w:after="0"/>
      </w:pPr>
      <w:r w:rsidRPr="00207FCA">
        <w:t>58.</w:t>
      </w:r>
      <w:r w:rsidRPr="00207FCA">
        <w:tab/>
        <w:t xml:space="preserve">Wang W, Gao Y, Chen D, Wang C, Feng X, Ran X. Efficacy and safety of incretin-based drugs in patients with type 1 diabetes mellitus: A systematic review and meta-analysis. </w:t>
      </w:r>
      <w:r w:rsidRPr="00207FCA">
        <w:rPr>
          <w:i/>
        </w:rPr>
        <w:t>Diabetes Research and Clinical Practice</w:t>
      </w:r>
      <w:r w:rsidRPr="00207FCA">
        <w:t xml:space="preserve"> 2017; </w:t>
      </w:r>
      <w:r w:rsidRPr="00207FCA">
        <w:rPr>
          <w:b/>
        </w:rPr>
        <w:t>129</w:t>
      </w:r>
      <w:r w:rsidRPr="00207FCA">
        <w:t>(Supplement C): 213-23.</w:t>
      </w:r>
    </w:p>
    <w:p w:rsidR="00207FCA" w:rsidRPr="00207FCA" w:rsidRDefault="00207FCA" w:rsidP="00207FCA">
      <w:pPr>
        <w:pStyle w:val="EndNoteBibliography"/>
        <w:spacing w:after="0"/>
      </w:pPr>
      <w:r w:rsidRPr="00207FCA">
        <w:t>59.</w:t>
      </w:r>
      <w:r w:rsidRPr="00207FCA">
        <w:tab/>
        <w:t xml:space="preserve">Schott G, Martinez YV, Ediriweera de Silva RE, et al. Effectiveness and safety of dipeptidyl peptidase 4 inhibitors in the management of type 2 diabetes in older adults: a systematic review and development of recommendations to reduce inappropriate prescribing. </w:t>
      </w:r>
      <w:r w:rsidRPr="00207FCA">
        <w:rPr>
          <w:i/>
        </w:rPr>
        <w:t>BMC Geriatr</w:t>
      </w:r>
      <w:r w:rsidRPr="00207FCA">
        <w:t xml:space="preserve"> 2017; </w:t>
      </w:r>
      <w:r w:rsidRPr="00207FCA">
        <w:rPr>
          <w:b/>
        </w:rPr>
        <w:t>17</w:t>
      </w:r>
      <w:r w:rsidRPr="00207FCA">
        <w:t>(Suppl 1): 226.</w:t>
      </w:r>
    </w:p>
    <w:p w:rsidR="00207FCA" w:rsidRPr="00207FCA" w:rsidRDefault="00207FCA" w:rsidP="00207FCA">
      <w:pPr>
        <w:pStyle w:val="EndNoteBibliography"/>
        <w:spacing w:after="0"/>
      </w:pPr>
      <w:r w:rsidRPr="00207FCA">
        <w:t>60.</w:t>
      </w:r>
      <w:r w:rsidRPr="00207FCA">
        <w:tab/>
        <w:t xml:space="preserve">Bode BW, Brett J, Falahati A, Pratley RE. Comparison of the efficacy and tolerability profile of liraglutide, a once-daily human GLP-1 analog, in patients with type 2 diabetes &gt;/=65 and &lt;65 years of age: a pooled analysis from phase III studies. </w:t>
      </w:r>
      <w:r w:rsidRPr="00207FCA">
        <w:rPr>
          <w:i/>
        </w:rPr>
        <w:t>Am J Geriatr Pharmacother</w:t>
      </w:r>
      <w:r w:rsidRPr="00207FCA">
        <w:t xml:space="preserve"> 2011; </w:t>
      </w:r>
      <w:r w:rsidRPr="00207FCA">
        <w:rPr>
          <w:b/>
        </w:rPr>
        <w:t>9</w:t>
      </w:r>
      <w:r w:rsidRPr="00207FCA">
        <w:t>(6): 423-33.</w:t>
      </w:r>
    </w:p>
    <w:p w:rsidR="00207FCA" w:rsidRPr="00207FCA" w:rsidRDefault="00207FCA" w:rsidP="00207FCA">
      <w:pPr>
        <w:pStyle w:val="EndNoteBibliography"/>
        <w:spacing w:after="0"/>
      </w:pPr>
      <w:r w:rsidRPr="00207FCA">
        <w:t>61.</w:t>
      </w:r>
      <w:r w:rsidRPr="00207FCA">
        <w:tab/>
        <w:t xml:space="preserve">Boustani MA, Pittman It, Yu M, Thieu VT, Varnado OJ, Juneja R. Similar efficacy and safety of once-weekly dulaglutide in patients with type 2 diabetes aged &gt;/=65 and &lt;65 years. </w:t>
      </w:r>
      <w:r w:rsidRPr="00207FCA">
        <w:rPr>
          <w:i/>
        </w:rPr>
        <w:t>Diabetes Obes Metab</w:t>
      </w:r>
      <w:r w:rsidRPr="00207FCA">
        <w:t xml:space="preserve"> 2016; </w:t>
      </w:r>
      <w:r w:rsidRPr="00207FCA">
        <w:rPr>
          <w:b/>
        </w:rPr>
        <w:t>18</w:t>
      </w:r>
      <w:r w:rsidRPr="00207FCA">
        <w:t>(8): 820-8.</w:t>
      </w:r>
    </w:p>
    <w:p w:rsidR="00207FCA" w:rsidRPr="00207FCA" w:rsidRDefault="00207FCA" w:rsidP="00207FCA">
      <w:pPr>
        <w:pStyle w:val="EndNoteBibliography"/>
        <w:spacing w:after="0"/>
      </w:pPr>
      <w:r w:rsidRPr="00207FCA">
        <w:t>62.</w:t>
      </w:r>
      <w:r w:rsidRPr="00207FCA">
        <w:tab/>
        <w:t xml:space="preserve">Hamada S, Gulliford MC. Antidiabetic and cardiovascular drug utilisation in patients diagnosed with type 2 diabetes mellitus over the age of 80 years: a population-based cohort study. </w:t>
      </w:r>
      <w:r w:rsidRPr="00207FCA">
        <w:rPr>
          <w:i/>
        </w:rPr>
        <w:t>Age Ageing</w:t>
      </w:r>
      <w:r w:rsidRPr="00207FCA">
        <w:t xml:space="preserve"> 2015; </w:t>
      </w:r>
      <w:r w:rsidRPr="00207FCA">
        <w:rPr>
          <w:b/>
        </w:rPr>
        <w:t>44</w:t>
      </w:r>
      <w:r w:rsidRPr="00207FCA">
        <w:t>(4): 566-73.</w:t>
      </w:r>
    </w:p>
    <w:p w:rsidR="00207FCA" w:rsidRPr="00207FCA" w:rsidRDefault="00207FCA" w:rsidP="00207FCA">
      <w:pPr>
        <w:pStyle w:val="EndNoteBibliography"/>
        <w:spacing w:after="0"/>
      </w:pPr>
      <w:r w:rsidRPr="00207FCA">
        <w:t>63.</w:t>
      </w:r>
      <w:r w:rsidRPr="00207FCA">
        <w:tab/>
        <w:t xml:space="preserve">Howse PM, Chibrikova LN, Twells LK, Barrett BJ, Gamble JM. Safety and Efficacy of Incretin-Based Therapies in Patients With Type 2 Diabetes Mellitus and CKD: A Systematic Review and Meta-analysis. </w:t>
      </w:r>
      <w:r w:rsidRPr="00207FCA">
        <w:rPr>
          <w:i/>
        </w:rPr>
        <w:t>Am J Kidney Dis</w:t>
      </w:r>
      <w:r w:rsidRPr="00207FCA">
        <w:t xml:space="preserve"> 2016; </w:t>
      </w:r>
      <w:r w:rsidRPr="00207FCA">
        <w:rPr>
          <w:b/>
        </w:rPr>
        <w:t>68</w:t>
      </w:r>
      <w:r w:rsidRPr="00207FCA">
        <w:t>(5): 733-42.</w:t>
      </w:r>
    </w:p>
    <w:p w:rsidR="00207FCA" w:rsidRPr="00207FCA" w:rsidRDefault="00207FCA" w:rsidP="00207FCA">
      <w:pPr>
        <w:pStyle w:val="EndNoteBibliography"/>
        <w:spacing w:after="0"/>
      </w:pPr>
      <w:r w:rsidRPr="00207FCA">
        <w:t>64.</w:t>
      </w:r>
      <w:r w:rsidRPr="00207FCA">
        <w:tab/>
        <w:t xml:space="preserve">Carbone LJ, Angus PW, Yeomans ND. Incretin-based therapies for the treatment of non-alcoholic fatty liver disease: A systematic review and meta-analysis. </w:t>
      </w:r>
      <w:r w:rsidRPr="00207FCA">
        <w:rPr>
          <w:i/>
        </w:rPr>
        <w:t>J Gastroenterol Hepatol</w:t>
      </w:r>
      <w:r w:rsidRPr="00207FCA">
        <w:t xml:space="preserve"> 2016; </w:t>
      </w:r>
      <w:r w:rsidRPr="00207FCA">
        <w:rPr>
          <w:b/>
        </w:rPr>
        <w:t>31</w:t>
      </w:r>
      <w:r w:rsidRPr="00207FCA">
        <w:t>(1): 23-31.</w:t>
      </w:r>
    </w:p>
    <w:p w:rsidR="00207FCA" w:rsidRPr="00207FCA" w:rsidRDefault="00207FCA" w:rsidP="00207FCA">
      <w:pPr>
        <w:pStyle w:val="EndNoteBibliography"/>
        <w:spacing w:after="0"/>
      </w:pPr>
      <w:r w:rsidRPr="00207FCA">
        <w:t>65.</w:t>
      </w:r>
      <w:r w:rsidRPr="00207FCA">
        <w:tab/>
        <w:t xml:space="preserve">Armstrong MJ, Gaunt P, Aithal GP, et al. Liraglutide safety and efficacy in patients with non-alcoholic steatohepatitis (LEAN): a multicentre, double-blind, randomised, placebo-controlled phase 2 study. </w:t>
      </w:r>
      <w:r w:rsidRPr="00207FCA">
        <w:rPr>
          <w:i/>
        </w:rPr>
        <w:t>Lancet</w:t>
      </w:r>
      <w:r w:rsidRPr="00207FCA">
        <w:t xml:space="preserve"> 2016; </w:t>
      </w:r>
      <w:r w:rsidRPr="00207FCA">
        <w:rPr>
          <w:b/>
        </w:rPr>
        <w:t>387</w:t>
      </w:r>
      <w:r w:rsidRPr="00207FCA">
        <w:t>(10019): 679-90.</w:t>
      </w:r>
    </w:p>
    <w:p w:rsidR="00207FCA" w:rsidRPr="00207FCA" w:rsidRDefault="00207FCA" w:rsidP="00207FCA">
      <w:pPr>
        <w:pStyle w:val="EndNoteBibliography"/>
        <w:spacing w:after="0"/>
      </w:pPr>
      <w:r w:rsidRPr="00207FCA">
        <w:t>66.</w:t>
      </w:r>
      <w:r w:rsidRPr="00207FCA">
        <w:tab/>
        <w:t xml:space="preserve">Garcia Diaz E, Guagnozzi D, Gutierrez V, et al. Effect of incretin therapies compared to pioglitazone and gliclazide in non-alcoholic fatty liver disease in diabetic patients not controlled on metformin alone: An observational, pilot study. </w:t>
      </w:r>
      <w:r w:rsidRPr="00207FCA">
        <w:rPr>
          <w:i/>
        </w:rPr>
        <w:t>Endocrinol Nutr</w:t>
      </w:r>
      <w:r w:rsidRPr="00207FCA">
        <w:t xml:space="preserve"> 2016; </w:t>
      </w:r>
      <w:r w:rsidRPr="00207FCA">
        <w:rPr>
          <w:b/>
        </w:rPr>
        <w:t>63</w:t>
      </w:r>
      <w:r w:rsidRPr="00207FCA">
        <w:t>(5): 194-201.</w:t>
      </w:r>
    </w:p>
    <w:p w:rsidR="00207FCA" w:rsidRPr="00207FCA" w:rsidRDefault="00207FCA" w:rsidP="00207FCA">
      <w:pPr>
        <w:pStyle w:val="EndNoteBibliography"/>
      </w:pPr>
      <w:r w:rsidRPr="00207FCA">
        <w:t>67.</w:t>
      </w:r>
      <w:r w:rsidRPr="00207FCA">
        <w:tab/>
        <w:t xml:space="preserve">Gamble JM CA, Myers KJ, Agnew MD, Hatch K, Snow MM, Davis EM. Incretin-based medications for type 2 diabetes: an overview of reviews. </w:t>
      </w:r>
      <w:r w:rsidRPr="00207FCA">
        <w:rPr>
          <w:i/>
        </w:rPr>
        <w:t>Diabetes, obesity &amp; metabolism</w:t>
      </w:r>
      <w:r w:rsidRPr="00207FCA">
        <w:t xml:space="preserve"> 2015; </w:t>
      </w:r>
      <w:r w:rsidRPr="00207FCA">
        <w:rPr>
          <w:b/>
        </w:rPr>
        <w:t>17</w:t>
      </w:r>
      <w:r w:rsidRPr="00207FCA">
        <w:t>(7): 649-58.</w:t>
      </w:r>
    </w:p>
    <w:p w:rsidR="00BF0FF2" w:rsidRDefault="000D062D" w:rsidP="006E018C">
      <w:pPr>
        <w:jc w:val="both"/>
      </w:pPr>
      <w:r>
        <w:fldChar w:fldCharType="end"/>
      </w:r>
    </w:p>
    <w:p w:rsidR="006402CA" w:rsidRDefault="006402CA" w:rsidP="006E018C">
      <w:pPr>
        <w:jc w:val="both"/>
      </w:pPr>
    </w:p>
    <w:p w:rsidR="006402CA" w:rsidRDefault="006402CA" w:rsidP="006E018C">
      <w:pPr>
        <w:jc w:val="both"/>
      </w:pPr>
    </w:p>
    <w:p w:rsidR="006402CA" w:rsidRDefault="006402CA" w:rsidP="006E018C">
      <w:pPr>
        <w:jc w:val="both"/>
      </w:pPr>
    </w:p>
    <w:p w:rsidR="006402CA" w:rsidRDefault="006402CA" w:rsidP="006E018C">
      <w:pPr>
        <w:jc w:val="both"/>
      </w:pPr>
    </w:p>
    <w:p w:rsidR="006402CA" w:rsidRDefault="006402CA" w:rsidP="006E018C">
      <w:pPr>
        <w:jc w:val="both"/>
      </w:pPr>
    </w:p>
    <w:p w:rsidR="006402CA" w:rsidRDefault="006402CA" w:rsidP="006E018C">
      <w:pPr>
        <w:jc w:val="both"/>
      </w:pPr>
    </w:p>
    <w:p w:rsidR="007D7965" w:rsidRDefault="007D7965" w:rsidP="006E018C">
      <w:pPr>
        <w:jc w:val="both"/>
        <w:sectPr w:rsidR="007D7965">
          <w:footerReference w:type="default" r:id="rId6"/>
          <w:pgSz w:w="11906" w:h="16838"/>
          <w:pgMar w:top="1440" w:right="1440" w:bottom="1440" w:left="1440" w:header="708" w:footer="708" w:gutter="0"/>
          <w:cols w:space="708"/>
          <w:docGrid w:linePitch="360"/>
        </w:sectPr>
      </w:pPr>
    </w:p>
    <w:p w:rsidR="00BF0FF2" w:rsidRDefault="00BF0FF2" w:rsidP="006E018C">
      <w:pPr>
        <w:jc w:val="both"/>
      </w:pPr>
    </w:p>
    <w:p w:rsidR="00BF0FF2" w:rsidRDefault="00BF0FF2" w:rsidP="006E018C">
      <w:pPr>
        <w:jc w:val="both"/>
      </w:pPr>
      <w:r>
        <w:t xml:space="preserve">Fig.1. Real world data: moving beyond clinical trials. </w:t>
      </w:r>
    </w:p>
    <w:p w:rsidR="00BF0FF2" w:rsidRDefault="00BF0FF2" w:rsidP="006E018C">
      <w:pPr>
        <w:jc w:val="both"/>
      </w:pPr>
      <w:r>
        <w:rPr>
          <w:noProof/>
          <w:lang w:eastAsia="en-GB"/>
        </w:rPr>
        <w:drawing>
          <wp:inline distT="0" distB="0" distL="0" distR="0">
            <wp:extent cx="5731510" cy="3592830"/>
            <wp:effectExtent l="0" t="0" r="254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54316D.tmp"/>
                    <pic:cNvPicPr/>
                  </pic:nvPicPr>
                  <pic:blipFill>
                    <a:blip r:embed="rId7">
                      <a:extLst>
                        <a:ext uri="{28A0092B-C50C-407E-A947-70E740481C1C}">
                          <a14:useLocalDpi xmlns:a14="http://schemas.microsoft.com/office/drawing/2010/main" val="0"/>
                        </a:ext>
                      </a:extLst>
                    </a:blip>
                    <a:stretch>
                      <a:fillRect/>
                    </a:stretch>
                  </pic:blipFill>
                  <pic:spPr>
                    <a:xfrm>
                      <a:off x="0" y="0"/>
                      <a:ext cx="5731510" cy="3592830"/>
                    </a:xfrm>
                    <a:prstGeom prst="rect">
                      <a:avLst/>
                    </a:prstGeom>
                  </pic:spPr>
                </pic:pic>
              </a:graphicData>
            </a:graphic>
          </wp:inline>
        </w:drawing>
      </w:r>
    </w:p>
    <w:p w:rsidR="000D062D" w:rsidRDefault="000D062D" w:rsidP="006E018C">
      <w:pPr>
        <w:jc w:val="both"/>
      </w:pPr>
    </w:p>
    <w:p w:rsidR="00A26064" w:rsidRDefault="00A26064" w:rsidP="006E018C">
      <w:pPr>
        <w:jc w:val="both"/>
      </w:pPr>
    </w:p>
    <w:p w:rsidR="00A26064" w:rsidRDefault="00A26064" w:rsidP="006E018C">
      <w:pPr>
        <w:jc w:val="both"/>
      </w:pPr>
    </w:p>
    <w:p w:rsidR="000C4672" w:rsidRDefault="000C4672" w:rsidP="006E018C">
      <w:pPr>
        <w:jc w:val="both"/>
      </w:pPr>
    </w:p>
    <w:p w:rsidR="000C4672" w:rsidRDefault="000C4672" w:rsidP="006E018C">
      <w:pPr>
        <w:jc w:val="both"/>
      </w:pPr>
    </w:p>
    <w:p w:rsidR="009B5B5F" w:rsidRDefault="009B5B5F" w:rsidP="006E018C">
      <w:pPr>
        <w:jc w:val="both"/>
      </w:pPr>
      <w:r>
        <w:lastRenderedPageBreak/>
        <w:t xml:space="preserve">Figure 2. </w:t>
      </w:r>
    </w:p>
    <w:p w:rsidR="009B5B5F" w:rsidRDefault="00465A01" w:rsidP="006E018C">
      <w:pPr>
        <w:jc w:val="both"/>
      </w:pPr>
      <w:r w:rsidRPr="00465A01">
        <w:drawing>
          <wp:inline distT="0" distB="0" distL="0" distR="0" wp14:anchorId="443645D8" wp14:editId="21874AF4">
            <wp:extent cx="5039428" cy="3781953"/>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BEBA8EAE-BF5A-486C-A8C5-ECC9F3942E4B}">
                          <a14:imgProps xmlns:a14="http://schemas.microsoft.com/office/drawing/2010/main">
                            <a14:imgLayer r:embed="rId9">
                              <a14:imgEffect>
                                <a14:sharpenSoften amount="10000"/>
                              </a14:imgEffect>
                            </a14:imgLayer>
                          </a14:imgProps>
                        </a:ext>
                      </a:extLst>
                    </a:blip>
                    <a:stretch>
                      <a:fillRect/>
                    </a:stretch>
                  </pic:blipFill>
                  <pic:spPr>
                    <a:xfrm>
                      <a:off x="0" y="0"/>
                      <a:ext cx="5039428" cy="3781953"/>
                    </a:xfrm>
                    <a:prstGeom prst="rect">
                      <a:avLst/>
                    </a:prstGeom>
                  </pic:spPr>
                </pic:pic>
              </a:graphicData>
            </a:graphic>
          </wp:inline>
        </w:drawing>
      </w:r>
    </w:p>
    <w:p w:rsidR="009B5B5F" w:rsidRDefault="009B5B5F" w:rsidP="006E018C">
      <w:pPr>
        <w:jc w:val="both"/>
      </w:pPr>
    </w:p>
    <w:p w:rsidR="009B5B5F" w:rsidRDefault="009B5B5F" w:rsidP="006E018C">
      <w:pPr>
        <w:jc w:val="both"/>
      </w:pPr>
    </w:p>
    <w:p w:rsidR="009B5B5F" w:rsidRDefault="009B5B5F" w:rsidP="006E018C">
      <w:pPr>
        <w:jc w:val="both"/>
      </w:pPr>
    </w:p>
    <w:p w:rsidR="009B5B5F" w:rsidRDefault="009B5B5F" w:rsidP="006E018C">
      <w:pPr>
        <w:jc w:val="both"/>
      </w:pPr>
    </w:p>
    <w:p w:rsidR="009B5B5F" w:rsidRDefault="009B5B5F" w:rsidP="006E018C">
      <w:pPr>
        <w:jc w:val="both"/>
      </w:pPr>
    </w:p>
    <w:p w:rsidR="009B5B5F" w:rsidRDefault="009B5B5F" w:rsidP="006E018C">
      <w:pPr>
        <w:jc w:val="both"/>
      </w:pPr>
      <w:r>
        <w:lastRenderedPageBreak/>
        <w:t xml:space="preserve">Figure 3. </w:t>
      </w:r>
    </w:p>
    <w:p w:rsidR="009B5B5F" w:rsidRDefault="009B5B5F" w:rsidP="006E018C">
      <w:pPr>
        <w:jc w:val="both"/>
      </w:pPr>
    </w:p>
    <w:p w:rsidR="009B5B5F" w:rsidRDefault="00465A01" w:rsidP="006E018C">
      <w:pPr>
        <w:jc w:val="both"/>
      </w:pPr>
      <w:r w:rsidRPr="00465A01">
        <w:drawing>
          <wp:inline distT="0" distB="0" distL="0" distR="0" wp14:anchorId="011D594A" wp14:editId="23843515">
            <wp:extent cx="5039428" cy="3781953"/>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39428" cy="3781953"/>
                    </a:xfrm>
                    <a:prstGeom prst="rect">
                      <a:avLst/>
                    </a:prstGeom>
                  </pic:spPr>
                </pic:pic>
              </a:graphicData>
            </a:graphic>
          </wp:inline>
        </w:drawing>
      </w:r>
    </w:p>
    <w:p w:rsidR="009B5B5F" w:rsidRDefault="009B5B5F" w:rsidP="006E018C">
      <w:pPr>
        <w:jc w:val="both"/>
      </w:pPr>
    </w:p>
    <w:p w:rsidR="009B5B5F" w:rsidRDefault="009B5B5F" w:rsidP="006E018C">
      <w:pPr>
        <w:jc w:val="both"/>
      </w:pPr>
    </w:p>
    <w:p w:rsidR="009B5B5F" w:rsidRDefault="009B5B5F" w:rsidP="006E018C">
      <w:pPr>
        <w:jc w:val="both"/>
      </w:pPr>
    </w:p>
    <w:p w:rsidR="009B5B5F" w:rsidRDefault="009B5B5F" w:rsidP="006E018C">
      <w:pPr>
        <w:jc w:val="both"/>
      </w:pPr>
      <w:bookmarkStart w:id="9" w:name="_GoBack"/>
      <w:bookmarkEnd w:id="9"/>
    </w:p>
    <w:p w:rsidR="000D062D" w:rsidRDefault="00A26064" w:rsidP="006E018C">
      <w:pPr>
        <w:jc w:val="both"/>
      </w:pPr>
      <w:r>
        <w:t xml:space="preserve">Table </w:t>
      </w:r>
      <w:r w:rsidR="002F2751">
        <w:t>1</w:t>
      </w:r>
      <w:r w:rsidR="000D062D">
        <w:t>. RCT data vs Real World Data</w:t>
      </w:r>
    </w:p>
    <w:p w:rsidR="00C40988" w:rsidRDefault="000D062D" w:rsidP="006E018C">
      <w:pPr>
        <w:jc w:val="both"/>
      </w:pPr>
      <w:r>
        <w:rPr>
          <w:noProof/>
          <w:lang w:eastAsia="en-GB"/>
        </w:rPr>
        <w:lastRenderedPageBreak/>
        <w:drawing>
          <wp:inline distT="0" distB="0" distL="0" distR="0">
            <wp:extent cx="5731510" cy="3458845"/>
            <wp:effectExtent l="0" t="0" r="254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547C63.tmp"/>
                    <pic:cNvPicPr/>
                  </pic:nvPicPr>
                  <pic:blipFill>
                    <a:blip r:embed="rId11">
                      <a:extLst>
                        <a:ext uri="{28A0092B-C50C-407E-A947-70E740481C1C}">
                          <a14:useLocalDpi xmlns:a14="http://schemas.microsoft.com/office/drawing/2010/main" val="0"/>
                        </a:ext>
                      </a:extLst>
                    </a:blip>
                    <a:stretch>
                      <a:fillRect/>
                    </a:stretch>
                  </pic:blipFill>
                  <pic:spPr>
                    <a:xfrm>
                      <a:off x="0" y="0"/>
                      <a:ext cx="5731510" cy="3458845"/>
                    </a:xfrm>
                    <a:prstGeom prst="rect">
                      <a:avLst/>
                    </a:prstGeom>
                  </pic:spPr>
                </pic:pic>
              </a:graphicData>
            </a:graphic>
          </wp:inline>
        </w:drawing>
      </w:r>
    </w:p>
    <w:p w:rsidR="00C40988" w:rsidRPr="00C40988" w:rsidRDefault="00C40988" w:rsidP="00C40988"/>
    <w:p w:rsidR="00C40988" w:rsidRDefault="00C40988" w:rsidP="00C40988"/>
    <w:p w:rsidR="000D062D" w:rsidRDefault="00C40988" w:rsidP="00C40988">
      <w:pPr>
        <w:tabs>
          <w:tab w:val="left" w:pos="2093"/>
        </w:tabs>
      </w:pPr>
      <w:r>
        <w:tab/>
      </w:r>
    </w:p>
    <w:p w:rsidR="00C40988" w:rsidRDefault="00C40988" w:rsidP="00C40988">
      <w:pPr>
        <w:tabs>
          <w:tab w:val="left" w:pos="2093"/>
        </w:tabs>
      </w:pPr>
    </w:p>
    <w:p w:rsidR="00C40988" w:rsidRDefault="00C40988" w:rsidP="00C40988">
      <w:pPr>
        <w:tabs>
          <w:tab w:val="left" w:pos="2093"/>
        </w:tabs>
      </w:pPr>
    </w:p>
    <w:p w:rsidR="00C40988" w:rsidRDefault="00C40988" w:rsidP="00C40988">
      <w:pPr>
        <w:tabs>
          <w:tab w:val="left" w:pos="2093"/>
        </w:tabs>
      </w:pPr>
    </w:p>
    <w:p w:rsidR="00C40988" w:rsidRPr="007D7965" w:rsidRDefault="00C40988" w:rsidP="00C40988">
      <w:pPr>
        <w:jc w:val="both"/>
        <w:rPr>
          <w:b/>
        </w:rPr>
      </w:pPr>
      <w:r>
        <w:rPr>
          <w:b/>
        </w:rPr>
        <w:t>Table 2</w:t>
      </w:r>
      <w:r w:rsidRPr="007D7965">
        <w:rPr>
          <w:b/>
        </w:rPr>
        <w:t xml:space="preserve"> </w:t>
      </w:r>
      <w:r w:rsidR="00C746C2">
        <w:rPr>
          <w:b/>
        </w:rPr>
        <w:t>Selected</w:t>
      </w:r>
      <w:r w:rsidRPr="007D7965">
        <w:rPr>
          <w:b/>
        </w:rPr>
        <w:t xml:space="preserve"> Systematic Reviews</w:t>
      </w:r>
      <w:r w:rsidR="007300F1">
        <w:rPr>
          <w:b/>
        </w:rPr>
        <w:t xml:space="preserve"> and Meta-analyses</w:t>
      </w:r>
      <w:r w:rsidRPr="007D7965">
        <w:rPr>
          <w:b/>
        </w:rPr>
        <w:t xml:space="preserve"> of Incretin Therapies </w:t>
      </w:r>
    </w:p>
    <w:tbl>
      <w:tblPr>
        <w:tblStyle w:val="TableGrid"/>
        <w:tblW w:w="0" w:type="auto"/>
        <w:tblLook w:val="04A0" w:firstRow="1" w:lastRow="0" w:firstColumn="1" w:lastColumn="0" w:noHBand="0" w:noVBand="1"/>
      </w:tblPr>
      <w:tblGrid>
        <w:gridCol w:w="1271"/>
        <w:gridCol w:w="1985"/>
        <w:gridCol w:w="2268"/>
        <w:gridCol w:w="1446"/>
        <w:gridCol w:w="1956"/>
        <w:gridCol w:w="2980"/>
        <w:gridCol w:w="2042"/>
      </w:tblGrid>
      <w:tr w:rsidR="00C40988" w:rsidTr="007D579D">
        <w:tc>
          <w:tcPr>
            <w:tcW w:w="1271" w:type="dxa"/>
          </w:tcPr>
          <w:p w:rsidR="00C40988" w:rsidRPr="00887068" w:rsidRDefault="00C40988" w:rsidP="007D579D">
            <w:pPr>
              <w:rPr>
                <w:b/>
              </w:rPr>
            </w:pPr>
            <w:r w:rsidRPr="00887068">
              <w:rPr>
                <w:b/>
              </w:rPr>
              <w:lastRenderedPageBreak/>
              <w:t xml:space="preserve">Authors </w:t>
            </w:r>
          </w:p>
        </w:tc>
        <w:tc>
          <w:tcPr>
            <w:tcW w:w="1985" w:type="dxa"/>
          </w:tcPr>
          <w:p w:rsidR="00C40988" w:rsidRPr="00887068" w:rsidRDefault="00C40988" w:rsidP="007D579D">
            <w:pPr>
              <w:rPr>
                <w:b/>
              </w:rPr>
            </w:pPr>
            <w:r w:rsidRPr="00887068">
              <w:rPr>
                <w:b/>
              </w:rPr>
              <w:t xml:space="preserve">Number of studies </w:t>
            </w:r>
          </w:p>
        </w:tc>
        <w:tc>
          <w:tcPr>
            <w:tcW w:w="2268" w:type="dxa"/>
          </w:tcPr>
          <w:p w:rsidR="00C40988" w:rsidRPr="00887068" w:rsidRDefault="00C40988" w:rsidP="007D579D">
            <w:pPr>
              <w:rPr>
                <w:b/>
              </w:rPr>
            </w:pPr>
            <w:r w:rsidRPr="00887068">
              <w:rPr>
                <w:b/>
              </w:rPr>
              <w:t>Baseline characteristics of Population</w:t>
            </w:r>
          </w:p>
        </w:tc>
        <w:tc>
          <w:tcPr>
            <w:tcW w:w="1446" w:type="dxa"/>
          </w:tcPr>
          <w:p w:rsidR="00C40988" w:rsidRPr="00887068" w:rsidRDefault="00C40988" w:rsidP="007D579D">
            <w:pPr>
              <w:rPr>
                <w:b/>
              </w:rPr>
            </w:pPr>
            <w:r w:rsidRPr="00887068">
              <w:rPr>
                <w:b/>
              </w:rPr>
              <w:t xml:space="preserve">Interventions </w:t>
            </w:r>
          </w:p>
        </w:tc>
        <w:tc>
          <w:tcPr>
            <w:tcW w:w="1956" w:type="dxa"/>
          </w:tcPr>
          <w:p w:rsidR="00C40988" w:rsidRPr="00887068" w:rsidRDefault="00C40988" w:rsidP="007D579D">
            <w:pPr>
              <w:rPr>
                <w:b/>
              </w:rPr>
            </w:pPr>
            <w:r>
              <w:rPr>
                <w:b/>
              </w:rPr>
              <w:t xml:space="preserve">Comparators </w:t>
            </w:r>
          </w:p>
        </w:tc>
        <w:tc>
          <w:tcPr>
            <w:tcW w:w="2980" w:type="dxa"/>
          </w:tcPr>
          <w:p w:rsidR="00C40988" w:rsidRPr="00887068" w:rsidRDefault="00C40988" w:rsidP="007D579D">
            <w:pPr>
              <w:rPr>
                <w:b/>
              </w:rPr>
            </w:pPr>
            <w:r w:rsidRPr="00887068">
              <w:rPr>
                <w:b/>
              </w:rPr>
              <w:t xml:space="preserve">Main Findings </w:t>
            </w:r>
          </w:p>
        </w:tc>
        <w:tc>
          <w:tcPr>
            <w:tcW w:w="2042" w:type="dxa"/>
          </w:tcPr>
          <w:p w:rsidR="00C40988" w:rsidRPr="00887068" w:rsidRDefault="00C40988" w:rsidP="007D579D">
            <w:pPr>
              <w:rPr>
                <w:b/>
              </w:rPr>
            </w:pPr>
            <w:r w:rsidRPr="00887068">
              <w:rPr>
                <w:b/>
              </w:rPr>
              <w:t>Limitations</w:t>
            </w:r>
          </w:p>
        </w:tc>
      </w:tr>
      <w:tr w:rsidR="00C40988" w:rsidTr="007D579D">
        <w:tc>
          <w:tcPr>
            <w:tcW w:w="1271" w:type="dxa"/>
          </w:tcPr>
          <w:p w:rsidR="00C40988" w:rsidRDefault="00C40988" w:rsidP="007D579D"/>
          <w:p w:rsidR="00C40988" w:rsidRDefault="00C40988" w:rsidP="00E83A06">
            <w:proofErr w:type="spellStart"/>
            <w:r>
              <w:t>Aroda</w:t>
            </w:r>
            <w:proofErr w:type="spellEnd"/>
            <w:r>
              <w:t xml:space="preserve"> et al 2012</w:t>
            </w:r>
            <w:r>
              <w:fldChar w:fldCharType="begin"/>
            </w:r>
            <w:r w:rsidR="00E83A06">
              <w:instrText xml:space="preserve"> ADDIN EN.CITE &lt;EndNote&gt;&lt;Cite&gt;&lt;Author&gt;Aroda&lt;/Author&gt;&lt;Year&gt;2012&lt;/Year&gt;&lt;RecNum&gt;61&lt;/RecNum&gt;&lt;DisplayText&gt;&lt;style face="superscript"&gt;14&lt;/style&gt;&lt;/DisplayText&gt;&lt;record&gt;&lt;rec-number&gt;61&lt;/rec-number&gt;&lt;foreign-keys&gt;&lt;key app="EN" db-id="fsrafdfz0d2v5pe520u5exf82xsz0svdrwvx" timestamp="1491928130"&gt;61&lt;/key&gt;&lt;/foreign-keys&gt;&lt;ref-type name="Journal Article"&gt;17&lt;/ref-type&gt;&lt;contributors&gt;&lt;authors&gt;&lt;author&gt;Aroda, V. R.&lt;/author&gt;&lt;author&gt;Henry, R. R.&lt;/author&gt;&lt;author&gt;Han, J.&lt;/author&gt;&lt;author&gt;Huang, W.&lt;/author&gt;&lt;author&gt;DeYoung, M. B.&lt;/author&gt;&lt;author&gt;Darsow, T.&lt;/author&gt;&lt;author&gt;Hoogwerf, B. J.&lt;/author&gt;&lt;/authors&gt;&lt;/contributors&gt;&lt;auth-address&gt;Department of Endocrinology, Diabetes, and Metabolism, MedStar Health Research Institute, Hyattsville, MD 20782, USA. Vanita.Aroda@Medstar.net&lt;/auth-address&gt;&lt;titles&gt;&lt;title&gt;Efficacy of GLP-1 receptor agonists and DPP-4 inhibitors: meta-analysis and systematic review&lt;/title&gt;&lt;secondary-title&gt;Clinical therapeutics&lt;/secondary-title&gt;&lt;/titles&gt;&lt;periodical&gt;&lt;full-title&gt;Clinical therapeutics&lt;/full-title&gt;&lt;/periodical&gt;&lt;pages&gt;1247-1258.e22&lt;/pages&gt;&lt;volume&gt;34&lt;/volume&gt;&lt;number&gt;6&lt;/number&gt;&lt;keywords&gt;&lt;keyword&gt;Body Weight/drug effects&lt;/keyword&gt;&lt;keyword&gt;Diabetes Mellitus, Type 2/drug therapy&lt;/keyword&gt;&lt;keyword&gt;Dipeptidyl-Peptidase IV Inhibitors/pharmacology/therapeutic use&lt;/keyword&gt;&lt;keyword&gt;Humans&lt;/keyword&gt;&lt;keyword&gt;Receptors, Glucagon/agonists&lt;/keyword&gt;&lt;/keywords&gt;&lt;dates&gt;&lt;year&gt;2012&lt;/year&gt;&lt;/dates&gt;&lt;pub-location&gt;United States&lt;/pub-location&gt;&lt;publisher&gt;Elsevier HS Journals, Inc&lt;/publisher&gt;&lt;isbn&gt;1879-114X; 0149-2918&lt;/isbn&gt;&lt;urls&gt;&lt;related-urls&gt;&lt;url&gt;http://ac.els-cdn.com/S0149291812002755/1-s2.0-S0149291812002755-main.pdf?_tid=431c99f8-1ed4-11e7-9bae-00000aab0f27&amp;amp;acdnat=1491928446_81af3c42b9d029ea2d10faddb7466e62&lt;/url&gt;&lt;/related-urls&gt;&lt;/urls&gt;&lt;electronic-resource-num&gt;10.1016/j.clinthera.2012.04.013 [doi]&lt;/electronic-resource-num&gt;&lt;access-date&gt;Jun&lt;/access-date&gt;&lt;/record&gt;&lt;/Cite&gt;&lt;/EndNote&gt;</w:instrText>
            </w:r>
            <w:r>
              <w:fldChar w:fldCharType="separate"/>
            </w:r>
            <w:r w:rsidR="00E83A06" w:rsidRPr="00E83A06">
              <w:rPr>
                <w:noProof/>
                <w:vertAlign w:val="superscript"/>
              </w:rPr>
              <w:t>14</w:t>
            </w:r>
            <w:r>
              <w:fldChar w:fldCharType="end"/>
            </w:r>
          </w:p>
        </w:tc>
        <w:tc>
          <w:tcPr>
            <w:tcW w:w="1985" w:type="dxa"/>
          </w:tcPr>
          <w:p w:rsidR="007300F1" w:rsidRDefault="007300F1" w:rsidP="007D579D">
            <w:r>
              <w:t xml:space="preserve">80 </w:t>
            </w:r>
            <w:r w:rsidR="00C40988">
              <w:t>studies</w:t>
            </w:r>
          </w:p>
          <w:p w:rsidR="00C40988" w:rsidRDefault="007300F1" w:rsidP="007D579D">
            <w:r>
              <w:t>N=23,592</w:t>
            </w:r>
            <w:r w:rsidR="00C40988">
              <w:t xml:space="preserve"> </w:t>
            </w:r>
          </w:p>
          <w:p w:rsidR="007300F1" w:rsidRDefault="007300F1" w:rsidP="007D579D">
            <w:r>
              <w:t xml:space="preserve">Study duration 12 to 104 weeks </w:t>
            </w:r>
          </w:p>
        </w:tc>
        <w:tc>
          <w:tcPr>
            <w:tcW w:w="2268" w:type="dxa"/>
          </w:tcPr>
          <w:p w:rsidR="00C40988" w:rsidRDefault="007300F1" w:rsidP="007D579D">
            <w:r>
              <w:t xml:space="preserve">Mean </w:t>
            </w:r>
            <w:r w:rsidR="00AD2A16">
              <w:t>baseline HbA1c 7.2 to 10.3</w:t>
            </w:r>
            <w:r>
              <w:t>%</w:t>
            </w:r>
          </w:p>
          <w:p w:rsidR="00EE3D45" w:rsidRDefault="00EE3D45" w:rsidP="007D579D">
            <w:r>
              <w:t>Females 23% to 64%</w:t>
            </w:r>
          </w:p>
          <w:p w:rsidR="00515783" w:rsidRDefault="00515783" w:rsidP="007D579D">
            <w:r>
              <w:t>30% to 100% white</w:t>
            </w:r>
          </w:p>
          <w:p w:rsidR="00515783" w:rsidRDefault="00515783" w:rsidP="007D579D">
            <w:r>
              <w:t xml:space="preserve">Diabetes duration 0.3 to 14.8 years </w:t>
            </w:r>
          </w:p>
          <w:p w:rsidR="007300F1" w:rsidRDefault="007300F1" w:rsidP="007D579D"/>
        </w:tc>
        <w:tc>
          <w:tcPr>
            <w:tcW w:w="1446" w:type="dxa"/>
          </w:tcPr>
          <w:p w:rsidR="00C40988" w:rsidRDefault="00C40988" w:rsidP="007D579D">
            <w:r>
              <w:t xml:space="preserve">Exenatide twice daily and once weekly, liraglutide </w:t>
            </w:r>
          </w:p>
          <w:p w:rsidR="00C40988" w:rsidRDefault="00C40988" w:rsidP="007D579D">
            <w:r>
              <w:t>Sitagliptin, saxagliptin, alogliptin, linagliptin, vildagliptin</w:t>
            </w:r>
          </w:p>
        </w:tc>
        <w:tc>
          <w:tcPr>
            <w:tcW w:w="1956" w:type="dxa"/>
          </w:tcPr>
          <w:p w:rsidR="00C40988" w:rsidRDefault="00AD2A16" w:rsidP="007D579D">
            <w:r>
              <w:t xml:space="preserve">Placebo or another glucose lowering therapy </w:t>
            </w:r>
          </w:p>
        </w:tc>
        <w:tc>
          <w:tcPr>
            <w:tcW w:w="2980" w:type="dxa"/>
          </w:tcPr>
          <w:p w:rsidR="00C40988" w:rsidRPr="00AD2A16" w:rsidRDefault="00AD2A16" w:rsidP="007D579D">
            <w:pPr>
              <w:rPr>
                <w:b/>
              </w:rPr>
            </w:pPr>
            <w:r w:rsidRPr="00AD2A16">
              <w:rPr>
                <w:b/>
              </w:rPr>
              <w:t>HbA1c</w:t>
            </w:r>
          </w:p>
          <w:p w:rsidR="00AD2A16" w:rsidRDefault="00AD2A16" w:rsidP="007D579D">
            <w:r w:rsidRPr="00AD2A16">
              <w:rPr>
                <w:i/>
              </w:rPr>
              <w:t>GLP-1 RA</w:t>
            </w:r>
            <w:r>
              <w:t xml:space="preserve"> -1.1% to -1.6%</w:t>
            </w:r>
          </w:p>
          <w:p w:rsidR="00AD2A16" w:rsidRDefault="00AD2A16" w:rsidP="007D579D">
            <w:r w:rsidRPr="00AD2A16">
              <w:rPr>
                <w:i/>
              </w:rPr>
              <w:t>DPP-IV inhibitors</w:t>
            </w:r>
            <w:r>
              <w:t xml:space="preserve"> -0.6% to -1.1%</w:t>
            </w:r>
          </w:p>
          <w:p w:rsidR="00AD2A16" w:rsidRDefault="00AD2A16" w:rsidP="007D579D"/>
          <w:p w:rsidR="00AD2A16" w:rsidRPr="00AD2A16" w:rsidRDefault="00AD2A16" w:rsidP="007D579D">
            <w:pPr>
              <w:rPr>
                <w:b/>
              </w:rPr>
            </w:pPr>
            <w:r w:rsidRPr="00AD2A16">
              <w:rPr>
                <w:b/>
              </w:rPr>
              <w:t>Weight</w:t>
            </w:r>
          </w:p>
          <w:p w:rsidR="00AD2A16" w:rsidRDefault="00AD2A16" w:rsidP="007D579D">
            <w:r w:rsidRPr="00AD2A16">
              <w:rPr>
                <w:i/>
              </w:rPr>
              <w:t>GLP-1 RA</w:t>
            </w:r>
            <w:r>
              <w:t xml:space="preserve"> &gt;2.0kg</w:t>
            </w:r>
          </w:p>
          <w:p w:rsidR="00AD2A16" w:rsidRDefault="00AD2A16" w:rsidP="007D579D">
            <w:r w:rsidRPr="00AD2A16">
              <w:rPr>
                <w:i/>
              </w:rPr>
              <w:t>DPP-IV inhibitors</w:t>
            </w:r>
            <w:r>
              <w:t xml:space="preserve"> -0.2 to -0.6kg</w:t>
            </w:r>
          </w:p>
          <w:p w:rsidR="00AD2A16" w:rsidRDefault="00AD2A16" w:rsidP="007D579D"/>
          <w:p w:rsidR="00AD2A16" w:rsidRDefault="00AD2A16" w:rsidP="007D579D"/>
        </w:tc>
        <w:tc>
          <w:tcPr>
            <w:tcW w:w="2042" w:type="dxa"/>
          </w:tcPr>
          <w:p w:rsidR="007300F1" w:rsidRDefault="007300F1" w:rsidP="007300F1">
            <w:r>
              <w:t>Lack of adjustment for placebo use,</w:t>
            </w:r>
          </w:p>
          <w:p w:rsidR="00C40988" w:rsidRDefault="007300F1" w:rsidP="007300F1">
            <w:r>
              <w:t>interstudy heterogeneity due to differences in methodology</w:t>
            </w:r>
          </w:p>
        </w:tc>
      </w:tr>
      <w:tr w:rsidR="00C40988" w:rsidTr="007D579D">
        <w:tc>
          <w:tcPr>
            <w:tcW w:w="1271" w:type="dxa"/>
          </w:tcPr>
          <w:p w:rsidR="00C40988" w:rsidRDefault="00C40988" w:rsidP="007D579D"/>
          <w:p w:rsidR="00540A7D" w:rsidRDefault="00540A7D" w:rsidP="007D579D">
            <w:r>
              <w:t>Deacon et al 2012</w:t>
            </w:r>
            <w:r>
              <w:fldChar w:fldCharType="begin">
                <w:fldData xml:space="preserve">PEVuZE5vdGU+PENpdGU+PEF1dGhvcj5EZWFjb248L0F1dGhvcj48WWVhcj4yMDEyPC9ZZWFyPjxS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</w:fldData>
              </w:fldChar>
            </w:r>
            <w:r>
              <w:instrText xml:space="preserve"> ADDIN EN.CITE </w:instrText>
            </w:r>
            <w:r>
              <w:fldChar w:fldCharType="begin">
                <w:fldData xml:space="preserve">PEVuZE5vdGU+PENpdGU+PEF1dGhvcj5EZWFjb248L0F1dGhvcj48WWVhcj4yMDEyPC9ZZWFyPjxS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</w:fldData>
              </w:fldChar>
            </w:r>
            <w:r>
              <w:instrText xml:space="preserve"> ADDIN EN.CITE.DATA </w:instrText>
            </w:r>
            <w:r>
              <w:fldChar w:fldCharType="end"/>
            </w:r>
            <w:r>
              <w:fldChar w:fldCharType="separate"/>
            </w:r>
            <w:r w:rsidRPr="00540A7D">
              <w:rPr>
                <w:noProof/>
                <w:vertAlign w:val="superscript"/>
              </w:rPr>
              <w:t>15</w:t>
            </w:r>
            <w:r>
              <w:fldChar w:fldCharType="end"/>
            </w:r>
          </w:p>
          <w:p w:rsidR="00540A7D" w:rsidRDefault="00540A7D" w:rsidP="007D579D"/>
          <w:p w:rsidR="00540A7D" w:rsidRDefault="00540A7D" w:rsidP="007D579D"/>
        </w:tc>
        <w:tc>
          <w:tcPr>
            <w:tcW w:w="1985" w:type="dxa"/>
          </w:tcPr>
          <w:p w:rsidR="00C40988" w:rsidRDefault="00C40988" w:rsidP="007D579D"/>
          <w:p w:rsidR="00540A7D" w:rsidRDefault="00302580" w:rsidP="007D579D">
            <w:r>
              <w:t xml:space="preserve">27 randomised controlled trials </w:t>
            </w:r>
            <w:r w:rsidR="00540A7D">
              <w:t xml:space="preserve"> </w:t>
            </w:r>
          </w:p>
          <w:p w:rsidR="00540A7D" w:rsidRDefault="00540A7D" w:rsidP="007D579D">
            <w:r>
              <w:t xml:space="preserve">N=6015 </w:t>
            </w:r>
          </w:p>
          <w:p w:rsidR="00540A7D" w:rsidRDefault="00540A7D" w:rsidP="007D579D">
            <w:r>
              <w:t xml:space="preserve">Study duration at least 16 to 30 weeks </w:t>
            </w:r>
          </w:p>
        </w:tc>
        <w:tc>
          <w:tcPr>
            <w:tcW w:w="2268" w:type="dxa"/>
          </w:tcPr>
          <w:p w:rsidR="00C40988" w:rsidRDefault="00302580" w:rsidP="007D579D">
            <w:r>
              <w:t>Mean baseline HbA1c 8.1 to 8.5%</w:t>
            </w:r>
          </w:p>
          <w:p w:rsidR="00302580" w:rsidRDefault="00302580" w:rsidP="007D579D"/>
        </w:tc>
        <w:tc>
          <w:tcPr>
            <w:tcW w:w="1446" w:type="dxa"/>
          </w:tcPr>
          <w:p w:rsidR="00540A7D" w:rsidRDefault="00540A7D" w:rsidP="00540A7D">
            <w:r>
              <w:t xml:space="preserve">Exenatide twice daily and once weekly, liraglutide </w:t>
            </w:r>
          </w:p>
          <w:p w:rsidR="00C40988" w:rsidRDefault="00540A7D" w:rsidP="00540A7D">
            <w:r>
              <w:t xml:space="preserve">Sitagliptin, saxagliptin, alogliptin, linagliptin, vildagliptin (all as add-on to metformin) </w:t>
            </w:r>
          </w:p>
        </w:tc>
        <w:tc>
          <w:tcPr>
            <w:tcW w:w="1956" w:type="dxa"/>
          </w:tcPr>
          <w:p w:rsidR="00C40988" w:rsidRDefault="00540A7D" w:rsidP="007D579D">
            <w:r>
              <w:t>Placebo or another glucose lowering therapy</w:t>
            </w:r>
          </w:p>
        </w:tc>
        <w:tc>
          <w:tcPr>
            <w:tcW w:w="2980" w:type="dxa"/>
          </w:tcPr>
          <w:p w:rsidR="00C40988" w:rsidRPr="00BA70DD" w:rsidRDefault="00540A7D" w:rsidP="007D579D">
            <w:pPr>
              <w:rPr>
                <w:b/>
              </w:rPr>
            </w:pPr>
            <w:r w:rsidRPr="00BA70DD">
              <w:rPr>
                <w:b/>
              </w:rPr>
              <w:t xml:space="preserve">HbA1c </w:t>
            </w:r>
          </w:p>
          <w:p w:rsidR="00540A7D" w:rsidRDefault="00540A7D" w:rsidP="007D579D">
            <w:r w:rsidRPr="00BA70DD">
              <w:rPr>
                <w:i/>
              </w:rPr>
              <w:t>Long acting GLP-1 RA</w:t>
            </w:r>
            <w:r>
              <w:t xml:space="preserve"> -1.2%</w:t>
            </w:r>
          </w:p>
          <w:p w:rsidR="00540A7D" w:rsidRDefault="00BA70DD" w:rsidP="007D579D">
            <w:r w:rsidRPr="00BA70DD">
              <w:rPr>
                <w:i/>
              </w:rPr>
              <w:t>Short acting GLP-1 RA</w:t>
            </w:r>
            <w:r>
              <w:t xml:space="preserve"> -</w:t>
            </w:r>
            <w:r w:rsidR="00540A7D">
              <w:t>0.8%</w:t>
            </w:r>
          </w:p>
          <w:p w:rsidR="00540A7D" w:rsidRDefault="00540A7D" w:rsidP="007D579D">
            <w:r w:rsidRPr="00BA70DD">
              <w:rPr>
                <w:i/>
              </w:rPr>
              <w:t>DPP-IV inhibitors</w:t>
            </w:r>
            <w:r>
              <w:t xml:space="preserve"> -0.7%</w:t>
            </w:r>
          </w:p>
          <w:p w:rsidR="00540A7D" w:rsidRDefault="00540A7D" w:rsidP="007D579D"/>
          <w:p w:rsidR="00540A7D" w:rsidRPr="00BA70DD" w:rsidRDefault="00540A7D" w:rsidP="007D579D">
            <w:pPr>
              <w:rPr>
                <w:b/>
              </w:rPr>
            </w:pPr>
            <w:r w:rsidRPr="00BA70DD">
              <w:rPr>
                <w:b/>
              </w:rPr>
              <w:t xml:space="preserve">Weight </w:t>
            </w:r>
          </w:p>
          <w:p w:rsidR="00540A7D" w:rsidRDefault="00540A7D" w:rsidP="00540A7D">
            <w:r w:rsidRPr="00BA70DD">
              <w:rPr>
                <w:i/>
              </w:rPr>
              <w:t>Long acting GLP-1 RA</w:t>
            </w:r>
            <w:r>
              <w:t xml:space="preserve"> </w:t>
            </w:r>
            <w:r w:rsidR="00BA70DD">
              <w:t>-2.3kg</w:t>
            </w:r>
          </w:p>
          <w:p w:rsidR="00540A7D" w:rsidRDefault="00BA70DD" w:rsidP="00540A7D">
            <w:r w:rsidRPr="00BA70DD">
              <w:rPr>
                <w:i/>
              </w:rPr>
              <w:t>Short acting GLP-1 RA</w:t>
            </w:r>
            <w:r>
              <w:t xml:space="preserve"> -3.9kg</w:t>
            </w:r>
          </w:p>
          <w:p w:rsidR="00BA70DD" w:rsidRDefault="00BA70DD" w:rsidP="00540A7D">
            <w:r w:rsidRPr="00BA70DD">
              <w:rPr>
                <w:i/>
              </w:rPr>
              <w:t>DPP-IV inhibitors</w:t>
            </w:r>
            <w:r>
              <w:t xml:space="preserve"> -0.5kg</w:t>
            </w:r>
          </w:p>
          <w:p w:rsidR="00540A7D" w:rsidRDefault="00540A7D" w:rsidP="007D579D"/>
        </w:tc>
        <w:tc>
          <w:tcPr>
            <w:tcW w:w="2042" w:type="dxa"/>
          </w:tcPr>
          <w:p w:rsidR="00C40988" w:rsidRDefault="00540A7D" w:rsidP="007D579D">
            <w:r>
              <w:t xml:space="preserve">No detailed safety evaluation </w:t>
            </w:r>
          </w:p>
          <w:p w:rsidR="00B3680E" w:rsidRDefault="00B3680E" w:rsidP="007D579D">
            <w:r>
              <w:t xml:space="preserve">No conclusions on lipids, blood pressure and heart rate due to inconsistencies of reporting </w:t>
            </w:r>
          </w:p>
        </w:tc>
      </w:tr>
      <w:tr w:rsidR="00C40988" w:rsidTr="007D579D">
        <w:tc>
          <w:tcPr>
            <w:tcW w:w="1271" w:type="dxa"/>
          </w:tcPr>
          <w:p w:rsidR="00C40988" w:rsidRDefault="00302580" w:rsidP="007D579D">
            <w:proofErr w:type="spellStart"/>
            <w:r>
              <w:t>Monami</w:t>
            </w:r>
            <w:proofErr w:type="spellEnd"/>
            <w:r>
              <w:t xml:space="preserve"> et al 2012</w:t>
            </w:r>
            <w:r>
              <w:fldChar w:fldCharType="begin"/>
            </w:r>
            <w:r>
              <w:instrText xml:space="preserve"> ADDIN EN.CITE &lt;EndNote&gt;&lt;Cite&gt;&lt;Author&gt;Monami&lt;/Author&gt;&lt;Year&gt;2012&lt;/Year&gt;&lt;RecNum&gt;680&lt;/RecNum&gt;&lt;DisplayText&gt;&lt;style face="superscript"&gt;16&lt;/style&gt;&lt;/DisplayText&gt;&lt;record&gt;&lt;rec-number&gt;680&lt;/rec-number&gt;&lt;foreign-keys&gt;&lt;key app="EN" db-id="fsrafdfz0d2v5pe520u5exf82xsz0svdrwvx" timestamp="1491928137"&gt;680&lt;/key&gt;&lt;/foreign-keys&gt;&lt;ref-type name="Journal Article"&gt;17&lt;/ref-type&gt;&lt;contributors&gt;&lt;authors&gt;&lt;author&gt;Monami, M.&lt;/author&gt;&lt;author&gt;Dicembrini, I.&lt;/author&gt;&lt;author&gt;Marchionni, N.&lt;/author&gt;&lt;author&gt;Rotella, C. M.&lt;/author&gt;&lt;author&gt;Mannucci, E.&lt;/author&gt;&lt;/authors&gt;&lt;/contributors&gt;&lt;auth-address&gt;Geriatric Cardiology, Careggi Teaching Hospital and University of Florence, 50141 Florence, Italy.&lt;/auth-address&gt;&lt;titles&gt;&lt;title&gt;Effects of glucagon-like peptide-1 receptor agonists on body weight: a meta-analysis&lt;/title&gt;&lt;secondary-title&gt;Experimental diabetes research&lt;/secondary-title&gt;&lt;/titles&gt;&lt;periodical&gt;&lt;full-title&gt;Experimental diabetes research&lt;/full-title&gt;&lt;/periodical&gt;&lt;pages&gt;672658&lt;/pages&gt;&lt;volume&gt;2012&lt;/volume&gt;&lt;keywords&gt;&lt;keyword&gt;Blood Glucose/metabolism&lt;/keyword&gt;&lt;keyword&gt;Body Mass Index&lt;/keyword&gt;&lt;keyword&gt;Body Weight&lt;/keyword&gt;&lt;keyword&gt;Glucagon-Like Peptide 1/analogs &amp;amp; derivatives/therapeutic use&lt;/keyword&gt;&lt;keyword&gt;Humans&lt;/keyword&gt;&lt;keyword&gt;Obesity/drug therapy&lt;/keyword&gt;&lt;keyword&gt;Peptides/therapeutic use&lt;/keyword&gt;&lt;keyword&gt;Placebos&lt;/keyword&gt;&lt;keyword&gt;Quality Control&lt;/keyword&gt;&lt;keyword&gt;Randomized Controlled Trials as Topic&lt;/keyword&gt;&lt;keyword&gt;Receptors, Glucagon/agonists&lt;/keyword&gt;&lt;keyword&gt;Time Factors&lt;/keyword&gt;&lt;keyword&gt;Venoms/therapeutic use&lt;/keyword&gt;&lt;/keywords&gt;&lt;dates&gt;&lt;year&gt;2012&lt;/year&gt;&lt;/dates&gt;&lt;pub-location&gt;United States&lt;/pub-location&gt;&lt;isbn&gt;1687-5303; 1687-5214&lt;/isbn&gt;&lt;urls&gt;&lt;/urls&gt;&lt;electronic-resource-num&gt;10.1155/2012/672658 [doi]&lt;/electronic-resource-num&gt;&lt;/record&gt;&lt;/Cite&gt;&lt;/EndNote&gt;</w:instrText>
            </w:r>
            <w:r>
              <w:fldChar w:fldCharType="separate"/>
            </w:r>
            <w:r w:rsidRPr="00302580">
              <w:rPr>
                <w:noProof/>
                <w:vertAlign w:val="superscript"/>
              </w:rPr>
              <w:t>16</w:t>
            </w:r>
            <w:r>
              <w:fldChar w:fldCharType="end"/>
            </w:r>
          </w:p>
          <w:p w:rsidR="00302580" w:rsidRDefault="00302580" w:rsidP="007D579D"/>
          <w:p w:rsidR="00302580" w:rsidRDefault="00302580" w:rsidP="007D579D"/>
          <w:p w:rsidR="00302580" w:rsidRDefault="00302580" w:rsidP="007D579D"/>
        </w:tc>
        <w:tc>
          <w:tcPr>
            <w:tcW w:w="1985" w:type="dxa"/>
          </w:tcPr>
          <w:p w:rsidR="00C40988" w:rsidRDefault="00302580" w:rsidP="007D579D">
            <w:r>
              <w:t>29 studies</w:t>
            </w:r>
          </w:p>
          <w:p w:rsidR="00302580" w:rsidRDefault="00302580" w:rsidP="007D579D">
            <w:r>
              <w:t>N=10,245</w:t>
            </w:r>
          </w:p>
          <w:p w:rsidR="00302580" w:rsidRDefault="00302580" w:rsidP="007D579D">
            <w:r>
              <w:t>Study duration at least 24 weeks</w:t>
            </w:r>
          </w:p>
        </w:tc>
        <w:tc>
          <w:tcPr>
            <w:tcW w:w="2268" w:type="dxa"/>
          </w:tcPr>
          <w:p w:rsidR="00733C22" w:rsidRDefault="00733C22" w:rsidP="00733C22">
            <w:r>
              <w:t>Mean baseline HbA1c 5.6 to 8.8%</w:t>
            </w:r>
          </w:p>
          <w:p w:rsidR="00733C22" w:rsidRDefault="00733C22" w:rsidP="00733C22">
            <w:r>
              <w:t>Age 29 to 59 years</w:t>
            </w:r>
          </w:p>
          <w:p w:rsidR="00C40988" w:rsidRDefault="00733C22" w:rsidP="00733C22">
            <w:r>
              <w:t>Diabetes duration 0 to 12 years</w:t>
            </w:r>
          </w:p>
        </w:tc>
        <w:tc>
          <w:tcPr>
            <w:tcW w:w="1446" w:type="dxa"/>
          </w:tcPr>
          <w:p w:rsidR="00C40988" w:rsidRDefault="00733C22" w:rsidP="00733C22">
            <w:r>
              <w:t>Exenatide</w:t>
            </w:r>
          </w:p>
          <w:p w:rsidR="00733C22" w:rsidRDefault="00733C22" w:rsidP="00733C22">
            <w:r>
              <w:t xml:space="preserve">Liraglutide </w:t>
            </w:r>
          </w:p>
        </w:tc>
        <w:tc>
          <w:tcPr>
            <w:tcW w:w="1956" w:type="dxa"/>
          </w:tcPr>
          <w:p w:rsidR="00C40988" w:rsidRDefault="00733C22" w:rsidP="007D579D">
            <w:r>
              <w:t>Placebo or another glucose lowering therapy</w:t>
            </w:r>
          </w:p>
        </w:tc>
        <w:tc>
          <w:tcPr>
            <w:tcW w:w="2980" w:type="dxa"/>
          </w:tcPr>
          <w:p w:rsidR="00C40988" w:rsidRPr="00733C22" w:rsidRDefault="00733C22" w:rsidP="007D579D">
            <w:pPr>
              <w:rPr>
                <w:b/>
              </w:rPr>
            </w:pPr>
            <w:r w:rsidRPr="00733C22">
              <w:rPr>
                <w:b/>
              </w:rPr>
              <w:t xml:space="preserve">Weight </w:t>
            </w:r>
          </w:p>
          <w:p w:rsidR="00733C22" w:rsidRDefault="00733C22" w:rsidP="007D579D">
            <w:r>
              <w:t xml:space="preserve">BMI reduction at 6 months </w:t>
            </w:r>
          </w:p>
          <w:p w:rsidR="00733C22" w:rsidRDefault="00733C22" w:rsidP="007D579D">
            <w:r>
              <w:t>1.2kg/m</w:t>
            </w:r>
            <w:r>
              <w:rPr>
                <w:vertAlign w:val="superscript"/>
              </w:rPr>
              <w:t>2</w:t>
            </w:r>
            <w:r>
              <w:t xml:space="preserve"> (95% CI -1.5 to -0.8, p&lt;0.001)</w:t>
            </w:r>
          </w:p>
          <w:p w:rsidR="00733C22" w:rsidRDefault="00733C22" w:rsidP="007D579D">
            <w:r>
              <w:t xml:space="preserve">BMI reduction at 12 months </w:t>
            </w:r>
          </w:p>
          <w:p w:rsidR="00733C22" w:rsidRDefault="00733C22" w:rsidP="007D579D">
            <w:r>
              <w:t>1.9kg/</w:t>
            </w:r>
            <w:r w:rsidRPr="009A4FDB">
              <w:t>m</w:t>
            </w:r>
            <w:r>
              <w:rPr>
                <w:vertAlign w:val="superscript"/>
              </w:rPr>
              <w:t xml:space="preserve">2 </w:t>
            </w:r>
            <w:r>
              <w:t>(95% CI -3.0 to -0.8, p&lt;0.001)</w:t>
            </w:r>
          </w:p>
          <w:p w:rsidR="00733C22" w:rsidRDefault="00733C22" w:rsidP="007D579D">
            <w:r>
              <w:lastRenderedPageBreak/>
              <w:t xml:space="preserve">No difference between exenatide and liraglutide </w:t>
            </w:r>
          </w:p>
        </w:tc>
        <w:tc>
          <w:tcPr>
            <w:tcW w:w="2042" w:type="dxa"/>
          </w:tcPr>
          <w:p w:rsidR="00C40988" w:rsidRDefault="00EF2C01" w:rsidP="000805AE">
            <w:r>
              <w:lastRenderedPageBreak/>
              <w:t xml:space="preserve">No other parameters apart from weight assessed </w:t>
            </w:r>
            <w:r w:rsidR="000805AE">
              <w:t>by authors</w:t>
            </w:r>
          </w:p>
        </w:tc>
      </w:tr>
      <w:tr w:rsidR="00C40988" w:rsidTr="007D579D">
        <w:tc>
          <w:tcPr>
            <w:tcW w:w="1271" w:type="dxa"/>
          </w:tcPr>
          <w:p w:rsidR="00C40988" w:rsidRDefault="00EF2C01" w:rsidP="00EF2C01">
            <w:r>
              <w:t>Scott et al 2013</w:t>
            </w:r>
            <w:r>
              <w:fldChar w:fldCharType="begin">
                <w:fldData xml:space="preserve">PEVuZE5vdGU+PENpdGU+PEF1dGhvcj5TY290dDwvQXV0aG9yPjxZZWFyPjIwMTM8L1llYXI+PFJl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</w:fldData>
              </w:fldChar>
            </w:r>
            <w:r>
              <w:instrText xml:space="preserve"> ADDIN EN.CITE </w:instrText>
            </w:r>
            <w:r>
              <w:fldChar w:fldCharType="begin">
                <w:fldData xml:space="preserve">PEVuZE5vdGU+PENpdGU+PEF1dGhvcj5TY290dDwvQXV0aG9yPjxZZWFyPjIwMTM8L1llYXI+PFJl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</w:fldData>
              </w:fldChar>
            </w:r>
            <w:r>
              <w:instrText xml:space="preserve"> ADDIN EN.CITE.DATA </w:instrText>
            </w:r>
            <w:r>
              <w:fldChar w:fldCharType="end"/>
            </w:r>
            <w:r>
              <w:fldChar w:fldCharType="separate"/>
            </w:r>
            <w:r w:rsidRPr="00EF2C01">
              <w:rPr>
                <w:noProof/>
                <w:vertAlign w:val="superscript"/>
              </w:rPr>
              <w:t>18</w:t>
            </w:r>
            <w:r>
              <w:fldChar w:fldCharType="end"/>
            </w:r>
            <w:r>
              <w:t xml:space="preserve"> </w:t>
            </w:r>
          </w:p>
        </w:tc>
        <w:tc>
          <w:tcPr>
            <w:tcW w:w="1985" w:type="dxa"/>
          </w:tcPr>
          <w:p w:rsidR="00C40988" w:rsidRDefault="00EF2C01" w:rsidP="007D579D">
            <w:r>
              <w:t>22 RCT</w:t>
            </w:r>
          </w:p>
          <w:p w:rsidR="00EF2C01" w:rsidRDefault="00EF2C01" w:rsidP="007D579D">
            <w:r>
              <w:t>N=11,049</w:t>
            </w:r>
          </w:p>
          <w:p w:rsidR="00EF2C01" w:rsidRDefault="00EF2C01" w:rsidP="007D579D">
            <w:r>
              <w:t>Study duration at least 24 weeks</w:t>
            </w:r>
          </w:p>
        </w:tc>
        <w:tc>
          <w:tcPr>
            <w:tcW w:w="2268" w:type="dxa"/>
          </w:tcPr>
          <w:p w:rsidR="00EF2C01" w:rsidRDefault="00EF2C01" w:rsidP="00EF2C01">
            <w:r>
              <w:t>Mean baseline HbA1c 7.5 to 8.7%</w:t>
            </w:r>
          </w:p>
          <w:p w:rsidR="00EF2C01" w:rsidRDefault="00EF2C01" w:rsidP="00EF2C01">
            <w:r>
              <w:t>Females 31.6% to 62.5%</w:t>
            </w:r>
          </w:p>
          <w:p w:rsidR="00EF2C01" w:rsidRPr="000805AE" w:rsidRDefault="000805AE" w:rsidP="00EF2C01">
            <w:pPr>
              <w:rPr>
                <w:vertAlign w:val="superscript"/>
              </w:rPr>
            </w:pPr>
            <w:r>
              <w:t>Mean BMI 26.1 to 34.0kg/m</w:t>
            </w:r>
            <w:r>
              <w:rPr>
                <w:vertAlign w:val="superscript"/>
              </w:rPr>
              <w:t>2</w:t>
            </w:r>
          </w:p>
          <w:p w:rsidR="00EF2C01" w:rsidRDefault="00EF2C01" w:rsidP="00EF2C01">
            <w:r>
              <w:t xml:space="preserve">Diabetes duration 0.3 to 14.8 years </w:t>
            </w:r>
          </w:p>
          <w:p w:rsidR="00C40988" w:rsidRDefault="00C40988" w:rsidP="007D579D"/>
        </w:tc>
        <w:tc>
          <w:tcPr>
            <w:tcW w:w="1446" w:type="dxa"/>
          </w:tcPr>
          <w:p w:rsidR="00C40988" w:rsidRDefault="000805AE" w:rsidP="007D579D">
            <w:r>
              <w:t>Liraglutide once daily (OD)</w:t>
            </w:r>
          </w:p>
          <w:p w:rsidR="000805AE" w:rsidRDefault="000805AE" w:rsidP="007D579D">
            <w:r>
              <w:t>Exenatide once weekly (QW)</w:t>
            </w:r>
          </w:p>
        </w:tc>
        <w:tc>
          <w:tcPr>
            <w:tcW w:w="1956" w:type="dxa"/>
          </w:tcPr>
          <w:p w:rsidR="00C40988" w:rsidRDefault="000805AE" w:rsidP="007D579D">
            <w:r>
              <w:t xml:space="preserve">Placebo  </w:t>
            </w:r>
          </w:p>
        </w:tc>
        <w:tc>
          <w:tcPr>
            <w:tcW w:w="2980" w:type="dxa"/>
          </w:tcPr>
          <w:p w:rsidR="00C40988" w:rsidRPr="00A35836" w:rsidRDefault="000805AE" w:rsidP="007D579D">
            <w:pPr>
              <w:rPr>
                <w:b/>
              </w:rPr>
            </w:pPr>
            <w:r w:rsidRPr="00A35836">
              <w:rPr>
                <w:b/>
              </w:rPr>
              <w:t xml:space="preserve">HbA1c </w:t>
            </w:r>
          </w:p>
          <w:p w:rsidR="000805AE" w:rsidRDefault="000805AE" w:rsidP="007D579D">
            <w:r>
              <w:t xml:space="preserve">Exenatide QW vs liraglutide 1.2mg OD mean difference adjusted for baseline HbA1c </w:t>
            </w:r>
            <w:r w:rsidRPr="000805AE">
              <w:t>−0.14 (</w:t>
            </w:r>
            <w:r>
              <w:t xml:space="preserve">95% </w:t>
            </w:r>
            <w:r w:rsidRPr="000805AE">
              <w:t>−0.34 to 0.06)</w:t>
            </w:r>
          </w:p>
          <w:p w:rsidR="000805AE" w:rsidRDefault="000805AE" w:rsidP="007D579D"/>
          <w:p w:rsidR="000805AE" w:rsidRDefault="000805AE" w:rsidP="000805AE">
            <w:r>
              <w:t xml:space="preserve">Exenatide QW vs liraglutide 1.8mg OD mean difference adjusted for baseline HbA1c </w:t>
            </w:r>
            <w:r w:rsidRPr="000805AE">
              <w:t>−</w:t>
            </w:r>
            <w:r>
              <w:t>0.03</w:t>
            </w:r>
            <w:r w:rsidRPr="000805AE">
              <w:t xml:space="preserve"> (</w:t>
            </w:r>
            <w:r>
              <w:t xml:space="preserve">95% </w:t>
            </w:r>
            <w:r w:rsidRPr="000805AE">
              <w:t>−</w:t>
            </w:r>
            <w:r>
              <w:t>0.14 to 0.18</w:t>
            </w:r>
            <w:r w:rsidRPr="000805AE">
              <w:t>)</w:t>
            </w:r>
          </w:p>
          <w:p w:rsidR="000805AE" w:rsidRDefault="000805AE" w:rsidP="007D579D"/>
        </w:tc>
        <w:tc>
          <w:tcPr>
            <w:tcW w:w="2042" w:type="dxa"/>
          </w:tcPr>
          <w:p w:rsidR="00C40988" w:rsidRDefault="00A35836" w:rsidP="007D579D">
            <w:r>
              <w:t xml:space="preserve">Non-English literature not included </w:t>
            </w:r>
          </w:p>
          <w:p w:rsidR="00A35836" w:rsidRDefault="00A35836" w:rsidP="007D579D">
            <w:r>
              <w:t xml:space="preserve">Baseline included as a co-variate in change from baseline analysis </w:t>
            </w:r>
          </w:p>
        </w:tc>
      </w:tr>
      <w:tr w:rsidR="00CD057F" w:rsidTr="007D579D">
        <w:tc>
          <w:tcPr>
            <w:tcW w:w="1271" w:type="dxa"/>
          </w:tcPr>
          <w:p w:rsidR="00CD057F" w:rsidRDefault="00CD057F" w:rsidP="00E83A06">
            <w:r>
              <w:t xml:space="preserve">Wu et al </w:t>
            </w:r>
          </w:p>
          <w:p w:rsidR="00CD057F" w:rsidRDefault="00CD057F" w:rsidP="00E83A06">
            <w:r>
              <w:t>2017</w:t>
            </w:r>
          </w:p>
        </w:tc>
        <w:tc>
          <w:tcPr>
            <w:tcW w:w="1985" w:type="dxa"/>
          </w:tcPr>
          <w:p w:rsidR="00CD057F" w:rsidRDefault="00CD057F" w:rsidP="007D579D">
            <w:r>
              <w:t xml:space="preserve">165 RCT </w:t>
            </w:r>
          </w:p>
          <w:p w:rsidR="00CD057F" w:rsidRDefault="00CD057F" w:rsidP="007D579D">
            <w:r>
              <w:t>N=122,072</w:t>
            </w:r>
          </w:p>
          <w:p w:rsidR="00CD057F" w:rsidRDefault="00CD057F" w:rsidP="00CD057F">
            <w:r>
              <w:t>Study duration 4 weeks to 206 weeks</w:t>
            </w:r>
          </w:p>
        </w:tc>
        <w:tc>
          <w:tcPr>
            <w:tcW w:w="2268" w:type="dxa"/>
          </w:tcPr>
          <w:p w:rsidR="00CD057F" w:rsidRDefault="00CD057F" w:rsidP="007D579D">
            <w:r>
              <w:t>Mean age (SD) 57.6 (5.22) years</w:t>
            </w:r>
          </w:p>
          <w:p w:rsidR="00CD057F" w:rsidRDefault="00CD057F" w:rsidP="007D579D">
            <w:r>
              <w:t>Mean diabetes duration  6.6 (3.5) years</w:t>
            </w:r>
          </w:p>
          <w:p w:rsidR="00CD057F" w:rsidRDefault="00CD057F" w:rsidP="007D579D">
            <w:r>
              <w:t>Mean baseline HbA1c 8.1% (0.6%)</w:t>
            </w:r>
          </w:p>
        </w:tc>
        <w:tc>
          <w:tcPr>
            <w:tcW w:w="1446" w:type="dxa"/>
          </w:tcPr>
          <w:p w:rsidR="00CD057F" w:rsidRDefault="00CD057F" w:rsidP="007D579D">
            <w:r>
              <w:t>Alogliptin</w:t>
            </w:r>
          </w:p>
          <w:p w:rsidR="00CD057F" w:rsidRDefault="00CD057F" w:rsidP="007D579D">
            <w:r>
              <w:t>Linagliptin</w:t>
            </w:r>
          </w:p>
          <w:p w:rsidR="00CD057F" w:rsidRDefault="00CD057F" w:rsidP="007D579D">
            <w:r>
              <w:t>Saxagliptin</w:t>
            </w:r>
          </w:p>
          <w:p w:rsidR="00CD057F" w:rsidRDefault="00CD057F" w:rsidP="007D579D">
            <w:r>
              <w:t>Sitagliptin</w:t>
            </w:r>
          </w:p>
          <w:p w:rsidR="00CD057F" w:rsidRDefault="00CD057F" w:rsidP="007D579D">
            <w:proofErr w:type="spellStart"/>
            <w:r>
              <w:t>Tenegliptin</w:t>
            </w:r>
            <w:proofErr w:type="spellEnd"/>
          </w:p>
          <w:p w:rsidR="00CD057F" w:rsidRDefault="00CD057F" w:rsidP="007D579D">
            <w:r>
              <w:t>vildagliptin</w:t>
            </w:r>
          </w:p>
        </w:tc>
        <w:tc>
          <w:tcPr>
            <w:tcW w:w="1956" w:type="dxa"/>
          </w:tcPr>
          <w:p w:rsidR="00CD057F" w:rsidRDefault="00CD057F" w:rsidP="00CD057F">
            <w:r>
              <w:t>Placebo or other glucose lowering therapy</w:t>
            </w:r>
          </w:p>
        </w:tc>
        <w:tc>
          <w:tcPr>
            <w:tcW w:w="2980" w:type="dxa"/>
          </w:tcPr>
          <w:p w:rsidR="00C746C2" w:rsidRDefault="00CD057F" w:rsidP="00C746C2">
            <w:r>
              <w:t>Significant reduction in GI side-effects compared with GLP-1 RA</w:t>
            </w:r>
            <w:r w:rsidR="00C746C2">
              <w:t xml:space="preserve"> and same as placebo</w:t>
            </w:r>
            <w:r>
              <w:t xml:space="preserve"> </w:t>
            </w:r>
          </w:p>
          <w:p w:rsidR="00CD057F" w:rsidRDefault="00CD057F" w:rsidP="00C746C2">
            <w:r w:rsidRPr="00CD057F">
              <w:t>alogliptin (OR = 0.26; 95% CI, 0.15–0.44), linagliptin (OR = 0.43; 95% CI, 0.25–0.74), saxagliptin (OR = 0.28; 95% CI, 0.17–0.46), sitagliptin (OR = 0.24; 95% CI, 0.17–0.35), and vildagliptin</w:t>
            </w:r>
            <w:r>
              <w:t xml:space="preserve"> (OR = 0.27; 95% CI, 0.18–0.41)</w:t>
            </w:r>
          </w:p>
        </w:tc>
        <w:tc>
          <w:tcPr>
            <w:tcW w:w="2042" w:type="dxa"/>
          </w:tcPr>
          <w:p w:rsidR="00CD057F" w:rsidRDefault="00CD057F" w:rsidP="007D579D">
            <w:r>
              <w:t>Only trials in English included</w:t>
            </w:r>
          </w:p>
          <w:p w:rsidR="00CD057F" w:rsidRDefault="00CD057F" w:rsidP="007D579D">
            <w:r>
              <w:t xml:space="preserve">None of included studies designed to assess comparative effect of DPP-IV inhibitors on GI side-effects </w:t>
            </w:r>
          </w:p>
        </w:tc>
      </w:tr>
    </w:tbl>
    <w:p w:rsidR="00C40988" w:rsidRDefault="00C40988" w:rsidP="00C40988">
      <w:pPr>
        <w:tabs>
          <w:tab w:val="left" w:pos="2093"/>
        </w:tabs>
      </w:pPr>
    </w:p>
    <w:p w:rsidR="00C40988" w:rsidRDefault="00C40988" w:rsidP="00C40988">
      <w:pPr>
        <w:tabs>
          <w:tab w:val="left" w:pos="2093"/>
        </w:tabs>
      </w:pPr>
    </w:p>
    <w:p w:rsidR="00C40988" w:rsidRDefault="00C40988" w:rsidP="00C40988">
      <w:pPr>
        <w:tabs>
          <w:tab w:val="left" w:pos="2093"/>
        </w:tabs>
      </w:pPr>
    </w:p>
    <w:p w:rsidR="00C6313C" w:rsidRDefault="00C6313C" w:rsidP="00C40988">
      <w:pPr>
        <w:tabs>
          <w:tab w:val="left" w:pos="2093"/>
        </w:tabs>
      </w:pPr>
    </w:p>
    <w:p w:rsidR="00C40988" w:rsidRDefault="00C40988" w:rsidP="00C40988">
      <w:pPr>
        <w:tabs>
          <w:tab w:val="left" w:pos="2093"/>
        </w:tabs>
        <w:rPr>
          <w:b/>
        </w:rPr>
      </w:pPr>
      <w:r w:rsidRPr="00C40988">
        <w:rPr>
          <w:b/>
        </w:rPr>
        <w:t>Table</w:t>
      </w:r>
      <w:r w:rsidR="00C6313C">
        <w:rPr>
          <w:b/>
        </w:rPr>
        <w:t xml:space="preserve"> 3 Selected</w:t>
      </w:r>
      <w:r w:rsidRPr="00C40988">
        <w:rPr>
          <w:b/>
        </w:rPr>
        <w:t xml:space="preserve"> Observational Studies of Incretin Therapies </w:t>
      </w:r>
    </w:p>
    <w:p w:rsidR="00C40988" w:rsidRDefault="00C40988" w:rsidP="00C40988">
      <w:pPr>
        <w:tabs>
          <w:tab w:val="left" w:pos="2093"/>
        </w:tabs>
        <w:rPr>
          <w:b/>
        </w:rPr>
      </w:pPr>
    </w:p>
    <w:tbl>
      <w:tblPr>
        <w:tblStyle w:val="TableGrid"/>
        <w:tblW w:w="0" w:type="auto"/>
        <w:tblLook w:val="04A0" w:firstRow="1" w:lastRow="0" w:firstColumn="1" w:lastColumn="0" w:noHBand="0" w:noVBand="1"/>
      </w:tblPr>
      <w:tblGrid>
        <w:gridCol w:w="1292"/>
        <w:gridCol w:w="1674"/>
        <w:gridCol w:w="1549"/>
        <w:gridCol w:w="1602"/>
        <w:gridCol w:w="1658"/>
        <w:gridCol w:w="2024"/>
        <w:gridCol w:w="2245"/>
        <w:gridCol w:w="1904"/>
      </w:tblGrid>
      <w:tr w:rsidR="0076705E" w:rsidTr="0033583F">
        <w:tc>
          <w:tcPr>
            <w:tcW w:w="1292" w:type="dxa"/>
          </w:tcPr>
          <w:p w:rsidR="0076705E" w:rsidRDefault="0076705E" w:rsidP="00C40988">
            <w:pPr>
              <w:tabs>
                <w:tab w:val="left" w:pos="2093"/>
              </w:tabs>
              <w:rPr>
                <w:b/>
              </w:rPr>
            </w:pPr>
          </w:p>
          <w:p w:rsidR="0076705E" w:rsidRDefault="0076705E" w:rsidP="00C40988">
            <w:pPr>
              <w:tabs>
                <w:tab w:val="left" w:pos="2093"/>
              </w:tabs>
              <w:rPr>
                <w:b/>
              </w:rPr>
            </w:pPr>
            <w:r>
              <w:rPr>
                <w:b/>
              </w:rPr>
              <w:t xml:space="preserve">Authors </w:t>
            </w:r>
          </w:p>
        </w:tc>
        <w:tc>
          <w:tcPr>
            <w:tcW w:w="1674" w:type="dxa"/>
          </w:tcPr>
          <w:p w:rsidR="0076705E" w:rsidRDefault="0076705E" w:rsidP="00C40988">
            <w:pPr>
              <w:tabs>
                <w:tab w:val="left" w:pos="2093"/>
              </w:tabs>
              <w:rPr>
                <w:b/>
              </w:rPr>
            </w:pPr>
            <w:r>
              <w:rPr>
                <w:b/>
              </w:rPr>
              <w:t xml:space="preserve">Study Population </w:t>
            </w:r>
          </w:p>
        </w:tc>
        <w:tc>
          <w:tcPr>
            <w:tcW w:w="1549" w:type="dxa"/>
          </w:tcPr>
          <w:p w:rsidR="0076705E" w:rsidRDefault="0076705E" w:rsidP="00C40988">
            <w:pPr>
              <w:tabs>
                <w:tab w:val="left" w:pos="2093"/>
              </w:tabs>
              <w:rPr>
                <w:b/>
              </w:rPr>
            </w:pPr>
            <w:r>
              <w:rPr>
                <w:b/>
              </w:rPr>
              <w:t>No. of  Participants</w:t>
            </w:r>
          </w:p>
        </w:tc>
        <w:tc>
          <w:tcPr>
            <w:tcW w:w="1602" w:type="dxa"/>
          </w:tcPr>
          <w:p w:rsidR="0076705E" w:rsidRDefault="0076705E" w:rsidP="00C40988">
            <w:pPr>
              <w:tabs>
                <w:tab w:val="left" w:pos="2093"/>
              </w:tabs>
              <w:rPr>
                <w:b/>
              </w:rPr>
            </w:pPr>
            <w:r>
              <w:rPr>
                <w:b/>
              </w:rPr>
              <w:t xml:space="preserve">Intervention </w:t>
            </w:r>
          </w:p>
        </w:tc>
        <w:tc>
          <w:tcPr>
            <w:tcW w:w="1658" w:type="dxa"/>
          </w:tcPr>
          <w:p w:rsidR="0076705E" w:rsidRDefault="0076705E" w:rsidP="00C40988">
            <w:pPr>
              <w:tabs>
                <w:tab w:val="left" w:pos="2093"/>
              </w:tabs>
              <w:rPr>
                <w:b/>
              </w:rPr>
            </w:pPr>
            <w:r>
              <w:rPr>
                <w:b/>
              </w:rPr>
              <w:t>Comparator</w:t>
            </w:r>
          </w:p>
        </w:tc>
        <w:tc>
          <w:tcPr>
            <w:tcW w:w="2024" w:type="dxa"/>
          </w:tcPr>
          <w:p w:rsidR="0076705E" w:rsidRDefault="0076705E" w:rsidP="00C40988">
            <w:pPr>
              <w:tabs>
                <w:tab w:val="left" w:pos="2093"/>
              </w:tabs>
              <w:rPr>
                <w:b/>
              </w:rPr>
            </w:pPr>
            <w:r>
              <w:rPr>
                <w:b/>
              </w:rPr>
              <w:t>Baseline Characteristics</w:t>
            </w:r>
          </w:p>
        </w:tc>
        <w:tc>
          <w:tcPr>
            <w:tcW w:w="2245" w:type="dxa"/>
          </w:tcPr>
          <w:p w:rsidR="0076705E" w:rsidRDefault="0076705E" w:rsidP="00C40988">
            <w:pPr>
              <w:tabs>
                <w:tab w:val="left" w:pos="2093"/>
              </w:tabs>
              <w:rPr>
                <w:b/>
              </w:rPr>
            </w:pPr>
            <w:r>
              <w:rPr>
                <w:b/>
              </w:rPr>
              <w:t>Main Findings</w:t>
            </w:r>
          </w:p>
        </w:tc>
        <w:tc>
          <w:tcPr>
            <w:tcW w:w="1904" w:type="dxa"/>
          </w:tcPr>
          <w:p w:rsidR="0076705E" w:rsidRDefault="0076705E" w:rsidP="00C40988">
            <w:pPr>
              <w:tabs>
                <w:tab w:val="left" w:pos="2093"/>
              </w:tabs>
              <w:rPr>
                <w:b/>
              </w:rPr>
            </w:pPr>
            <w:r>
              <w:rPr>
                <w:b/>
              </w:rPr>
              <w:t>Conclusion</w:t>
            </w:r>
          </w:p>
        </w:tc>
      </w:tr>
      <w:tr w:rsidR="0076705E" w:rsidTr="0033583F">
        <w:tc>
          <w:tcPr>
            <w:tcW w:w="1292" w:type="dxa"/>
          </w:tcPr>
          <w:p w:rsidR="0076705E" w:rsidRDefault="0076705E" w:rsidP="00C40988">
            <w:pPr>
              <w:tabs>
                <w:tab w:val="left" w:pos="2093"/>
              </w:tabs>
            </w:pPr>
            <w:r>
              <w:t>Thong et al 2011</w:t>
            </w:r>
            <w:r>
              <w:fldChar w:fldCharType="begin">
                <w:fldData xml:space="preserve">PEVuZE5vdGU+PENpdGU+PEF1dGhvcj5UaG9uZzwvQXV0aG9yPjxZZWFyPjIwMTE8L1llYXI+PFJl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=
</w:fldData>
              </w:fldChar>
            </w:r>
            <w:r w:rsidR="00207FCA">
              <w:instrText xml:space="preserve"> ADDIN EN.CITE </w:instrText>
            </w:r>
            <w:r w:rsidR="00207FCA">
              <w:fldChar w:fldCharType="begin">
                <w:fldData xml:space="preserve">PEVuZE5vdGU+PENpdGU+PEF1dGhvcj5UaG9uZzwvQXV0aG9yPjxZZWFyPjIwMTE8L1llYXI+PFJl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=
</w:fldData>
              </w:fldChar>
            </w:r>
            <w:r w:rsidR="00207FCA">
              <w:instrText xml:space="preserve"> ADDIN EN.CITE.DATA </w:instrText>
            </w:r>
            <w:r w:rsidR="00207FCA">
              <w:fldChar w:fldCharType="end"/>
            </w:r>
            <w:r>
              <w:fldChar w:fldCharType="separate"/>
            </w:r>
            <w:r w:rsidR="00207FCA" w:rsidRPr="00207FCA">
              <w:rPr>
                <w:noProof/>
                <w:vertAlign w:val="superscript"/>
              </w:rPr>
              <w:t>39</w:t>
            </w:r>
            <w:r>
              <w:fldChar w:fldCharType="end"/>
            </w:r>
          </w:p>
          <w:p w:rsidR="0076705E" w:rsidRPr="00C40988" w:rsidRDefault="0076705E" w:rsidP="00C40988">
            <w:pPr>
              <w:tabs>
                <w:tab w:val="left" w:pos="2093"/>
              </w:tabs>
            </w:pPr>
            <w:r>
              <w:t>UK</w:t>
            </w:r>
          </w:p>
          <w:p w:rsidR="0076705E" w:rsidRPr="00C40988" w:rsidRDefault="0076705E" w:rsidP="00C40988">
            <w:pPr>
              <w:tabs>
                <w:tab w:val="left" w:pos="2093"/>
              </w:tabs>
            </w:pPr>
          </w:p>
        </w:tc>
        <w:tc>
          <w:tcPr>
            <w:tcW w:w="1674" w:type="dxa"/>
          </w:tcPr>
          <w:p w:rsidR="0076705E" w:rsidRPr="00C40988" w:rsidRDefault="0076705E" w:rsidP="00C6313C">
            <w:pPr>
              <w:tabs>
                <w:tab w:val="left" w:pos="2093"/>
              </w:tabs>
            </w:pPr>
            <w:r>
              <w:t>Patients data entered by UK physicians on password-protected online database hosted by Association of British Clinical Diabetologists (ABCD)</w:t>
            </w:r>
          </w:p>
        </w:tc>
        <w:tc>
          <w:tcPr>
            <w:tcW w:w="1549" w:type="dxa"/>
          </w:tcPr>
          <w:p w:rsidR="0076705E" w:rsidRPr="00C40988" w:rsidRDefault="0076705E" w:rsidP="00C40988">
            <w:pPr>
              <w:tabs>
                <w:tab w:val="left" w:pos="2093"/>
              </w:tabs>
            </w:pPr>
            <w:r>
              <w:t>6717</w:t>
            </w:r>
          </w:p>
        </w:tc>
        <w:tc>
          <w:tcPr>
            <w:tcW w:w="1602" w:type="dxa"/>
          </w:tcPr>
          <w:p w:rsidR="0076705E" w:rsidRPr="00C40988" w:rsidRDefault="0076705E" w:rsidP="00C40988">
            <w:pPr>
              <w:tabs>
                <w:tab w:val="left" w:pos="2093"/>
              </w:tabs>
            </w:pPr>
            <w:r>
              <w:t xml:space="preserve">Exenatide with insulin (n=1921) twice daily </w:t>
            </w:r>
          </w:p>
        </w:tc>
        <w:tc>
          <w:tcPr>
            <w:tcW w:w="1658" w:type="dxa"/>
          </w:tcPr>
          <w:p w:rsidR="0076705E" w:rsidRPr="00C40988" w:rsidRDefault="0076705E" w:rsidP="00C40988">
            <w:pPr>
              <w:tabs>
                <w:tab w:val="left" w:pos="2093"/>
              </w:tabs>
            </w:pPr>
            <w:r>
              <w:t>Non-insulin treated</w:t>
            </w:r>
          </w:p>
        </w:tc>
        <w:tc>
          <w:tcPr>
            <w:tcW w:w="2024" w:type="dxa"/>
          </w:tcPr>
          <w:p w:rsidR="0076705E" w:rsidRDefault="0076705E" w:rsidP="00C40988">
            <w:pPr>
              <w:tabs>
                <w:tab w:val="left" w:pos="2093"/>
              </w:tabs>
            </w:pPr>
            <w:r>
              <w:t>Male 54.9%</w:t>
            </w:r>
          </w:p>
          <w:p w:rsidR="0076705E" w:rsidRDefault="0076705E" w:rsidP="00C40988">
            <w:pPr>
              <w:tabs>
                <w:tab w:val="left" w:pos="2093"/>
              </w:tabs>
            </w:pPr>
            <w:r>
              <w:t>Caucasian 84.4%</w:t>
            </w:r>
          </w:p>
          <w:p w:rsidR="0076705E" w:rsidRDefault="0076705E" w:rsidP="00C40988">
            <w:pPr>
              <w:tabs>
                <w:tab w:val="left" w:pos="2093"/>
              </w:tabs>
            </w:pPr>
            <w:r>
              <w:t>Age 54.9 (10.6) years</w:t>
            </w:r>
          </w:p>
          <w:p w:rsidR="0076705E" w:rsidRDefault="0076705E" w:rsidP="00C40988">
            <w:pPr>
              <w:tabs>
                <w:tab w:val="left" w:pos="2093"/>
              </w:tabs>
            </w:pPr>
            <w:r>
              <w:t>Diabetes duration 8 (5-13) years</w:t>
            </w:r>
          </w:p>
          <w:p w:rsidR="0076705E" w:rsidRDefault="0076705E" w:rsidP="00C40988">
            <w:pPr>
              <w:tabs>
                <w:tab w:val="left" w:pos="2093"/>
              </w:tabs>
            </w:pPr>
            <w:r>
              <w:t>HbA1c 9.47 (1.69) %</w:t>
            </w:r>
          </w:p>
          <w:p w:rsidR="0076705E" w:rsidRDefault="0076705E" w:rsidP="00C40988">
            <w:pPr>
              <w:tabs>
                <w:tab w:val="left" w:pos="2093"/>
              </w:tabs>
            </w:pPr>
            <w:r>
              <w:t xml:space="preserve">Weight 113.8 (23.4)kg </w:t>
            </w:r>
          </w:p>
          <w:p w:rsidR="0076705E" w:rsidRDefault="0076705E" w:rsidP="00C40988">
            <w:pPr>
              <w:tabs>
                <w:tab w:val="left" w:pos="2093"/>
              </w:tabs>
              <w:rPr>
                <w:vertAlign w:val="superscript"/>
              </w:rPr>
            </w:pPr>
            <w:r>
              <w:t>BMI 39.8 (8.0) kg/m</w:t>
            </w:r>
            <w:r>
              <w:rPr>
                <w:vertAlign w:val="superscript"/>
              </w:rPr>
              <w:t>2</w:t>
            </w:r>
          </w:p>
          <w:p w:rsidR="0076705E" w:rsidRPr="00830819" w:rsidRDefault="0076705E" w:rsidP="00C40988">
            <w:pPr>
              <w:tabs>
                <w:tab w:val="left" w:pos="2093"/>
              </w:tabs>
              <w:rPr>
                <w:vertAlign w:val="superscript"/>
              </w:rPr>
            </w:pPr>
          </w:p>
        </w:tc>
        <w:tc>
          <w:tcPr>
            <w:tcW w:w="2245" w:type="dxa"/>
          </w:tcPr>
          <w:p w:rsidR="0076705E" w:rsidRDefault="0076705E" w:rsidP="00C40988">
            <w:pPr>
              <w:tabs>
                <w:tab w:val="left" w:pos="2093"/>
              </w:tabs>
            </w:pPr>
            <w:r>
              <w:t>HbA1c reduction 3 months</w:t>
            </w:r>
          </w:p>
          <w:p w:rsidR="0076705E" w:rsidRDefault="0076705E" w:rsidP="00C40988">
            <w:pPr>
              <w:tabs>
                <w:tab w:val="left" w:pos="2093"/>
              </w:tabs>
            </w:pPr>
            <w:r>
              <w:t>-0.74% (p&lt;0.001)</w:t>
            </w:r>
          </w:p>
          <w:p w:rsidR="0076705E" w:rsidRDefault="0076705E" w:rsidP="00C40988">
            <w:pPr>
              <w:tabs>
                <w:tab w:val="left" w:pos="2093"/>
              </w:tabs>
            </w:pPr>
            <w:r>
              <w:t>6 months</w:t>
            </w:r>
          </w:p>
          <w:p w:rsidR="0076705E" w:rsidRDefault="0076705E" w:rsidP="00C40988">
            <w:pPr>
              <w:tabs>
                <w:tab w:val="left" w:pos="2093"/>
              </w:tabs>
            </w:pPr>
            <w:r>
              <w:t>-0.75% (p&lt;0.001)</w:t>
            </w:r>
          </w:p>
          <w:p w:rsidR="0076705E" w:rsidRDefault="0076705E" w:rsidP="00C40988">
            <w:pPr>
              <w:tabs>
                <w:tab w:val="left" w:pos="2093"/>
              </w:tabs>
            </w:pPr>
          </w:p>
          <w:p w:rsidR="0076705E" w:rsidRDefault="0076705E" w:rsidP="00C40988">
            <w:pPr>
              <w:tabs>
                <w:tab w:val="left" w:pos="2093"/>
              </w:tabs>
            </w:pPr>
            <w:r>
              <w:t xml:space="preserve">Weight </w:t>
            </w:r>
          </w:p>
          <w:p w:rsidR="0076705E" w:rsidRDefault="0076705E" w:rsidP="00C40988">
            <w:pPr>
              <w:tabs>
                <w:tab w:val="left" w:pos="2093"/>
              </w:tabs>
            </w:pPr>
            <w:r>
              <w:t>3 months</w:t>
            </w:r>
          </w:p>
          <w:p w:rsidR="0076705E" w:rsidRDefault="0076705E" w:rsidP="00C40988">
            <w:pPr>
              <w:tabs>
                <w:tab w:val="left" w:pos="2093"/>
              </w:tabs>
            </w:pPr>
            <w:r>
              <w:t>-4.4kg (p&lt;0.001)</w:t>
            </w:r>
          </w:p>
          <w:p w:rsidR="0076705E" w:rsidRDefault="0076705E" w:rsidP="00C40988">
            <w:pPr>
              <w:tabs>
                <w:tab w:val="left" w:pos="2093"/>
              </w:tabs>
            </w:pPr>
            <w:r>
              <w:t xml:space="preserve">6 months </w:t>
            </w:r>
          </w:p>
          <w:p w:rsidR="0076705E" w:rsidRDefault="0076705E" w:rsidP="00C40988">
            <w:pPr>
              <w:tabs>
                <w:tab w:val="left" w:pos="2093"/>
              </w:tabs>
            </w:pPr>
            <w:r>
              <w:t>-6.5kg (p&lt;0.001)</w:t>
            </w:r>
          </w:p>
        </w:tc>
        <w:tc>
          <w:tcPr>
            <w:tcW w:w="1904" w:type="dxa"/>
          </w:tcPr>
          <w:p w:rsidR="0076705E" w:rsidRPr="00C40988" w:rsidRDefault="0076705E" w:rsidP="00C40988">
            <w:pPr>
              <w:tabs>
                <w:tab w:val="left" w:pos="2093"/>
              </w:tabs>
            </w:pPr>
            <w:r>
              <w:t>Addition of exenatide to obese insulin-treated patients improved glycaemic control and weight but was associated with significant insulin discontinuation, dose reduction and greater sulphonylurea discontinuation</w:t>
            </w:r>
          </w:p>
        </w:tc>
      </w:tr>
      <w:tr w:rsidR="0076705E" w:rsidTr="0033583F">
        <w:tc>
          <w:tcPr>
            <w:tcW w:w="1292" w:type="dxa"/>
          </w:tcPr>
          <w:p w:rsidR="0076705E" w:rsidRDefault="0076705E" w:rsidP="00C40988">
            <w:pPr>
              <w:tabs>
                <w:tab w:val="left" w:pos="2093"/>
              </w:tabs>
            </w:pPr>
            <w:r>
              <w:t>Ryder et al 2012</w:t>
            </w:r>
            <w:r>
              <w:fldChar w:fldCharType="begin"/>
            </w:r>
            <w:r w:rsidR="00207FCA">
              <w:instrText xml:space="preserve"> ADDIN EN.CITE &lt;EndNote&gt;&lt;Cite&gt;&lt;Author&gt;Ryder&lt;/Author&gt;&lt;Year&gt;2012&lt;/Year&gt;&lt;RecNum&gt;1382&lt;/RecNum&gt;&lt;DisplayText&gt;&lt;style face="superscript"&gt;40&lt;/style&gt;&lt;/DisplayText&gt;&lt;record&gt;&lt;rec-number&gt;1382&lt;/rec-number&gt;&lt;foreign-keys&gt;&lt;key app="EN" db-id="fsrafdfz0d2v5pe520u5exf82xsz0svdrwvx" timestamp="1506612842"&gt;1382&lt;/key&gt;&lt;/foreign-keys&gt;&lt;ref-type name="Report"&gt;27&lt;/ref-type&gt;&lt;contributors&gt;&lt;authors&gt;&lt;author&gt;Ryder, R. E., Thong, K.&lt;/author&gt;&lt;/authors&gt;&lt;secondary-authors&gt;&lt;author&gt;Association of British Clinical Diabetologists&lt;/author&gt;&lt;/secondary-authors&gt;&lt;/contributors&gt;&lt;titles&gt;&lt;title&gt;Findings from the Association of British Clinical Diabetologists (ABCD) nationwide exenatide and liraglutide audits&lt;/title&gt;&lt;/titles&gt;&lt;pages&gt;3-15&lt;/pages&gt;&lt;dates&gt;&lt;year&gt;2012&lt;/year&gt;&lt;/dates&gt;&lt;publisher&gt;Association of British Clinical Diabetologists&lt;/publisher&gt;&lt;urls&gt;&lt;related-urls&gt;&lt;url&gt;http://www.diabetologists-abcd.org.uk/GLP1_Audits/ABCD_Hot_Topics_2012.pdf&lt;/url&gt;&lt;/related-urls&gt;&lt;/urls&gt;&lt;access-date&gt;28/09/2017&lt;/access-date&gt;&lt;/record&gt;&lt;/Cite&gt;&lt;/EndNote&gt;</w:instrText>
            </w:r>
            <w:r>
              <w:fldChar w:fldCharType="separate"/>
            </w:r>
            <w:r w:rsidR="00207FCA" w:rsidRPr="00207FCA">
              <w:rPr>
                <w:noProof/>
                <w:vertAlign w:val="superscript"/>
              </w:rPr>
              <w:t>40</w:t>
            </w:r>
            <w:r>
              <w:fldChar w:fldCharType="end"/>
            </w:r>
          </w:p>
          <w:p w:rsidR="0076705E" w:rsidRDefault="0076705E" w:rsidP="00C40988">
            <w:pPr>
              <w:tabs>
                <w:tab w:val="left" w:pos="2093"/>
              </w:tabs>
            </w:pPr>
            <w:r>
              <w:t xml:space="preserve">UK </w:t>
            </w:r>
          </w:p>
          <w:p w:rsidR="0076705E" w:rsidRDefault="0076705E" w:rsidP="00C40988">
            <w:pPr>
              <w:tabs>
                <w:tab w:val="left" w:pos="2093"/>
              </w:tabs>
            </w:pPr>
          </w:p>
          <w:p w:rsidR="0076705E" w:rsidRPr="00C40988" w:rsidRDefault="0076705E" w:rsidP="00C40988">
            <w:pPr>
              <w:tabs>
                <w:tab w:val="left" w:pos="2093"/>
              </w:tabs>
            </w:pPr>
          </w:p>
        </w:tc>
        <w:tc>
          <w:tcPr>
            <w:tcW w:w="1674" w:type="dxa"/>
          </w:tcPr>
          <w:p w:rsidR="0076705E" w:rsidRDefault="0076705E" w:rsidP="00C40988">
            <w:pPr>
              <w:tabs>
                <w:tab w:val="left" w:pos="2093"/>
              </w:tabs>
            </w:pPr>
            <w:r>
              <w:t>Patients data entered by UK physicians on password-protected online database hosted by ABCD</w:t>
            </w:r>
          </w:p>
        </w:tc>
        <w:tc>
          <w:tcPr>
            <w:tcW w:w="1549" w:type="dxa"/>
          </w:tcPr>
          <w:p w:rsidR="0076705E" w:rsidRDefault="0076705E" w:rsidP="00C40988">
            <w:pPr>
              <w:tabs>
                <w:tab w:val="left" w:pos="2093"/>
              </w:tabs>
            </w:pPr>
            <w:r>
              <w:t>3010</w:t>
            </w:r>
          </w:p>
        </w:tc>
        <w:tc>
          <w:tcPr>
            <w:tcW w:w="1602" w:type="dxa"/>
          </w:tcPr>
          <w:p w:rsidR="0076705E" w:rsidRDefault="0076705E" w:rsidP="00C40988">
            <w:pPr>
              <w:tabs>
                <w:tab w:val="left" w:pos="2093"/>
              </w:tabs>
            </w:pPr>
            <w:r>
              <w:t xml:space="preserve">Liraglutide (n=2303)once daily </w:t>
            </w:r>
          </w:p>
        </w:tc>
        <w:tc>
          <w:tcPr>
            <w:tcW w:w="1658" w:type="dxa"/>
          </w:tcPr>
          <w:p w:rsidR="0076705E" w:rsidRDefault="0076705E" w:rsidP="00C40988">
            <w:pPr>
              <w:tabs>
                <w:tab w:val="left" w:pos="2093"/>
              </w:tabs>
            </w:pPr>
            <w:r>
              <w:t>Non-insulin treated</w:t>
            </w:r>
          </w:p>
        </w:tc>
        <w:tc>
          <w:tcPr>
            <w:tcW w:w="2024" w:type="dxa"/>
          </w:tcPr>
          <w:p w:rsidR="0076705E" w:rsidRDefault="0076705E" w:rsidP="00830819">
            <w:pPr>
              <w:tabs>
                <w:tab w:val="left" w:pos="2093"/>
              </w:tabs>
            </w:pPr>
            <w:r>
              <w:t>Male 54.1%</w:t>
            </w:r>
          </w:p>
          <w:p w:rsidR="0076705E" w:rsidRDefault="0076705E" w:rsidP="00830819">
            <w:pPr>
              <w:tabs>
                <w:tab w:val="left" w:pos="2093"/>
              </w:tabs>
            </w:pPr>
            <w:r>
              <w:t>Caucasian 90.4%</w:t>
            </w:r>
          </w:p>
          <w:p w:rsidR="0076705E" w:rsidRDefault="0076705E" w:rsidP="00830819">
            <w:pPr>
              <w:tabs>
                <w:tab w:val="left" w:pos="2093"/>
              </w:tabs>
            </w:pPr>
            <w:r>
              <w:t>Age 55.4 (11.2) years</w:t>
            </w:r>
          </w:p>
          <w:p w:rsidR="0076705E" w:rsidRDefault="0076705E" w:rsidP="00830819">
            <w:pPr>
              <w:tabs>
                <w:tab w:val="left" w:pos="2093"/>
              </w:tabs>
            </w:pPr>
            <w:r>
              <w:t>Diabetes duration 9 (5-13) years</w:t>
            </w:r>
          </w:p>
          <w:p w:rsidR="0076705E" w:rsidRDefault="0076705E" w:rsidP="00830819">
            <w:pPr>
              <w:tabs>
                <w:tab w:val="left" w:pos="2093"/>
              </w:tabs>
            </w:pPr>
            <w:r>
              <w:t>HbA1c 9.32 (1.72) %</w:t>
            </w:r>
          </w:p>
          <w:p w:rsidR="0076705E" w:rsidRDefault="0076705E" w:rsidP="00830819">
            <w:pPr>
              <w:tabs>
                <w:tab w:val="left" w:pos="2093"/>
              </w:tabs>
            </w:pPr>
            <w:r>
              <w:t xml:space="preserve">Weight 111.1 (23.0)kg </w:t>
            </w:r>
          </w:p>
          <w:p w:rsidR="0076705E" w:rsidRDefault="0076705E" w:rsidP="00830819">
            <w:pPr>
              <w:tabs>
                <w:tab w:val="left" w:pos="2093"/>
              </w:tabs>
              <w:rPr>
                <w:vertAlign w:val="superscript"/>
              </w:rPr>
            </w:pPr>
            <w:r>
              <w:t>BMI 39.1 (7.5) kg/m</w:t>
            </w:r>
            <w:r>
              <w:rPr>
                <w:vertAlign w:val="superscript"/>
              </w:rPr>
              <w:t>2</w:t>
            </w:r>
          </w:p>
          <w:p w:rsidR="0076705E" w:rsidRDefault="0076705E" w:rsidP="00C40988">
            <w:pPr>
              <w:tabs>
                <w:tab w:val="left" w:pos="2093"/>
              </w:tabs>
            </w:pPr>
          </w:p>
        </w:tc>
        <w:tc>
          <w:tcPr>
            <w:tcW w:w="2245" w:type="dxa"/>
          </w:tcPr>
          <w:p w:rsidR="0076705E" w:rsidRDefault="0076705E" w:rsidP="0076705E">
            <w:pPr>
              <w:tabs>
                <w:tab w:val="left" w:pos="2093"/>
              </w:tabs>
            </w:pPr>
            <w:r>
              <w:t>HbA1c reduction 3 months</w:t>
            </w:r>
          </w:p>
          <w:p w:rsidR="0076705E" w:rsidRDefault="0076705E" w:rsidP="0076705E">
            <w:pPr>
              <w:tabs>
                <w:tab w:val="left" w:pos="2093"/>
              </w:tabs>
            </w:pPr>
            <w:r>
              <w:t>-1.05% (p&lt;0.001)</w:t>
            </w:r>
          </w:p>
          <w:p w:rsidR="0076705E" w:rsidRDefault="0076705E" w:rsidP="0076705E">
            <w:pPr>
              <w:tabs>
                <w:tab w:val="left" w:pos="2093"/>
              </w:tabs>
            </w:pPr>
            <w:r>
              <w:t>6 months</w:t>
            </w:r>
          </w:p>
          <w:p w:rsidR="0076705E" w:rsidRDefault="0076705E" w:rsidP="0076705E">
            <w:pPr>
              <w:tabs>
                <w:tab w:val="left" w:pos="2093"/>
              </w:tabs>
            </w:pPr>
            <w:r>
              <w:t>-0.93% (p&lt;0.001)</w:t>
            </w:r>
          </w:p>
          <w:p w:rsidR="0076705E" w:rsidRDefault="0076705E" w:rsidP="0076705E">
            <w:pPr>
              <w:tabs>
                <w:tab w:val="left" w:pos="2093"/>
              </w:tabs>
            </w:pPr>
          </w:p>
          <w:p w:rsidR="0076705E" w:rsidRDefault="0076705E" w:rsidP="0076705E">
            <w:pPr>
              <w:tabs>
                <w:tab w:val="left" w:pos="2093"/>
              </w:tabs>
            </w:pPr>
            <w:r>
              <w:t xml:space="preserve">Weight </w:t>
            </w:r>
          </w:p>
          <w:p w:rsidR="0076705E" w:rsidRDefault="0076705E" w:rsidP="0076705E">
            <w:pPr>
              <w:tabs>
                <w:tab w:val="left" w:pos="2093"/>
              </w:tabs>
            </w:pPr>
            <w:r>
              <w:t>3 months</w:t>
            </w:r>
          </w:p>
          <w:p w:rsidR="0076705E" w:rsidRDefault="0076705E" w:rsidP="0076705E">
            <w:pPr>
              <w:tabs>
                <w:tab w:val="left" w:pos="2093"/>
              </w:tabs>
            </w:pPr>
            <w:r>
              <w:t>-3.1kg (p&lt;0.001)</w:t>
            </w:r>
          </w:p>
          <w:p w:rsidR="0076705E" w:rsidRDefault="0076705E" w:rsidP="0076705E">
            <w:pPr>
              <w:tabs>
                <w:tab w:val="left" w:pos="2093"/>
              </w:tabs>
            </w:pPr>
            <w:r>
              <w:t xml:space="preserve">6 months </w:t>
            </w:r>
          </w:p>
          <w:p w:rsidR="0076705E" w:rsidRDefault="0076705E" w:rsidP="0076705E">
            <w:pPr>
              <w:tabs>
                <w:tab w:val="left" w:pos="2093"/>
              </w:tabs>
            </w:pPr>
            <w:r>
              <w:t>-3.7kg (p&lt;0.001)</w:t>
            </w:r>
          </w:p>
        </w:tc>
        <w:tc>
          <w:tcPr>
            <w:tcW w:w="1904" w:type="dxa"/>
          </w:tcPr>
          <w:p w:rsidR="0076705E" w:rsidRDefault="0076705E" w:rsidP="00C40988">
            <w:pPr>
              <w:tabs>
                <w:tab w:val="left" w:pos="2093"/>
              </w:tabs>
            </w:pPr>
            <w:r>
              <w:t xml:space="preserve">Greater HbA1c reduction but less weight reduction compared with exenatide </w:t>
            </w:r>
          </w:p>
        </w:tc>
      </w:tr>
      <w:tr w:rsidR="0076705E" w:rsidTr="0033583F">
        <w:tc>
          <w:tcPr>
            <w:tcW w:w="1292" w:type="dxa"/>
          </w:tcPr>
          <w:p w:rsidR="0076705E" w:rsidRDefault="0076705E" w:rsidP="00C40988">
            <w:pPr>
              <w:tabs>
                <w:tab w:val="left" w:pos="2093"/>
              </w:tabs>
            </w:pPr>
            <w:r>
              <w:t>Gautier et al 2015</w:t>
            </w:r>
            <w:r>
              <w:fldChar w:fldCharType="begin">
                <w:fldData xml:space="preserve">PEVuZE5vdGU+PENpdGU+PEF1dGhvcj5HYXV0aWVyPC9BdXRob3I+PFllYXI+MjAxNTwvWWVhcj48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</w:fldData>
              </w:fldChar>
            </w:r>
            <w:r w:rsidR="00207FCA">
              <w:instrText xml:space="preserve"> ADDIN EN.CITE </w:instrText>
            </w:r>
            <w:r w:rsidR="00207FCA">
              <w:fldChar w:fldCharType="begin">
                <w:fldData xml:space="preserve">PEVuZE5vdGU+PENpdGU+PEF1dGhvcj5HYXV0aWVyPC9BdXRob3I+PFllYXI+MjAxNTwvWWVhcj48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</w:fldData>
              </w:fldChar>
            </w:r>
            <w:r w:rsidR="00207FCA">
              <w:instrText xml:space="preserve"> ADDIN EN.CITE.DATA </w:instrText>
            </w:r>
            <w:r w:rsidR="00207FCA">
              <w:fldChar w:fldCharType="end"/>
            </w:r>
            <w:r>
              <w:fldChar w:fldCharType="separate"/>
            </w:r>
            <w:r w:rsidR="00207FCA" w:rsidRPr="00207FCA">
              <w:rPr>
                <w:noProof/>
                <w:vertAlign w:val="superscript"/>
              </w:rPr>
              <w:t>42</w:t>
            </w:r>
            <w:r>
              <w:fldChar w:fldCharType="end"/>
            </w:r>
          </w:p>
          <w:p w:rsidR="0076705E" w:rsidRPr="00C40988" w:rsidRDefault="0076705E" w:rsidP="00C40988">
            <w:pPr>
              <w:tabs>
                <w:tab w:val="left" w:pos="2093"/>
              </w:tabs>
            </w:pPr>
            <w:r>
              <w:t xml:space="preserve">France </w:t>
            </w:r>
          </w:p>
        </w:tc>
        <w:tc>
          <w:tcPr>
            <w:tcW w:w="1674" w:type="dxa"/>
          </w:tcPr>
          <w:p w:rsidR="0076705E" w:rsidRDefault="0033583F" w:rsidP="00C40988">
            <w:pPr>
              <w:tabs>
                <w:tab w:val="left" w:pos="2093"/>
              </w:tabs>
            </w:pPr>
            <w:r>
              <w:t xml:space="preserve">Data collected from CEGEDIM database in </w:t>
            </w:r>
            <w:r>
              <w:lastRenderedPageBreak/>
              <w:t xml:space="preserve">mainland France </w:t>
            </w:r>
          </w:p>
        </w:tc>
        <w:tc>
          <w:tcPr>
            <w:tcW w:w="1549" w:type="dxa"/>
          </w:tcPr>
          <w:p w:rsidR="0076705E" w:rsidRDefault="0033583F" w:rsidP="00C40988">
            <w:pPr>
              <w:tabs>
                <w:tab w:val="left" w:pos="2093"/>
              </w:tabs>
            </w:pPr>
            <w:r>
              <w:lastRenderedPageBreak/>
              <w:t>3590</w:t>
            </w:r>
          </w:p>
        </w:tc>
        <w:tc>
          <w:tcPr>
            <w:tcW w:w="1602" w:type="dxa"/>
          </w:tcPr>
          <w:p w:rsidR="0076705E" w:rsidRDefault="0033583F" w:rsidP="00C40988">
            <w:pPr>
              <w:tabs>
                <w:tab w:val="left" w:pos="2093"/>
              </w:tabs>
            </w:pPr>
            <w:r>
              <w:t>Liraglutide (n=3152)</w:t>
            </w:r>
          </w:p>
        </w:tc>
        <w:tc>
          <w:tcPr>
            <w:tcW w:w="1658" w:type="dxa"/>
          </w:tcPr>
          <w:p w:rsidR="0076705E" w:rsidRDefault="0033583F" w:rsidP="00C40988">
            <w:pPr>
              <w:tabs>
                <w:tab w:val="left" w:pos="2093"/>
              </w:tabs>
            </w:pPr>
            <w:r>
              <w:t xml:space="preserve">Other glucose-lowering treatments </w:t>
            </w:r>
          </w:p>
        </w:tc>
        <w:tc>
          <w:tcPr>
            <w:tcW w:w="2024" w:type="dxa"/>
          </w:tcPr>
          <w:p w:rsidR="0076705E" w:rsidRDefault="0033583F" w:rsidP="00C40988">
            <w:pPr>
              <w:tabs>
                <w:tab w:val="left" w:pos="2093"/>
              </w:tabs>
            </w:pPr>
            <w:r>
              <w:t>Male 53%</w:t>
            </w:r>
          </w:p>
          <w:p w:rsidR="0033583F" w:rsidRDefault="0033583F" w:rsidP="00C40988">
            <w:pPr>
              <w:tabs>
                <w:tab w:val="left" w:pos="2093"/>
              </w:tabs>
            </w:pPr>
            <w:r>
              <w:t>Age 58.7  (10.5) years</w:t>
            </w:r>
          </w:p>
          <w:p w:rsidR="0033583F" w:rsidRDefault="0033583F" w:rsidP="00C40988">
            <w:pPr>
              <w:tabs>
                <w:tab w:val="left" w:pos="2093"/>
              </w:tabs>
            </w:pPr>
            <w:r>
              <w:lastRenderedPageBreak/>
              <w:t>Diabetes duration 9.7 (6.7) years</w:t>
            </w:r>
          </w:p>
          <w:p w:rsidR="0033583F" w:rsidRDefault="0033583F" w:rsidP="00C40988">
            <w:pPr>
              <w:tabs>
                <w:tab w:val="left" w:pos="2093"/>
              </w:tabs>
            </w:pPr>
            <w:r>
              <w:t>HbA1c 8.5 (1.5) %</w:t>
            </w:r>
          </w:p>
          <w:p w:rsidR="0033583F" w:rsidRDefault="0033583F" w:rsidP="00C40988">
            <w:pPr>
              <w:tabs>
                <w:tab w:val="left" w:pos="2093"/>
              </w:tabs>
            </w:pPr>
            <w:r>
              <w:t>Weight 95.6 (19.9) kg</w:t>
            </w:r>
          </w:p>
          <w:p w:rsidR="0033583F" w:rsidRPr="0033583F" w:rsidRDefault="0033583F" w:rsidP="00C40988">
            <w:pPr>
              <w:tabs>
                <w:tab w:val="left" w:pos="2093"/>
              </w:tabs>
              <w:rPr>
                <w:vertAlign w:val="superscript"/>
              </w:rPr>
            </w:pPr>
            <w:r>
              <w:t>BMI 34.1 (6.9) kg/m</w:t>
            </w:r>
            <w:r>
              <w:rPr>
                <w:vertAlign w:val="superscript"/>
              </w:rPr>
              <w:t>2</w:t>
            </w:r>
          </w:p>
          <w:p w:rsidR="0033583F" w:rsidRDefault="0033583F" w:rsidP="00C40988">
            <w:pPr>
              <w:tabs>
                <w:tab w:val="left" w:pos="2093"/>
              </w:tabs>
            </w:pPr>
          </w:p>
        </w:tc>
        <w:tc>
          <w:tcPr>
            <w:tcW w:w="2245" w:type="dxa"/>
          </w:tcPr>
          <w:p w:rsidR="0076705E" w:rsidRDefault="0033583F" w:rsidP="00C40988">
            <w:pPr>
              <w:tabs>
                <w:tab w:val="left" w:pos="2093"/>
              </w:tabs>
            </w:pPr>
            <w:r>
              <w:lastRenderedPageBreak/>
              <w:t xml:space="preserve">29.5% (95% CI 27.7 to 31.2) achieved primary endpoint of HbA1c&lt;7.0% </w:t>
            </w:r>
          </w:p>
          <w:p w:rsidR="0033583F" w:rsidRDefault="0033583F" w:rsidP="00C40988">
            <w:pPr>
              <w:tabs>
                <w:tab w:val="left" w:pos="2093"/>
              </w:tabs>
            </w:pPr>
          </w:p>
          <w:p w:rsidR="0033583F" w:rsidRDefault="0033583F" w:rsidP="00C40988">
            <w:pPr>
              <w:tabs>
                <w:tab w:val="left" w:pos="2093"/>
              </w:tabs>
            </w:pPr>
            <w:r>
              <w:t xml:space="preserve">At 2 years </w:t>
            </w:r>
          </w:p>
          <w:p w:rsidR="0033583F" w:rsidRDefault="0033583F" w:rsidP="00C40988">
            <w:pPr>
              <w:tabs>
                <w:tab w:val="left" w:pos="2093"/>
              </w:tabs>
            </w:pPr>
            <w:r>
              <w:t>HbA1c reduction 1.01% (p&lt;0.001</w:t>
            </w:r>
            <w:r w:rsidR="007543D2">
              <w:t>)</w:t>
            </w:r>
          </w:p>
          <w:p w:rsidR="0033583F" w:rsidRDefault="0033583F" w:rsidP="00C40988">
            <w:pPr>
              <w:tabs>
                <w:tab w:val="left" w:pos="2093"/>
              </w:tabs>
            </w:pPr>
          </w:p>
          <w:p w:rsidR="0033583F" w:rsidRDefault="0033583F" w:rsidP="00C40988">
            <w:pPr>
              <w:tabs>
                <w:tab w:val="left" w:pos="2093"/>
              </w:tabs>
            </w:pPr>
            <w:r>
              <w:t>Body weight reduction</w:t>
            </w:r>
          </w:p>
          <w:p w:rsidR="0033583F" w:rsidRDefault="0033583F" w:rsidP="00C40988">
            <w:pPr>
              <w:tabs>
                <w:tab w:val="left" w:pos="2093"/>
              </w:tabs>
            </w:pPr>
            <w:r>
              <w:t>4.1kg (p&lt;0.0001)</w:t>
            </w:r>
          </w:p>
        </w:tc>
        <w:tc>
          <w:tcPr>
            <w:tcW w:w="1904" w:type="dxa"/>
          </w:tcPr>
          <w:p w:rsidR="0076705E" w:rsidRDefault="00655F3E" w:rsidP="00C40988">
            <w:pPr>
              <w:tabs>
                <w:tab w:val="left" w:pos="2093"/>
              </w:tabs>
            </w:pPr>
            <w:r>
              <w:lastRenderedPageBreak/>
              <w:t>Liraglutide as effective in real world clinical practice as in RCTs</w:t>
            </w:r>
          </w:p>
        </w:tc>
      </w:tr>
      <w:tr w:rsidR="00BE296C" w:rsidTr="0033583F">
        <w:tc>
          <w:tcPr>
            <w:tcW w:w="1292" w:type="dxa"/>
          </w:tcPr>
          <w:p w:rsidR="00BE296C" w:rsidRDefault="00BE296C" w:rsidP="00C40988">
            <w:pPr>
              <w:tabs>
                <w:tab w:val="left" w:pos="2093"/>
              </w:tabs>
            </w:pPr>
            <w:r>
              <w:t>Saab et al 2015</w:t>
            </w:r>
            <w:r>
              <w:fldChar w:fldCharType="begin">
                <w:fldData xml:space="preserve">PEVuZE5vdGU+PENpdGU+PEF1dGhvcj5TYWFiPC9BdXRob3I+PFllYXI+MjAxNTwvWWVhcj48UmVj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</w:fldData>
              </w:fldChar>
            </w:r>
            <w:r w:rsidR="00207FCA">
              <w:instrText xml:space="preserve"> ADDIN EN.CITE </w:instrText>
            </w:r>
            <w:r w:rsidR="00207FCA">
              <w:fldChar w:fldCharType="begin">
                <w:fldData xml:space="preserve">PEVuZE5vdGU+PENpdGU+PEF1dGhvcj5TYWFiPC9BdXRob3I+PFllYXI+MjAxNTwvWWVhcj48UmVj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</w:fldData>
              </w:fldChar>
            </w:r>
            <w:r w:rsidR="00207FCA">
              <w:instrText xml:space="preserve"> ADDIN EN.CITE.DATA </w:instrText>
            </w:r>
            <w:r w:rsidR="00207FCA">
              <w:fldChar w:fldCharType="end"/>
            </w:r>
            <w:r>
              <w:fldChar w:fldCharType="separate"/>
            </w:r>
            <w:r w:rsidR="00207FCA" w:rsidRPr="00207FCA">
              <w:rPr>
                <w:noProof/>
                <w:vertAlign w:val="superscript"/>
              </w:rPr>
              <w:t>43</w:t>
            </w:r>
            <w:r>
              <w:fldChar w:fldCharType="end"/>
            </w:r>
          </w:p>
          <w:p w:rsidR="00BE296C" w:rsidRPr="00C40988" w:rsidRDefault="00BE296C" w:rsidP="00C40988">
            <w:pPr>
              <w:tabs>
                <w:tab w:val="left" w:pos="2093"/>
              </w:tabs>
            </w:pPr>
            <w:r>
              <w:t xml:space="preserve">Middle East </w:t>
            </w:r>
          </w:p>
        </w:tc>
        <w:tc>
          <w:tcPr>
            <w:tcW w:w="1674" w:type="dxa"/>
          </w:tcPr>
          <w:p w:rsidR="00BE296C" w:rsidRDefault="00BE296C" w:rsidP="00C40988">
            <w:pPr>
              <w:tabs>
                <w:tab w:val="left" w:pos="2093"/>
              </w:tabs>
            </w:pPr>
            <w:r>
              <w:t xml:space="preserve">Data extracted from EDGE study which enrolled patients from 27 countries </w:t>
            </w:r>
          </w:p>
        </w:tc>
        <w:tc>
          <w:tcPr>
            <w:tcW w:w="1549" w:type="dxa"/>
          </w:tcPr>
          <w:p w:rsidR="00BE296C" w:rsidRDefault="00057FA1" w:rsidP="00C40988">
            <w:pPr>
              <w:tabs>
                <w:tab w:val="left" w:pos="2093"/>
              </w:tabs>
            </w:pPr>
            <w:r>
              <w:t>4,780</w:t>
            </w:r>
          </w:p>
        </w:tc>
        <w:tc>
          <w:tcPr>
            <w:tcW w:w="1602" w:type="dxa"/>
          </w:tcPr>
          <w:p w:rsidR="00BE296C" w:rsidRDefault="00BE296C" w:rsidP="00C40988">
            <w:pPr>
              <w:tabs>
                <w:tab w:val="left" w:pos="2093"/>
              </w:tabs>
            </w:pPr>
            <w:r>
              <w:t>Vildagliptin (n=2513)</w:t>
            </w:r>
          </w:p>
        </w:tc>
        <w:tc>
          <w:tcPr>
            <w:tcW w:w="1658" w:type="dxa"/>
          </w:tcPr>
          <w:p w:rsidR="00BE296C" w:rsidRDefault="00BE296C" w:rsidP="00C40988">
            <w:pPr>
              <w:tabs>
                <w:tab w:val="left" w:pos="2093"/>
              </w:tabs>
            </w:pPr>
            <w:r>
              <w:t xml:space="preserve">Other oral glucose-lowering agents </w:t>
            </w:r>
          </w:p>
        </w:tc>
        <w:tc>
          <w:tcPr>
            <w:tcW w:w="2024" w:type="dxa"/>
          </w:tcPr>
          <w:p w:rsidR="00BE296C" w:rsidRDefault="00BE296C" w:rsidP="00C40988">
            <w:pPr>
              <w:tabs>
                <w:tab w:val="left" w:pos="2093"/>
              </w:tabs>
            </w:pPr>
            <w:r>
              <w:t>Male 61.6%</w:t>
            </w:r>
          </w:p>
          <w:p w:rsidR="00BE296C" w:rsidRDefault="00BE296C" w:rsidP="00C40988">
            <w:pPr>
              <w:tabs>
                <w:tab w:val="left" w:pos="2093"/>
              </w:tabs>
            </w:pPr>
            <w:r>
              <w:t xml:space="preserve">Diabetes duration 4.2 </w:t>
            </w:r>
            <w:r w:rsidR="001443AA">
              <w:t xml:space="preserve">(4.0) </w:t>
            </w:r>
            <w:r>
              <w:t>years</w:t>
            </w:r>
          </w:p>
          <w:p w:rsidR="001443AA" w:rsidRDefault="001443AA" w:rsidP="00C40988">
            <w:pPr>
              <w:tabs>
                <w:tab w:val="left" w:pos="2093"/>
              </w:tabs>
            </w:pPr>
            <w:r>
              <w:t>HbA1c 8.5 (1.3) %</w:t>
            </w:r>
          </w:p>
          <w:p w:rsidR="001443AA" w:rsidRDefault="001443AA" w:rsidP="00C40988">
            <w:pPr>
              <w:tabs>
                <w:tab w:val="left" w:pos="2093"/>
              </w:tabs>
            </w:pPr>
            <w:r>
              <w:t>BMI 29.4 (4.7) kg/m</w:t>
            </w:r>
            <w:r w:rsidRPr="001443AA">
              <w:rPr>
                <w:vertAlign w:val="superscript"/>
              </w:rPr>
              <w:t>2</w:t>
            </w:r>
          </w:p>
          <w:p w:rsidR="00BE296C" w:rsidRDefault="00BE296C" w:rsidP="00C40988">
            <w:pPr>
              <w:tabs>
                <w:tab w:val="left" w:pos="2093"/>
              </w:tabs>
            </w:pPr>
          </w:p>
        </w:tc>
        <w:tc>
          <w:tcPr>
            <w:tcW w:w="2245" w:type="dxa"/>
          </w:tcPr>
          <w:p w:rsidR="00BE296C" w:rsidRDefault="00726F50" w:rsidP="00C40988">
            <w:pPr>
              <w:tabs>
                <w:tab w:val="left" w:pos="2093"/>
              </w:tabs>
            </w:pPr>
            <w:r>
              <w:t>Primary endpoint of HbA1c&lt;7% achieved in 76.1% with vildagliptin compared with 61.6% in comparator group OR 1.98 (95% CI 1.75 to 2.25, p&lt;0.0001)</w:t>
            </w:r>
          </w:p>
          <w:p w:rsidR="00057FA1" w:rsidRDefault="00057FA1" w:rsidP="00C40988">
            <w:pPr>
              <w:tabs>
                <w:tab w:val="left" w:pos="2093"/>
              </w:tabs>
            </w:pPr>
          </w:p>
          <w:p w:rsidR="00057FA1" w:rsidRDefault="00057FA1" w:rsidP="00C40988">
            <w:pPr>
              <w:tabs>
                <w:tab w:val="left" w:pos="2093"/>
              </w:tabs>
            </w:pPr>
            <w:r>
              <w:t xml:space="preserve">At 12 months </w:t>
            </w:r>
          </w:p>
          <w:p w:rsidR="00057FA1" w:rsidRDefault="00057FA1" w:rsidP="00C40988">
            <w:pPr>
              <w:tabs>
                <w:tab w:val="left" w:pos="2093"/>
              </w:tabs>
            </w:pPr>
            <w:r>
              <w:t>HbA1c reduced significantly in both cohorts (-1.7% vs -1.4% respectively)</w:t>
            </w:r>
          </w:p>
          <w:p w:rsidR="00057FA1" w:rsidRDefault="00057FA1" w:rsidP="00C40988">
            <w:pPr>
              <w:tabs>
                <w:tab w:val="left" w:pos="2093"/>
              </w:tabs>
            </w:pPr>
          </w:p>
          <w:p w:rsidR="00057FA1" w:rsidRDefault="00057FA1" w:rsidP="00C40988">
            <w:pPr>
              <w:tabs>
                <w:tab w:val="left" w:pos="2093"/>
              </w:tabs>
            </w:pPr>
            <w:r>
              <w:t xml:space="preserve">Low risk of adverse events both cohorts </w:t>
            </w:r>
          </w:p>
        </w:tc>
        <w:tc>
          <w:tcPr>
            <w:tcW w:w="1904" w:type="dxa"/>
          </w:tcPr>
          <w:p w:rsidR="00BE296C" w:rsidRDefault="00057FA1" w:rsidP="00C40988">
            <w:pPr>
              <w:tabs>
                <w:tab w:val="left" w:pos="2093"/>
              </w:tabs>
            </w:pPr>
            <w:r>
              <w:t xml:space="preserve">Vildagliptin was well-tolerated with good safety profile in a real world study </w:t>
            </w:r>
          </w:p>
        </w:tc>
      </w:tr>
      <w:tr w:rsidR="0076705E" w:rsidTr="0033583F">
        <w:tc>
          <w:tcPr>
            <w:tcW w:w="1292" w:type="dxa"/>
          </w:tcPr>
          <w:p w:rsidR="0076705E" w:rsidRDefault="0076705E" w:rsidP="00C40988">
            <w:pPr>
              <w:tabs>
                <w:tab w:val="left" w:pos="2093"/>
              </w:tabs>
            </w:pPr>
            <w:proofErr w:type="spellStart"/>
            <w:r w:rsidRPr="00C40988">
              <w:t>Toh</w:t>
            </w:r>
            <w:proofErr w:type="spellEnd"/>
            <w:r w:rsidRPr="00C40988">
              <w:t xml:space="preserve"> et al 2016</w:t>
            </w:r>
            <w:r>
              <w:fldChar w:fldCharType="begin"/>
            </w:r>
            <w:r w:rsidR="00207FCA">
              <w:instrText xml:space="preserve"> ADDIN EN.CITE &lt;EndNote&gt;&lt;Cite&gt;&lt;Author&gt;Toh S&lt;/Author&gt;&lt;Year&gt;2016&lt;/Year&gt;&lt;RecNum&gt;1369&lt;/RecNum&gt;&lt;DisplayText&gt;&lt;style face="superscript"&gt;51&lt;/style&gt;&lt;/DisplayText&gt;&lt;record&gt;&lt;rec-number&gt;1369&lt;/rec-number&gt;&lt;foreign-keys&gt;&lt;key app="EN" db-id="fsrafdfz0d2v5pe520u5exf82xsz0svdrwvx" timestamp="1506087386"&gt;1369&lt;/key&gt;&lt;/foreign-keys&gt;&lt;ref-type name="Journal Article"&gt;17&lt;/ref-type&gt;&lt;contributors&gt;&lt;authors&gt;&lt;author&gt;Toh S, Hampp C, Reichman ME, Graham DJ, Balakrishnan S, Pucino F, Hamilton J, Lendle S, Iyer A, Rucker M, Pimentel M, Nathwani N, Griffin MR, Brown NJ, Fireman BH&lt;/author&gt;&lt;/authors&gt;&lt;/contributors&gt;&lt;titles&gt;&lt;title&gt;Risk for Hospitalized Heart Failure Among New Users of Saxagliptin, Sitagliptin, and Other Antihyperglycemic Drugs: A Retrospective Cohort Study&lt;/title&gt;&lt;secondary-title&gt;Annals of Internal Medicine&lt;/secondary-title&gt;&lt;/titles&gt;&lt;periodical&gt;&lt;full-title&gt;Annals of Internal Medicine&lt;/full-title&gt;&lt;/periodical&gt;&lt;pages&gt;705-14&lt;/pages&gt;&lt;volume&gt;164&lt;/volume&gt;&lt;number&gt;11&lt;/number&gt;&lt;dates&gt;&lt;year&gt;2016&lt;/year&gt;&lt;/dates&gt;&lt;urls&gt;&lt;/urls&gt;&lt;/record&gt;&lt;/Cite&gt;&lt;/EndNote&gt;</w:instrText>
            </w:r>
            <w:r>
              <w:fldChar w:fldCharType="separate"/>
            </w:r>
            <w:r w:rsidR="00207FCA" w:rsidRPr="00207FCA">
              <w:rPr>
                <w:noProof/>
                <w:vertAlign w:val="superscript"/>
              </w:rPr>
              <w:t>51</w:t>
            </w:r>
            <w:r>
              <w:fldChar w:fldCharType="end"/>
            </w:r>
          </w:p>
          <w:p w:rsidR="0076705E" w:rsidRPr="00C40988" w:rsidRDefault="0076705E" w:rsidP="00C40988">
            <w:pPr>
              <w:tabs>
                <w:tab w:val="left" w:pos="2093"/>
              </w:tabs>
            </w:pPr>
            <w:r>
              <w:t xml:space="preserve">USA </w:t>
            </w:r>
          </w:p>
          <w:p w:rsidR="0076705E" w:rsidRPr="00C40988" w:rsidRDefault="0076705E" w:rsidP="00C40988">
            <w:pPr>
              <w:tabs>
                <w:tab w:val="left" w:pos="2093"/>
              </w:tabs>
            </w:pPr>
          </w:p>
        </w:tc>
        <w:tc>
          <w:tcPr>
            <w:tcW w:w="1674" w:type="dxa"/>
          </w:tcPr>
          <w:p w:rsidR="0076705E" w:rsidRPr="00C40988" w:rsidRDefault="0076705E" w:rsidP="00C40988">
            <w:pPr>
              <w:tabs>
                <w:tab w:val="left" w:pos="2093"/>
              </w:tabs>
            </w:pPr>
            <w:r>
              <w:t>Patients enrolled on health insurance and health system schemes in US FDA Mini-Sentinel program</w:t>
            </w:r>
          </w:p>
        </w:tc>
        <w:tc>
          <w:tcPr>
            <w:tcW w:w="1549" w:type="dxa"/>
          </w:tcPr>
          <w:p w:rsidR="0076705E" w:rsidRDefault="00057FA1" w:rsidP="00C40988">
            <w:pPr>
              <w:tabs>
                <w:tab w:val="left" w:pos="2093"/>
              </w:tabs>
            </w:pPr>
            <w:r>
              <w:t>1,113,211</w:t>
            </w:r>
          </w:p>
        </w:tc>
        <w:tc>
          <w:tcPr>
            <w:tcW w:w="1602" w:type="dxa"/>
          </w:tcPr>
          <w:p w:rsidR="0076705E" w:rsidRDefault="0076705E" w:rsidP="00C40988">
            <w:pPr>
              <w:tabs>
                <w:tab w:val="left" w:pos="2093"/>
              </w:tabs>
            </w:pPr>
            <w:r>
              <w:t>Saxagliptin</w:t>
            </w:r>
            <w:r w:rsidR="00057FA1">
              <w:t xml:space="preserve"> (n=78,553)</w:t>
            </w:r>
          </w:p>
          <w:p w:rsidR="0076705E" w:rsidRPr="00C40988" w:rsidRDefault="0076705E" w:rsidP="00C40988">
            <w:pPr>
              <w:tabs>
                <w:tab w:val="left" w:pos="2093"/>
              </w:tabs>
            </w:pPr>
            <w:r>
              <w:t>Sitagliptin</w:t>
            </w:r>
            <w:r w:rsidR="00057FA1">
              <w:t xml:space="preserve"> (n=210,178)</w:t>
            </w:r>
          </w:p>
        </w:tc>
        <w:tc>
          <w:tcPr>
            <w:tcW w:w="1658" w:type="dxa"/>
          </w:tcPr>
          <w:p w:rsidR="0076705E" w:rsidRPr="00C40988" w:rsidRDefault="0076705E" w:rsidP="00C40988">
            <w:pPr>
              <w:tabs>
                <w:tab w:val="left" w:pos="2093"/>
              </w:tabs>
            </w:pPr>
            <w:r>
              <w:t>Other glucose-lowering therapies including pioglitazone, sulphonylureas and insulin</w:t>
            </w:r>
          </w:p>
        </w:tc>
        <w:tc>
          <w:tcPr>
            <w:tcW w:w="2024" w:type="dxa"/>
          </w:tcPr>
          <w:p w:rsidR="0076705E" w:rsidRDefault="00057FA1" w:rsidP="00C40988">
            <w:pPr>
              <w:tabs>
                <w:tab w:val="left" w:pos="2093"/>
              </w:tabs>
            </w:pPr>
            <w:r>
              <w:t>Male 53.8% to 57.9%</w:t>
            </w:r>
          </w:p>
          <w:p w:rsidR="00057FA1" w:rsidRDefault="00057FA1" w:rsidP="00C40988">
            <w:pPr>
              <w:tabs>
                <w:tab w:val="left" w:pos="2093"/>
              </w:tabs>
            </w:pPr>
            <w:r>
              <w:t>Mean age 58.3 to 59.4 years</w:t>
            </w:r>
          </w:p>
          <w:p w:rsidR="00057FA1" w:rsidRDefault="00057FA1" w:rsidP="00C40988">
            <w:pPr>
              <w:tabs>
                <w:tab w:val="left" w:pos="2093"/>
              </w:tabs>
            </w:pPr>
          </w:p>
        </w:tc>
        <w:tc>
          <w:tcPr>
            <w:tcW w:w="2245" w:type="dxa"/>
          </w:tcPr>
          <w:p w:rsidR="00666EC2" w:rsidRDefault="00666EC2" w:rsidP="00666EC2">
            <w:pPr>
              <w:tabs>
                <w:tab w:val="left" w:pos="2093"/>
              </w:tabs>
            </w:pPr>
            <w:r>
              <w:t>hazard ratios</w:t>
            </w:r>
          </w:p>
          <w:p w:rsidR="00666EC2" w:rsidRDefault="00666EC2" w:rsidP="00666EC2">
            <w:pPr>
              <w:tabs>
                <w:tab w:val="left" w:pos="2093"/>
              </w:tabs>
            </w:pPr>
            <w:r>
              <w:t xml:space="preserve">from disease risk score (DRS)–stratified analyses </w:t>
            </w:r>
          </w:p>
          <w:p w:rsidR="00666EC2" w:rsidRDefault="00666EC2" w:rsidP="00666EC2">
            <w:pPr>
              <w:tabs>
                <w:tab w:val="left" w:pos="2093"/>
              </w:tabs>
            </w:pPr>
            <w:r>
              <w:t>0.83 (95% CI, 0.70 to 0.99) for saxagliptin versus sitagliptin, 0.63</w:t>
            </w:r>
          </w:p>
          <w:p w:rsidR="00666EC2" w:rsidRDefault="00666EC2" w:rsidP="00666EC2">
            <w:pPr>
              <w:tabs>
                <w:tab w:val="left" w:pos="2093"/>
              </w:tabs>
            </w:pPr>
            <w:r>
              <w:lastRenderedPageBreak/>
              <w:t>(CI, 0.47 to 0.85) for saxagliptin versus pioglitazone, 0.69 (CI,</w:t>
            </w:r>
          </w:p>
          <w:p w:rsidR="00666EC2" w:rsidRDefault="00666EC2" w:rsidP="00666EC2">
            <w:pPr>
              <w:tabs>
                <w:tab w:val="left" w:pos="2093"/>
              </w:tabs>
            </w:pPr>
            <w:r>
              <w:t>0.54 to 0.87) for saxagliptin versus sulfonylureas, and 0.61 (CI,</w:t>
            </w:r>
          </w:p>
          <w:p w:rsidR="0076705E" w:rsidRDefault="00666EC2" w:rsidP="00666EC2">
            <w:pPr>
              <w:tabs>
                <w:tab w:val="left" w:pos="2093"/>
              </w:tabs>
            </w:pPr>
            <w:r>
              <w:t>0.50 to 0.73) for saxagliptin versus insulin</w:t>
            </w:r>
          </w:p>
        </w:tc>
        <w:tc>
          <w:tcPr>
            <w:tcW w:w="1904" w:type="dxa"/>
          </w:tcPr>
          <w:p w:rsidR="0076705E" w:rsidRPr="00C40988" w:rsidRDefault="0076705E" w:rsidP="00C40988">
            <w:pPr>
              <w:tabs>
                <w:tab w:val="left" w:pos="2093"/>
              </w:tabs>
            </w:pPr>
            <w:r>
              <w:lastRenderedPageBreak/>
              <w:t>No increased risk of hospitalisation for heart failure with saxagliptin or sitagliptin compared with comparators</w:t>
            </w:r>
          </w:p>
        </w:tc>
      </w:tr>
    </w:tbl>
    <w:p w:rsidR="00C40988" w:rsidRPr="00C40988" w:rsidRDefault="00C40988" w:rsidP="00C40988">
      <w:pPr>
        <w:tabs>
          <w:tab w:val="left" w:pos="2093"/>
        </w:tabs>
        <w:rPr>
          <w:b/>
        </w:rPr>
      </w:pPr>
    </w:p>
    <w:sectPr w:rsidR="00C40988" w:rsidRPr="00C40988" w:rsidSect="007D7965">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797" w:rsidRDefault="00890797" w:rsidP="00F30E8C">
      <w:pPr>
        <w:spacing w:after="0" w:line="240" w:lineRule="auto"/>
      </w:pPr>
      <w:r>
        <w:separator/>
      </w:r>
    </w:p>
  </w:endnote>
  <w:endnote w:type="continuationSeparator" w:id="0">
    <w:p w:rsidR="00890797" w:rsidRDefault="00890797" w:rsidP="00F30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8277202"/>
      <w:docPartObj>
        <w:docPartGallery w:val="Page Numbers (Bottom of Page)"/>
        <w:docPartUnique/>
      </w:docPartObj>
    </w:sdtPr>
    <w:sdtEndPr>
      <w:rPr>
        <w:noProof/>
      </w:rPr>
    </w:sdtEndPr>
    <w:sdtContent>
      <w:p w:rsidR="00890797" w:rsidRDefault="00890797">
        <w:pPr>
          <w:pStyle w:val="Footer"/>
          <w:jc w:val="right"/>
        </w:pPr>
        <w:r>
          <w:fldChar w:fldCharType="begin"/>
        </w:r>
        <w:r>
          <w:instrText xml:space="preserve"> PAGE   \* MERGEFORMAT </w:instrText>
        </w:r>
        <w:r>
          <w:fldChar w:fldCharType="separate"/>
        </w:r>
        <w:r w:rsidR="00FC7EB7">
          <w:rPr>
            <w:noProof/>
          </w:rPr>
          <w:t>22</w:t>
        </w:r>
        <w:r>
          <w:rPr>
            <w:noProof/>
          </w:rPr>
          <w:fldChar w:fldCharType="end"/>
        </w:r>
      </w:p>
    </w:sdtContent>
  </w:sdt>
  <w:p w:rsidR="00890797" w:rsidRDefault="008907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797" w:rsidRDefault="00890797" w:rsidP="00F30E8C">
      <w:pPr>
        <w:spacing w:after="0" w:line="240" w:lineRule="auto"/>
      </w:pPr>
      <w:r>
        <w:separator/>
      </w:r>
    </w:p>
  </w:footnote>
  <w:footnote w:type="continuationSeparator" w:id="0">
    <w:p w:rsidR="00890797" w:rsidRDefault="00890797" w:rsidP="00F30E8C">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tterjee, Sudesna (Dr.)">
    <w15:presenceInfo w15:providerId="AD" w15:userId="S-1-5-21-1039984320-261210814-957142514-883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Lance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fpxwasvb2r5pfefrdmxfvdfwtd2st9vsrpp&quot;&gt;My EndNote Library&lt;record-ids&gt;&lt;item&gt;6&lt;/item&gt;&lt;item&gt;7&lt;/item&gt;&lt;item&gt;8&lt;/item&gt;&lt;item&gt;9&lt;/item&gt;&lt;item&gt;14&lt;/item&gt;&lt;/record-ids&gt;&lt;/item&gt;&lt;/Libraries&gt;"/>
  </w:docVars>
  <w:rsids>
    <w:rsidRoot w:val="00BF0FF2"/>
    <w:rsid w:val="0000616F"/>
    <w:rsid w:val="00057FA1"/>
    <w:rsid w:val="000763E2"/>
    <w:rsid w:val="000805AE"/>
    <w:rsid w:val="000831F5"/>
    <w:rsid w:val="0009569E"/>
    <w:rsid w:val="000A31B8"/>
    <w:rsid w:val="000A416B"/>
    <w:rsid w:val="000B2781"/>
    <w:rsid w:val="000C199B"/>
    <w:rsid w:val="000C4672"/>
    <w:rsid w:val="000C4FBA"/>
    <w:rsid w:val="000C54A8"/>
    <w:rsid w:val="000D062D"/>
    <w:rsid w:val="001072E5"/>
    <w:rsid w:val="001143EE"/>
    <w:rsid w:val="001326D4"/>
    <w:rsid w:val="001353EF"/>
    <w:rsid w:val="001443AA"/>
    <w:rsid w:val="00146A9E"/>
    <w:rsid w:val="001503B8"/>
    <w:rsid w:val="00163F9F"/>
    <w:rsid w:val="00171265"/>
    <w:rsid w:val="001750B8"/>
    <w:rsid w:val="00197469"/>
    <w:rsid w:val="001A4B0F"/>
    <w:rsid w:val="001C1587"/>
    <w:rsid w:val="001C777E"/>
    <w:rsid w:val="001D424B"/>
    <w:rsid w:val="001F16FC"/>
    <w:rsid w:val="00207FCA"/>
    <w:rsid w:val="00240340"/>
    <w:rsid w:val="00246136"/>
    <w:rsid w:val="0024695D"/>
    <w:rsid w:val="002714EB"/>
    <w:rsid w:val="00271CDD"/>
    <w:rsid w:val="00277E9D"/>
    <w:rsid w:val="00283DDD"/>
    <w:rsid w:val="002A4844"/>
    <w:rsid w:val="002C5FD9"/>
    <w:rsid w:val="002C7BBF"/>
    <w:rsid w:val="002D3C15"/>
    <w:rsid w:val="002D3E82"/>
    <w:rsid w:val="002D608D"/>
    <w:rsid w:val="002E2829"/>
    <w:rsid w:val="002E7191"/>
    <w:rsid w:val="002F00BB"/>
    <w:rsid w:val="002F2751"/>
    <w:rsid w:val="00302580"/>
    <w:rsid w:val="003100FC"/>
    <w:rsid w:val="00317B87"/>
    <w:rsid w:val="00317CA0"/>
    <w:rsid w:val="00322B26"/>
    <w:rsid w:val="00325824"/>
    <w:rsid w:val="0033583F"/>
    <w:rsid w:val="00344BE3"/>
    <w:rsid w:val="003659F4"/>
    <w:rsid w:val="00372563"/>
    <w:rsid w:val="00392B6F"/>
    <w:rsid w:val="00396252"/>
    <w:rsid w:val="00397D13"/>
    <w:rsid w:val="003A07CA"/>
    <w:rsid w:val="003B6596"/>
    <w:rsid w:val="003C51D2"/>
    <w:rsid w:val="003D361E"/>
    <w:rsid w:val="003E1666"/>
    <w:rsid w:val="003F5C09"/>
    <w:rsid w:val="003F652D"/>
    <w:rsid w:val="003F70C9"/>
    <w:rsid w:val="00411C21"/>
    <w:rsid w:val="004200D5"/>
    <w:rsid w:val="00420F8D"/>
    <w:rsid w:val="004256A9"/>
    <w:rsid w:val="00446F15"/>
    <w:rsid w:val="00464118"/>
    <w:rsid w:val="00465A01"/>
    <w:rsid w:val="0046633A"/>
    <w:rsid w:val="004B1023"/>
    <w:rsid w:val="004D19B4"/>
    <w:rsid w:val="004D795D"/>
    <w:rsid w:val="004F5087"/>
    <w:rsid w:val="004F740B"/>
    <w:rsid w:val="005061A8"/>
    <w:rsid w:val="0051376F"/>
    <w:rsid w:val="00515783"/>
    <w:rsid w:val="005327EA"/>
    <w:rsid w:val="005342C0"/>
    <w:rsid w:val="00540A7D"/>
    <w:rsid w:val="00545914"/>
    <w:rsid w:val="00553A1D"/>
    <w:rsid w:val="00570829"/>
    <w:rsid w:val="00591A64"/>
    <w:rsid w:val="005A22D3"/>
    <w:rsid w:val="005A5739"/>
    <w:rsid w:val="005C6CFD"/>
    <w:rsid w:val="005E5FBB"/>
    <w:rsid w:val="005F5455"/>
    <w:rsid w:val="005F6E9B"/>
    <w:rsid w:val="00606AB7"/>
    <w:rsid w:val="00635F9B"/>
    <w:rsid w:val="006402CA"/>
    <w:rsid w:val="0064171E"/>
    <w:rsid w:val="00647C6F"/>
    <w:rsid w:val="00655F3E"/>
    <w:rsid w:val="00656EB9"/>
    <w:rsid w:val="0066149E"/>
    <w:rsid w:val="0066398E"/>
    <w:rsid w:val="006659B3"/>
    <w:rsid w:val="00666EC2"/>
    <w:rsid w:val="006713CB"/>
    <w:rsid w:val="006735DA"/>
    <w:rsid w:val="00681F22"/>
    <w:rsid w:val="00687340"/>
    <w:rsid w:val="00690C9E"/>
    <w:rsid w:val="006A530A"/>
    <w:rsid w:val="006C440D"/>
    <w:rsid w:val="006C54EE"/>
    <w:rsid w:val="006C5C13"/>
    <w:rsid w:val="006D0163"/>
    <w:rsid w:val="006D1262"/>
    <w:rsid w:val="006E018C"/>
    <w:rsid w:val="006E3EE5"/>
    <w:rsid w:val="00726F50"/>
    <w:rsid w:val="007300F1"/>
    <w:rsid w:val="00733C22"/>
    <w:rsid w:val="007536F3"/>
    <w:rsid w:val="007543D2"/>
    <w:rsid w:val="0076705E"/>
    <w:rsid w:val="0077084C"/>
    <w:rsid w:val="00780AD3"/>
    <w:rsid w:val="00784D3F"/>
    <w:rsid w:val="007A1040"/>
    <w:rsid w:val="007A2C31"/>
    <w:rsid w:val="007D3F79"/>
    <w:rsid w:val="007D579D"/>
    <w:rsid w:val="007D7965"/>
    <w:rsid w:val="00811257"/>
    <w:rsid w:val="00815243"/>
    <w:rsid w:val="00821076"/>
    <w:rsid w:val="00830819"/>
    <w:rsid w:val="00831C93"/>
    <w:rsid w:val="00844282"/>
    <w:rsid w:val="00847C90"/>
    <w:rsid w:val="008538CF"/>
    <w:rsid w:val="00887068"/>
    <w:rsid w:val="00890797"/>
    <w:rsid w:val="008A506A"/>
    <w:rsid w:val="008A6CE2"/>
    <w:rsid w:val="008C0B73"/>
    <w:rsid w:val="008C0D6F"/>
    <w:rsid w:val="008D3820"/>
    <w:rsid w:val="008E6A22"/>
    <w:rsid w:val="00905F9F"/>
    <w:rsid w:val="009123F7"/>
    <w:rsid w:val="00920DC8"/>
    <w:rsid w:val="00936D0C"/>
    <w:rsid w:val="00953532"/>
    <w:rsid w:val="00956167"/>
    <w:rsid w:val="00965575"/>
    <w:rsid w:val="00984509"/>
    <w:rsid w:val="009A1D02"/>
    <w:rsid w:val="009A4FDB"/>
    <w:rsid w:val="009B5B5F"/>
    <w:rsid w:val="009C276E"/>
    <w:rsid w:val="009D4193"/>
    <w:rsid w:val="009E1889"/>
    <w:rsid w:val="00A2287D"/>
    <w:rsid w:val="00A26064"/>
    <w:rsid w:val="00A35836"/>
    <w:rsid w:val="00A50835"/>
    <w:rsid w:val="00A63320"/>
    <w:rsid w:val="00A9655F"/>
    <w:rsid w:val="00AA1F9D"/>
    <w:rsid w:val="00AA5DE6"/>
    <w:rsid w:val="00AB740A"/>
    <w:rsid w:val="00AC0212"/>
    <w:rsid w:val="00AC2C17"/>
    <w:rsid w:val="00AD1CE1"/>
    <w:rsid w:val="00AD2A16"/>
    <w:rsid w:val="00AD7B59"/>
    <w:rsid w:val="00AE7FD0"/>
    <w:rsid w:val="00B13B7E"/>
    <w:rsid w:val="00B15639"/>
    <w:rsid w:val="00B34B33"/>
    <w:rsid w:val="00B3680E"/>
    <w:rsid w:val="00B44527"/>
    <w:rsid w:val="00B6342F"/>
    <w:rsid w:val="00B702CD"/>
    <w:rsid w:val="00BA70DD"/>
    <w:rsid w:val="00BD2D78"/>
    <w:rsid w:val="00BE296C"/>
    <w:rsid w:val="00BF0FF2"/>
    <w:rsid w:val="00BF141A"/>
    <w:rsid w:val="00BF4F8D"/>
    <w:rsid w:val="00BF6B8F"/>
    <w:rsid w:val="00C025A7"/>
    <w:rsid w:val="00C0374A"/>
    <w:rsid w:val="00C3229F"/>
    <w:rsid w:val="00C40988"/>
    <w:rsid w:val="00C6313C"/>
    <w:rsid w:val="00C649AE"/>
    <w:rsid w:val="00C746C2"/>
    <w:rsid w:val="00C95B46"/>
    <w:rsid w:val="00C965FD"/>
    <w:rsid w:val="00CB38B9"/>
    <w:rsid w:val="00CB764B"/>
    <w:rsid w:val="00CD057F"/>
    <w:rsid w:val="00CD57DB"/>
    <w:rsid w:val="00CD78C0"/>
    <w:rsid w:val="00CE5EF9"/>
    <w:rsid w:val="00CF0881"/>
    <w:rsid w:val="00D07220"/>
    <w:rsid w:val="00D272EC"/>
    <w:rsid w:val="00D313B5"/>
    <w:rsid w:val="00D44B3C"/>
    <w:rsid w:val="00D74D5E"/>
    <w:rsid w:val="00D77967"/>
    <w:rsid w:val="00DB485D"/>
    <w:rsid w:val="00DC39AC"/>
    <w:rsid w:val="00DC6CA1"/>
    <w:rsid w:val="00DD08A8"/>
    <w:rsid w:val="00DE0A91"/>
    <w:rsid w:val="00DF1596"/>
    <w:rsid w:val="00DF63C1"/>
    <w:rsid w:val="00E008CA"/>
    <w:rsid w:val="00E016BD"/>
    <w:rsid w:val="00E03B16"/>
    <w:rsid w:val="00E17319"/>
    <w:rsid w:val="00E349E4"/>
    <w:rsid w:val="00E36F99"/>
    <w:rsid w:val="00E40298"/>
    <w:rsid w:val="00E455B2"/>
    <w:rsid w:val="00E578D2"/>
    <w:rsid w:val="00E61241"/>
    <w:rsid w:val="00E804C4"/>
    <w:rsid w:val="00E81579"/>
    <w:rsid w:val="00E83A06"/>
    <w:rsid w:val="00E91AEC"/>
    <w:rsid w:val="00EB196E"/>
    <w:rsid w:val="00ED3AC7"/>
    <w:rsid w:val="00ED3B9D"/>
    <w:rsid w:val="00ED432F"/>
    <w:rsid w:val="00ED6413"/>
    <w:rsid w:val="00EE1702"/>
    <w:rsid w:val="00EE3D45"/>
    <w:rsid w:val="00EE6B1F"/>
    <w:rsid w:val="00EF2C01"/>
    <w:rsid w:val="00EF5658"/>
    <w:rsid w:val="00F017DF"/>
    <w:rsid w:val="00F06BC3"/>
    <w:rsid w:val="00F10579"/>
    <w:rsid w:val="00F15762"/>
    <w:rsid w:val="00F25091"/>
    <w:rsid w:val="00F30E8C"/>
    <w:rsid w:val="00F31730"/>
    <w:rsid w:val="00F31DD0"/>
    <w:rsid w:val="00F42E73"/>
    <w:rsid w:val="00F43B29"/>
    <w:rsid w:val="00F512AB"/>
    <w:rsid w:val="00F63F4A"/>
    <w:rsid w:val="00F80A06"/>
    <w:rsid w:val="00F9724C"/>
    <w:rsid w:val="00FB1FC3"/>
    <w:rsid w:val="00FC1210"/>
    <w:rsid w:val="00FC6E9B"/>
    <w:rsid w:val="00FC7EB7"/>
    <w:rsid w:val="00FD3821"/>
    <w:rsid w:val="00FF1C0C"/>
    <w:rsid w:val="00FF76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8F1EF1-2423-4F5C-90BD-584FE40E5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4256A9"/>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4256A9"/>
    <w:rPr>
      <w:rFonts w:ascii="Calibri" w:hAnsi="Calibri"/>
      <w:noProof/>
      <w:lang w:val="en-US"/>
    </w:rPr>
  </w:style>
  <w:style w:type="paragraph" w:customStyle="1" w:styleId="EndNoteBibliography">
    <w:name w:val="EndNote Bibliography"/>
    <w:basedOn w:val="Normal"/>
    <w:link w:val="EndNoteBibliographyChar"/>
    <w:rsid w:val="004256A9"/>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4256A9"/>
    <w:rPr>
      <w:rFonts w:ascii="Calibri" w:hAnsi="Calibri"/>
      <w:noProof/>
      <w:lang w:val="en-US"/>
    </w:rPr>
  </w:style>
  <w:style w:type="paragraph" w:styleId="BalloonText">
    <w:name w:val="Balloon Text"/>
    <w:basedOn w:val="Normal"/>
    <w:link w:val="BalloonTextChar"/>
    <w:uiPriority w:val="99"/>
    <w:semiHidden/>
    <w:unhideWhenUsed/>
    <w:rsid w:val="00325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5824"/>
    <w:rPr>
      <w:rFonts w:ascii="Tahoma" w:hAnsi="Tahoma" w:cs="Tahoma"/>
      <w:sz w:val="16"/>
      <w:szCs w:val="16"/>
    </w:rPr>
  </w:style>
  <w:style w:type="table" w:styleId="TableGrid">
    <w:name w:val="Table Grid"/>
    <w:basedOn w:val="TableNormal"/>
    <w:uiPriority w:val="39"/>
    <w:rsid w:val="008D38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30E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0E8C"/>
  </w:style>
  <w:style w:type="paragraph" w:styleId="Footer">
    <w:name w:val="footer"/>
    <w:basedOn w:val="Normal"/>
    <w:link w:val="FooterChar"/>
    <w:uiPriority w:val="99"/>
    <w:unhideWhenUsed/>
    <w:rsid w:val="00F30E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0E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image" Target="media/image1.tmp"/><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image" Target="media/image4.tmp"/><Relationship Id="rId5" Type="http://schemas.openxmlformats.org/officeDocument/2006/relationships/endnotes" Target="endnotes.xml"/><Relationship Id="rId10" Type="http://schemas.openxmlformats.org/officeDocument/2006/relationships/image" Target="media/image3.png"/><Relationship Id="rId4" Type="http://schemas.openxmlformats.org/officeDocument/2006/relationships/footnotes" Target="footnote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DABDFC06.dotm</Template>
  <TotalTime>1</TotalTime>
  <Pages>23</Pages>
  <Words>16418</Words>
  <Characters>90464</Characters>
  <Application>Microsoft Office Word</Application>
  <DocSecurity>0</DocSecurity>
  <Lines>2319</Lines>
  <Paragraphs>913</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105969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Chatterjee, Sudesna (Dr.)</dc:creator>
  <cp:lastModifiedBy>Chatterjee, Sudesna (Dr.)</cp:lastModifiedBy>
  <cp:revision>3</cp:revision>
  <dcterms:created xsi:type="dcterms:W3CDTF">2017-11-21T11:56:00Z</dcterms:created>
  <dcterms:modified xsi:type="dcterms:W3CDTF">2017-11-21T11:56:00Z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a94e95ea-9d5c-460b-94c2-90150369e17a</vt:lpwstr>
  </property>
</Properties>
</file>