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81FC4" w14:textId="5DC6B1F0" w:rsidR="005E6317" w:rsidRPr="006E7B3F" w:rsidRDefault="00F511D1" w:rsidP="00FD4487">
      <w:pPr>
        <w:spacing w:line="480" w:lineRule="auto"/>
        <w:jc w:val="center"/>
        <w:rPr>
          <w:rFonts w:ascii="Times New Roman" w:hAnsi="Times New Roman"/>
          <w:color w:val="000000" w:themeColor="text1"/>
          <w:sz w:val="36"/>
          <w:szCs w:val="36"/>
        </w:rPr>
      </w:pPr>
      <w:r w:rsidRPr="006E7B3F">
        <w:rPr>
          <w:rFonts w:ascii="Times New Roman" w:hAnsi="Times New Roman"/>
          <w:color w:val="000000" w:themeColor="text1"/>
          <w:sz w:val="36"/>
          <w:szCs w:val="36"/>
        </w:rPr>
        <w:t>D</w:t>
      </w:r>
      <w:r w:rsidR="00201377" w:rsidRPr="006E7B3F">
        <w:rPr>
          <w:rFonts w:ascii="Times New Roman" w:hAnsi="Times New Roman"/>
          <w:color w:val="000000" w:themeColor="text1"/>
          <w:sz w:val="36"/>
          <w:szCs w:val="36"/>
        </w:rPr>
        <w:t xml:space="preserve">ynamic cerebral autoregulation </w:t>
      </w:r>
      <w:r w:rsidR="00394B69" w:rsidRPr="006E7B3F">
        <w:rPr>
          <w:rFonts w:ascii="Times New Roman" w:hAnsi="Times New Roman"/>
          <w:color w:val="000000" w:themeColor="text1"/>
          <w:sz w:val="36"/>
          <w:szCs w:val="36"/>
        </w:rPr>
        <w:t xml:space="preserve">is impaired </w:t>
      </w:r>
      <w:r w:rsidR="00201377" w:rsidRPr="006E7B3F">
        <w:rPr>
          <w:rFonts w:ascii="Times New Roman" w:hAnsi="Times New Roman"/>
          <w:color w:val="000000" w:themeColor="text1"/>
          <w:sz w:val="36"/>
          <w:szCs w:val="36"/>
        </w:rPr>
        <w:t xml:space="preserve">during sub-maximal </w:t>
      </w:r>
      <w:commentRangeStart w:id="0"/>
      <w:r w:rsidR="00201377" w:rsidRPr="006E7B3F">
        <w:rPr>
          <w:rFonts w:ascii="Times New Roman" w:hAnsi="Times New Roman"/>
          <w:color w:val="000000" w:themeColor="text1"/>
          <w:sz w:val="36"/>
          <w:szCs w:val="36"/>
        </w:rPr>
        <w:t>handgrip</w:t>
      </w:r>
      <w:commentRangeEnd w:id="0"/>
      <w:r w:rsidR="00787387" w:rsidRPr="006E7B3F">
        <w:rPr>
          <w:rStyle w:val="CommentReference"/>
          <w:rFonts w:asciiTheme="minorHAnsi" w:eastAsiaTheme="minorHAnsi" w:hAnsiTheme="minorHAnsi" w:cstheme="minorBidi"/>
          <w:color w:val="000000" w:themeColor="text1"/>
        </w:rPr>
        <w:commentReference w:id="0"/>
      </w:r>
      <w:r w:rsidRPr="006E7B3F">
        <w:rPr>
          <w:rFonts w:ascii="Times New Roman" w:hAnsi="Times New Roman"/>
          <w:color w:val="000000" w:themeColor="text1"/>
          <w:sz w:val="36"/>
          <w:szCs w:val="36"/>
        </w:rPr>
        <w:t xml:space="preserve"> in patients with heart failure</w:t>
      </w:r>
    </w:p>
    <w:p w14:paraId="1E96E7D5" w14:textId="2F1B7244" w:rsidR="00EF008F" w:rsidRPr="006E7B3F" w:rsidRDefault="00201377" w:rsidP="00022C6B">
      <w:pPr>
        <w:spacing w:line="480" w:lineRule="auto"/>
        <w:jc w:val="both"/>
        <w:rPr>
          <w:rFonts w:ascii="Times New Roman" w:eastAsia="Times New Roman" w:hAnsi="Times New Roman"/>
          <w:color w:val="000000" w:themeColor="text1"/>
          <w:shd w:val="clear" w:color="auto" w:fill="FFFFFF"/>
          <w:lang w:val="pt-BR"/>
        </w:rPr>
      </w:pPr>
      <w:r w:rsidRPr="006E7B3F">
        <w:rPr>
          <w:rFonts w:ascii="Times New Roman" w:eastAsia="Times New Roman" w:hAnsi="Times New Roman"/>
          <w:color w:val="000000" w:themeColor="text1"/>
          <w:shd w:val="clear" w:color="auto" w:fill="FFFFFF"/>
          <w:lang w:val="pt-BR"/>
        </w:rPr>
        <w:t>Caldas JR</w:t>
      </w:r>
      <w:r w:rsidR="000343EC" w:rsidRPr="006E7B3F">
        <w:rPr>
          <w:rFonts w:ascii="Times New Roman" w:eastAsia="Times New Roman" w:hAnsi="Times New Roman"/>
          <w:color w:val="000000" w:themeColor="text1"/>
          <w:shd w:val="clear" w:color="auto" w:fill="FFFFFF"/>
          <w:vertAlign w:val="superscript"/>
          <w:lang w:val="pt-BR"/>
        </w:rPr>
        <w:t>1</w:t>
      </w:r>
      <w:r w:rsidR="004B0572" w:rsidRPr="006E7B3F">
        <w:rPr>
          <w:rFonts w:ascii="Times New Roman" w:eastAsia="Times New Roman" w:hAnsi="Times New Roman"/>
          <w:color w:val="000000" w:themeColor="text1"/>
          <w:shd w:val="clear" w:color="auto" w:fill="FFFFFF"/>
          <w:vertAlign w:val="superscript"/>
          <w:lang w:val="pt-BR"/>
        </w:rPr>
        <w:t>,</w:t>
      </w:r>
      <w:r w:rsidRPr="006E7B3F">
        <w:rPr>
          <w:rFonts w:ascii="Times New Roman" w:eastAsia="Times New Roman" w:hAnsi="Times New Roman"/>
          <w:color w:val="000000" w:themeColor="text1"/>
          <w:shd w:val="clear" w:color="auto" w:fill="FFFFFF"/>
          <w:vertAlign w:val="superscript"/>
          <w:lang w:val="pt-BR"/>
        </w:rPr>
        <w:t>4</w:t>
      </w:r>
      <w:r w:rsidR="00843160" w:rsidRPr="006E7B3F">
        <w:rPr>
          <w:rFonts w:ascii="Times New Roman" w:eastAsia="Times New Roman" w:hAnsi="Times New Roman"/>
          <w:color w:val="000000" w:themeColor="text1"/>
          <w:shd w:val="clear" w:color="auto" w:fill="FFFFFF"/>
          <w:vertAlign w:val="superscript"/>
          <w:lang w:val="pt-BR"/>
        </w:rPr>
        <w:t>,6</w:t>
      </w:r>
      <w:r w:rsidRPr="006E7B3F">
        <w:rPr>
          <w:rFonts w:ascii="Times New Roman" w:eastAsia="Times New Roman" w:hAnsi="Times New Roman"/>
          <w:color w:val="000000" w:themeColor="text1"/>
          <w:shd w:val="clear" w:color="auto" w:fill="FFFFFF"/>
          <w:lang w:val="pt-BR"/>
        </w:rPr>
        <w:t xml:space="preserve">, </w:t>
      </w:r>
      <w:proofErr w:type="spellStart"/>
      <w:r w:rsidRPr="006E7B3F">
        <w:rPr>
          <w:rFonts w:ascii="Times New Roman" w:eastAsia="Times New Roman" w:hAnsi="Times New Roman"/>
          <w:color w:val="000000" w:themeColor="text1"/>
          <w:shd w:val="clear" w:color="auto" w:fill="FFFFFF"/>
          <w:lang w:val="pt-BR"/>
        </w:rPr>
        <w:t>Panerai</w:t>
      </w:r>
      <w:proofErr w:type="spellEnd"/>
      <w:r w:rsidRPr="006E7B3F">
        <w:rPr>
          <w:rFonts w:ascii="Times New Roman" w:eastAsia="Times New Roman" w:hAnsi="Times New Roman"/>
          <w:color w:val="000000" w:themeColor="text1"/>
          <w:shd w:val="clear" w:color="auto" w:fill="FFFFFF"/>
          <w:lang w:val="pt-BR"/>
        </w:rPr>
        <w:t xml:space="preserve"> RB</w:t>
      </w:r>
      <w:r w:rsidRPr="006E7B3F">
        <w:rPr>
          <w:rFonts w:ascii="Times New Roman" w:eastAsia="Times New Roman" w:hAnsi="Times New Roman"/>
          <w:color w:val="000000" w:themeColor="text1"/>
          <w:shd w:val="clear" w:color="auto" w:fill="FFFFFF"/>
          <w:vertAlign w:val="superscript"/>
          <w:lang w:val="pt-BR"/>
        </w:rPr>
        <w:t>2,3</w:t>
      </w:r>
      <w:r w:rsidRPr="006E7B3F">
        <w:rPr>
          <w:rFonts w:ascii="Times New Roman" w:eastAsia="Times New Roman" w:hAnsi="Times New Roman"/>
          <w:color w:val="000000" w:themeColor="text1"/>
          <w:shd w:val="clear" w:color="auto" w:fill="FFFFFF"/>
          <w:lang w:val="pt-BR"/>
        </w:rPr>
        <w:t xml:space="preserve">, </w:t>
      </w:r>
      <w:proofErr w:type="spellStart"/>
      <w:r w:rsidRPr="006E7B3F">
        <w:rPr>
          <w:rFonts w:ascii="Times New Roman" w:eastAsia="Times New Roman" w:hAnsi="Times New Roman"/>
          <w:color w:val="000000" w:themeColor="text1"/>
          <w:shd w:val="clear" w:color="auto" w:fill="FFFFFF"/>
          <w:lang w:val="pt-BR"/>
        </w:rPr>
        <w:t>Salinet</w:t>
      </w:r>
      <w:proofErr w:type="spellEnd"/>
      <w:r w:rsidRPr="006E7B3F">
        <w:rPr>
          <w:rFonts w:ascii="Times New Roman" w:eastAsia="Times New Roman" w:hAnsi="Times New Roman"/>
          <w:color w:val="000000" w:themeColor="text1"/>
          <w:shd w:val="clear" w:color="auto" w:fill="FFFFFF"/>
          <w:lang w:val="pt-BR"/>
        </w:rPr>
        <w:t xml:space="preserve"> AM,</w:t>
      </w:r>
      <w:r w:rsidR="00E63EC9" w:rsidRPr="006E7B3F">
        <w:rPr>
          <w:rFonts w:ascii="Times New Roman" w:eastAsia="Times New Roman" w:hAnsi="Times New Roman"/>
          <w:color w:val="000000" w:themeColor="text1"/>
          <w:shd w:val="clear" w:color="auto" w:fill="FFFFFF"/>
          <w:lang w:val="pt-BR"/>
        </w:rPr>
        <w:t xml:space="preserve"> </w:t>
      </w:r>
      <w:proofErr w:type="spellStart"/>
      <w:r w:rsidR="00E63EC9" w:rsidRPr="006E7B3F">
        <w:rPr>
          <w:rFonts w:ascii="Times New Roman" w:eastAsia="Times New Roman" w:hAnsi="Times New Roman"/>
          <w:color w:val="000000" w:themeColor="text1"/>
          <w:shd w:val="clear" w:color="auto" w:fill="FFFFFF"/>
          <w:lang w:val="pt-BR"/>
        </w:rPr>
        <w:t>Seng-Shu</w:t>
      </w:r>
      <w:proofErr w:type="spellEnd"/>
      <w:r w:rsidR="00E63EC9" w:rsidRPr="006E7B3F">
        <w:rPr>
          <w:rFonts w:ascii="Times New Roman" w:eastAsia="Times New Roman" w:hAnsi="Times New Roman"/>
          <w:color w:val="000000" w:themeColor="text1"/>
          <w:shd w:val="clear" w:color="auto" w:fill="FFFFFF"/>
          <w:lang w:val="pt-BR"/>
        </w:rPr>
        <w:t xml:space="preserve"> E</w:t>
      </w:r>
      <w:r w:rsidR="00E63EC9" w:rsidRPr="006E7B3F">
        <w:rPr>
          <w:rFonts w:ascii="Times New Roman" w:eastAsia="Times New Roman" w:hAnsi="Times New Roman"/>
          <w:color w:val="000000" w:themeColor="text1"/>
          <w:shd w:val="clear" w:color="auto" w:fill="FFFFFF"/>
          <w:vertAlign w:val="superscript"/>
          <w:lang w:val="pt-BR"/>
        </w:rPr>
        <w:t>4</w:t>
      </w:r>
      <w:r w:rsidR="00E63EC9" w:rsidRPr="006E7B3F">
        <w:rPr>
          <w:rFonts w:ascii="Times New Roman" w:eastAsia="Times New Roman" w:hAnsi="Times New Roman"/>
          <w:color w:val="000000" w:themeColor="text1"/>
          <w:shd w:val="clear" w:color="auto" w:fill="FFFFFF"/>
          <w:lang w:val="pt-BR"/>
        </w:rPr>
        <w:t>,</w:t>
      </w:r>
      <w:r w:rsidRPr="006E7B3F">
        <w:rPr>
          <w:rFonts w:ascii="Times New Roman" w:eastAsia="Times New Roman" w:hAnsi="Times New Roman"/>
          <w:color w:val="000000" w:themeColor="text1"/>
          <w:shd w:val="clear" w:color="auto" w:fill="FFFFFF"/>
          <w:lang w:val="pt-BR"/>
        </w:rPr>
        <w:t xml:space="preserve"> Ferreira GSR</w:t>
      </w:r>
      <w:r w:rsidRPr="006E7B3F">
        <w:rPr>
          <w:rFonts w:ascii="Times New Roman" w:eastAsia="Times New Roman" w:hAnsi="Times New Roman"/>
          <w:color w:val="000000" w:themeColor="text1"/>
          <w:shd w:val="clear" w:color="auto" w:fill="FFFFFF"/>
          <w:vertAlign w:val="superscript"/>
          <w:lang w:val="pt-BR"/>
        </w:rPr>
        <w:t>1</w:t>
      </w:r>
      <w:r w:rsidR="003E5411" w:rsidRPr="006E7B3F">
        <w:rPr>
          <w:rFonts w:ascii="Times New Roman" w:eastAsia="Times New Roman" w:hAnsi="Times New Roman"/>
          <w:color w:val="000000" w:themeColor="text1"/>
          <w:shd w:val="clear" w:color="auto" w:fill="FFFFFF"/>
          <w:lang w:val="pt-BR"/>
        </w:rPr>
        <w:t xml:space="preserve">, </w:t>
      </w:r>
      <w:proofErr w:type="spellStart"/>
      <w:r w:rsidRPr="006E7B3F">
        <w:rPr>
          <w:rFonts w:ascii="Times New Roman" w:eastAsia="Times New Roman" w:hAnsi="Times New Roman"/>
          <w:color w:val="000000" w:themeColor="text1"/>
          <w:shd w:val="clear" w:color="auto" w:fill="FFFFFF"/>
          <w:lang w:val="pt-BR"/>
        </w:rPr>
        <w:t>Camara</w:t>
      </w:r>
      <w:proofErr w:type="spellEnd"/>
      <w:r w:rsidRPr="006E7B3F">
        <w:rPr>
          <w:rFonts w:ascii="Times New Roman" w:eastAsia="Times New Roman" w:hAnsi="Times New Roman"/>
          <w:color w:val="000000" w:themeColor="text1"/>
          <w:shd w:val="clear" w:color="auto" w:fill="FFFFFF"/>
          <w:lang w:val="pt-BR"/>
        </w:rPr>
        <w:t xml:space="preserve"> L</w:t>
      </w:r>
      <w:r w:rsidRPr="006E7B3F">
        <w:rPr>
          <w:rFonts w:ascii="Times New Roman" w:eastAsia="Times New Roman" w:hAnsi="Times New Roman"/>
          <w:color w:val="000000" w:themeColor="text1"/>
          <w:shd w:val="clear" w:color="auto" w:fill="FFFFFF"/>
          <w:vertAlign w:val="superscript"/>
          <w:lang w:val="pt-BR"/>
        </w:rPr>
        <w:t>1</w:t>
      </w:r>
      <w:r w:rsidRPr="006E7B3F">
        <w:rPr>
          <w:rFonts w:ascii="Times New Roman" w:eastAsia="Times New Roman" w:hAnsi="Times New Roman"/>
          <w:color w:val="000000" w:themeColor="text1"/>
          <w:shd w:val="clear" w:color="auto" w:fill="FFFFFF"/>
          <w:lang w:val="pt-BR"/>
        </w:rPr>
        <w:t xml:space="preserve">, </w:t>
      </w:r>
      <w:r w:rsidR="00515137" w:rsidRPr="006E7B3F">
        <w:rPr>
          <w:rFonts w:ascii="Times New Roman" w:eastAsia="Times New Roman" w:hAnsi="Times New Roman"/>
          <w:color w:val="000000" w:themeColor="text1"/>
          <w:shd w:val="clear" w:color="auto" w:fill="FFFFFF"/>
          <w:lang w:val="pt-BR"/>
        </w:rPr>
        <w:t>Passos</w:t>
      </w:r>
      <w:r w:rsidR="00E46334" w:rsidRPr="006E7B3F">
        <w:rPr>
          <w:rFonts w:ascii="Times New Roman" w:eastAsia="Times New Roman" w:hAnsi="Times New Roman"/>
          <w:color w:val="000000" w:themeColor="text1"/>
          <w:shd w:val="clear" w:color="auto" w:fill="FFFFFF"/>
          <w:lang w:val="pt-BR"/>
        </w:rPr>
        <w:t xml:space="preserve"> R</w:t>
      </w:r>
      <w:r w:rsidR="00515137" w:rsidRPr="006E7B3F">
        <w:rPr>
          <w:rFonts w:ascii="Times New Roman" w:eastAsia="Times New Roman" w:hAnsi="Times New Roman"/>
          <w:color w:val="000000" w:themeColor="text1"/>
          <w:shd w:val="clear" w:color="auto" w:fill="FFFFFF"/>
          <w:lang w:val="pt-BR"/>
        </w:rPr>
        <w:t>H</w:t>
      </w:r>
      <w:r w:rsidR="00843160" w:rsidRPr="006E7B3F">
        <w:rPr>
          <w:rFonts w:ascii="Times New Roman" w:eastAsia="Times New Roman" w:hAnsi="Times New Roman"/>
          <w:color w:val="000000" w:themeColor="text1"/>
          <w:shd w:val="clear" w:color="auto" w:fill="FFFFFF"/>
          <w:vertAlign w:val="superscript"/>
          <w:lang w:val="pt-BR"/>
        </w:rPr>
        <w:t>6</w:t>
      </w:r>
      <w:r w:rsidR="00E46334" w:rsidRPr="006E7B3F">
        <w:rPr>
          <w:rFonts w:ascii="Times New Roman" w:eastAsia="Times New Roman" w:hAnsi="Times New Roman"/>
          <w:color w:val="000000" w:themeColor="text1"/>
          <w:shd w:val="clear" w:color="auto" w:fill="FFFFFF"/>
          <w:lang w:val="pt-BR"/>
        </w:rPr>
        <w:t xml:space="preserve">; </w:t>
      </w:r>
      <w:r w:rsidR="00515137" w:rsidRPr="006E7B3F">
        <w:rPr>
          <w:rFonts w:ascii="Times New Roman" w:eastAsia="Times New Roman" w:hAnsi="Times New Roman"/>
          <w:color w:val="000000" w:themeColor="text1"/>
          <w:shd w:val="clear" w:color="auto" w:fill="FFFFFF"/>
          <w:lang w:val="pt-BR"/>
        </w:rPr>
        <w:t>Galas FRBG</w:t>
      </w:r>
      <w:r w:rsidR="00515137" w:rsidRPr="006E7B3F">
        <w:rPr>
          <w:rFonts w:ascii="Times New Roman" w:eastAsia="Times New Roman" w:hAnsi="Times New Roman"/>
          <w:color w:val="000000" w:themeColor="text1"/>
          <w:shd w:val="clear" w:color="auto" w:fill="FFFFFF"/>
          <w:vertAlign w:val="superscript"/>
          <w:lang w:val="pt-BR"/>
        </w:rPr>
        <w:t>1</w:t>
      </w:r>
      <w:r w:rsidR="00515137" w:rsidRPr="006E7B3F">
        <w:rPr>
          <w:rFonts w:ascii="Times New Roman" w:eastAsia="Times New Roman" w:hAnsi="Times New Roman"/>
          <w:color w:val="000000" w:themeColor="text1"/>
          <w:shd w:val="clear" w:color="auto" w:fill="FFFFFF"/>
          <w:lang w:val="pt-BR"/>
        </w:rPr>
        <w:t xml:space="preserve">Almeida JP, </w:t>
      </w:r>
      <w:r w:rsidRPr="006E7B3F">
        <w:rPr>
          <w:rFonts w:ascii="Times New Roman" w:eastAsia="Times New Roman" w:hAnsi="Times New Roman"/>
          <w:color w:val="000000" w:themeColor="text1"/>
          <w:shd w:val="clear" w:color="auto" w:fill="FFFFFF"/>
          <w:lang w:val="pt-BR"/>
        </w:rPr>
        <w:t>Nogueira, RC</w:t>
      </w:r>
      <w:r w:rsidRPr="006E7B3F">
        <w:rPr>
          <w:rFonts w:ascii="Times New Roman" w:eastAsia="Times New Roman" w:hAnsi="Times New Roman"/>
          <w:color w:val="000000" w:themeColor="text1"/>
          <w:shd w:val="clear" w:color="auto" w:fill="FFFFFF"/>
          <w:vertAlign w:val="superscript"/>
          <w:lang w:val="pt-BR"/>
        </w:rPr>
        <w:t>4</w:t>
      </w:r>
      <w:r w:rsidRPr="006E7B3F">
        <w:rPr>
          <w:rFonts w:ascii="Times New Roman" w:eastAsia="Times New Roman" w:hAnsi="Times New Roman"/>
          <w:color w:val="000000" w:themeColor="text1"/>
          <w:shd w:val="clear" w:color="auto" w:fill="FFFFFF"/>
          <w:vertAlign w:val="subscript"/>
          <w:lang w:val="pt-BR"/>
        </w:rPr>
        <w:t>,</w:t>
      </w:r>
      <w:r w:rsidRPr="006E7B3F">
        <w:rPr>
          <w:rFonts w:ascii="Times New Roman" w:eastAsia="Times New Roman" w:hAnsi="Times New Roman"/>
          <w:color w:val="000000" w:themeColor="text1"/>
          <w:shd w:val="clear" w:color="auto" w:fill="FFFFFF"/>
          <w:lang w:val="pt-BR"/>
        </w:rPr>
        <w:t xml:space="preserve"> de Lima Oliveira M</w:t>
      </w:r>
      <w:r w:rsidRPr="006E7B3F">
        <w:rPr>
          <w:rFonts w:ascii="Times New Roman" w:eastAsia="Times New Roman" w:hAnsi="Times New Roman"/>
          <w:color w:val="000000" w:themeColor="text1"/>
          <w:shd w:val="clear" w:color="auto" w:fill="FFFFFF"/>
          <w:vertAlign w:val="superscript"/>
          <w:lang w:val="pt-BR"/>
        </w:rPr>
        <w:t>4</w:t>
      </w:r>
      <w:r w:rsidRPr="006E7B3F">
        <w:rPr>
          <w:rFonts w:ascii="Times New Roman" w:eastAsia="Times New Roman" w:hAnsi="Times New Roman"/>
          <w:color w:val="000000" w:themeColor="text1"/>
          <w:shd w:val="clear" w:color="auto" w:fill="FFFFFF"/>
          <w:lang w:val="pt-BR"/>
        </w:rPr>
        <w:t>, Robinson TG</w:t>
      </w:r>
      <w:r w:rsidRPr="006E7B3F">
        <w:rPr>
          <w:rFonts w:ascii="Times New Roman" w:eastAsia="Times New Roman" w:hAnsi="Times New Roman"/>
          <w:color w:val="000000" w:themeColor="text1"/>
          <w:shd w:val="clear" w:color="auto" w:fill="FFFFFF"/>
          <w:vertAlign w:val="superscript"/>
          <w:lang w:val="pt-BR"/>
        </w:rPr>
        <w:t>2,3</w:t>
      </w:r>
      <w:r w:rsidRPr="006E7B3F">
        <w:rPr>
          <w:rFonts w:ascii="Times New Roman" w:eastAsia="Times New Roman" w:hAnsi="Times New Roman"/>
          <w:color w:val="000000" w:themeColor="text1"/>
          <w:shd w:val="clear" w:color="auto" w:fill="FFFFFF"/>
          <w:lang w:val="pt-BR"/>
        </w:rPr>
        <w:t xml:space="preserve">, </w:t>
      </w:r>
      <w:proofErr w:type="spellStart"/>
      <w:r w:rsidRPr="006E7B3F">
        <w:rPr>
          <w:rFonts w:ascii="Times New Roman" w:eastAsia="Times New Roman" w:hAnsi="Times New Roman"/>
          <w:color w:val="000000" w:themeColor="text1"/>
          <w:shd w:val="clear" w:color="auto" w:fill="FFFFFF"/>
          <w:lang w:val="pt-BR"/>
        </w:rPr>
        <w:t>Hajjar</w:t>
      </w:r>
      <w:proofErr w:type="spellEnd"/>
      <w:r w:rsidRPr="006E7B3F">
        <w:rPr>
          <w:rFonts w:ascii="Times New Roman" w:eastAsia="Times New Roman" w:hAnsi="Times New Roman"/>
          <w:color w:val="000000" w:themeColor="text1"/>
          <w:shd w:val="clear" w:color="auto" w:fill="FFFFFF"/>
          <w:lang w:val="pt-BR"/>
        </w:rPr>
        <w:t xml:space="preserve"> LA</w:t>
      </w:r>
      <w:r w:rsidRPr="006E7B3F">
        <w:rPr>
          <w:rFonts w:ascii="Times New Roman" w:eastAsia="Times New Roman" w:hAnsi="Times New Roman"/>
          <w:color w:val="000000" w:themeColor="text1"/>
          <w:shd w:val="clear" w:color="auto" w:fill="FFFFFF"/>
          <w:vertAlign w:val="superscript"/>
          <w:lang w:val="pt-BR"/>
        </w:rPr>
        <w:t>5</w:t>
      </w:r>
      <w:r w:rsidRPr="006E7B3F">
        <w:rPr>
          <w:rFonts w:ascii="Times New Roman" w:eastAsia="Times New Roman" w:hAnsi="Times New Roman"/>
          <w:color w:val="000000" w:themeColor="text1"/>
          <w:shd w:val="clear" w:color="auto" w:fill="FFFFFF"/>
          <w:lang w:val="pt-BR"/>
        </w:rPr>
        <w:t>.</w:t>
      </w:r>
    </w:p>
    <w:p w14:paraId="76B78628" w14:textId="77777777" w:rsidR="005E6317" w:rsidRPr="006E7B3F" w:rsidRDefault="005E6317" w:rsidP="00022C6B">
      <w:pPr>
        <w:spacing w:line="480" w:lineRule="auto"/>
        <w:jc w:val="both"/>
        <w:rPr>
          <w:rFonts w:ascii="Times New Roman" w:eastAsia="Times New Roman" w:hAnsi="Times New Roman"/>
          <w:color w:val="000000" w:themeColor="text1"/>
          <w:shd w:val="clear" w:color="auto" w:fill="FFFFFF"/>
          <w:lang w:val="pt-BR"/>
        </w:rPr>
      </w:pPr>
    </w:p>
    <w:p w14:paraId="16C04A1A" w14:textId="4E741DBC" w:rsidR="00201377" w:rsidRPr="006E7B3F" w:rsidRDefault="00201377"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vertAlign w:val="superscript"/>
        </w:rPr>
        <w:t>1</w:t>
      </w:r>
      <w:r w:rsidRPr="006E7B3F">
        <w:rPr>
          <w:rFonts w:ascii="Times New Roman" w:hAnsi="Times New Roman"/>
          <w:color w:val="000000" w:themeColor="text1"/>
        </w:rPr>
        <w:t xml:space="preserve"> Department of </w:t>
      </w:r>
      <w:proofErr w:type="spellStart"/>
      <w:r w:rsidRPr="006E7B3F">
        <w:rPr>
          <w:rFonts w:ascii="Times New Roman" w:hAnsi="Times New Roman"/>
          <w:color w:val="000000" w:themeColor="text1"/>
        </w:rPr>
        <w:t>Anesthesia</w:t>
      </w:r>
      <w:proofErr w:type="spellEnd"/>
      <w:r w:rsidRPr="006E7B3F">
        <w:rPr>
          <w:rFonts w:ascii="Times New Roman" w:hAnsi="Times New Roman"/>
          <w:color w:val="000000" w:themeColor="text1"/>
        </w:rPr>
        <w:t xml:space="preserve">, Heart Institute, University of Sao Paulo, Brazil; </w:t>
      </w:r>
      <w:r w:rsidRPr="006E7B3F">
        <w:rPr>
          <w:rFonts w:ascii="Times New Roman" w:hAnsi="Times New Roman"/>
          <w:color w:val="000000" w:themeColor="text1"/>
          <w:vertAlign w:val="superscript"/>
        </w:rPr>
        <w:t xml:space="preserve">2 </w:t>
      </w:r>
      <w:r w:rsidRPr="006E7B3F">
        <w:rPr>
          <w:rFonts w:ascii="Times New Roman" w:hAnsi="Times New Roman"/>
          <w:color w:val="000000" w:themeColor="text1"/>
        </w:rPr>
        <w:t xml:space="preserve">Department of Cardiovascular Sciences, University of Leicester, UK; </w:t>
      </w:r>
      <w:r w:rsidRPr="006E7B3F">
        <w:rPr>
          <w:rFonts w:ascii="Times New Roman" w:hAnsi="Times New Roman"/>
          <w:color w:val="000000" w:themeColor="text1"/>
          <w:vertAlign w:val="superscript"/>
        </w:rPr>
        <w:t xml:space="preserve">3 </w:t>
      </w:r>
      <w:r w:rsidRPr="006E7B3F">
        <w:rPr>
          <w:rFonts w:ascii="Times New Roman" w:hAnsi="Times New Roman"/>
          <w:color w:val="000000" w:themeColor="text1"/>
        </w:rPr>
        <w:t xml:space="preserve">NIHR </w:t>
      </w:r>
      <w:r w:rsidR="000E1BFE" w:rsidRPr="006E7B3F">
        <w:rPr>
          <w:rFonts w:ascii="Times New Roman" w:hAnsi="Times New Roman"/>
          <w:color w:val="000000" w:themeColor="text1"/>
        </w:rPr>
        <w:t xml:space="preserve">Leicester </w:t>
      </w:r>
      <w:r w:rsidRPr="006E7B3F">
        <w:rPr>
          <w:rFonts w:ascii="Times New Roman" w:hAnsi="Times New Roman"/>
          <w:color w:val="000000" w:themeColor="text1"/>
        </w:rPr>
        <w:t xml:space="preserve">Biomedical Research </w:t>
      </w:r>
      <w:r w:rsidR="00311058" w:rsidRPr="006E7B3F">
        <w:rPr>
          <w:rFonts w:ascii="Times New Roman" w:hAnsi="Times New Roman"/>
          <w:color w:val="000000" w:themeColor="text1"/>
        </w:rPr>
        <w:t>Centre</w:t>
      </w:r>
      <w:r w:rsidRPr="006E7B3F">
        <w:rPr>
          <w:rFonts w:ascii="Times New Roman" w:hAnsi="Times New Roman"/>
          <w:color w:val="000000" w:themeColor="text1"/>
        </w:rPr>
        <w:t xml:space="preserve">, Glenfield Hospital, Leicester, UK; </w:t>
      </w:r>
      <w:r w:rsidRPr="006E7B3F">
        <w:rPr>
          <w:rFonts w:ascii="Times New Roman" w:hAnsi="Times New Roman"/>
          <w:color w:val="000000" w:themeColor="text1"/>
          <w:vertAlign w:val="superscript"/>
        </w:rPr>
        <w:t xml:space="preserve">4 </w:t>
      </w:r>
      <w:r w:rsidRPr="006E7B3F">
        <w:rPr>
          <w:rFonts w:ascii="Times New Roman" w:hAnsi="Times New Roman"/>
          <w:color w:val="000000" w:themeColor="text1"/>
        </w:rPr>
        <w:t xml:space="preserve">Department of Neurosurgery, Hospital das </w:t>
      </w:r>
      <w:proofErr w:type="spellStart"/>
      <w:r w:rsidRPr="006E7B3F">
        <w:rPr>
          <w:rFonts w:ascii="Times New Roman" w:hAnsi="Times New Roman"/>
          <w:color w:val="000000" w:themeColor="text1"/>
        </w:rPr>
        <w:t>Clinicas</w:t>
      </w:r>
      <w:proofErr w:type="spellEnd"/>
      <w:r w:rsidRPr="006E7B3F">
        <w:rPr>
          <w:rFonts w:ascii="Times New Roman" w:hAnsi="Times New Roman"/>
          <w:color w:val="000000" w:themeColor="text1"/>
        </w:rPr>
        <w:t xml:space="preserve">, University of São Paulo, Brazil. </w:t>
      </w:r>
      <w:r w:rsidRPr="006E7B3F">
        <w:rPr>
          <w:rFonts w:ascii="Times New Roman" w:hAnsi="Times New Roman"/>
          <w:color w:val="000000" w:themeColor="text1"/>
          <w:vertAlign w:val="superscript"/>
        </w:rPr>
        <w:t xml:space="preserve">5 </w:t>
      </w:r>
      <w:r w:rsidRPr="006E7B3F">
        <w:rPr>
          <w:rFonts w:ascii="Times New Roman" w:hAnsi="Times New Roman"/>
          <w:color w:val="000000" w:themeColor="text1"/>
        </w:rPr>
        <w:t xml:space="preserve">Department of </w:t>
      </w:r>
      <w:proofErr w:type="spellStart"/>
      <w:r w:rsidRPr="006E7B3F">
        <w:rPr>
          <w:rFonts w:ascii="Times New Roman" w:hAnsi="Times New Roman"/>
          <w:color w:val="000000" w:themeColor="text1"/>
        </w:rPr>
        <w:t>Cardiopneumology</w:t>
      </w:r>
      <w:proofErr w:type="spellEnd"/>
      <w:r w:rsidRPr="006E7B3F">
        <w:rPr>
          <w:rFonts w:ascii="Times New Roman" w:hAnsi="Times New Roman"/>
          <w:color w:val="000000" w:themeColor="text1"/>
        </w:rPr>
        <w:t>, Heart Institute, University of Sao Paulo, Brazil.</w:t>
      </w:r>
      <w:r w:rsidR="00843160" w:rsidRPr="006E7B3F">
        <w:rPr>
          <w:color w:val="000000" w:themeColor="text1"/>
          <w:vertAlign w:val="superscript"/>
        </w:rPr>
        <w:t xml:space="preserve"> 6</w:t>
      </w:r>
      <w:r w:rsidR="00843160" w:rsidRPr="006E7B3F">
        <w:rPr>
          <w:color w:val="000000" w:themeColor="text1"/>
        </w:rPr>
        <w:t>Critical Care Unit Hospital São Rafael Salvador, Brazil.</w:t>
      </w:r>
    </w:p>
    <w:p w14:paraId="69E78303" w14:textId="77777777" w:rsidR="00201377" w:rsidRPr="006E7B3F" w:rsidRDefault="00201377" w:rsidP="00022C6B">
      <w:pPr>
        <w:spacing w:line="480" w:lineRule="auto"/>
        <w:jc w:val="both"/>
        <w:rPr>
          <w:rFonts w:ascii="Times New Roman" w:hAnsi="Times New Roman"/>
          <w:color w:val="000000" w:themeColor="text1"/>
          <w:vertAlign w:val="superscript"/>
        </w:rPr>
      </w:pPr>
    </w:p>
    <w:p w14:paraId="7199F370" w14:textId="77777777" w:rsidR="00201377" w:rsidRPr="006E7B3F" w:rsidRDefault="00201377" w:rsidP="00022C6B">
      <w:pPr>
        <w:spacing w:line="480" w:lineRule="auto"/>
        <w:jc w:val="both"/>
        <w:rPr>
          <w:rFonts w:ascii="Times New Roman" w:hAnsi="Times New Roman"/>
          <w:color w:val="000000" w:themeColor="text1"/>
        </w:rPr>
      </w:pPr>
    </w:p>
    <w:p w14:paraId="3A1CF85D" w14:textId="1A3D40C5" w:rsidR="00201377" w:rsidRPr="006E7B3F" w:rsidRDefault="00201377"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Correspondence to: </w:t>
      </w:r>
      <w:r w:rsidR="004B0572" w:rsidRPr="006E7B3F">
        <w:rPr>
          <w:rFonts w:ascii="Times New Roman" w:hAnsi="Times New Roman"/>
          <w:color w:val="000000" w:themeColor="text1"/>
        </w:rPr>
        <w:tab/>
      </w:r>
      <w:r w:rsidR="00F511D1" w:rsidRPr="006E7B3F">
        <w:rPr>
          <w:rFonts w:ascii="Times New Roman" w:hAnsi="Times New Roman"/>
          <w:color w:val="000000" w:themeColor="text1"/>
        </w:rPr>
        <w:t>Dr Juliana Caldas</w:t>
      </w:r>
    </w:p>
    <w:p w14:paraId="2C68F1D4" w14:textId="77777777" w:rsidR="000343EC" w:rsidRPr="006E7B3F" w:rsidRDefault="004B0572"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ab/>
      </w:r>
      <w:r w:rsidRPr="006E7B3F">
        <w:rPr>
          <w:rFonts w:ascii="Times New Roman" w:hAnsi="Times New Roman"/>
          <w:color w:val="000000" w:themeColor="text1"/>
        </w:rPr>
        <w:tab/>
      </w:r>
      <w:r w:rsidRPr="006E7B3F">
        <w:rPr>
          <w:rFonts w:ascii="Times New Roman" w:hAnsi="Times New Roman"/>
          <w:color w:val="000000" w:themeColor="text1"/>
        </w:rPr>
        <w:tab/>
      </w:r>
      <w:r w:rsidR="000343EC" w:rsidRPr="006E7B3F">
        <w:rPr>
          <w:rFonts w:ascii="Times New Roman" w:hAnsi="Times New Roman"/>
          <w:color w:val="000000" w:themeColor="text1"/>
        </w:rPr>
        <w:t>Surgical Intensive Care, Heart Institute, University of Sao Paulo.</w:t>
      </w:r>
    </w:p>
    <w:p w14:paraId="37C3EC02" w14:textId="6BAF6EAF" w:rsidR="000343EC" w:rsidRPr="006E7B3F" w:rsidRDefault="000343EC" w:rsidP="00022C6B">
      <w:pPr>
        <w:spacing w:line="480" w:lineRule="auto"/>
        <w:ind w:left="2160"/>
        <w:jc w:val="both"/>
        <w:rPr>
          <w:rFonts w:ascii="Times New Roman" w:hAnsi="Times New Roman"/>
          <w:color w:val="000000" w:themeColor="text1"/>
        </w:rPr>
      </w:pPr>
      <w:r w:rsidRPr="006E7B3F">
        <w:rPr>
          <w:rFonts w:ascii="Times New Roman" w:hAnsi="Times New Roman"/>
          <w:color w:val="000000" w:themeColor="text1"/>
        </w:rPr>
        <w:t xml:space="preserve">Av. </w:t>
      </w:r>
      <w:proofErr w:type="spellStart"/>
      <w:r w:rsidRPr="006E7B3F">
        <w:rPr>
          <w:rFonts w:ascii="Times New Roman" w:hAnsi="Times New Roman"/>
          <w:color w:val="000000" w:themeColor="text1"/>
        </w:rPr>
        <w:t>Dr.</w:t>
      </w:r>
      <w:proofErr w:type="spellEnd"/>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Enéas</w:t>
      </w:r>
      <w:proofErr w:type="spellEnd"/>
      <w:r w:rsidRPr="006E7B3F">
        <w:rPr>
          <w:rFonts w:ascii="Times New Roman" w:hAnsi="Times New Roman"/>
          <w:color w:val="000000" w:themeColor="text1"/>
        </w:rPr>
        <w:t xml:space="preserve"> de </w:t>
      </w:r>
      <w:proofErr w:type="spellStart"/>
      <w:r w:rsidRPr="006E7B3F">
        <w:rPr>
          <w:rFonts w:ascii="Times New Roman" w:hAnsi="Times New Roman"/>
          <w:color w:val="000000" w:themeColor="text1"/>
        </w:rPr>
        <w:t>Carvalho</w:t>
      </w:r>
      <w:proofErr w:type="spellEnd"/>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Aguiar</w:t>
      </w:r>
      <w:proofErr w:type="spellEnd"/>
      <w:r w:rsidRPr="006E7B3F">
        <w:rPr>
          <w:rFonts w:ascii="Times New Roman" w:hAnsi="Times New Roman"/>
          <w:color w:val="000000" w:themeColor="text1"/>
        </w:rPr>
        <w:t xml:space="preserve">, 44 – ZIP CODE 05403-000, São Paulo, Brazil – </w:t>
      </w:r>
      <w:r w:rsidRPr="006E7B3F">
        <w:rPr>
          <w:rFonts w:ascii="Times New Roman" w:hAnsi="Times New Roman"/>
          <w:color w:val="000000" w:themeColor="text1"/>
        </w:rPr>
        <w:tab/>
      </w:r>
    </w:p>
    <w:p w14:paraId="263FD1F6" w14:textId="3FF6F10E" w:rsidR="00201377" w:rsidRPr="006E7B3F" w:rsidRDefault="000343EC" w:rsidP="007A2A3C">
      <w:pPr>
        <w:spacing w:line="480" w:lineRule="auto"/>
        <w:ind w:left="1440" w:firstLine="720"/>
        <w:jc w:val="both"/>
        <w:rPr>
          <w:rFonts w:ascii="Times New Roman" w:hAnsi="Times New Roman"/>
          <w:color w:val="000000" w:themeColor="text1"/>
        </w:rPr>
      </w:pPr>
      <w:r w:rsidRPr="006E7B3F">
        <w:rPr>
          <w:rFonts w:ascii="Times New Roman" w:hAnsi="Times New Roman"/>
          <w:color w:val="000000" w:themeColor="text1"/>
        </w:rPr>
        <w:t>Tel: +55 11 2661-5367; E ma</w:t>
      </w:r>
      <w:r w:rsidR="00565FE9" w:rsidRPr="006E7B3F">
        <w:rPr>
          <w:rFonts w:ascii="Times New Roman" w:hAnsi="Times New Roman"/>
          <w:color w:val="000000" w:themeColor="text1"/>
        </w:rPr>
        <w:t>i</w:t>
      </w:r>
      <w:r w:rsidRPr="006E7B3F">
        <w:rPr>
          <w:rFonts w:ascii="Times New Roman" w:hAnsi="Times New Roman"/>
          <w:color w:val="000000" w:themeColor="text1"/>
        </w:rPr>
        <w:t>l: caldas.juliana@gmail.com</w:t>
      </w:r>
    </w:p>
    <w:p w14:paraId="79668D6D" w14:textId="0E787802" w:rsidR="00201377" w:rsidRPr="006E7B3F" w:rsidRDefault="00201377" w:rsidP="00022C6B">
      <w:pPr>
        <w:spacing w:line="480" w:lineRule="auto"/>
        <w:jc w:val="both"/>
        <w:rPr>
          <w:rFonts w:ascii="Times New Roman" w:hAnsi="Times New Roman"/>
          <w:color w:val="000000" w:themeColor="text1"/>
        </w:rPr>
      </w:pPr>
      <w:r w:rsidRPr="006E7B3F">
        <w:rPr>
          <w:rFonts w:ascii="Times New Roman" w:hAnsi="Times New Roman"/>
          <w:b/>
          <w:color w:val="000000" w:themeColor="text1"/>
        </w:rPr>
        <w:t>Keywords</w:t>
      </w:r>
      <w:r w:rsidRPr="006E7B3F">
        <w:rPr>
          <w:rFonts w:ascii="Times New Roman" w:hAnsi="Times New Roman"/>
          <w:color w:val="000000" w:themeColor="text1"/>
        </w:rPr>
        <w:t xml:space="preserve">: </w:t>
      </w:r>
      <w:r w:rsidR="00F511D1" w:rsidRPr="006E7B3F">
        <w:rPr>
          <w:rFonts w:ascii="Times New Roman" w:hAnsi="Times New Roman"/>
          <w:color w:val="000000" w:themeColor="text1"/>
        </w:rPr>
        <w:t>cerebral blood flow,</w:t>
      </w:r>
      <w:r w:rsidR="00EF3A68" w:rsidRPr="006E7B3F">
        <w:rPr>
          <w:rFonts w:ascii="Times New Roman" w:hAnsi="Times New Roman"/>
          <w:color w:val="000000" w:themeColor="text1"/>
        </w:rPr>
        <w:t xml:space="preserve"> </w:t>
      </w:r>
      <w:r w:rsidRPr="006E7B3F">
        <w:rPr>
          <w:rFonts w:ascii="Times New Roman" w:hAnsi="Times New Roman"/>
          <w:color w:val="000000" w:themeColor="text1"/>
        </w:rPr>
        <w:t xml:space="preserve">cerebral </w:t>
      </w:r>
      <w:proofErr w:type="spellStart"/>
      <w:r w:rsidRPr="006E7B3F">
        <w:rPr>
          <w:rFonts w:ascii="Times New Roman" w:hAnsi="Times New Roman"/>
          <w:color w:val="000000" w:themeColor="text1"/>
        </w:rPr>
        <w:t>haemodynamics</w:t>
      </w:r>
      <w:proofErr w:type="spellEnd"/>
      <w:r w:rsidRPr="006E7B3F">
        <w:rPr>
          <w:rFonts w:ascii="Times New Roman" w:hAnsi="Times New Roman"/>
          <w:color w:val="000000" w:themeColor="text1"/>
        </w:rPr>
        <w:t xml:space="preserve">, transcranial Doppler ultrasound, </w:t>
      </w:r>
      <w:r w:rsidR="005E6317" w:rsidRPr="006E7B3F">
        <w:rPr>
          <w:rFonts w:ascii="Times New Roman" w:hAnsi="Times New Roman"/>
          <w:color w:val="000000" w:themeColor="text1"/>
        </w:rPr>
        <w:t>exercise</w:t>
      </w:r>
    </w:p>
    <w:p w14:paraId="6E4C7E3D" w14:textId="77777777" w:rsidR="00201377" w:rsidRPr="006E7B3F" w:rsidRDefault="00201377" w:rsidP="00022C6B">
      <w:pPr>
        <w:spacing w:line="480" w:lineRule="auto"/>
        <w:jc w:val="both"/>
        <w:rPr>
          <w:rFonts w:ascii="Times New Roman" w:hAnsi="Times New Roman"/>
          <w:color w:val="000000" w:themeColor="text1"/>
        </w:rPr>
      </w:pPr>
    </w:p>
    <w:p w14:paraId="0793DCE1" w14:textId="03B8BBF6" w:rsidR="00201377" w:rsidRPr="006E7B3F" w:rsidRDefault="00201377" w:rsidP="00022C6B">
      <w:pPr>
        <w:spacing w:line="480" w:lineRule="auto"/>
        <w:jc w:val="both"/>
        <w:rPr>
          <w:rFonts w:ascii="Times New Roman" w:hAnsi="Times New Roman"/>
          <w:b/>
          <w:color w:val="000000" w:themeColor="text1"/>
        </w:rPr>
      </w:pPr>
      <w:r w:rsidRPr="006E7B3F">
        <w:rPr>
          <w:rFonts w:ascii="Times New Roman" w:hAnsi="Times New Roman"/>
          <w:b/>
          <w:color w:val="000000" w:themeColor="text1"/>
        </w:rPr>
        <w:t>Word count:</w:t>
      </w:r>
      <w:r w:rsidR="003F1337" w:rsidRPr="006E7B3F">
        <w:rPr>
          <w:rFonts w:ascii="Times New Roman" w:hAnsi="Times New Roman"/>
          <w:b/>
          <w:color w:val="000000" w:themeColor="text1"/>
        </w:rPr>
        <w:t xml:space="preserve"> </w:t>
      </w:r>
      <w:r w:rsidR="00D91B04" w:rsidRPr="006E7B3F">
        <w:rPr>
          <w:rFonts w:ascii="Times New Roman" w:hAnsi="Times New Roman"/>
          <w:color w:val="000000" w:themeColor="text1"/>
        </w:rPr>
        <w:t>3321</w:t>
      </w:r>
    </w:p>
    <w:p w14:paraId="7FE9363E" w14:textId="77777777" w:rsidR="00156765" w:rsidRPr="006E7B3F" w:rsidRDefault="00156765" w:rsidP="00022C6B">
      <w:pPr>
        <w:spacing w:line="480" w:lineRule="auto"/>
        <w:jc w:val="both"/>
        <w:rPr>
          <w:rFonts w:ascii="Times New Roman" w:hAnsi="Times New Roman"/>
          <w:b/>
          <w:color w:val="000000" w:themeColor="text1"/>
        </w:rPr>
      </w:pPr>
    </w:p>
    <w:p w14:paraId="61CC0EA2" w14:textId="77777777" w:rsidR="00CD6A95" w:rsidRPr="006E7B3F" w:rsidRDefault="00CD6A95" w:rsidP="00022C6B">
      <w:pPr>
        <w:spacing w:line="480" w:lineRule="auto"/>
        <w:jc w:val="both"/>
        <w:rPr>
          <w:rFonts w:ascii="Times New Roman" w:hAnsi="Times New Roman"/>
          <w:color w:val="000000" w:themeColor="text1"/>
        </w:rPr>
      </w:pPr>
      <w:r w:rsidRPr="006E7B3F">
        <w:rPr>
          <w:rFonts w:ascii="Times New Roman" w:hAnsi="Times New Roman"/>
          <w:b/>
          <w:color w:val="000000" w:themeColor="text1"/>
        </w:rPr>
        <w:lastRenderedPageBreak/>
        <w:t>ABSTRACT</w:t>
      </w:r>
    </w:p>
    <w:p w14:paraId="6C5A5974" w14:textId="445EA098" w:rsidR="00CD6A95" w:rsidRPr="006E7B3F" w:rsidRDefault="00CD6A95" w:rsidP="00022C6B">
      <w:pPr>
        <w:spacing w:line="480" w:lineRule="auto"/>
        <w:jc w:val="both"/>
        <w:rPr>
          <w:rFonts w:ascii="Times New Roman" w:hAnsi="Times New Roman"/>
          <w:b/>
          <w:color w:val="000000" w:themeColor="text1"/>
          <w:lang w:val="en-US"/>
        </w:rPr>
      </w:pPr>
      <w:r w:rsidRPr="006E7B3F">
        <w:rPr>
          <w:rFonts w:ascii="Times New Roman" w:hAnsi="Times New Roman"/>
          <w:i/>
          <w:color w:val="000000" w:themeColor="text1"/>
          <w:lang w:val="en-US"/>
        </w:rPr>
        <w:t>Background</w:t>
      </w:r>
      <w:r w:rsidRPr="006E7B3F">
        <w:rPr>
          <w:rFonts w:ascii="Times New Roman" w:hAnsi="Times New Roman"/>
          <w:color w:val="000000" w:themeColor="text1"/>
          <w:lang w:val="en-US"/>
        </w:rPr>
        <w:t xml:space="preserve">: </w:t>
      </w:r>
      <w:r w:rsidRPr="006E7B3F">
        <w:rPr>
          <w:rFonts w:ascii="Times New Roman" w:hAnsi="Times New Roman"/>
          <w:color w:val="000000" w:themeColor="text1"/>
        </w:rPr>
        <w:t xml:space="preserve">The incidence of neurological complications, including stroke and cognitive dysfunction is </w:t>
      </w:r>
      <w:r w:rsidRPr="006E7B3F">
        <w:rPr>
          <w:rFonts w:ascii="Times New Roman" w:eastAsiaTheme="minorHAnsi" w:hAnsi="Times New Roman"/>
          <w:color w:val="000000" w:themeColor="text1"/>
        </w:rPr>
        <w:t>elevated in h</w:t>
      </w:r>
      <w:r w:rsidRPr="006E7B3F">
        <w:rPr>
          <w:rFonts w:ascii="Times New Roman" w:hAnsi="Times New Roman"/>
          <w:color w:val="000000" w:themeColor="text1"/>
        </w:rPr>
        <w:t>eart failure (HF) patients with reduced ejection fraction. We hypothesized that the cerebrovascular response to</w:t>
      </w:r>
      <w:r w:rsidR="00787387" w:rsidRPr="006E7B3F">
        <w:rPr>
          <w:rFonts w:ascii="Times New Roman" w:hAnsi="Times New Roman"/>
          <w:color w:val="000000" w:themeColor="text1"/>
        </w:rPr>
        <w:t xml:space="preserve"> </w:t>
      </w:r>
      <w:r w:rsidR="00787387" w:rsidRPr="006E7B3F">
        <w:rPr>
          <w:rFonts w:ascii="Times" w:hAnsi="Times"/>
          <w:color w:val="000000" w:themeColor="text1"/>
        </w:rPr>
        <w:t>isometric</w:t>
      </w:r>
      <w:r w:rsidR="00787387" w:rsidRPr="006E7B3F">
        <w:rPr>
          <w:rFonts w:ascii="Times New Roman" w:hAnsi="Times New Roman"/>
          <w:color w:val="000000" w:themeColor="text1"/>
        </w:rPr>
        <w:t xml:space="preserve"> hand</w:t>
      </w:r>
      <w:r w:rsidRPr="006E7B3F">
        <w:rPr>
          <w:rFonts w:ascii="Times New Roman" w:hAnsi="Times New Roman"/>
          <w:color w:val="000000" w:themeColor="text1"/>
        </w:rPr>
        <w:t>grip (</w:t>
      </w:r>
      <w:proofErr w:type="spellStart"/>
      <w:r w:rsidR="00787387" w:rsidRPr="006E7B3F">
        <w:rPr>
          <w:rFonts w:ascii="Times New Roman" w:hAnsi="Times New Roman"/>
          <w:color w:val="000000" w:themeColor="text1"/>
        </w:rPr>
        <w:t>i</w:t>
      </w:r>
      <w:r w:rsidRPr="006E7B3F">
        <w:rPr>
          <w:rFonts w:ascii="Times New Roman" w:hAnsi="Times New Roman"/>
          <w:color w:val="000000" w:themeColor="text1"/>
        </w:rPr>
        <w:t>HG</w:t>
      </w:r>
      <w:proofErr w:type="spellEnd"/>
      <w:r w:rsidRPr="006E7B3F">
        <w:rPr>
          <w:rFonts w:ascii="Times New Roman" w:hAnsi="Times New Roman"/>
          <w:color w:val="000000" w:themeColor="text1"/>
        </w:rPr>
        <w:t xml:space="preserve">) is altered in HF patients. </w:t>
      </w:r>
    </w:p>
    <w:p w14:paraId="6126B9F7" w14:textId="2EF3A37F" w:rsidR="00CD6A95" w:rsidRPr="006E7B3F" w:rsidRDefault="00CD6A95" w:rsidP="00022C6B">
      <w:pPr>
        <w:spacing w:line="480" w:lineRule="auto"/>
        <w:jc w:val="both"/>
        <w:rPr>
          <w:rFonts w:ascii="Times New Roman" w:hAnsi="Times New Roman"/>
          <w:color w:val="000000" w:themeColor="text1"/>
          <w:lang w:val="en-US"/>
        </w:rPr>
      </w:pPr>
      <w:r w:rsidRPr="006E7B3F">
        <w:rPr>
          <w:rFonts w:ascii="Times New Roman" w:hAnsi="Times New Roman"/>
          <w:i/>
          <w:color w:val="000000" w:themeColor="text1"/>
          <w:lang w:val="en-US"/>
        </w:rPr>
        <w:t>Methods:</w:t>
      </w:r>
      <w:r w:rsidRPr="006E7B3F">
        <w:rPr>
          <w:rFonts w:ascii="Times New Roman" w:hAnsi="Times New Roman"/>
          <w:color w:val="000000" w:themeColor="text1"/>
          <w:lang w:val="en-US"/>
        </w:rPr>
        <w:t xml:space="preserve"> Adults with HF and healthy volunteers were included. </w:t>
      </w:r>
      <w:r w:rsidR="00D674A6" w:rsidRPr="006E7B3F">
        <w:rPr>
          <w:rFonts w:ascii="Times New Roman" w:hAnsi="Times New Roman"/>
          <w:color w:val="000000" w:themeColor="text1"/>
          <w:lang w:val="en-US"/>
        </w:rPr>
        <w:t>C</w:t>
      </w:r>
      <w:r w:rsidRPr="006E7B3F">
        <w:rPr>
          <w:rFonts w:ascii="Times New Roman" w:hAnsi="Times New Roman"/>
          <w:color w:val="000000" w:themeColor="text1"/>
          <w:lang w:val="en-US"/>
        </w:rPr>
        <w:t>erebral blood velocity (</w:t>
      </w:r>
      <w:r w:rsidR="003B0D04" w:rsidRPr="006E7B3F">
        <w:rPr>
          <w:rFonts w:ascii="Times New Roman" w:hAnsi="Times New Roman"/>
          <w:color w:val="000000" w:themeColor="text1"/>
          <w:lang w:val="en-US"/>
        </w:rPr>
        <w:t>CBV</w:t>
      </w:r>
      <w:r w:rsidRPr="006E7B3F">
        <w:rPr>
          <w:rFonts w:ascii="Times New Roman" w:hAnsi="Times New Roman"/>
          <w:color w:val="000000" w:themeColor="text1"/>
          <w:lang w:val="en-US"/>
        </w:rPr>
        <w:t xml:space="preserve">, transcranial Doppler, middle cerebral artery) and arterial blood pressure (BP, </w:t>
      </w:r>
      <w:proofErr w:type="spellStart"/>
      <w:r w:rsidRPr="006E7B3F">
        <w:rPr>
          <w:rFonts w:ascii="Times New Roman" w:hAnsi="Times New Roman"/>
          <w:color w:val="000000" w:themeColor="text1"/>
        </w:rPr>
        <w:t>Finometer</w:t>
      </w:r>
      <w:proofErr w:type="spellEnd"/>
      <w:r w:rsidRPr="006E7B3F">
        <w:rPr>
          <w:rFonts w:ascii="Times New Roman" w:hAnsi="Times New Roman"/>
          <w:color w:val="000000" w:themeColor="text1"/>
          <w:lang w:val="en-US"/>
        </w:rPr>
        <w:t xml:space="preserve">) were continuously recorded supine for </w:t>
      </w:r>
      <w:r w:rsidR="00B77172" w:rsidRPr="006E7B3F">
        <w:rPr>
          <w:rFonts w:ascii="Times New Roman" w:hAnsi="Times New Roman"/>
          <w:color w:val="000000" w:themeColor="text1"/>
        </w:rPr>
        <w:t>6 min</w:t>
      </w:r>
      <w:r w:rsidR="008262AF" w:rsidRPr="006E7B3F">
        <w:rPr>
          <w:rFonts w:ascii="Times New Roman" w:hAnsi="Times New Roman"/>
          <w:color w:val="000000" w:themeColor="text1"/>
        </w:rPr>
        <w:t>utes</w:t>
      </w:r>
      <w:r w:rsidR="00B77172" w:rsidRPr="006E7B3F">
        <w:rPr>
          <w:rFonts w:ascii="Times New Roman" w:hAnsi="Times New Roman"/>
          <w:color w:val="000000" w:themeColor="text1"/>
        </w:rPr>
        <w:t>,</w:t>
      </w:r>
      <w:r w:rsidR="008262AF" w:rsidRPr="006E7B3F">
        <w:rPr>
          <w:rFonts w:ascii="Times New Roman" w:hAnsi="Times New Roman"/>
          <w:color w:val="000000" w:themeColor="text1"/>
        </w:rPr>
        <w:t xml:space="preserve"> corresponding to one</w:t>
      </w:r>
      <w:r w:rsidR="00B77172" w:rsidRPr="006E7B3F">
        <w:rPr>
          <w:rFonts w:ascii="Times New Roman" w:hAnsi="Times New Roman"/>
          <w:color w:val="000000" w:themeColor="text1"/>
        </w:rPr>
        <w:t xml:space="preserve"> min baseline, three min of</w:t>
      </w:r>
      <w:r w:rsidR="002D17E6" w:rsidRPr="006E7B3F">
        <w:rPr>
          <w:rFonts w:ascii="Times New Roman" w:hAnsi="Times New Roman"/>
          <w:color w:val="000000" w:themeColor="text1"/>
        </w:rPr>
        <w:t xml:space="preserve"> </w:t>
      </w:r>
      <w:r w:rsidR="002D17E6" w:rsidRPr="006E7B3F">
        <w:rPr>
          <w:rFonts w:ascii="Times New Roman" w:hAnsi="Times New Roman"/>
          <w:color w:val="000000" w:themeColor="text1"/>
          <w:lang w:val="en-US"/>
        </w:rPr>
        <w:t>static HG exercise</w:t>
      </w:r>
      <w:r w:rsidR="008262AF" w:rsidRPr="006E7B3F">
        <w:rPr>
          <w:rFonts w:ascii="Times New Roman" w:hAnsi="Times New Roman"/>
          <w:color w:val="000000" w:themeColor="text1"/>
          <w:lang w:val="en-US"/>
        </w:rPr>
        <w:t>,</w:t>
      </w:r>
      <w:r w:rsidR="002D17E6" w:rsidRPr="006E7B3F">
        <w:rPr>
          <w:rFonts w:ascii="Times New Roman" w:hAnsi="Times New Roman"/>
          <w:color w:val="000000" w:themeColor="text1"/>
          <w:lang w:val="en-US"/>
        </w:rPr>
        <w:t xml:space="preserve"> at 30% maximum voluntary contraction</w:t>
      </w:r>
      <w:r w:rsidR="008262AF" w:rsidRPr="006E7B3F">
        <w:rPr>
          <w:rFonts w:ascii="Times New Roman" w:hAnsi="Times New Roman"/>
          <w:color w:val="000000" w:themeColor="text1"/>
          <w:lang w:val="en-US"/>
        </w:rPr>
        <w:t>,</w:t>
      </w:r>
      <w:r w:rsidR="002D17E6" w:rsidRPr="006E7B3F">
        <w:rPr>
          <w:rFonts w:ascii="Times New Roman" w:hAnsi="Times New Roman"/>
          <w:color w:val="000000" w:themeColor="text1"/>
          <w:lang w:val="en-US"/>
        </w:rPr>
        <w:t xml:space="preserve"> </w:t>
      </w:r>
      <w:r w:rsidR="00B77172" w:rsidRPr="006E7B3F">
        <w:rPr>
          <w:rFonts w:ascii="Times New Roman" w:hAnsi="Times New Roman"/>
          <w:color w:val="000000" w:themeColor="text1"/>
        </w:rPr>
        <w:t>followed by two min of recovery</w:t>
      </w:r>
      <w:r w:rsidRPr="006E7B3F">
        <w:rPr>
          <w:rFonts w:ascii="Times New Roman" w:hAnsi="Times New Roman"/>
          <w:color w:val="000000" w:themeColor="text1"/>
          <w:lang w:val="en-US"/>
        </w:rPr>
        <w:t xml:space="preserve">. </w:t>
      </w:r>
      <w:r w:rsidR="002F5872" w:rsidRPr="006E7B3F">
        <w:rPr>
          <w:rFonts w:ascii="Times New Roman" w:hAnsi="Times New Roman"/>
          <w:color w:val="000000" w:themeColor="text1"/>
          <w:lang w:val="en-US"/>
        </w:rPr>
        <w:t xml:space="preserve">Resistance-area product (RAP) was calculated from the instantaneous BP-CBV relationship. </w:t>
      </w:r>
      <w:r w:rsidRPr="006E7B3F">
        <w:rPr>
          <w:rFonts w:ascii="Times New Roman" w:hAnsi="Times New Roman"/>
          <w:color w:val="000000" w:themeColor="text1"/>
          <w:lang w:val="en-US"/>
        </w:rPr>
        <w:t>Dynamic cerebral autoregulation (</w:t>
      </w:r>
      <w:proofErr w:type="spellStart"/>
      <w:r w:rsidRPr="006E7B3F">
        <w:rPr>
          <w:rFonts w:ascii="Times New Roman" w:hAnsi="Times New Roman"/>
          <w:color w:val="000000" w:themeColor="text1"/>
          <w:lang w:val="en-US"/>
        </w:rPr>
        <w:t>dCA</w:t>
      </w:r>
      <w:proofErr w:type="spellEnd"/>
      <w:r w:rsidRPr="006E7B3F">
        <w:rPr>
          <w:rFonts w:ascii="Times New Roman" w:hAnsi="Times New Roman"/>
          <w:color w:val="000000" w:themeColor="text1"/>
          <w:lang w:val="en-US"/>
        </w:rPr>
        <w:t xml:space="preserve">) was assessed with the </w:t>
      </w:r>
      <w:r w:rsidR="00D674A6" w:rsidRPr="006E7B3F">
        <w:rPr>
          <w:rFonts w:ascii="Times New Roman" w:hAnsi="Times New Roman"/>
          <w:color w:val="000000" w:themeColor="text1"/>
          <w:lang w:val="en-US"/>
        </w:rPr>
        <w:t xml:space="preserve">time-varying </w:t>
      </w:r>
      <w:r w:rsidRPr="006E7B3F">
        <w:rPr>
          <w:rFonts w:ascii="Times New Roman" w:hAnsi="Times New Roman"/>
          <w:color w:val="000000" w:themeColor="text1"/>
          <w:lang w:val="en-US"/>
        </w:rPr>
        <w:t xml:space="preserve">autoregulation index </w:t>
      </w:r>
      <w:r w:rsidR="00F0748E" w:rsidRPr="006E7B3F">
        <w:rPr>
          <w:rFonts w:ascii="Times New Roman" w:hAnsi="Times New Roman"/>
          <w:color w:val="000000" w:themeColor="text1"/>
        </w:rPr>
        <w:t>(</w:t>
      </w:r>
      <w:proofErr w:type="spellStart"/>
      <w:r w:rsidR="00F0748E" w:rsidRPr="006E7B3F">
        <w:rPr>
          <w:rFonts w:ascii="Times New Roman" w:hAnsi="Times New Roman"/>
          <w:color w:val="000000" w:themeColor="text1"/>
        </w:rPr>
        <w:t>ARI</w:t>
      </w:r>
      <w:r w:rsidR="00F0748E" w:rsidRPr="006E7B3F">
        <w:rPr>
          <w:rFonts w:ascii="Times New Roman" w:hAnsi="Times New Roman"/>
          <w:color w:val="000000" w:themeColor="text1"/>
          <w:vertAlign w:val="subscript"/>
        </w:rPr>
        <w:t>t</w:t>
      </w:r>
      <w:proofErr w:type="spellEnd"/>
      <w:r w:rsidR="00F0748E" w:rsidRPr="006E7B3F">
        <w:rPr>
          <w:rFonts w:ascii="Times New Roman" w:hAnsi="Times New Roman"/>
          <w:color w:val="000000" w:themeColor="text1"/>
        </w:rPr>
        <w:t xml:space="preserve">) </w:t>
      </w:r>
      <w:r w:rsidRPr="006E7B3F">
        <w:rPr>
          <w:rFonts w:ascii="Times New Roman" w:hAnsi="Times New Roman"/>
          <w:color w:val="000000" w:themeColor="text1"/>
          <w:lang w:val="en-US"/>
        </w:rPr>
        <w:t xml:space="preserve">estimated from the </w:t>
      </w:r>
      <w:r w:rsidR="003B0D04" w:rsidRPr="006E7B3F">
        <w:rPr>
          <w:rFonts w:ascii="Times New Roman" w:hAnsi="Times New Roman"/>
          <w:color w:val="000000" w:themeColor="text1"/>
          <w:lang w:val="en-US"/>
        </w:rPr>
        <w:t>CBV</w:t>
      </w:r>
      <w:r w:rsidRPr="006E7B3F">
        <w:rPr>
          <w:rFonts w:ascii="Times New Roman" w:hAnsi="Times New Roman"/>
          <w:color w:val="000000" w:themeColor="text1"/>
          <w:lang w:val="en-US"/>
        </w:rPr>
        <w:t xml:space="preserve"> step response derived by </w:t>
      </w:r>
      <w:r w:rsidR="008262AF" w:rsidRPr="006E7B3F">
        <w:rPr>
          <w:rFonts w:ascii="Times New Roman" w:hAnsi="Times New Roman"/>
          <w:color w:val="000000" w:themeColor="text1"/>
          <w:lang w:val="en-US"/>
        </w:rPr>
        <w:t xml:space="preserve">an </w:t>
      </w:r>
      <w:r w:rsidR="001E0B8E" w:rsidRPr="006E7B3F">
        <w:rPr>
          <w:rFonts w:ascii="Times New Roman" w:hAnsi="Times New Roman"/>
          <w:color w:val="000000" w:themeColor="text1"/>
        </w:rPr>
        <w:t>autoregressive moving-average time-domain model</w:t>
      </w:r>
      <w:r w:rsidR="00D674A6" w:rsidRPr="006E7B3F">
        <w:rPr>
          <w:rFonts w:ascii="Times New Roman" w:hAnsi="Times New Roman"/>
          <w:color w:val="000000" w:themeColor="text1"/>
          <w:lang w:val="en-US"/>
        </w:rPr>
        <w:t>.</w:t>
      </w:r>
      <w:r w:rsidRPr="006E7B3F">
        <w:rPr>
          <w:rFonts w:ascii="Times New Roman" w:hAnsi="Times New Roman"/>
          <w:color w:val="000000" w:themeColor="text1"/>
          <w:lang w:val="en-US"/>
        </w:rPr>
        <w:t xml:space="preserve"> </w:t>
      </w:r>
    </w:p>
    <w:p w14:paraId="25B91844" w14:textId="5EE4FE0D" w:rsidR="00CD6A95" w:rsidRPr="006E7B3F" w:rsidRDefault="00CD6A95" w:rsidP="00022C6B">
      <w:pPr>
        <w:spacing w:line="480" w:lineRule="auto"/>
        <w:jc w:val="both"/>
        <w:rPr>
          <w:rFonts w:ascii="Times New Roman" w:hAnsi="Times New Roman"/>
          <w:color w:val="000000" w:themeColor="text1"/>
          <w:lang w:val="en-US"/>
        </w:rPr>
      </w:pPr>
      <w:r w:rsidRPr="006E7B3F">
        <w:rPr>
          <w:rFonts w:ascii="Times New Roman" w:hAnsi="Times New Roman"/>
          <w:i/>
          <w:color w:val="000000" w:themeColor="text1"/>
        </w:rPr>
        <w:t>Results:</w:t>
      </w:r>
      <w:r w:rsidRPr="006E7B3F">
        <w:rPr>
          <w:rFonts w:ascii="Times New Roman" w:hAnsi="Times New Roman"/>
          <w:color w:val="000000" w:themeColor="text1"/>
        </w:rPr>
        <w:t xml:space="preserve"> </w:t>
      </w:r>
      <w:r w:rsidRPr="006E7B3F">
        <w:rPr>
          <w:rFonts w:ascii="Times New Roman" w:hAnsi="Times New Roman"/>
          <w:color w:val="000000" w:themeColor="text1"/>
          <w:lang w:val="en-US"/>
        </w:rPr>
        <w:t xml:space="preserve">Forty </w:t>
      </w:r>
      <w:r w:rsidRPr="006E7B3F">
        <w:rPr>
          <w:rFonts w:ascii="Times New Roman" w:hAnsi="Times New Roman"/>
          <w:color w:val="000000" w:themeColor="text1"/>
        </w:rPr>
        <w:t>HF patients and 23 BP-matched healthy volunteers were studied</w:t>
      </w:r>
      <w:r w:rsidRPr="006E7B3F">
        <w:rPr>
          <w:rFonts w:ascii="Times New Roman" w:hAnsi="Times New Roman"/>
          <w:color w:val="000000" w:themeColor="text1"/>
          <w:lang w:val="en-US"/>
        </w:rPr>
        <w:t xml:space="preserve">. </w:t>
      </w:r>
      <w:r w:rsidR="0010179E" w:rsidRPr="006E7B3F">
        <w:rPr>
          <w:rFonts w:ascii="Times New Roman" w:hAnsi="Times New Roman"/>
          <w:color w:val="000000" w:themeColor="text1"/>
          <w:lang w:val="en-US"/>
        </w:rPr>
        <w:t xml:space="preserve">Median [IQR] </w:t>
      </w:r>
      <w:r w:rsidRPr="006E7B3F">
        <w:rPr>
          <w:rFonts w:ascii="Times New Roman" w:hAnsi="Times New Roman"/>
          <w:color w:val="000000" w:themeColor="text1"/>
          <w:lang w:val="en-US"/>
        </w:rPr>
        <w:t xml:space="preserve">LVEF was </w:t>
      </w:r>
      <w:r w:rsidR="0010179E" w:rsidRPr="006E7B3F">
        <w:rPr>
          <w:rFonts w:ascii="Times New Roman" w:hAnsi="Times New Roman"/>
          <w:color w:val="000000" w:themeColor="text1"/>
        </w:rPr>
        <w:t>38.5 [0.075</w:t>
      </w:r>
      <w:r w:rsidR="004E3E99" w:rsidRPr="006E7B3F">
        <w:rPr>
          <w:rFonts w:ascii="Times New Roman" w:hAnsi="Times New Roman"/>
          <w:color w:val="000000" w:themeColor="text1"/>
        </w:rPr>
        <w:t>]</w:t>
      </w:r>
      <w:r w:rsidR="0010179E" w:rsidRPr="006E7B3F">
        <w:rPr>
          <w:rFonts w:ascii="Times New Roman" w:hAnsi="Times New Roman"/>
          <w:color w:val="000000" w:themeColor="text1"/>
        </w:rPr>
        <w:t xml:space="preserve"> %</w:t>
      </w:r>
      <w:r w:rsidR="004E3E99" w:rsidRPr="006E7B3F">
        <w:rPr>
          <w:rFonts w:ascii="Times New Roman" w:eastAsia="Times New Roman" w:hAnsi="Times New Roman"/>
          <w:color w:val="000000" w:themeColor="text1"/>
        </w:rPr>
        <w:t xml:space="preserve"> </w:t>
      </w:r>
      <w:r w:rsidRPr="006E7B3F">
        <w:rPr>
          <w:rFonts w:ascii="Times New Roman" w:hAnsi="Times New Roman"/>
          <w:color w:val="000000" w:themeColor="text1"/>
          <w:lang w:val="en-US"/>
        </w:rPr>
        <w:t xml:space="preserve">in HF group. Compared with controls, HF patients exhibited lower </w:t>
      </w:r>
      <w:proofErr w:type="spellStart"/>
      <w:r w:rsidRPr="006E7B3F">
        <w:rPr>
          <w:rFonts w:ascii="Times New Roman" w:hAnsi="Times New Roman"/>
          <w:color w:val="000000" w:themeColor="text1"/>
          <w:lang w:val="en-US"/>
        </w:rPr>
        <w:t>ARI</w:t>
      </w:r>
      <w:r w:rsidR="004308C1" w:rsidRPr="006E7B3F">
        <w:rPr>
          <w:rFonts w:ascii="Times New Roman" w:hAnsi="Times New Roman"/>
          <w:color w:val="000000" w:themeColor="text1"/>
          <w:vertAlign w:val="subscript"/>
          <w:lang w:val="en-US"/>
        </w:rPr>
        <w:t>t</w:t>
      </w:r>
      <w:proofErr w:type="spellEnd"/>
      <w:r w:rsidRPr="006E7B3F">
        <w:rPr>
          <w:rFonts w:ascii="Times New Roman" w:hAnsi="Times New Roman"/>
          <w:color w:val="000000" w:themeColor="text1"/>
          <w:lang w:val="en-US"/>
        </w:rPr>
        <w:t xml:space="preserve"> during HG indicating impaired </w:t>
      </w:r>
      <w:proofErr w:type="spellStart"/>
      <w:r w:rsidR="006E61BB" w:rsidRPr="006E7B3F">
        <w:rPr>
          <w:rFonts w:ascii="Times New Roman" w:hAnsi="Times New Roman"/>
          <w:color w:val="000000" w:themeColor="text1"/>
          <w:lang w:val="en-US"/>
        </w:rPr>
        <w:t>d</w:t>
      </w:r>
      <w:r w:rsidRPr="006E7B3F">
        <w:rPr>
          <w:rFonts w:ascii="Times New Roman" w:hAnsi="Times New Roman"/>
          <w:color w:val="000000" w:themeColor="text1"/>
          <w:lang w:val="en-US"/>
        </w:rPr>
        <w:t>CA</w:t>
      </w:r>
      <w:proofErr w:type="spellEnd"/>
      <w:r w:rsidR="004308C1" w:rsidRPr="006E7B3F">
        <w:rPr>
          <w:rFonts w:ascii="Times New Roman" w:hAnsi="Times New Roman"/>
          <w:color w:val="000000" w:themeColor="text1"/>
          <w:lang w:val="en-US"/>
        </w:rPr>
        <w:t xml:space="preserve"> (p&lt;0.025)</w:t>
      </w:r>
      <w:r w:rsidRPr="006E7B3F">
        <w:rPr>
          <w:rFonts w:ascii="Times New Roman" w:hAnsi="Times New Roman"/>
          <w:color w:val="000000" w:themeColor="text1"/>
          <w:lang w:val="en-US"/>
        </w:rPr>
        <w:t xml:space="preserve">. During </w:t>
      </w:r>
      <w:proofErr w:type="gramStart"/>
      <w:r w:rsidRPr="006E7B3F">
        <w:rPr>
          <w:rFonts w:ascii="Times New Roman" w:hAnsi="Times New Roman"/>
          <w:color w:val="000000" w:themeColor="text1"/>
          <w:lang w:val="en-US"/>
        </w:rPr>
        <w:t>HG</w:t>
      </w:r>
      <w:proofErr w:type="gramEnd"/>
      <w:r w:rsidRPr="006E7B3F">
        <w:rPr>
          <w:rFonts w:ascii="Times New Roman" w:hAnsi="Times New Roman"/>
          <w:color w:val="000000" w:themeColor="text1"/>
          <w:lang w:val="en-US"/>
        </w:rPr>
        <w:t xml:space="preserve"> there were steep rises in </w:t>
      </w:r>
      <w:r w:rsidR="003B0D04" w:rsidRPr="006E7B3F">
        <w:rPr>
          <w:rFonts w:ascii="Times New Roman" w:hAnsi="Times New Roman"/>
          <w:color w:val="000000" w:themeColor="text1"/>
          <w:lang w:val="en-US"/>
        </w:rPr>
        <w:t>CBV</w:t>
      </w:r>
      <w:r w:rsidRPr="006E7B3F">
        <w:rPr>
          <w:rFonts w:ascii="Times New Roman" w:hAnsi="Times New Roman"/>
          <w:color w:val="000000" w:themeColor="text1"/>
          <w:lang w:val="en-US"/>
        </w:rPr>
        <w:t>, BP, and heart rate in controls, but with different temporal patterns in HF</w:t>
      </w:r>
      <w:r w:rsidR="002F5872" w:rsidRPr="006E7B3F">
        <w:rPr>
          <w:rFonts w:ascii="Times New Roman" w:hAnsi="Times New Roman"/>
          <w:color w:val="000000" w:themeColor="text1"/>
          <w:lang w:val="en-US"/>
        </w:rPr>
        <w:t xml:space="preserve"> which, together with the temporal evolution of RAP</w:t>
      </w:r>
      <w:r w:rsidR="00475B8D" w:rsidRPr="006E7B3F">
        <w:rPr>
          <w:rFonts w:ascii="Times New Roman" w:hAnsi="Times New Roman"/>
          <w:color w:val="000000" w:themeColor="text1"/>
          <w:lang w:val="en-US"/>
        </w:rPr>
        <w:t>,</w:t>
      </w:r>
      <w:r w:rsidR="002F5872" w:rsidRPr="006E7B3F">
        <w:rPr>
          <w:rFonts w:ascii="Times New Roman" w:hAnsi="Times New Roman"/>
          <w:color w:val="000000" w:themeColor="text1"/>
          <w:lang w:val="en-US"/>
        </w:rPr>
        <w:t xml:space="preserve"> confirmed the disturbance in </w:t>
      </w:r>
      <w:proofErr w:type="spellStart"/>
      <w:r w:rsidR="008425D1" w:rsidRPr="006E7B3F">
        <w:rPr>
          <w:rFonts w:ascii="Times New Roman" w:hAnsi="Times New Roman"/>
          <w:color w:val="000000" w:themeColor="text1"/>
          <w:lang w:val="en-US"/>
        </w:rPr>
        <w:t>d</w:t>
      </w:r>
      <w:r w:rsidR="002F5872" w:rsidRPr="006E7B3F">
        <w:rPr>
          <w:rFonts w:ascii="Times New Roman" w:hAnsi="Times New Roman"/>
          <w:color w:val="000000" w:themeColor="text1"/>
          <w:lang w:val="en-US"/>
        </w:rPr>
        <w:t>CA</w:t>
      </w:r>
      <w:proofErr w:type="spellEnd"/>
      <w:r w:rsidR="002F5872" w:rsidRPr="006E7B3F">
        <w:rPr>
          <w:rFonts w:ascii="Times New Roman" w:hAnsi="Times New Roman"/>
          <w:color w:val="000000" w:themeColor="text1"/>
          <w:lang w:val="en-US"/>
        </w:rPr>
        <w:t xml:space="preserve"> in HF.</w:t>
      </w:r>
      <w:r w:rsidR="002F5872" w:rsidRPr="006E7B3F" w:rsidDel="002F5872">
        <w:rPr>
          <w:rFonts w:ascii="Times New Roman" w:hAnsi="Times New Roman"/>
          <w:color w:val="000000" w:themeColor="text1"/>
          <w:lang w:val="en-US"/>
        </w:rPr>
        <w:t xml:space="preserve"> </w:t>
      </w:r>
    </w:p>
    <w:p w14:paraId="7467647F" w14:textId="1DBBB247" w:rsidR="00156765" w:rsidRPr="006E7B3F" w:rsidRDefault="00CD6A95" w:rsidP="00022C6B">
      <w:pPr>
        <w:spacing w:line="480" w:lineRule="auto"/>
        <w:jc w:val="both"/>
        <w:rPr>
          <w:rFonts w:ascii="Times New Roman" w:hAnsi="Times New Roman"/>
          <w:color w:val="000000" w:themeColor="text1"/>
        </w:rPr>
      </w:pPr>
      <w:r w:rsidRPr="006E7B3F">
        <w:rPr>
          <w:rFonts w:ascii="Times New Roman" w:hAnsi="Times New Roman"/>
          <w:i/>
          <w:color w:val="000000" w:themeColor="text1"/>
        </w:rPr>
        <w:t>Conclusions:</w:t>
      </w:r>
      <w:r w:rsidRPr="006E7B3F">
        <w:rPr>
          <w:rFonts w:ascii="Times New Roman" w:hAnsi="Times New Roman"/>
          <w:color w:val="000000" w:themeColor="text1"/>
        </w:rPr>
        <w:t xml:space="preserve"> HF patients are more likely to have impaired </w:t>
      </w:r>
      <w:proofErr w:type="spellStart"/>
      <w:r w:rsidRPr="006E7B3F">
        <w:rPr>
          <w:rFonts w:ascii="Times New Roman" w:hAnsi="Times New Roman"/>
          <w:color w:val="000000" w:themeColor="text1"/>
        </w:rPr>
        <w:t>dCA</w:t>
      </w:r>
      <w:proofErr w:type="spellEnd"/>
      <w:r w:rsidRPr="006E7B3F">
        <w:rPr>
          <w:rFonts w:ascii="Times New Roman" w:hAnsi="Times New Roman"/>
          <w:color w:val="000000" w:themeColor="text1"/>
        </w:rPr>
        <w:t xml:space="preserve"> </w:t>
      </w:r>
      <w:r w:rsidRPr="006E7B3F">
        <w:rPr>
          <w:rFonts w:ascii="Times New Roman" w:eastAsia="Times New Roman" w:hAnsi="Times New Roman"/>
          <w:color w:val="000000" w:themeColor="text1"/>
          <w:lang w:eastAsia="en-GB"/>
        </w:rPr>
        <w:t xml:space="preserve">during HG </w:t>
      </w:r>
      <w:r w:rsidRPr="006E7B3F">
        <w:rPr>
          <w:rFonts w:ascii="Times New Roman" w:hAnsi="Times New Roman"/>
          <w:color w:val="000000" w:themeColor="text1"/>
        </w:rPr>
        <w:t xml:space="preserve">in comparison with age-matched controls. Our results also suggest an impairment of myogenic, neurogenic and metabolic control mechanisms in HF.  The relationship between impaired </w:t>
      </w:r>
      <w:proofErr w:type="spellStart"/>
      <w:r w:rsidRPr="006E7B3F">
        <w:rPr>
          <w:rFonts w:ascii="Times New Roman" w:hAnsi="Times New Roman"/>
          <w:color w:val="000000" w:themeColor="text1"/>
        </w:rPr>
        <w:t>dCA</w:t>
      </w:r>
      <w:proofErr w:type="spellEnd"/>
      <w:r w:rsidRPr="006E7B3F">
        <w:rPr>
          <w:rFonts w:ascii="Times New Roman" w:hAnsi="Times New Roman"/>
          <w:color w:val="000000" w:themeColor="text1"/>
        </w:rPr>
        <w:t xml:space="preserve"> and neurological complications in HF patients during exercise deserves further investigation.  </w:t>
      </w:r>
    </w:p>
    <w:p w14:paraId="53AB311C" w14:textId="2BFC5A75" w:rsidR="005179E8" w:rsidRPr="006E7B3F" w:rsidRDefault="005179E8" w:rsidP="00022C6B">
      <w:pPr>
        <w:spacing w:line="480" w:lineRule="auto"/>
        <w:jc w:val="both"/>
        <w:rPr>
          <w:rFonts w:ascii="Times New Roman" w:hAnsi="Times New Roman"/>
          <w:i/>
          <w:color w:val="000000" w:themeColor="text1"/>
        </w:rPr>
      </w:pPr>
      <w:r w:rsidRPr="006E7B3F">
        <w:rPr>
          <w:rFonts w:ascii="Times New Roman" w:hAnsi="Times New Roman"/>
          <w:i/>
          <w:color w:val="000000" w:themeColor="text1"/>
        </w:rPr>
        <w:t>New and Noteworthy</w:t>
      </w:r>
    </w:p>
    <w:p w14:paraId="6540ED32" w14:textId="6BB1E4C0" w:rsidR="00201377" w:rsidRPr="006E7B3F" w:rsidRDefault="002963B0"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lastRenderedPageBreak/>
        <w:t>Our</w:t>
      </w:r>
      <w:r w:rsidR="00BE34BB" w:rsidRPr="006E7B3F">
        <w:rPr>
          <w:rFonts w:ascii="Times New Roman" w:hAnsi="Times New Roman"/>
          <w:color w:val="000000" w:themeColor="text1"/>
        </w:rPr>
        <w:t xml:space="preserve"> findings provide the first direct evidence that </w:t>
      </w:r>
      <w:r w:rsidRPr="006E7B3F">
        <w:rPr>
          <w:rFonts w:ascii="Times New Roman" w:hAnsi="Times New Roman"/>
          <w:color w:val="000000" w:themeColor="text1"/>
        </w:rPr>
        <w:t>cerebral blood flow regulatory mechan</w:t>
      </w:r>
      <w:r w:rsidR="00431606" w:rsidRPr="006E7B3F">
        <w:rPr>
          <w:rFonts w:ascii="Times New Roman" w:hAnsi="Times New Roman"/>
          <w:color w:val="000000" w:themeColor="text1"/>
        </w:rPr>
        <w:t>is</w:t>
      </w:r>
      <w:r w:rsidRPr="006E7B3F">
        <w:rPr>
          <w:rFonts w:ascii="Times New Roman" w:hAnsi="Times New Roman"/>
          <w:color w:val="000000" w:themeColor="text1"/>
        </w:rPr>
        <w:t xml:space="preserve">ms </w:t>
      </w:r>
      <w:r w:rsidR="00557DBD" w:rsidRPr="006E7B3F">
        <w:rPr>
          <w:rFonts w:ascii="Times New Roman" w:hAnsi="Times New Roman"/>
          <w:color w:val="000000" w:themeColor="text1"/>
        </w:rPr>
        <w:t xml:space="preserve">can be </w:t>
      </w:r>
      <w:r w:rsidRPr="006E7B3F">
        <w:rPr>
          <w:rFonts w:ascii="Times New Roman" w:hAnsi="Times New Roman"/>
          <w:color w:val="000000" w:themeColor="text1"/>
        </w:rPr>
        <w:t>affected</w:t>
      </w:r>
      <w:r w:rsidR="002C24F0" w:rsidRPr="006E7B3F">
        <w:rPr>
          <w:rFonts w:ascii="Times New Roman" w:hAnsi="Times New Roman"/>
          <w:color w:val="000000" w:themeColor="text1"/>
        </w:rPr>
        <w:t xml:space="preserve"> in heart failure</w:t>
      </w:r>
      <w:r w:rsidR="007F5709" w:rsidRPr="006E7B3F">
        <w:rPr>
          <w:rFonts w:ascii="Times New Roman" w:hAnsi="Times New Roman"/>
          <w:color w:val="000000" w:themeColor="text1"/>
        </w:rPr>
        <w:t xml:space="preserve"> pa</w:t>
      </w:r>
      <w:r w:rsidR="00787387" w:rsidRPr="006E7B3F">
        <w:rPr>
          <w:rFonts w:ascii="Times New Roman" w:hAnsi="Times New Roman"/>
          <w:color w:val="000000" w:themeColor="text1"/>
        </w:rPr>
        <w:t>tients during isometric HG</w:t>
      </w:r>
      <w:r w:rsidR="007F5709" w:rsidRPr="006E7B3F">
        <w:rPr>
          <w:rFonts w:ascii="Times New Roman" w:hAnsi="Times New Roman"/>
          <w:color w:val="000000" w:themeColor="text1"/>
        </w:rPr>
        <w:t xml:space="preserve"> exercise</w:t>
      </w:r>
      <w:r w:rsidR="005F1461" w:rsidRPr="006E7B3F">
        <w:rPr>
          <w:rFonts w:ascii="Times New Roman" w:hAnsi="Times New Roman"/>
          <w:color w:val="000000" w:themeColor="text1"/>
        </w:rPr>
        <w:t>.</w:t>
      </w:r>
      <w:r w:rsidR="00431606" w:rsidRPr="006E7B3F">
        <w:rPr>
          <w:rFonts w:ascii="Times New Roman" w:hAnsi="Times New Roman"/>
          <w:color w:val="000000" w:themeColor="text1"/>
        </w:rPr>
        <w:t xml:space="preserve"> </w:t>
      </w:r>
      <w:r w:rsidR="00384A7D" w:rsidRPr="006E7B3F">
        <w:rPr>
          <w:rFonts w:ascii="Times New Roman" w:hAnsi="Times New Roman"/>
          <w:color w:val="000000" w:themeColor="text1"/>
        </w:rPr>
        <w:t>As a consequence,</w:t>
      </w:r>
      <w:r w:rsidR="005F1461" w:rsidRPr="006E7B3F">
        <w:rPr>
          <w:rFonts w:ascii="Times New Roman" w:hAnsi="Times New Roman"/>
          <w:color w:val="000000" w:themeColor="text1"/>
        </w:rPr>
        <w:t xml:space="preserve"> eventual BP modulations are buffered less efficiently and metabolic demands may not be met during common daily activities</w:t>
      </w:r>
      <w:r w:rsidR="002C24F0" w:rsidRPr="006E7B3F">
        <w:rPr>
          <w:rFonts w:ascii="Times New Roman" w:hAnsi="Times New Roman"/>
          <w:color w:val="000000" w:themeColor="text1"/>
        </w:rPr>
        <w:t>. These</w:t>
      </w:r>
      <w:r w:rsidR="009041F5" w:rsidRPr="006E7B3F">
        <w:rPr>
          <w:rFonts w:ascii="Times New Roman" w:hAnsi="Times New Roman"/>
          <w:color w:val="000000" w:themeColor="text1"/>
        </w:rPr>
        <w:t xml:space="preserve"> </w:t>
      </w:r>
      <w:r w:rsidRPr="006E7B3F">
        <w:rPr>
          <w:rFonts w:ascii="Times New Roman" w:hAnsi="Times New Roman"/>
          <w:color w:val="000000" w:themeColor="text1"/>
        </w:rPr>
        <w:t>deficits in cerebral autoregulation are compounded by limitations of the systemic response to</w:t>
      </w:r>
      <w:r w:rsidR="00431606" w:rsidRPr="006E7B3F">
        <w:rPr>
          <w:rFonts w:ascii="Times New Roman" w:hAnsi="Times New Roman"/>
          <w:color w:val="000000" w:themeColor="text1"/>
        </w:rPr>
        <w:t xml:space="preserve"> isometric exercise,</w:t>
      </w:r>
      <w:r w:rsidRPr="006E7B3F">
        <w:rPr>
          <w:rFonts w:ascii="Times New Roman" w:hAnsi="Times New Roman"/>
          <w:color w:val="000000" w:themeColor="text1"/>
        </w:rPr>
        <w:t xml:space="preserve"> suggesting that heart failure </w:t>
      </w:r>
      <w:r w:rsidR="009041F5" w:rsidRPr="006E7B3F">
        <w:rPr>
          <w:rFonts w:ascii="Times New Roman" w:hAnsi="Times New Roman"/>
          <w:color w:val="000000" w:themeColor="text1"/>
        </w:rPr>
        <w:t xml:space="preserve">patients may </w:t>
      </w:r>
      <w:r w:rsidR="00A96111" w:rsidRPr="006E7B3F">
        <w:rPr>
          <w:rFonts w:ascii="Times New Roman" w:hAnsi="Times New Roman"/>
          <w:color w:val="000000" w:themeColor="text1"/>
        </w:rPr>
        <w:t>be at</w:t>
      </w:r>
      <w:r w:rsidR="002C24F0" w:rsidRPr="006E7B3F">
        <w:rPr>
          <w:rFonts w:ascii="Times New Roman" w:hAnsi="Times New Roman"/>
          <w:color w:val="000000" w:themeColor="text1"/>
        </w:rPr>
        <w:t xml:space="preserve"> greater risk </w:t>
      </w:r>
      <w:r w:rsidR="009041F5" w:rsidRPr="006E7B3F">
        <w:rPr>
          <w:rFonts w:ascii="Times New Roman" w:hAnsi="Times New Roman"/>
          <w:color w:val="000000" w:themeColor="text1"/>
        </w:rPr>
        <w:t>for cerebral events during exercise</w:t>
      </w:r>
      <w:r w:rsidR="002C24F0" w:rsidRPr="006E7B3F">
        <w:rPr>
          <w:rFonts w:ascii="Times New Roman" w:hAnsi="Times New Roman"/>
          <w:color w:val="000000" w:themeColor="text1"/>
        </w:rPr>
        <w:t>.</w:t>
      </w:r>
    </w:p>
    <w:p w14:paraId="3D69E5A0" w14:textId="77777777" w:rsidR="007651FF" w:rsidRPr="006E7B3F" w:rsidRDefault="007651FF" w:rsidP="00022C6B">
      <w:pPr>
        <w:spacing w:line="480" w:lineRule="auto"/>
        <w:jc w:val="both"/>
        <w:rPr>
          <w:rFonts w:ascii="Times New Roman" w:hAnsi="Times New Roman"/>
          <w:color w:val="000000" w:themeColor="text1"/>
        </w:rPr>
      </w:pPr>
    </w:p>
    <w:p w14:paraId="6C092BF6" w14:textId="77777777" w:rsidR="00156765" w:rsidRPr="006E7B3F" w:rsidRDefault="00156765" w:rsidP="00022C6B">
      <w:pPr>
        <w:spacing w:line="480" w:lineRule="auto"/>
        <w:jc w:val="both"/>
        <w:rPr>
          <w:rFonts w:ascii="Times New Roman" w:hAnsi="Times New Roman"/>
          <w:color w:val="000000" w:themeColor="text1"/>
        </w:rPr>
      </w:pPr>
    </w:p>
    <w:p w14:paraId="36E8741A" w14:textId="77777777" w:rsidR="00156765" w:rsidRPr="006E7B3F" w:rsidRDefault="00156765" w:rsidP="00022C6B">
      <w:pPr>
        <w:spacing w:line="480" w:lineRule="auto"/>
        <w:jc w:val="both"/>
        <w:rPr>
          <w:rFonts w:ascii="Times New Roman" w:hAnsi="Times New Roman"/>
          <w:color w:val="000000" w:themeColor="text1"/>
        </w:rPr>
      </w:pPr>
    </w:p>
    <w:p w14:paraId="713C36EF" w14:textId="77777777" w:rsidR="00156765" w:rsidRPr="006E7B3F" w:rsidRDefault="00156765" w:rsidP="00022C6B">
      <w:pPr>
        <w:spacing w:line="480" w:lineRule="auto"/>
        <w:jc w:val="both"/>
        <w:rPr>
          <w:rFonts w:ascii="Times New Roman" w:hAnsi="Times New Roman"/>
          <w:color w:val="000000" w:themeColor="text1"/>
        </w:rPr>
      </w:pPr>
    </w:p>
    <w:p w14:paraId="64F7893E" w14:textId="77777777" w:rsidR="007A2A3C" w:rsidRPr="006E7B3F" w:rsidRDefault="007A2A3C" w:rsidP="00022C6B">
      <w:pPr>
        <w:spacing w:line="480" w:lineRule="auto"/>
        <w:jc w:val="both"/>
        <w:rPr>
          <w:rFonts w:ascii="Times New Roman" w:hAnsi="Times New Roman"/>
          <w:color w:val="000000" w:themeColor="text1"/>
        </w:rPr>
      </w:pPr>
    </w:p>
    <w:p w14:paraId="599F99E3" w14:textId="77777777" w:rsidR="007A2A3C" w:rsidRPr="006E7B3F" w:rsidRDefault="007A2A3C" w:rsidP="00022C6B">
      <w:pPr>
        <w:spacing w:line="480" w:lineRule="auto"/>
        <w:jc w:val="both"/>
        <w:rPr>
          <w:rFonts w:ascii="Times New Roman" w:hAnsi="Times New Roman"/>
          <w:color w:val="000000" w:themeColor="text1"/>
        </w:rPr>
      </w:pPr>
    </w:p>
    <w:p w14:paraId="23A6E079" w14:textId="77777777" w:rsidR="007A2A3C" w:rsidRPr="006E7B3F" w:rsidRDefault="007A2A3C" w:rsidP="00022C6B">
      <w:pPr>
        <w:spacing w:line="480" w:lineRule="auto"/>
        <w:jc w:val="both"/>
        <w:rPr>
          <w:rFonts w:ascii="Times New Roman" w:hAnsi="Times New Roman"/>
          <w:color w:val="000000" w:themeColor="text1"/>
        </w:rPr>
      </w:pPr>
    </w:p>
    <w:p w14:paraId="761EAE52" w14:textId="77777777" w:rsidR="007A2A3C" w:rsidRPr="006E7B3F" w:rsidRDefault="007A2A3C" w:rsidP="00022C6B">
      <w:pPr>
        <w:spacing w:line="480" w:lineRule="auto"/>
        <w:jc w:val="both"/>
        <w:rPr>
          <w:rFonts w:ascii="Times New Roman" w:hAnsi="Times New Roman"/>
          <w:color w:val="000000" w:themeColor="text1"/>
        </w:rPr>
      </w:pPr>
    </w:p>
    <w:p w14:paraId="750E07A6" w14:textId="77777777" w:rsidR="007A2A3C" w:rsidRPr="006E7B3F" w:rsidRDefault="007A2A3C" w:rsidP="00022C6B">
      <w:pPr>
        <w:spacing w:line="480" w:lineRule="auto"/>
        <w:jc w:val="both"/>
        <w:rPr>
          <w:rFonts w:ascii="Times New Roman" w:hAnsi="Times New Roman"/>
          <w:color w:val="000000" w:themeColor="text1"/>
        </w:rPr>
      </w:pPr>
    </w:p>
    <w:p w14:paraId="27AB9D46" w14:textId="77777777" w:rsidR="007A2A3C" w:rsidRPr="006E7B3F" w:rsidRDefault="007A2A3C" w:rsidP="00022C6B">
      <w:pPr>
        <w:spacing w:line="480" w:lineRule="auto"/>
        <w:jc w:val="both"/>
        <w:rPr>
          <w:rFonts w:ascii="Times New Roman" w:hAnsi="Times New Roman"/>
          <w:color w:val="000000" w:themeColor="text1"/>
        </w:rPr>
      </w:pPr>
    </w:p>
    <w:p w14:paraId="5355795E" w14:textId="77777777" w:rsidR="007A2A3C" w:rsidRPr="006E7B3F" w:rsidRDefault="007A2A3C" w:rsidP="00022C6B">
      <w:pPr>
        <w:spacing w:line="480" w:lineRule="auto"/>
        <w:jc w:val="both"/>
        <w:rPr>
          <w:rFonts w:ascii="Times New Roman" w:hAnsi="Times New Roman"/>
          <w:color w:val="000000" w:themeColor="text1"/>
        </w:rPr>
      </w:pPr>
    </w:p>
    <w:p w14:paraId="53F02A54" w14:textId="77777777" w:rsidR="007A2A3C" w:rsidRPr="006E7B3F" w:rsidRDefault="007A2A3C" w:rsidP="00022C6B">
      <w:pPr>
        <w:spacing w:line="480" w:lineRule="auto"/>
        <w:jc w:val="both"/>
        <w:rPr>
          <w:rFonts w:ascii="Times New Roman" w:hAnsi="Times New Roman"/>
          <w:color w:val="000000" w:themeColor="text1"/>
        </w:rPr>
      </w:pPr>
    </w:p>
    <w:p w14:paraId="14B332F3" w14:textId="77777777" w:rsidR="007A2A3C" w:rsidRPr="006E7B3F" w:rsidRDefault="007A2A3C" w:rsidP="00022C6B">
      <w:pPr>
        <w:spacing w:line="480" w:lineRule="auto"/>
        <w:jc w:val="both"/>
        <w:rPr>
          <w:rFonts w:ascii="Times New Roman" w:hAnsi="Times New Roman"/>
          <w:color w:val="000000" w:themeColor="text1"/>
        </w:rPr>
      </w:pPr>
    </w:p>
    <w:p w14:paraId="3DC453A3" w14:textId="77777777" w:rsidR="007A2A3C" w:rsidRPr="006E7B3F" w:rsidRDefault="007A2A3C" w:rsidP="00022C6B">
      <w:pPr>
        <w:spacing w:line="480" w:lineRule="auto"/>
        <w:jc w:val="both"/>
        <w:rPr>
          <w:rFonts w:ascii="Times New Roman" w:hAnsi="Times New Roman"/>
          <w:color w:val="000000" w:themeColor="text1"/>
        </w:rPr>
      </w:pPr>
    </w:p>
    <w:p w14:paraId="7603F108" w14:textId="77777777" w:rsidR="00E12D47" w:rsidRPr="006E7B3F" w:rsidRDefault="00E12D47" w:rsidP="00022C6B">
      <w:pPr>
        <w:spacing w:line="480" w:lineRule="auto"/>
        <w:jc w:val="both"/>
        <w:rPr>
          <w:rFonts w:ascii="Times New Roman" w:hAnsi="Times New Roman"/>
          <w:color w:val="000000" w:themeColor="text1"/>
        </w:rPr>
      </w:pPr>
    </w:p>
    <w:p w14:paraId="35189595" w14:textId="77777777" w:rsidR="00E12D47" w:rsidRPr="006E7B3F" w:rsidRDefault="00E12D47" w:rsidP="00022C6B">
      <w:pPr>
        <w:spacing w:line="480" w:lineRule="auto"/>
        <w:jc w:val="both"/>
        <w:rPr>
          <w:rFonts w:ascii="Times New Roman" w:hAnsi="Times New Roman"/>
          <w:color w:val="000000" w:themeColor="text1"/>
        </w:rPr>
      </w:pPr>
    </w:p>
    <w:p w14:paraId="49C97C17" w14:textId="77777777" w:rsidR="00E12D47" w:rsidRPr="006E7B3F" w:rsidRDefault="00E12D47" w:rsidP="00022C6B">
      <w:pPr>
        <w:spacing w:line="480" w:lineRule="auto"/>
        <w:jc w:val="both"/>
        <w:rPr>
          <w:rFonts w:ascii="Times New Roman" w:hAnsi="Times New Roman"/>
          <w:color w:val="000000" w:themeColor="text1"/>
        </w:rPr>
      </w:pPr>
    </w:p>
    <w:p w14:paraId="3079E03E" w14:textId="77777777" w:rsidR="00E12D47" w:rsidRPr="006E7B3F" w:rsidRDefault="00E12D47" w:rsidP="00022C6B">
      <w:pPr>
        <w:spacing w:line="480" w:lineRule="auto"/>
        <w:jc w:val="both"/>
        <w:rPr>
          <w:rFonts w:ascii="Times New Roman" w:hAnsi="Times New Roman"/>
          <w:color w:val="000000" w:themeColor="text1"/>
        </w:rPr>
      </w:pPr>
    </w:p>
    <w:p w14:paraId="3AC4212C" w14:textId="77777777" w:rsidR="00E12D47" w:rsidRPr="006E7B3F" w:rsidRDefault="00E12D47" w:rsidP="00022C6B">
      <w:pPr>
        <w:spacing w:line="480" w:lineRule="auto"/>
        <w:jc w:val="both"/>
        <w:rPr>
          <w:rFonts w:ascii="Times New Roman" w:hAnsi="Times New Roman"/>
          <w:color w:val="000000" w:themeColor="text1"/>
        </w:rPr>
      </w:pPr>
    </w:p>
    <w:p w14:paraId="34530634" w14:textId="728B4268" w:rsidR="00022C6B" w:rsidRPr="006E7B3F" w:rsidRDefault="00201377" w:rsidP="00022C6B">
      <w:pPr>
        <w:spacing w:line="480" w:lineRule="auto"/>
        <w:rPr>
          <w:rFonts w:ascii="Times New Roman" w:hAnsi="Times New Roman"/>
          <w:b/>
          <w:color w:val="000000" w:themeColor="text1"/>
        </w:rPr>
      </w:pPr>
      <w:r w:rsidRPr="006E7B3F">
        <w:rPr>
          <w:rFonts w:ascii="Times New Roman" w:hAnsi="Times New Roman"/>
          <w:b/>
          <w:color w:val="000000" w:themeColor="text1"/>
        </w:rPr>
        <w:lastRenderedPageBreak/>
        <w:t>INTRODU</w:t>
      </w:r>
      <w:r w:rsidR="00A00C89" w:rsidRPr="006E7B3F">
        <w:rPr>
          <w:rFonts w:ascii="Times New Roman" w:hAnsi="Times New Roman"/>
          <w:b/>
          <w:color w:val="000000" w:themeColor="text1"/>
        </w:rPr>
        <w:t>C</w:t>
      </w:r>
      <w:r w:rsidRPr="006E7B3F">
        <w:rPr>
          <w:rFonts w:ascii="Times New Roman" w:hAnsi="Times New Roman"/>
          <w:b/>
          <w:color w:val="000000" w:themeColor="text1"/>
        </w:rPr>
        <w:t xml:space="preserve">TION </w:t>
      </w:r>
    </w:p>
    <w:p w14:paraId="03063465" w14:textId="5CE3B555" w:rsidR="002D7DDE" w:rsidRPr="006E7B3F" w:rsidRDefault="001C0A11" w:rsidP="00022C6B">
      <w:pPr>
        <w:spacing w:line="480" w:lineRule="auto"/>
        <w:jc w:val="both"/>
        <w:rPr>
          <w:rFonts w:ascii="Times New Roman" w:eastAsia="Times New Roman" w:hAnsi="Times New Roman"/>
          <w:color w:val="000000" w:themeColor="text1"/>
          <w:shd w:val="clear" w:color="auto" w:fill="FFFFFF"/>
          <w:lang w:val="en-US" w:eastAsia="pt-BR"/>
        </w:rPr>
      </w:pPr>
      <w:r w:rsidRPr="006E7B3F">
        <w:rPr>
          <w:rFonts w:ascii="Times New Roman" w:eastAsia="Times New Roman" w:hAnsi="Times New Roman"/>
          <w:color w:val="000000" w:themeColor="text1"/>
          <w:shd w:val="clear" w:color="auto" w:fill="FFFFFF"/>
          <w:lang w:val="en-US" w:eastAsia="pt-BR"/>
        </w:rPr>
        <w:t xml:space="preserve">A complex interaction exists between the nervous and cardiovascular systems. </w:t>
      </w:r>
      <w:r w:rsidR="001A6336" w:rsidRPr="006E7B3F">
        <w:rPr>
          <w:rFonts w:ascii="Times New Roman" w:eastAsia="Times New Roman" w:hAnsi="Times New Roman"/>
          <w:color w:val="000000" w:themeColor="text1"/>
          <w:shd w:val="clear" w:color="auto" w:fill="FFFFFF"/>
          <w:lang w:val="en-US" w:eastAsia="pt-BR"/>
        </w:rPr>
        <w:t>Chronic heart failure</w:t>
      </w:r>
      <w:r w:rsidR="00C9264F" w:rsidRPr="006E7B3F">
        <w:rPr>
          <w:rFonts w:ascii="Times New Roman" w:eastAsia="Times New Roman" w:hAnsi="Times New Roman"/>
          <w:color w:val="000000" w:themeColor="text1"/>
          <w:shd w:val="clear" w:color="auto" w:fill="FFFFFF"/>
          <w:lang w:val="en-US" w:eastAsia="pt-BR"/>
        </w:rPr>
        <w:t xml:space="preserve"> (HF)</w:t>
      </w:r>
      <w:r w:rsidR="001A6336" w:rsidRPr="006E7B3F">
        <w:rPr>
          <w:rFonts w:ascii="Times New Roman" w:eastAsia="Times New Roman" w:hAnsi="Times New Roman"/>
          <w:color w:val="000000" w:themeColor="text1"/>
          <w:shd w:val="clear" w:color="auto" w:fill="FFFFFF"/>
          <w:lang w:val="en-US" w:eastAsia="pt-BR"/>
        </w:rPr>
        <w:t xml:space="preserve"> </w:t>
      </w:r>
      <w:r w:rsidR="00474618" w:rsidRPr="006E7B3F">
        <w:rPr>
          <w:rFonts w:ascii="Times New Roman" w:eastAsia="Times New Roman" w:hAnsi="Times New Roman"/>
          <w:color w:val="000000" w:themeColor="text1"/>
          <w:shd w:val="clear" w:color="auto" w:fill="FFFFFF"/>
          <w:lang w:val="en-US" w:eastAsia="pt-BR"/>
        </w:rPr>
        <w:t>is often</w:t>
      </w:r>
      <w:r w:rsidR="001A6336" w:rsidRPr="006E7B3F">
        <w:rPr>
          <w:rFonts w:ascii="Times New Roman" w:eastAsia="Times New Roman" w:hAnsi="Times New Roman"/>
          <w:color w:val="000000" w:themeColor="text1"/>
          <w:shd w:val="clear" w:color="auto" w:fill="FFFFFF"/>
          <w:lang w:val="en-US" w:eastAsia="pt-BR"/>
        </w:rPr>
        <w:t xml:space="preserve"> associated</w:t>
      </w:r>
      <w:r w:rsidR="00C9264F" w:rsidRPr="006E7B3F">
        <w:rPr>
          <w:rFonts w:ascii="Times New Roman" w:eastAsia="Times New Roman" w:hAnsi="Times New Roman"/>
          <w:color w:val="000000" w:themeColor="text1"/>
          <w:shd w:val="clear" w:color="auto" w:fill="FFFFFF"/>
          <w:lang w:val="en-US" w:eastAsia="pt-BR"/>
        </w:rPr>
        <w:t xml:space="preserve"> </w:t>
      </w:r>
      <w:r w:rsidR="001A6336" w:rsidRPr="006E7B3F">
        <w:rPr>
          <w:rFonts w:ascii="Times New Roman" w:eastAsia="Times New Roman" w:hAnsi="Times New Roman"/>
          <w:color w:val="000000" w:themeColor="text1"/>
          <w:shd w:val="clear" w:color="auto" w:fill="FFFFFF"/>
          <w:lang w:val="en-US" w:eastAsia="pt-BR"/>
        </w:rPr>
        <w:t>with disturbances in cerebral hemodynamic</w:t>
      </w:r>
      <w:r w:rsidR="005E6317" w:rsidRPr="006E7B3F">
        <w:rPr>
          <w:rFonts w:ascii="Times New Roman" w:eastAsia="Times New Roman" w:hAnsi="Times New Roman"/>
          <w:color w:val="000000" w:themeColor="text1"/>
          <w:shd w:val="clear" w:color="auto" w:fill="FFFFFF"/>
          <w:lang w:val="en-US" w:eastAsia="pt-BR"/>
        </w:rPr>
        <w:t>s</w:t>
      </w:r>
      <w:r w:rsidR="001A6336" w:rsidRPr="006E7B3F">
        <w:rPr>
          <w:rFonts w:ascii="Times New Roman" w:eastAsia="Times New Roman" w:hAnsi="Times New Roman"/>
          <w:color w:val="000000" w:themeColor="text1"/>
          <w:shd w:val="clear" w:color="auto" w:fill="FFFFFF"/>
          <w:lang w:val="en-US" w:eastAsia="pt-BR"/>
        </w:rPr>
        <w:t xml:space="preserve"> that provoke</w:t>
      </w:r>
      <w:r w:rsidR="00C9264F" w:rsidRPr="006E7B3F">
        <w:rPr>
          <w:rFonts w:ascii="Times New Roman" w:eastAsia="Times New Roman" w:hAnsi="Times New Roman"/>
          <w:color w:val="000000" w:themeColor="text1"/>
          <w:shd w:val="clear" w:color="auto" w:fill="FFFFFF"/>
          <w:lang w:val="en-US" w:eastAsia="pt-BR"/>
        </w:rPr>
        <w:t xml:space="preserve"> </w:t>
      </w:r>
      <w:r w:rsidR="001A6336" w:rsidRPr="006E7B3F">
        <w:rPr>
          <w:rFonts w:ascii="Times New Roman" w:eastAsia="Times New Roman" w:hAnsi="Times New Roman"/>
          <w:color w:val="000000" w:themeColor="text1"/>
          <w:shd w:val="clear" w:color="auto" w:fill="FFFFFF"/>
          <w:lang w:val="en-US" w:eastAsia="pt-BR"/>
        </w:rPr>
        <w:t>neurological disorders</w:t>
      </w:r>
      <w:r w:rsidR="00B74F87" w:rsidRPr="006E7B3F">
        <w:rPr>
          <w:rFonts w:ascii="Times New Roman" w:hAnsi="Times New Roman"/>
          <w:color w:val="000000" w:themeColor="text1"/>
        </w:rPr>
        <w:t xml:space="preserve">, including stroke and cognitive dysfunction </w:t>
      </w:r>
      <w:r w:rsidR="007277D6" w:rsidRPr="006E7B3F">
        <w:rPr>
          <w:rFonts w:ascii="Times New Roman" w:hAnsi="Times New Roman"/>
          <w:color w:val="000000" w:themeColor="text1"/>
        </w:rPr>
        <w:fldChar w:fldCharType="begin"/>
      </w:r>
      <w:r w:rsidR="00DB0B84" w:rsidRPr="006E7B3F">
        <w:rPr>
          <w:rFonts w:ascii="Times New Roman" w:hAnsi="Times New Roman"/>
          <w:color w:val="000000" w:themeColor="text1"/>
        </w:rPr>
        <w:instrText xml:space="preserve"> ADDIN ZOTERO_ITEM CSL_CITATION {"citationID":"jD6cwimy","properties":{"formattedCitation":"(4, 17, 57, 60)","plainCitation":"(4, 17, 57, 60)"},"citationItems":[{"id":3543,"uris":["http://zotero.org/users/3599068/items/9K58AR86"],"uri":["http://zotero.org/users/3599068/items/9K58AR86"],"itemData":{"id":3543,"type":"article-journal","title":"Exercise Intolerance in Heart Failure: Did We Forget the Brain?","container-title":"The Canadian Journal of Cardiology","page":"475-484","volume":"32","issue":"4","source":"PubMed","abstract":"Exercise tolerance is affected in patients with heart failure (HF). Although the inability of the heart to pump blood to the working muscle has been the conventional mechanism proposed to explain the lowered capacity of patients with HF to exercise, evidence suggests that the pathophysiological mechanisms associated with their exercise intolerance is more complex. Recent findings indicate that lowered cerebral blood flow (CBF) and oxygenation likely represent limiting factors for exercise capacity in patients with HF. After an overview of cardiac and peripheral responses during acute and chronic exercise in healthy individuals, we succinctly review cardiac and noncardiac mechanisms by which HF influences exercise tolerance. We then consider how HF, comorbidity, and HF treatment influence CBF and oxygenation at rest and during exercise. Finally, we provide suggestions for further research to improve our understanding of the role of the brain in exercise intolerance in HF.","DOI":"10.1016/j.cjca.2015.12.021","ISSN":"1916-7075","note":"PMID: 26875016","shortTitle":"Exercise Intolerance in Heart Failure","journalAbbreviation":"Can J Cardiol","language":"eng","author":[{"family":"Brassard","given":"Patrice"},{"family":"Gustafsson","given":"Finn"}],"issued":{"date-parts":[["2016",4]]}}},{"id":3083,"uris":["http://zotero.org/users/3599068/items/S58NAG5Q"],"uri":["http://zotero.org/users/3599068/items/S58NAG5Q"],"itemData":{"id":3083,"type":"article-journal","title":"Chronic heart failure and ischemic stroke","container-title":"Stroke","page":"2977-2982","volume":"42","issue":"10","source":"PubMed","abstract":"Chronic heart failure (CHF) is one of the leading causes of hospitalization, morbidity, and mortality worldwide. This review summarizes current knowledge with regard to CHF as a risk factor for ischemic stroke. CHF is associated with an increased risk of thrombus formation and is accompanied by a 2- to 3-fold increased risk of stroke. Moreover, stroke in CHF patients is associated with poor outcome and higher mortality. Available evidence for additional \"vascular\" stroke risk factors in heart failure patients is inconsistent and is mostly derived from cohort studies or retrospective analyses. Current guidelines recommend anticoagulation for CHF patients with concomitant atrial fibrillation but not for those in sinus rhythm. Prospective studies are needed to test whether early detection and optimal treatment of CHF reduces the burden of stroke-associated neurologic and neuropsychological sequelae.","DOI":"10.1161/STROKEAHA.111.628479","ISSN":"1524-4628","note":"PMID: 21903953","journalAbbreviation":"Stroke","language":"eng","author":[{"family":"Haeusler","given":"Karl Georg"},{"family":"Laufs","given":"Ulrich"},{"family":"Endres","given":"Matthias"}],"issued":{"date-parts":[["2011",10]]}}},{"id":3546,"uris":["http://zotero.org/users/3599068/items/9NGK398W"],"uri":["http://zotero.org/users/3599068/items/9NGK398W"],"itemData":{"id":3546,"type":"article-journal","title":"Impaired Cardiac Function and Cognitive Brain Aging","container-title":"The Canadian Journal of Cardiology","page":"1587-1596","volume":"33","issue":"12","source":"PubMed","abstract":"It is well established that patients with heart failure are at a greater risk for dementia. Recent evidence suggests that the heart-brain link goes beyond advanced heart failure, and even suboptimal cardiac function is associated with brain structural and functional changes leading to cognitive impairment. In this review, we address several pathophysiological mechanisms underlying this association, including hemodynamic stress and cerebral hypoperfusion, neuroinflammation, cardiac arrhythmias, and hypercoagulation. The close link between cardiac function and brain health has numerous clinical and public health implications. Cardiac dysfunction and cognitive impairment are both common in older adults. However, in our current clinical practice, these medical conditions are generally evaluated and treated in isolation. Emerging evidence on the significance of the heart-brain link calls for comprehensive cardiovascular risk assessment in patients with cognitive impairment and a neurocognitive workup in patients with impaired cardiac function. A multidisciplinary approach by cardiologists, neurologists, and geriatricians would benefit the diagnostic process and disease management and ultimately improve the quality of life for patients with cardiac and cognitive dysfunction.","DOI":"10.1016/j.cjca.2017.07.008","ISSN":"1916-7075","note":"PMID: 28966021","journalAbbreviation":"Can J Cardiol","language":"eng","author":[{"family":"Velpen","given":"Isabelle F.","non-dropping-particle":"van der"},{"family":"Yancy","given":"Clyde W."},{"family":"Sorond","given":"Farzaneh A."},{"family":"Sabayan","given":"Behnam"}],"issued":{"date-parts":[["2017",12]]}}},{"id":3085,"uris":["http://zotero.org/users/3599068/items/I9XVMBDK"],"uri":["http://zotero.org/users/3599068/items/I9XVMBDK"],"itemData":{"id":3085,"type":"article-journal","title":"Cognitive impairment in heart failure: a systematic review of the literature","container-title":"European Journal of Heart Failure","page":"440-449","volume":"9","issue":"5","source":"PubMed","abstract":"BACKGROUND: Heart failure (HF) and cognitive impairment are common medical conditions that are becoming increasingly prevalent in the aging Western population. They are associated with frequent hospitalisation and increased mortality, particularly when they occur simultaneously. Evidence from a number of studies suggests that HF is independently associated with impairment in various cognitive domains.\nAIMS: This systematic literature review evaluates the relation between cognitive deterioration and heart failure.\nMETHODS: We searched electronic databases from 1966 to May 2006 for studies that investigated cognitive function in HF patients. Twenty-two controlled studies that met the inclusion criteria were selected for analysis. Study characteristics and data on global cognitive performance, memory scores, psychomotor speed and depression scores were extracted and analysed using the Cochrane Review Manager software.\nRESULTS: Pooled analysis shows diminished neuropsychological performance in HF patients, as compared to control subjects. In a pooled sample of 2937 heart-failure patients and 14,848 control subjects, the odds ratio for cognitive impairment was 1.62 (95% confidence interval:1.48-1.79, p&lt;0.0001) among subjects with HF.\nCONCLUSION: This review confirms the relationship between HF and cognitive impairment, but it also stresses the need for additional systematic neuropsychological data and adequate neuro-imaging from representative populations of HF patients.","DOI":"10.1016/j.ejheart.2006.11.001","ISSN":"1388-9842","note":"PMID: 17174152","shortTitle":"Cognitive impairment in heart failure","journalAbbreviation":"Eur. J. Heart Fail.","language":"eng","author":[{"family":"Vogels","given":"Raymond L. C."},{"family":"Scheltens","given":"Philip"},{"family":"Schroeder-Tanka","given":"Jutta M."},{"family":"Weinstein","given":"Henry C."}],"issued":{"date-parts":[["2007",5]]}}}],"schema":"https://github.com/citation-style-language/schema/raw/master/csl-citation.json"} </w:instrText>
      </w:r>
      <w:r w:rsidR="007277D6" w:rsidRPr="006E7B3F">
        <w:rPr>
          <w:rFonts w:ascii="Times New Roman" w:hAnsi="Times New Roman"/>
          <w:color w:val="000000" w:themeColor="text1"/>
        </w:rPr>
        <w:fldChar w:fldCharType="separate"/>
      </w:r>
      <w:r w:rsidR="00DB0B84" w:rsidRPr="006E7B3F">
        <w:rPr>
          <w:rFonts w:ascii="Times New Roman" w:hAnsi="Times New Roman"/>
          <w:noProof/>
          <w:color w:val="000000" w:themeColor="text1"/>
        </w:rPr>
        <w:t>(4, 17, 57, 60)</w:t>
      </w:r>
      <w:r w:rsidR="007277D6" w:rsidRPr="006E7B3F">
        <w:rPr>
          <w:rFonts w:ascii="Times New Roman" w:hAnsi="Times New Roman"/>
          <w:color w:val="000000" w:themeColor="text1"/>
        </w:rPr>
        <w:fldChar w:fldCharType="end"/>
      </w:r>
      <w:r w:rsidR="00B82DBC" w:rsidRPr="006E7B3F">
        <w:rPr>
          <w:rFonts w:ascii="Times New Roman" w:hAnsi="Times New Roman"/>
          <w:color w:val="000000" w:themeColor="text1"/>
        </w:rPr>
        <w:t>.</w:t>
      </w:r>
      <w:r w:rsidR="001A4F3A" w:rsidRPr="006E7B3F">
        <w:rPr>
          <w:rFonts w:ascii="Times New Roman" w:hAnsi="Times New Roman"/>
          <w:color w:val="000000" w:themeColor="text1"/>
        </w:rPr>
        <w:t xml:space="preserve"> </w:t>
      </w:r>
    </w:p>
    <w:p w14:paraId="267971AD" w14:textId="3CCEB8FA" w:rsidR="00B6390F" w:rsidRPr="006E7B3F" w:rsidRDefault="00143101" w:rsidP="00022C6B">
      <w:pPr>
        <w:spacing w:line="480" w:lineRule="auto"/>
        <w:jc w:val="both"/>
        <w:rPr>
          <w:rFonts w:ascii="Times New Roman" w:hAnsi="Times New Roman"/>
          <w:color w:val="000000" w:themeColor="text1"/>
          <w:highlight w:val="yellow"/>
        </w:rPr>
      </w:pPr>
      <w:r w:rsidRPr="006E7B3F">
        <w:rPr>
          <w:rFonts w:ascii="Times New Roman" w:hAnsi="Times New Roman"/>
          <w:color w:val="000000" w:themeColor="text1"/>
        </w:rPr>
        <w:t>Preservation of appropriate blood flow to the brain and heart</w:t>
      </w:r>
      <w:r w:rsidR="005B57B8" w:rsidRPr="006E7B3F">
        <w:rPr>
          <w:rFonts w:ascii="Times New Roman" w:hAnsi="Times New Roman"/>
          <w:color w:val="000000" w:themeColor="text1"/>
        </w:rPr>
        <w:t xml:space="preserve"> </w:t>
      </w:r>
      <w:r w:rsidRPr="006E7B3F">
        <w:rPr>
          <w:rFonts w:ascii="Times New Roman" w:hAnsi="Times New Roman"/>
          <w:color w:val="000000" w:themeColor="text1"/>
        </w:rPr>
        <w:t xml:space="preserve">is a critical task of the cardiovascular system. </w:t>
      </w:r>
      <w:r w:rsidR="002D7DDE" w:rsidRPr="006E7B3F">
        <w:rPr>
          <w:rFonts w:ascii="Times New Roman" w:hAnsi="Times New Roman"/>
          <w:color w:val="000000" w:themeColor="text1"/>
        </w:rPr>
        <w:t>Contemporary data have shown that cerebral blood flow</w:t>
      </w:r>
      <w:r w:rsidR="00474618" w:rsidRPr="006E7B3F">
        <w:rPr>
          <w:rFonts w:ascii="Times New Roman" w:hAnsi="Times New Roman"/>
          <w:color w:val="000000" w:themeColor="text1"/>
        </w:rPr>
        <w:t xml:space="preserve"> (CBF)</w:t>
      </w:r>
      <w:r w:rsidR="002D7DDE" w:rsidRPr="006E7B3F">
        <w:rPr>
          <w:rFonts w:ascii="Times New Roman" w:hAnsi="Times New Roman"/>
          <w:color w:val="000000" w:themeColor="text1"/>
        </w:rPr>
        <w:t xml:space="preserve"> is jeopardized in chronic HF conditions, which </w:t>
      </w:r>
      <w:r w:rsidR="003109E3" w:rsidRPr="006E7B3F">
        <w:rPr>
          <w:rFonts w:ascii="Times New Roman" w:hAnsi="Times New Roman"/>
          <w:color w:val="000000" w:themeColor="text1"/>
        </w:rPr>
        <w:t>may</w:t>
      </w:r>
      <w:r w:rsidR="002D7DDE" w:rsidRPr="006E7B3F">
        <w:rPr>
          <w:rFonts w:ascii="Times New Roman" w:hAnsi="Times New Roman"/>
          <w:color w:val="000000" w:themeColor="text1"/>
        </w:rPr>
        <w:t xml:space="preserve"> be associated with</w:t>
      </w:r>
      <w:r w:rsidR="002D7DDE" w:rsidRPr="006E7B3F">
        <w:rPr>
          <w:rFonts w:ascii="Times New Roman" w:hAnsi="Times New Roman"/>
          <w:color w:val="000000" w:themeColor="text1"/>
          <w:lang w:val="en-US"/>
        </w:rPr>
        <w:t xml:space="preserve"> </w:t>
      </w:r>
      <w:r w:rsidR="00474618" w:rsidRPr="006E7B3F">
        <w:rPr>
          <w:rFonts w:ascii="Times New Roman" w:hAnsi="Times New Roman"/>
          <w:color w:val="000000" w:themeColor="text1"/>
          <w:lang w:val="en-US"/>
        </w:rPr>
        <w:t>c</w:t>
      </w:r>
      <w:r w:rsidR="002D7DDE" w:rsidRPr="006E7B3F">
        <w:rPr>
          <w:rFonts w:ascii="Times New Roman" w:hAnsi="Times New Roman"/>
          <w:color w:val="000000" w:themeColor="text1"/>
          <w:lang w:val="en-US"/>
        </w:rPr>
        <w:t>entral nervous system</w:t>
      </w:r>
      <w:r w:rsidR="002D7DDE" w:rsidRPr="006E7B3F">
        <w:rPr>
          <w:rFonts w:ascii="Times New Roman" w:hAnsi="Times New Roman"/>
          <w:color w:val="000000" w:themeColor="text1"/>
        </w:rPr>
        <w:t>-related symptoms</w:t>
      </w:r>
      <w:r w:rsidR="00327291" w:rsidRPr="006E7B3F">
        <w:rPr>
          <w:rFonts w:ascii="Times New Roman" w:hAnsi="Times New Roman"/>
          <w:color w:val="000000" w:themeColor="text1"/>
        </w:rPr>
        <w:t xml:space="preserve"> </w:t>
      </w:r>
      <w:r w:rsidR="00327291" w:rsidRPr="006E7B3F">
        <w:rPr>
          <w:rFonts w:ascii="Times New Roman" w:hAnsi="Times New Roman"/>
          <w:color w:val="000000" w:themeColor="text1"/>
        </w:rPr>
        <w:fldChar w:fldCharType="begin"/>
      </w:r>
      <w:r w:rsidR="00DB0B84" w:rsidRPr="006E7B3F">
        <w:rPr>
          <w:rFonts w:ascii="Times New Roman" w:hAnsi="Times New Roman"/>
          <w:color w:val="000000" w:themeColor="text1"/>
        </w:rPr>
        <w:instrText xml:space="preserve"> ADDIN ZOTERO_ITEM CSL_CITATION {"citationID":"2dh3hnbu3t","properties":{"formattedCitation":"(18, 62)","plainCitation":"(18, 62)"},"citationItems":[{"id":3339,"uris":["http://zotero.org/users/3599068/items/ABQJPEZZ"],"uri":["http://zotero.org/users/3599068/items/ABQJPEZZ"],"itemData":{"id":3339,"type":"article-journal","title":"2013 ACCF/AHA guideline for the management of heart failure: a report of the American College of Cardiology Foundation/American Heart Association Task Force on practice guidelines","container-title":"Circulation","page":"e240-327","volume":"128","issue":"16","source":"PubMed","DOI":"10.1161/CIR.0b013e31829e8776","ISSN":"1524-4539","note":"PMID: 23741058","shortTitle":"2013 ACCF/AHA guideline for the management of heart failure","journalAbbreviation":"Circulation","language":"eng","author":[{"literal":"WRITING COMMITTEE MEMBERS"},{"family":"Yancy","given":"Clyde W."},{"family":"Jessup","given":"Mariell"},{"family":"Bozkurt","given":"Biykem"},{"family":"Butler","given":"Javed"},{"family":"Casey","given":"Donald E."},{"family":"Drazner","given":"Mark H."},{"family":"Fonarow","given":"Gregg C."},{"family":"Geraci","given":"Stephen A."},{"family":"Horwich","given":"Tamara"},{"family":"Januzzi","given":"James L."},{"family":"Johnson","given":"Maryl R."},{"family":"Kasper","given":"Edward K."},{"family":"Levy","given":"Wayne C."},{"family":"Masoudi","given":"Frederick A."},{"family":"McBride","given":"Patrick E."},{"family":"McMurray","given":"John J. V."},{"family":"Mitchell","given":"Judith E."},{"family":"Peterson","given":"Pamela N."},{"family":"Riegel","given":"Barbara"},{"family":"Sam","given":"Flora"},{"family":"Stevenson","given":"Lynne W."},{"family":"Tang","given":"W. H. Wilson"},{"family":"Tsai","given":"Emily J."},{"family":"Wilkoff","given":"Bruce L."},{"literal":"American College of Cardiology Foundation/American Heart Association Task Force on Practice Guidelines"}],"issued":{"date-parts":[["2013",10,15]]}}},{"id":3343,"uris":["http://zotero.org/users/3599068/items/GTRSPPHU"],"uri":["http://zotero.org/users/3599068/items/GTRSPPHU"],"itemData":{"id":3343,"type":"article-journal","title":"Heart Failure-Induced Brain Injury","container-title":"Journal of the American College of Cardiology","page":"1609-1616","volume":"69","issue":"12","source":"PubMed","abstract":"Heart failure (HF) is a systemic illness with grave implications for bodily functions. The brain, among other vital organs, often suffers insults as a result of HF, and both anatomic and functional brain abnormalities were found in the HF population. This injury was demonstrated across a wide range of clinical conditions and cardiac functions and was shown to affect patients' outcomes. Although reduced cardiac output and high burden of cardiovascular risk factors are the prevailing explanations for these findings, there are data showing the involvement of neurohormonal, nutritional, and inflammatory mechanisms in this complex process. Here, the authors review the suggested pathophysiology behind brain injury in HF, describe its effect on patients' outcomes, offer a diagnostic approach, and discuss possible therapeutic options.","DOI":"10.1016/j.jacc.2017.01.022","ISSN":"1558-3597","note":"PMID: 28335844","journalAbbreviation":"J. Am. Coll. Cardiol.","language":"eng","author":[{"family":"Havakuk","given":"Ofer"},{"family":"King","given":"Kevin S."},{"family":"Grazette","given":"Luanda"},{"family":"Yoon","given":"Andrew J."},{"family":"Fong","given":"Michael"},{"family":"Bregman","given":"Noa"},{"family":"Elkayam","given":"Uri"},{"family":"Kloner","given":"Robert A."}],"issued":{"date-parts":[["2017",3,28]]}}}],"schema":"https://github.com/citation-style-language/schema/raw/master/csl-citation.json"} </w:instrText>
      </w:r>
      <w:r w:rsidR="00327291" w:rsidRPr="006E7B3F">
        <w:rPr>
          <w:rFonts w:ascii="Times New Roman" w:hAnsi="Times New Roman"/>
          <w:color w:val="000000" w:themeColor="text1"/>
        </w:rPr>
        <w:fldChar w:fldCharType="separate"/>
      </w:r>
      <w:r w:rsidR="00DB0B84" w:rsidRPr="006E7B3F">
        <w:rPr>
          <w:rFonts w:ascii="Times New Roman" w:hAnsi="Times New Roman"/>
          <w:noProof/>
          <w:color w:val="000000" w:themeColor="text1"/>
        </w:rPr>
        <w:t>(18, 62)</w:t>
      </w:r>
      <w:r w:rsidR="00327291" w:rsidRPr="006E7B3F">
        <w:rPr>
          <w:rFonts w:ascii="Times New Roman" w:hAnsi="Times New Roman"/>
          <w:color w:val="000000" w:themeColor="text1"/>
        </w:rPr>
        <w:fldChar w:fldCharType="end"/>
      </w:r>
      <w:r w:rsidR="002D7DDE" w:rsidRPr="006E7B3F">
        <w:rPr>
          <w:rFonts w:ascii="Times New Roman" w:hAnsi="Times New Roman"/>
          <w:color w:val="000000" w:themeColor="text1"/>
        </w:rPr>
        <w:t xml:space="preserve">. </w:t>
      </w:r>
      <w:r w:rsidR="00A22D40" w:rsidRPr="006E7B3F">
        <w:rPr>
          <w:rFonts w:ascii="Times New Roman" w:hAnsi="Times New Roman"/>
          <w:color w:val="000000" w:themeColor="text1"/>
        </w:rPr>
        <w:t>Disturbances in CBF regulation, caused by limitations in cardiac output or increased sympathetic stimulation</w:t>
      </w:r>
      <w:r w:rsidR="008262AF" w:rsidRPr="006E7B3F">
        <w:rPr>
          <w:rFonts w:ascii="Times New Roman" w:hAnsi="Times New Roman"/>
          <w:color w:val="000000" w:themeColor="text1"/>
        </w:rPr>
        <w:t>,</w:t>
      </w:r>
      <w:r w:rsidR="00A22D40" w:rsidRPr="006E7B3F">
        <w:rPr>
          <w:rFonts w:ascii="Times New Roman" w:hAnsi="Times New Roman"/>
          <w:color w:val="000000" w:themeColor="text1"/>
        </w:rPr>
        <w:t xml:space="preserve"> could contribute to neurological damage due to cerebral ischaemia or sma</w:t>
      </w:r>
      <w:r w:rsidR="002D7DDE" w:rsidRPr="006E7B3F">
        <w:rPr>
          <w:rFonts w:ascii="Times New Roman" w:hAnsi="Times New Roman"/>
          <w:color w:val="000000" w:themeColor="text1"/>
        </w:rPr>
        <w:t>ll vessel damage caused by hypo</w:t>
      </w:r>
      <w:r w:rsidR="00565FE9" w:rsidRPr="006E7B3F">
        <w:rPr>
          <w:rFonts w:ascii="Times New Roman" w:hAnsi="Times New Roman"/>
          <w:color w:val="000000" w:themeColor="text1"/>
        </w:rPr>
        <w:t>- or hyper-</w:t>
      </w:r>
      <w:r w:rsidR="00A22D40" w:rsidRPr="006E7B3F">
        <w:rPr>
          <w:rFonts w:ascii="Times New Roman" w:hAnsi="Times New Roman"/>
          <w:color w:val="000000" w:themeColor="text1"/>
        </w:rPr>
        <w:t xml:space="preserve">perfusion. </w:t>
      </w:r>
      <w:r w:rsidR="005E6317" w:rsidRPr="006E7B3F">
        <w:rPr>
          <w:rFonts w:ascii="Times New Roman" w:hAnsi="Times New Roman"/>
          <w:color w:val="000000" w:themeColor="text1"/>
        </w:rPr>
        <w:t>Cerebral autoregulation (CA) represents</w:t>
      </w:r>
      <w:r w:rsidR="00B74F87" w:rsidRPr="006E7B3F">
        <w:rPr>
          <w:rFonts w:ascii="Times New Roman" w:hAnsi="Times New Roman"/>
          <w:color w:val="000000" w:themeColor="text1"/>
        </w:rPr>
        <w:t xml:space="preserve"> the brain's ability to maintain a stable CBF despite changes in </w:t>
      </w:r>
      <w:r w:rsidR="00D454F3" w:rsidRPr="006E7B3F">
        <w:rPr>
          <w:rFonts w:ascii="Times New Roman" w:hAnsi="Times New Roman"/>
          <w:color w:val="000000" w:themeColor="text1"/>
        </w:rPr>
        <w:t xml:space="preserve">arterial </w:t>
      </w:r>
      <w:r w:rsidR="00B74F87" w:rsidRPr="006E7B3F">
        <w:rPr>
          <w:rFonts w:ascii="Times New Roman" w:hAnsi="Times New Roman"/>
          <w:color w:val="000000" w:themeColor="text1"/>
        </w:rPr>
        <w:t>blood pressure (B</w:t>
      </w:r>
      <w:r w:rsidR="005E6317" w:rsidRPr="006E7B3F">
        <w:rPr>
          <w:rFonts w:ascii="Times New Roman" w:hAnsi="Times New Roman"/>
          <w:color w:val="000000" w:themeColor="text1"/>
        </w:rPr>
        <w:t>P)</w:t>
      </w:r>
      <w:r w:rsidR="009D3159" w:rsidRPr="006E7B3F">
        <w:rPr>
          <w:rFonts w:ascii="Times New Roman" w:hAnsi="Times New Roman"/>
          <w:color w:val="000000" w:themeColor="text1"/>
        </w:rPr>
        <w:t>.</w:t>
      </w:r>
      <w:r w:rsidR="005E6317" w:rsidRPr="006E7B3F">
        <w:rPr>
          <w:rFonts w:ascii="Times New Roman" w:hAnsi="Times New Roman"/>
          <w:color w:val="000000" w:themeColor="text1"/>
        </w:rPr>
        <w:t xml:space="preserve"> </w:t>
      </w:r>
      <w:r w:rsidR="009D3159" w:rsidRPr="006E7B3F">
        <w:rPr>
          <w:rFonts w:ascii="Times New Roman" w:hAnsi="Times New Roman"/>
          <w:color w:val="000000" w:themeColor="text1"/>
        </w:rPr>
        <w:t>T</w:t>
      </w:r>
      <w:r w:rsidR="00726DDC" w:rsidRPr="006E7B3F">
        <w:rPr>
          <w:rFonts w:ascii="Times New Roman" w:hAnsi="Times New Roman"/>
          <w:color w:val="000000" w:themeColor="text1"/>
        </w:rPr>
        <w:t>he classical view that CBF remains constant</w:t>
      </w:r>
      <w:r w:rsidR="009D3159" w:rsidRPr="006E7B3F">
        <w:rPr>
          <w:rFonts w:ascii="Times New Roman" w:hAnsi="Times New Roman"/>
          <w:color w:val="000000" w:themeColor="text1"/>
        </w:rPr>
        <w:t xml:space="preserve"> in the BP</w:t>
      </w:r>
      <w:r w:rsidR="00726DDC" w:rsidRPr="006E7B3F">
        <w:rPr>
          <w:rFonts w:ascii="Times New Roman" w:hAnsi="Times New Roman"/>
          <w:color w:val="000000" w:themeColor="text1"/>
        </w:rPr>
        <w:t xml:space="preserve"> range</w:t>
      </w:r>
      <w:r w:rsidR="009D3159" w:rsidRPr="006E7B3F">
        <w:rPr>
          <w:rFonts w:ascii="Times New Roman" w:hAnsi="Times New Roman"/>
          <w:color w:val="000000" w:themeColor="text1"/>
        </w:rPr>
        <w:t xml:space="preserve"> from 60 to 150 mmHg (33)</w:t>
      </w:r>
      <w:r w:rsidR="00726DDC" w:rsidRPr="006E7B3F">
        <w:rPr>
          <w:rFonts w:ascii="Times New Roman" w:hAnsi="Times New Roman"/>
          <w:color w:val="000000" w:themeColor="text1"/>
        </w:rPr>
        <w:t xml:space="preserve"> has been challenged</w:t>
      </w:r>
      <w:r w:rsidR="009D3159" w:rsidRPr="006E7B3F">
        <w:rPr>
          <w:rFonts w:ascii="Times New Roman" w:hAnsi="Times New Roman"/>
          <w:color w:val="000000" w:themeColor="text1"/>
        </w:rPr>
        <w:t xml:space="preserve"> by more recent studies</w:t>
      </w:r>
      <w:r w:rsidR="00B82DBC" w:rsidRPr="006E7B3F">
        <w:rPr>
          <w:rFonts w:ascii="Times New Roman" w:hAnsi="Times New Roman"/>
          <w:color w:val="000000" w:themeColor="text1"/>
        </w:rPr>
        <w:t xml:space="preserve"> </w:t>
      </w:r>
      <w:r w:rsidR="00B82DBC" w:rsidRPr="006E7B3F">
        <w:rPr>
          <w:rFonts w:ascii="Times New Roman" w:hAnsi="Times New Roman"/>
          <w:color w:val="000000" w:themeColor="text1"/>
        </w:rPr>
        <w:fldChar w:fldCharType="begin"/>
      </w:r>
      <w:r w:rsidR="00DB0B84" w:rsidRPr="006E7B3F">
        <w:rPr>
          <w:rFonts w:ascii="Times New Roman" w:hAnsi="Times New Roman"/>
          <w:color w:val="000000" w:themeColor="text1"/>
        </w:rPr>
        <w:instrText xml:space="preserve"> ADDIN ZOTERO_ITEM CSL_CITATION {"citationID":"1tgq0vqq1d","properties":{"formattedCitation":"(55, 61)","plainCitation":"(55, 61)"},"citationItems":[{"id":3551,"uris":["http://zotero.org/users/3599068/items/69XVKK2G"],"uri":["http://zotero.org/users/3599068/items/69XVKK2G"],"itemData":{"id":3551,"type":"article-journal","title":"Blood pressure regulation IX: cerebral autoregulation under blood pressure challenges","container-title":"European Journal of Applied Physiology","page":"545-559","volume":"114","issue":"3","source":"PubMed","abstract":"Cerebral autoregulation (CA) is integral to the delicate process of maintaining stable cerebral perfusion and brain tissue oxygenation against changes in arterial blood pressure. The last four decades has seen dramatic advances in understanding CA physiology, and the role that CA might play in the causation and progression of disease processes that affect the cerebral circulation such as stroke. However, the translation of these basic scientific advances into clinical practice has been limited by the maintenance of old constructs and because there are persistent gaps in our understanding of how this vital vascular mechanism should be quantified. In this review, we re-evaluate relevant studies that challenge established paradigms about how the cerebral perfusion pressure and blood flow are related. In the context of blood pressure being a major haemodynamic challenge to the cerebral circulation, we conclude that: (1) the physiological properties of CA remain inconclusive, (2) many extant methods for CA characterisation are based on simplistic assumptions that can give rise to misleading interpretations, and (3) robust evaluation of CA requires thorough consideration not only of active vasomotor function, but also the unique properties of the intracranial environment.","DOI":"10.1007/s00421-013-2667-y","ISSN":"1439-6327","note":"PMID: 23737006\nPMCID: PMC3929776","shortTitle":"Blood pressure regulation IX","journalAbbreviation":"Eur. J. Appl. Physiol.","language":"eng","author":[{"family":"Tzeng","given":"Yu-Chieh"},{"family":"Ainslie","given":"Philip N."}],"issued":{"date-parts":[["2014",3]]}}},{"id":86,"uris":["http://zotero.org/users/3599068/items/STP33UBP"],"uri":["http://zotero.org/users/3599068/items/STP33UBP"],"itemData":{"id":86,"type":"article-journal","title":"Integrative regulation of human brain blood flow","container-title":"The Journal of physiology","page":"841-859","volume":"592","issue":"5","abstract":"Herein, we review mechanisms regulating cerebral blood flow (CBF), with specific focus on humans. We revisit important concepts from the older literature and describe the interaction of various mechanisms of cerebrovascular control. We amalgamate this broad scope of information into a brief review, rather than detailing any one mechanism or area of research. The relationship between regulatory mechanisms is emphasized, but the following three broad categories of control are explicated: (1) the effect of blood gases and neuronal metabolism on CBF; (2) buffering of CBF with changes in blood pressure, termed cerebral autoregulation; and (3) the role of the autonomic nervous system in CBF regulation. With respect to these control mechanisms, we provide evidence against several canonized paradigms of CBF control. Specifically, we corroborate the following four key theses: (1) that cerebral autoregulation does not maintain constant perfusion through a mean arterial pressure range of 60-150 mmHg; (2) that there is important stimulatory synergism and regulatory interdependence of arterial blood gases and blood pressure on CBF regulation; (3) that cerebral autoregulation and cerebrovascular sensitivity to changes in arterial blood gases are not modulated solely at the pial arterioles; and (4) that neurogenic control of the cerebral vasculature is an important player in autoregulatory function and, crucially, acts to buffer surges in perfusion pressure. Finally, we summarize the state of our knowledge with respect to these areas, outline important gaps in the literature and suggest avenues for future research.","DOI":"10.1113/jphysiol.2013.268953 [doi]","note":"LR: 20160210; JID: 0266262; OID: NLM: PMC3948549; 2014/01/06 [aheadofprint]; ppublish\nPMCID: PMC3948549\nPMID: 24396059","language":"eng","author":[{"family":"Willie","given":"C. K."},{"family":"Tzeng","given":"Y. C."},{"family":"Fisher","given":"J. A."},{"family":"Ainslie","given":"P. N."}],"issued":{"date-parts":[["2014",3,1]]}}}],"schema":"https://github.com/citation-style-language/schema/raw/master/csl-citation.json"} </w:instrText>
      </w:r>
      <w:r w:rsidR="00B82DBC" w:rsidRPr="006E7B3F">
        <w:rPr>
          <w:rFonts w:ascii="Times New Roman" w:hAnsi="Times New Roman"/>
          <w:color w:val="000000" w:themeColor="text1"/>
        </w:rPr>
        <w:fldChar w:fldCharType="separate"/>
      </w:r>
      <w:r w:rsidR="00DB0B84" w:rsidRPr="006E7B3F">
        <w:rPr>
          <w:rFonts w:ascii="Times New Roman" w:hAnsi="Times New Roman"/>
          <w:noProof/>
          <w:color w:val="000000" w:themeColor="text1"/>
        </w:rPr>
        <w:t>(55, 61)</w:t>
      </w:r>
      <w:r w:rsidR="00B82DBC" w:rsidRPr="006E7B3F">
        <w:rPr>
          <w:rFonts w:ascii="Times New Roman" w:hAnsi="Times New Roman"/>
          <w:color w:val="000000" w:themeColor="text1"/>
        </w:rPr>
        <w:fldChar w:fldCharType="end"/>
      </w:r>
      <w:r w:rsidR="008545C1" w:rsidRPr="006E7B3F">
        <w:rPr>
          <w:rFonts w:ascii="Times New Roman" w:hAnsi="Times New Roman"/>
          <w:color w:val="000000" w:themeColor="text1"/>
        </w:rPr>
        <w:t xml:space="preserve">. </w:t>
      </w:r>
      <w:r w:rsidR="00B74F87" w:rsidRPr="006E7B3F">
        <w:rPr>
          <w:rFonts w:ascii="Times New Roman" w:hAnsi="Times New Roman"/>
          <w:color w:val="000000" w:themeColor="text1"/>
        </w:rPr>
        <w:t xml:space="preserve">Static CA refers to the steady-state relationship between BP and CBF.  Dynamic </w:t>
      </w:r>
      <w:r w:rsidR="00D0443D" w:rsidRPr="006E7B3F">
        <w:rPr>
          <w:rFonts w:ascii="Times New Roman" w:hAnsi="Times New Roman"/>
          <w:color w:val="000000" w:themeColor="text1"/>
        </w:rPr>
        <w:t>cerebral autoregulation (</w:t>
      </w:r>
      <w:proofErr w:type="spellStart"/>
      <w:r w:rsidR="00D0443D" w:rsidRPr="006E7B3F">
        <w:rPr>
          <w:rFonts w:ascii="Times New Roman" w:hAnsi="Times New Roman"/>
          <w:color w:val="000000" w:themeColor="text1"/>
        </w:rPr>
        <w:t>dCA</w:t>
      </w:r>
      <w:proofErr w:type="spellEnd"/>
      <w:r w:rsidR="00D0443D" w:rsidRPr="006E7B3F">
        <w:rPr>
          <w:rFonts w:ascii="Times New Roman" w:hAnsi="Times New Roman"/>
          <w:color w:val="000000" w:themeColor="text1"/>
        </w:rPr>
        <w:t>)</w:t>
      </w:r>
      <w:r w:rsidR="00B74F87" w:rsidRPr="006E7B3F">
        <w:rPr>
          <w:rFonts w:ascii="Times New Roman" w:hAnsi="Times New Roman"/>
          <w:color w:val="000000" w:themeColor="text1"/>
        </w:rPr>
        <w:t xml:space="preserve"> reflects the transient response of CBF, often recorded as </w:t>
      </w:r>
      <w:r w:rsidR="00682F8D" w:rsidRPr="006E7B3F">
        <w:rPr>
          <w:rFonts w:ascii="Times New Roman" w:hAnsi="Times New Roman"/>
          <w:color w:val="000000" w:themeColor="text1"/>
        </w:rPr>
        <w:t xml:space="preserve">cerebral blood flow </w:t>
      </w:r>
      <w:r w:rsidR="00B74F87" w:rsidRPr="006E7B3F">
        <w:rPr>
          <w:rFonts w:ascii="Times New Roman" w:hAnsi="Times New Roman"/>
          <w:color w:val="000000" w:themeColor="text1"/>
        </w:rPr>
        <w:t>velocity (</w:t>
      </w:r>
      <w:r w:rsidR="003B0D04" w:rsidRPr="006E7B3F">
        <w:rPr>
          <w:rFonts w:ascii="Times New Roman" w:hAnsi="Times New Roman"/>
          <w:color w:val="000000" w:themeColor="text1"/>
          <w:lang w:val="en-US"/>
        </w:rPr>
        <w:t>CBV</w:t>
      </w:r>
      <w:r w:rsidR="00B74F87" w:rsidRPr="006E7B3F">
        <w:rPr>
          <w:rFonts w:ascii="Times New Roman" w:hAnsi="Times New Roman"/>
          <w:color w:val="000000" w:themeColor="text1"/>
        </w:rPr>
        <w:t>) with transcranial Doppler ultrasound (TCD)</w:t>
      </w:r>
      <w:r w:rsidR="003109E3" w:rsidRPr="006E7B3F">
        <w:rPr>
          <w:rFonts w:ascii="Times New Roman" w:hAnsi="Times New Roman"/>
          <w:color w:val="000000" w:themeColor="text1"/>
        </w:rPr>
        <w:t>,</w:t>
      </w:r>
      <w:r w:rsidR="00B74F87" w:rsidRPr="006E7B3F">
        <w:rPr>
          <w:rFonts w:ascii="Times New Roman" w:hAnsi="Times New Roman"/>
          <w:color w:val="000000" w:themeColor="text1"/>
        </w:rPr>
        <w:t xml:space="preserve"> to rapid changes in BP</w:t>
      </w:r>
      <w:r w:rsidR="008654CE" w:rsidRPr="006E7B3F">
        <w:rPr>
          <w:rFonts w:ascii="Times New Roman" w:hAnsi="Times New Roman"/>
          <w:color w:val="000000" w:themeColor="text1"/>
        </w:rPr>
        <w:t xml:space="preserve"> </w:t>
      </w:r>
      <w:r w:rsidR="007277D6"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21bh1qrsqm","properties":{"formattedCitation":"(53)","plainCitation":"(53)"},"citationItems":[{"id":324,"uris":["http://zotero.org/users/3599068/items/WBSF4E3U"],"uri":["http://zotero.org/users/3599068/items/WBSF4E3U"],"itemData":{"id":324,"type":"article-journal","title":"Comparison of static and dynamic cerebral autoregulation measurements","container-title":"Stroke; a journal of cerebral circulation","page":"1014-1019","volume":"26","issue":"6","abstract":"BACKGROUND AND PURPOSE: Cerebral autoregulation can be evaluated by measuring relative blood flow changes in response to a steady-state change in the blood pressure (static method) or during the response to a rapid change in blood pressure (dynamic method). The purpose of this study was to compare the results of the two methods in humans with both intact and impaired autoregulatory capacity. METHODS: Using intraoperative transcranial Doppler sonography recordings from both middle cerebral arteries, we determined static and dynamic autoregulatory responses in 10 normal subjects undergoing elective surgical procedures. The changes in cerebrovascular resistance were estimated from the changes in cerebral blood flow velocity and arterial blood pressure in response to manipulations of blood pressure. Static autoregulation was determined by analyzing the response to a phenylephrine-induced rise in blood pressure, whereas rapid deflation of a blood pressure cuff around one thigh served as a stimulus for testing dynamic autoregulation. Both measurements were performed in patients with intact autoregulation during propofol anesthesia and again in the same patients after autoregulation had been impaired by administration of high-dose isoflurane. RESULTS: There was a significant reduction in autoregulatory capacity after the administration of high-dose isoflurane, which could be demonstrated using static (P &lt; .0001) and dynamic (P &lt; .0001) methods. The correlation between static or steady-state and dynamic autoregulation measurements was highly significant (r = .93, P &lt; .0001). CONCLUSIONS: These data show that in normal human subjects measurement of dynamic autoregulation yields similar results as static testing of intact and pharmacologically impaired autoregulation.","note":"LR: 20131121; GR: IP-50 NS-30305-01/NS/NINDS NIH HHS/United States; JID: 0235266; 142M471B3J (Carbon Dioxide); CYS9AKD70P (Isoflurane); YI7VU623SF (Propofol); CIN: Stroke. 1995 Dec;26(12):2372-3. PMID: 7491668; ppublish\nPMID: 7762016","language":"eng","author":[{"family":"Tiecks","given":"F. P."},{"family":"Lam","given":"A. M."},{"family":"Aaslid","given":"R."},{"family":"Newell","given":"D. W."}],"issued":{"date-parts":[["1995",6]]}}}],"schema":"https://github.com/citation-style-language/schema/raw/master/csl-citation.json"} </w:instrText>
      </w:r>
      <w:r w:rsidR="007277D6"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(53)</w:t>
      </w:r>
      <w:r w:rsidR="007277D6" w:rsidRPr="006E7B3F">
        <w:rPr>
          <w:rFonts w:ascii="Times New Roman" w:hAnsi="Times New Roman"/>
          <w:color w:val="000000" w:themeColor="text1"/>
        </w:rPr>
        <w:fldChar w:fldCharType="end"/>
      </w:r>
      <w:r w:rsidR="00EC10F5" w:rsidRPr="006E7B3F">
        <w:rPr>
          <w:rFonts w:ascii="Times New Roman" w:hAnsi="Times New Roman"/>
          <w:color w:val="000000" w:themeColor="text1"/>
        </w:rPr>
        <w:t>.</w:t>
      </w:r>
      <w:r w:rsidR="007277D6" w:rsidRPr="006E7B3F">
        <w:rPr>
          <w:rFonts w:ascii="Times New Roman" w:hAnsi="Times New Roman"/>
          <w:color w:val="000000" w:themeColor="text1"/>
        </w:rPr>
        <w:t xml:space="preserve"> </w:t>
      </w:r>
      <w:r w:rsidR="00B74F87" w:rsidRPr="006E7B3F">
        <w:rPr>
          <w:rFonts w:ascii="Times New Roman" w:hAnsi="Times New Roman"/>
          <w:color w:val="000000" w:themeColor="text1"/>
        </w:rPr>
        <w:t xml:space="preserve">Multiple studies have shown an association </w:t>
      </w:r>
      <w:r w:rsidR="003109E3" w:rsidRPr="006E7B3F">
        <w:rPr>
          <w:rFonts w:ascii="Times New Roman" w:hAnsi="Times New Roman"/>
          <w:color w:val="000000" w:themeColor="text1"/>
        </w:rPr>
        <w:t xml:space="preserve">between impaired </w:t>
      </w:r>
      <w:r w:rsidR="00B74F87" w:rsidRPr="006E7B3F">
        <w:rPr>
          <w:rFonts w:ascii="Times New Roman" w:hAnsi="Times New Roman"/>
          <w:color w:val="000000" w:themeColor="text1"/>
        </w:rPr>
        <w:t xml:space="preserve">CA </w:t>
      </w:r>
      <w:r w:rsidR="003109E3" w:rsidRPr="006E7B3F">
        <w:rPr>
          <w:rFonts w:ascii="Times New Roman" w:hAnsi="Times New Roman"/>
          <w:color w:val="000000" w:themeColor="text1"/>
        </w:rPr>
        <w:t>and</w:t>
      </w:r>
      <w:r w:rsidR="00B74F87" w:rsidRPr="006E7B3F">
        <w:rPr>
          <w:rFonts w:ascii="Times New Roman" w:hAnsi="Times New Roman"/>
          <w:color w:val="000000" w:themeColor="text1"/>
        </w:rPr>
        <w:t xml:space="preserve"> cerebrovascular disorders</w:t>
      </w:r>
      <w:r w:rsidR="00EC10F5" w:rsidRPr="006E7B3F">
        <w:rPr>
          <w:rFonts w:ascii="Times New Roman" w:hAnsi="Times New Roman"/>
          <w:color w:val="000000" w:themeColor="text1"/>
        </w:rPr>
        <w:t xml:space="preserve"> </w:t>
      </w:r>
      <w:r w:rsidR="007277D6"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{"citationID":"EZ1fyaN8","properties":{"formattedCitation":"(2, 14, 36, 47)","plainCitation":"(2, 14, 36, 47)"},"citationItems":[{"id":311,"uris":["http://zotero.org/users/3599068/items/2B8P2AJQ"],"uri":["http://zotero.org/users/3599068/items/2B8P2AJQ"],"itemData":{"id":311,"type":"article-journal","title":"Cerebral autoregulation: an overview of current concepts and methodology with special focus on the elderly","container-title":"Journal of cerebral blood flow and metabolism : official journal of the International Society of Cerebral Blood Flow and Metabolism","page":"1071-1085","volume":"28","issue":"6","abstract":"Cerebral autoregulation (CA) refers to the properties of the brain vascular bed to maintain cerebral perfusion despite changes in blood pressure (BP). Whereas classic studies have assessed CA during changes in BP that have a gradual onset, dynamic studies quantify the fast modifications in cerebral blood flow (CBF) in relation to rapid alterations in BP. There is a lack of standardization in the assessment of dynamic CA. This review provides an overview of the methods that have been applied, with special focus on the elderly. We will discuss the relative merits and shortcomings of these methods with regard to the aged population. Furthermore, we summarize the effects of variability in BP on CBF in older people. Of the various dynamic assessments of CA, a single sit-to-stand procedure is a feasible and physiologic method in the elderly. The collection of spontaneous beat-to-beat changes in BP and CBF allows estimation of CA using the technique of transfer function analysis. A thorough search of the literature yielded eight studies that have measured dynamic CA in the elderly aged &lt;75 years. Regardless of the methods used, it was concluded from these studies that CA was preserved in this population.","DOI":"10.1038/jcbfm.2008.13 [doi]","note":"JID: 8112566; RF: 97; 2008/03/19 [aheadofprint]; ppublish\nPMID: 18349877","language":"eng","author":[{"family":"Beek","given":"A. H.","dropping-particle":"van"},{"family":"Claassen","given":"J. A."},{"family":"Rikkert","given":"M. G."},{"family":"Jansen","given":"R. W."}],"issued":{"date-parts":[["2008",6]]}}},{"id":3599,"uris":["http://zotero.org/users/3599068/items/A9MBWJEH"],"uri":["http://zotero.org/users/3599068/items/A9MBWJEH"],"itemData":{"id":3599,"type":"article-journal","title":"Dynamic Autoregulatory Response After Aneurysmal Subarachnoid Hemorrhage and Its Relation to Angiographic Vasospasm and Clinical Outcome","container-title":"Neurocritical Care","page":"355-363","volume":"23","issue":"3","source":"PubMed","abstract":"BACKGROUND: Impaired cerebral autoregulation (CA) is increasingly recognized to contribute to sequelae after aneurysmal subarachnoid hemorrhage (SAH). The current study characterizes the course of the dynamic autoregulation index (ARI) during the first 8 days after SAH and its coherence with angiographic vasospasm (VS) and clinical outcome.\nMETHODS: Fifty-one patients with SAH were prospectively included within 48 h after the ictus. The ARI was determined daily for each hemisphere with the thigh cuff test. The degree of cerebral VS was evaluated based on a baseline digital subtraction angiography (DSA) after the ictus and a follow-up DSA on day 8. The clinical outcome was determined by the Modified Rankin Scale (mRS), the Glasgow Outcome Scale Extended (GOSE), and the National Institute of Health Stroke Scale (NIHSS) at discharge from the intensive care unit.\nRESULTS: Impaired CA significantly correlated with unfavorable clinical outcome scores (mRS, p = 0.0021; GOSE, p = 0.0027; NIHSS, p = 0.0091). ARI-values of patients with a favorable clinical outcome (mRS 0-3) showed a significant improvement during the first 8 days (+0.1964/day; p = 0.0148) compared to a significant decrease of ARI-values in patients with an unfavorable clinical outcome (-0.2976/day; p = 0.0182). The degree of CA impairment significantly correlated with the severity of VS in the middle cerebral artery (p = 0.0184).\nCONCLUSIONS: Early deterioration of CA significantly correlates with unfavorable clinical outcome and severity of angiographic vasospasm. Dynamic CA measurements might represent an important tool in stratifying therapy guidelines in patients after SAH.","DOI":"10.1007/s12028-014-0104-7","ISSN":"1556-0961","note":"PMID: 25782447","journalAbbreviation":"Neurocrit Care","language":"eng","author":[{"family":"Fontana","given":"Johann"},{"family":"Moratin","given":"Julius"},{"family":"Ehrlich","given":"Gregory"},{"family":"Scharf","given":"Johann"},{"family":"Weiß","given":"Christel"},{"family":"Schmieder","given":"Kirsten"},{"family":"Barth","given":"Martin"}],"issued":{"date-parts":[["2015",12]]}}},{"id":859,"uris":["http://zotero.org/users/3599068/items/EMQG9IGU"],"uri":["http://zotero.org/users/3599068/items/EMQG9IGU"],"itemData":{"id":859,"type":"article-journal","title":"Cerebral autoregulation: from models to clinical applications","container-title":"Cardiovascular engineering (Dordrecht, Netherlands)","page":"42-59","volume":"8","issue":"1","abstract":"Short-term regulation of cerebral blood flow (CBF) is controlled by myogenic, metabolic and neurogenic mechanisms, which maintain flow within narrow limits, despite large changes in arterial blood pressure (ABP). Static cerebral autoregulation (CA) represents the steady-state relationship between CBF and ABP, characterized by a plateau of nearly constant CBF for ABP changes in the interval 60-150 mmHg. The transient response of the CBF-ABP relationship is usually referred to as dynamic CA and can be observed during spontaneous fluctuations in ABP or from sudden changes in ABP induced by thigh cuff deflation, changes in posture and other manoeuvres. Modelling the dynamic ABP-CBFV relationship is an essential step to gain better insight into the physiology of CA and to obtain clinically relevant information from model parameters. This paper reviews the literature on the application of CA models to different clinical conditions. Although mathematical models have been proposed and should be pursued, most studies have adopted linear input-output ('black-box') models, despite the inherently non-linear nature of CA. The most common of these have been transfer function analysis (TFA) and a second-order differential equation model, which have been the main focus of the review. An index of CA (ARI), and frequency-domain parameters derived from TFA, have been shown to be sensitive to pathophysiological changes in patients with carotid artery disease, stroke, severe head injury, subarachnoid haemorrhage and other conditions. Non-linear dynamic models have also been proposed, but more work is required to establish their superiority and applicability in the clinical environment. Of particular importance is the development of multivariate models that can cope with time-varying parameters, and protocols to validate the reproducibility and ranges of normality of dynamic CA parameters extracted from these models.","DOI":"10.1007/s10558-007-9044-6 [doi]","note":"JID: 101132083; RF: 135; ppublish\nPMID: 18041584","language":"eng","author":[{"family":"Panerai","given":"R. B."}],"issued":{"date-parts":[["2008",3]]}}},{"id":689,"uris":["http://zotero.org/users/3599068/items/G97CAZPS"],"uri":["http://zotero.org/users/3599068/items/G97CAZPS"],"itemData":{"id":689,"type":"article-journal","title":"Effects of cerebral ischemia on human neurovascular coupling, CO2 reactivity, and dynamic cerebral autoregulation","container-title":"Journal of applied physiology (Bethesda, Md.: 1985)","page":"170-177","volume":"118","issue":"2","abstract":"Cerebral blood flow (CBF) regulation can be impaired in acute ischemic stroke but the combined effects of dynamic cerebral autoregulation (CA), CO2 cerebrovascular reactivity (CVR), and neurovascular coupling (NVC), obtained from simultaneous measurements, have not been described. CBF velocity in the middle cerebral artery (MCA) (CBFv, transcranial Doppler), blood pressure (BP, Finometer), and end-tidal Pco2 (PetCO2 , infrared capnography) were recorded during a 1-min passive movement of the arm in 27 healthy controls [mean age (SD) 61.4 (6.0) yr] and 27 acute stroke patients [age 63 (11.7) yr]. A multivariate autoregressive-moving average model was used to separate the contributions of BP, arterial Pco2 (PaCO2 ), and the neural activation to the CBFv responses. CBFv step responses for the BP, CO2, and stimulus inputs were also obtained. The contribution of the stimulus to the CBFv response was highly significant for the difference between the affected side [area under the curve (AUC) 104.5 (4.5)%] and controls [AUC 106.9 (4.3)%; P = 0.008]. CBFv step responses to CO2 [affected hemisphere 0.39 (0.7), unaffected 0.55 (0.8), controls 1.39 (0.9)%/mmHg; P = 0.01, affected vs. controls; P = 0.025, unaffected vs. controls] and motor stimulus inputs [affected hemisphere 0.20 (0.1), unaffected 0.22 (0.2), controls 0.37 (0.2) arbitrary units; P = 0.009, affected vs. controls; P = 0.02, unaffected vs. controls] were reduced in the stroke group compared with controls. The CBFv step responses to the BP input at baseline and during the paradigm were not different between groups (P = 0.07), but PetCO2 was lower in the stroke group (P &lt; 0.05). These results provide new insights into the interaction of CA, CVR, and NVC in both health and disease states.","DOI":"10.1152/japplphysiol.00620.2014 [doi]","note":"CI: Copyright (c) 2015; JID: 8502536; OTO: NOTNLM; 2014/11/13 [aheadofprint]; ppublish\nPMID: 25593216","language":"eng","author":[{"family":"Salinet","given":"A. S."},{"family":"Robinson","given":"T. G."},{"family":"Panerai","given":"R. B."}],"issued":{"date-parts":[["2015",1,15]]}}}],"schema":"https://github.com/citation-style-language/schema/raw/master/csl-citation.json"} </w:instrText>
      </w:r>
      <w:r w:rsidR="007277D6"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(2, 14, 36, 47)</w:t>
      </w:r>
      <w:r w:rsidR="007277D6" w:rsidRPr="006E7B3F">
        <w:rPr>
          <w:rFonts w:ascii="Times New Roman" w:hAnsi="Times New Roman"/>
          <w:color w:val="000000" w:themeColor="text1"/>
        </w:rPr>
        <w:fldChar w:fldCharType="end"/>
      </w:r>
      <w:r w:rsidR="003710D5" w:rsidRPr="006E7B3F">
        <w:rPr>
          <w:rFonts w:ascii="Times New Roman" w:hAnsi="Times New Roman"/>
          <w:color w:val="000000" w:themeColor="text1"/>
        </w:rPr>
        <w:t>.</w:t>
      </w:r>
      <w:r w:rsidR="007277D6" w:rsidRPr="006E7B3F">
        <w:rPr>
          <w:rFonts w:ascii="Times New Roman" w:hAnsi="Times New Roman"/>
          <w:color w:val="000000" w:themeColor="text1"/>
        </w:rPr>
        <w:t xml:space="preserve"> </w:t>
      </w:r>
    </w:p>
    <w:p w14:paraId="336D7FDA" w14:textId="7537CCFB" w:rsidR="00B74F87" w:rsidRPr="006E7B3F" w:rsidRDefault="001C03A4"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The </w:t>
      </w:r>
      <w:proofErr w:type="spellStart"/>
      <w:r w:rsidR="0045197E" w:rsidRPr="006E7B3F">
        <w:rPr>
          <w:rFonts w:ascii="Times New Roman" w:hAnsi="Times New Roman"/>
          <w:color w:val="000000" w:themeColor="text1"/>
        </w:rPr>
        <w:t>isométrico</w:t>
      </w:r>
      <w:proofErr w:type="spellEnd"/>
      <w:r w:rsidR="0045197E" w:rsidRPr="006E7B3F">
        <w:rPr>
          <w:rFonts w:ascii="Times New Roman" w:hAnsi="Times New Roman"/>
          <w:color w:val="000000" w:themeColor="text1"/>
        </w:rPr>
        <w:t xml:space="preserve"> </w:t>
      </w:r>
      <w:r w:rsidRPr="006E7B3F">
        <w:rPr>
          <w:rFonts w:ascii="Times New Roman" w:hAnsi="Times New Roman"/>
          <w:color w:val="000000" w:themeColor="text1"/>
        </w:rPr>
        <w:t>handgrip man</w:t>
      </w:r>
      <w:r w:rsidR="003109E3" w:rsidRPr="006E7B3F">
        <w:rPr>
          <w:rFonts w:ascii="Times New Roman" w:hAnsi="Times New Roman"/>
          <w:color w:val="000000" w:themeColor="text1"/>
        </w:rPr>
        <w:t>o</w:t>
      </w:r>
      <w:r w:rsidRPr="006E7B3F">
        <w:rPr>
          <w:rFonts w:ascii="Times New Roman" w:hAnsi="Times New Roman"/>
          <w:color w:val="000000" w:themeColor="text1"/>
        </w:rPr>
        <w:t>euv</w:t>
      </w:r>
      <w:r w:rsidR="003109E3" w:rsidRPr="006E7B3F">
        <w:rPr>
          <w:rFonts w:ascii="Times New Roman" w:hAnsi="Times New Roman"/>
          <w:color w:val="000000" w:themeColor="text1"/>
        </w:rPr>
        <w:t>re</w:t>
      </w:r>
      <w:r w:rsidRPr="006E7B3F">
        <w:rPr>
          <w:rFonts w:ascii="Times New Roman" w:hAnsi="Times New Roman"/>
          <w:color w:val="000000" w:themeColor="text1"/>
        </w:rPr>
        <w:t xml:space="preserve"> </w:t>
      </w:r>
      <w:r w:rsidR="0045197E" w:rsidRPr="006E7B3F">
        <w:rPr>
          <w:rFonts w:ascii="Times New Roman" w:hAnsi="Times New Roman"/>
          <w:color w:val="000000" w:themeColor="text1"/>
        </w:rPr>
        <w:t>(</w:t>
      </w:r>
      <w:proofErr w:type="spellStart"/>
      <w:r w:rsidR="0045197E" w:rsidRPr="006E7B3F">
        <w:rPr>
          <w:rFonts w:ascii="Times New Roman" w:hAnsi="Times New Roman"/>
          <w:color w:val="000000" w:themeColor="text1"/>
        </w:rPr>
        <w:t>iHG</w:t>
      </w:r>
      <w:proofErr w:type="spellEnd"/>
      <w:r w:rsidR="0045197E" w:rsidRPr="006E7B3F">
        <w:rPr>
          <w:rFonts w:ascii="Times New Roman" w:hAnsi="Times New Roman"/>
          <w:color w:val="000000" w:themeColor="text1"/>
        </w:rPr>
        <w:t xml:space="preserve">) </w:t>
      </w:r>
      <w:r w:rsidRPr="006E7B3F">
        <w:rPr>
          <w:rFonts w:ascii="Times New Roman" w:hAnsi="Times New Roman"/>
          <w:color w:val="000000" w:themeColor="text1"/>
        </w:rPr>
        <w:t>is a static exercise consisting of contraction of forearm muscles. In healthy subjects</w:t>
      </w:r>
      <w:r w:rsidR="003109E3" w:rsidRPr="006E7B3F">
        <w:rPr>
          <w:rFonts w:ascii="Times New Roman" w:hAnsi="Times New Roman"/>
          <w:color w:val="000000" w:themeColor="text1"/>
        </w:rPr>
        <w:t>,</w:t>
      </w:r>
      <w:r w:rsidRPr="006E7B3F">
        <w:rPr>
          <w:rFonts w:ascii="Times New Roman" w:hAnsi="Times New Roman"/>
          <w:color w:val="000000" w:themeColor="text1"/>
        </w:rPr>
        <w:t xml:space="preserve"> </w:t>
      </w:r>
      <w:r w:rsidR="0054789C" w:rsidRPr="006E7B3F">
        <w:rPr>
          <w:rFonts w:ascii="Times New Roman" w:hAnsi="Times New Roman"/>
          <w:color w:val="000000" w:themeColor="text1"/>
        </w:rPr>
        <w:t>(</w:t>
      </w:r>
      <w:proofErr w:type="spellStart"/>
      <w:r w:rsidR="0054789C" w:rsidRPr="006E7B3F">
        <w:rPr>
          <w:rFonts w:ascii="Times New Roman" w:hAnsi="Times New Roman"/>
          <w:color w:val="000000" w:themeColor="text1"/>
        </w:rPr>
        <w:t>iHG</w:t>
      </w:r>
      <w:proofErr w:type="spellEnd"/>
      <w:r w:rsidRPr="006E7B3F">
        <w:rPr>
          <w:rFonts w:ascii="Times New Roman" w:hAnsi="Times New Roman"/>
          <w:color w:val="000000" w:themeColor="text1"/>
        </w:rPr>
        <w:t xml:space="preserve"> can lead to rapid and robust elevations in</w:t>
      </w:r>
      <w:r w:rsidR="00474618" w:rsidRPr="006E7B3F">
        <w:rPr>
          <w:rFonts w:ascii="Times New Roman" w:hAnsi="Times New Roman"/>
          <w:color w:val="000000" w:themeColor="text1"/>
        </w:rPr>
        <w:t xml:space="preserve"> BP, </w:t>
      </w:r>
      <w:r w:rsidRPr="006E7B3F">
        <w:rPr>
          <w:rFonts w:ascii="Times New Roman" w:hAnsi="Times New Roman"/>
          <w:color w:val="000000" w:themeColor="text1"/>
        </w:rPr>
        <w:t xml:space="preserve"> heart rate </w:t>
      </w:r>
      <w:r w:rsidR="00970CB6" w:rsidRPr="006E7B3F">
        <w:rPr>
          <w:rFonts w:ascii="Times New Roman" w:hAnsi="Times New Roman"/>
          <w:color w:val="000000" w:themeColor="text1"/>
        </w:rPr>
        <w:t>(HR)</w:t>
      </w:r>
      <w:r w:rsidRPr="006E7B3F">
        <w:rPr>
          <w:rFonts w:ascii="Times New Roman" w:hAnsi="Times New Roman"/>
          <w:color w:val="000000" w:themeColor="text1"/>
        </w:rPr>
        <w:t xml:space="preserve"> and cardiac output</w:t>
      </w:r>
      <w:r w:rsidR="005945EE" w:rsidRPr="006E7B3F">
        <w:rPr>
          <w:rFonts w:ascii="Times New Roman" w:hAnsi="Times New Roman"/>
          <w:color w:val="000000" w:themeColor="text1"/>
        </w:rPr>
        <w:t xml:space="preserve"> </w:t>
      </w:r>
      <w:r w:rsidR="005945EE"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{"citationID":"2ionmm42im","properties":{"formattedCitation":"(5, 33)","plainCitation":"(5, 33)"},"citationItems":[{"id":3345,"uris":["http://zotero.org/users/3599068/items/VABZD79R"],"uri":["http://zotero.org/users/3599068/items/VABZD79R"],"itemData":{"id":3345,"type":"article-journal","title":"Dynamic cerebral autoregulation remains stable during physical challenge in healthy persons","container-title":"American Journal of Physiology. Heart and Circulatory Physiology","page":"H1048-1054","volume":"285","issue":"3","source":"PubMed","abstract":"The effects of physical activity on cerebral blood flow (CBF) and cerebral autoregulation (CA) have not yet been fully evaluated. There is controversy as to whether increasing heart rate (HR), blood pressure (BP), and sympathetic and metabolic activity with altered levels of CO2 might compromise CBF and CA. To evaluate these effects, we studied middle cerebral artery blood flow velocity (CBFV) and CA in 40 healthy young adults at rest and during increasing levels of physical exercise. We continuously monitored HR, BP, end-expiratory CO2, and CBFV with transcranial Doppler sonography at rest and during stepwise ergometric challenge at 50, 100, and 150 W. The modulation of BP and CBFV in the low-frequency (LF) range (0.04-0.14 Hz) was calculated with an autoregression algorithm. CA was evaluated by calculating the phase shift angle and gain between BP and CBFV oscillations in the LF range. The LF BP-CBFV gain was then normalized by conductance. Cerebrovascular resistance (CVR) was calculated as mean BP adjusted to brain level divided by mean CBFV. HR, BP, CO2, and CBFV increased significantly with exercise. Phase shift angle, absolute and normalized LF BP-CBFV gain, and CVR, however, remained stable. Stable phase shift, LF BP-CBFV gain, and CVR demonstrate that progressive physical exercise does not alter CA despite increasing HR, BP, and CO2. CA seems to compensate for the hemodynamic effects and increasing CO2 levels during exercise.","DOI":"10.1152/ajpheart.00062.2003","ISSN":"0363-6135","note":"PMID: 12915389","journalAbbreviation":"Am. J. Physiol. Heart Circ. Physiol.","language":"eng","author":[{"family":"Brys","given":"Miroslaw"},{"family":"Brown","given":"Clive M."},{"family":"Marthol","given":"Harald"},{"family":"Franta","given":"Renate"},{"family":"Hilz","given":"Max J."}],"issued":{"date-parts":[["2003",9]]}}},{"id":3127,"uris":["http://zotero.org/users/3599068/items/JMMQVWR2"],"uri":["http://zotero.org/users/3599068/items/JMMQVWR2"],"itemData":{"id":3127,"type":"article-journal","title":"Dynamic cerebral autoregulation during and after handgrip exercise in humans","container-title":"Journal of Applied Physiology (Bethesda, Md.: 1985)","page":"1701-1705","volume":"108","issue":"6","source":"PubMed","abstract":"The purpose of the present study was to examine the effect of static exercise on dynamic cerebral autoregulation (CA). In nine healthy subjects at rest before, during, and after static handgrip exercise at 30% maximum voluntary contraction, the response to an acute drop in mean arterial blood pressure and middle cerebral artery mean blood velocity was examined. Acute hypotension was induced nonpharmacologically via rapid release of bilateral thigh occlusion cuffs. Subjects were instructed to avoid executing a Valsalva maneuver during handgrip. To quantify dynamic CA, the rate of regulation (RoR) was calculated from the change in cerebral vascular conductance index during the transient fall in blood pressure. There was no significant difference in RoR between rest (mean+/-SE; 0.278+/-0.052/s), exercise (0.333+/-0.053/s), and recovery (0.305+/-0.059/s) conditions (P=0.747). In addition, there was no significant difference in the rate of absolute cerebral vasodilatory response to acute hypotension between three conditions (P=0.737). This finding indicates that static exercise and related elevations in blood pressure do not alter dynamic CA.","DOI":"10.1152/japplphysiol.01031.2009","ISSN":"1522-1601","note":"PMID: 20378708","journalAbbreviation":"J. Appl. Physiol.","language":"eng","author":[{"family":"Ogoh","given":"Shigehiko"},{"family":"Sato","given":"Kohei"},{"family":"Akimoto","given":"Toshinari"},{"family":"Oue","given":"Anna"},{"family":"Hirasawa","given":"Ai"},{"family":"Sadamoto","given":"Tomoko"}],"issued":{"date-parts":[["2010",6]]}}}],"schema":"https://github.com/citation-style-language/schema/raw/master/csl-citation.json"} </w:instrText>
      </w:r>
      <w:r w:rsidR="005945EE"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(5, 33)</w:t>
      </w:r>
      <w:r w:rsidR="005945EE"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w:t>
      </w:r>
      <w:r w:rsidR="008262AF" w:rsidRPr="006E7B3F">
        <w:rPr>
          <w:rFonts w:ascii="Times New Roman" w:hAnsi="Times New Roman"/>
          <w:color w:val="000000" w:themeColor="text1"/>
        </w:rPr>
        <w:t>I</w:t>
      </w:r>
      <w:r w:rsidRPr="006E7B3F">
        <w:rPr>
          <w:rFonts w:ascii="Times New Roman" w:hAnsi="Times New Roman"/>
          <w:color w:val="000000" w:themeColor="text1"/>
        </w:rPr>
        <w:t xml:space="preserve">t has been </w:t>
      </w:r>
      <w:r w:rsidR="00727742" w:rsidRPr="006E7B3F">
        <w:rPr>
          <w:rFonts w:ascii="Times New Roman" w:hAnsi="Times New Roman"/>
          <w:color w:val="000000" w:themeColor="text1"/>
        </w:rPr>
        <w:t>show</w:t>
      </w:r>
      <w:r w:rsidR="00B60B9B" w:rsidRPr="006E7B3F">
        <w:rPr>
          <w:rFonts w:ascii="Times New Roman" w:hAnsi="Times New Roman"/>
          <w:color w:val="000000" w:themeColor="text1"/>
        </w:rPr>
        <w:t>n</w:t>
      </w:r>
      <w:r w:rsidRPr="006E7B3F">
        <w:rPr>
          <w:rFonts w:ascii="Times New Roman" w:hAnsi="Times New Roman"/>
          <w:color w:val="000000" w:themeColor="text1"/>
        </w:rPr>
        <w:t xml:space="preserve"> that </w:t>
      </w:r>
      <w:r w:rsidR="00277BAE" w:rsidRPr="006E7B3F">
        <w:rPr>
          <w:rFonts w:ascii="Times New Roman" w:hAnsi="Times New Roman"/>
          <w:color w:val="000000" w:themeColor="text1"/>
        </w:rPr>
        <w:t>isometric exercise</w:t>
      </w:r>
      <w:r w:rsidRPr="006E7B3F">
        <w:rPr>
          <w:rFonts w:ascii="Times New Roman" w:hAnsi="Times New Roman"/>
          <w:color w:val="000000" w:themeColor="text1"/>
        </w:rPr>
        <w:t xml:space="preserve"> induces </w:t>
      </w:r>
      <w:r w:rsidR="00277BAE" w:rsidRPr="006E7B3F">
        <w:rPr>
          <w:rFonts w:ascii="Times New Roman" w:hAnsi="Times New Roman"/>
          <w:color w:val="000000" w:themeColor="text1"/>
        </w:rPr>
        <w:t>variations</w:t>
      </w:r>
      <w:r w:rsidRPr="006E7B3F">
        <w:rPr>
          <w:rFonts w:ascii="Times New Roman" w:hAnsi="Times New Roman"/>
          <w:color w:val="000000" w:themeColor="text1"/>
        </w:rPr>
        <w:t xml:space="preserve"> in</w:t>
      </w:r>
      <w:r w:rsidR="00474618" w:rsidRPr="006E7B3F">
        <w:rPr>
          <w:rFonts w:ascii="Times New Roman" w:hAnsi="Times New Roman"/>
          <w:color w:val="000000" w:themeColor="text1"/>
        </w:rPr>
        <w:t xml:space="preserve"> </w:t>
      </w:r>
      <w:r w:rsidRPr="006E7B3F">
        <w:rPr>
          <w:rFonts w:ascii="Times New Roman" w:hAnsi="Times New Roman"/>
          <w:color w:val="000000" w:themeColor="text1"/>
        </w:rPr>
        <w:t>CBF, possibly due to bilateral activation of cortical brain areas implicated in muscle contraction and autonomic regulation</w:t>
      </w:r>
      <w:r w:rsidR="00614DBE" w:rsidRPr="006E7B3F">
        <w:rPr>
          <w:rFonts w:ascii="Times New Roman" w:hAnsi="Times New Roman"/>
          <w:color w:val="000000" w:themeColor="text1"/>
        </w:rPr>
        <w:t xml:space="preserve"> </w:t>
      </w:r>
      <w:r w:rsidR="00727742"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hoga2n0ln","properties":{"formattedCitation":"(23)","plainCitation":"(23)"},"citationItems":[{"id":3554,"uris":["http://zotero.org/users/3599068/items/4UE5TUGN"],"uri":["http://zotero.org/users/3599068/items/4UE5TUGN"],"itemData":{"id":3554,"type":"article-journal","title":"Effects of hyperglycemia on the cerebrovascular response to rhythmic handgrip exercise","container-title":"American Journal of Physiology-Heart and Circulatory Physiology","page":"H467-H473","volume":"293","issue":"1","abstract":"Dynamic cerebral autoregulation (CA) is challenged by exercise and may become less effective when exercise is exhaustive. Exercise may increase arterial glucose concentration, and we evaluated whether the cerebrovascular response to exercise is affected by hyperglycemia. The effects of a hyperinsulinemic euglycemic clamp (EU) and hyperglycemic clamp (HY) on the cerebrovascular (CVRI) and systemic vascular resistance index (SVRI) responses were evaluated in seven healthy subjects at rest and during rhythmic handgrip exercise. Transfer function analysis of the dynamic relationship between beat-to-beat changes in mean arterial pressure and middle cerebral artery (MCA) mean blood flow velocity (Vmean) was used to assess dynamic CA. At rest, SVRI decreased with HY and EU (P &lt; 0.01). CVRI was maintained with EU but became reduced with HY [11% (SD 3); P &lt; 0.01], and MCA Vmean increased (P &lt; 0.05), whereas brain catecholamine uptake and arterial Pco2 did not change significantly. HY did not affect the normalized low-frequency gain between mean arterial pressure and MCA Vmean or the phase shift, indicating maintained dynamic CA. With HY, the increase in CVRI associated with exercise was enhanced (19 ± 7% vs. 9 ± 7%; P &lt; 0.05), concomitant with a larger increase in heart rate and cardiac output and a larger reduction in SVRI (22 ± 4% vs. 14 ± 2%; P &lt; 0.05). Thus hyperglycemia lowered cerebral vascular tone independently of CA capacity at rest, whereas dynamic CA remained able to modulate cerebral blood flow around the exercise-induced increase in MCA Vmean. These findings suggest that elevated blood glucose does not explain that dynamic CA is affected during intense exercise.","DOI":"10.1152/ajpheart.00045.2007","ISSN":"0363-6135","journalAbbreviation":"American Journal of Physiology-Heart and Circulatory Physiology","author":[{"family":"Kim","given":"Yu-Sok"},{"family":"Krogh-Madsen","given":"Rikke"},{"family":"Rasmussen","given":"Peter"},{"family":"Plomgaard","given":"Peter"},{"family":"Ogoh","given":"Shigehiko"},{"family":"Secher","given":"Niels H."},{"family":"Lieshout","given":"Johannes J.","non-dropping-particle":"van"}],"issued":{"date-parts":[["2007",7,1]]}}}],"schema":"https://github.com/citation-style-language/schema/raw/master/csl-citation.json"} </w:instrText>
      </w:r>
      <w:r w:rsidR="00727742"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(23)</w:t>
      </w:r>
      <w:r w:rsidR="00727742" w:rsidRPr="006E7B3F">
        <w:rPr>
          <w:rFonts w:ascii="Times New Roman" w:hAnsi="Times New Roman"/>
          <w:color w:val="000000" w:themeColor="text1"/>
        </w:rPr>
        <w:fldChar w:fldCharType="end"/>
      </w:r>
      <w:r w:rsidR="00727742" w:rsidRPr="006E7B3F">
        <w:rPr>
          <w:rFonts w:ascii="Times New Roman" w:hAnsi="Times New Roman"/>
          <w:color w:val="000000" w:themeColor="text1"/>
        </w:rPr>
        <w:t xml:space="preserve">. </w:t>
      </w:r>
      <w:r w:rsidR="00B74F87" w:rsidRPr="006E7B3F">
        <w:rPr>
          <w:rFonts w:ascii="Times New Roman" w:hAnsi="Times New Roman"/>
          <w:color w:val="000000" w:themeColor="text1"/>
        </w:rPr>
        <w:t>Isometric exercise presents a challenge to CA, not only due to elevations in BP</w:t>
      </w:r>
      <w:r w:rsidR="00474618" w:rsidRPr="006E7B3F">
        <w:rPr>
          <w:rFonts w:ascii="Times New Roman" w:hAnsi="Times New Roman"/>
          <w:color w:val="000000" w:themeColor="text1"/>
        </w:rPr>
        <w:t>,</w:t>
      </w:r>
      <w:r w:rsidR="00B74F87" w:rsidRPr="006E7B3F">
        <w:rPr>
          <w:rFonts w:ascii="Times New Roman" w:hAnsi="Times New Roman"/>
          <w:color w:val="000000" w:themeColor="text1"/>
        </w:rPr>
        <w:t xml:space="preserve"> but also due to increases in sympathetic nerve activity</w:t>
      </w:r>
      <w:r w:rsidR="00EC10F5" w:rsidRPr="006E7B3F">
        <w:rPr>
          <w:rFonts w:ascii="Times New Roman" w:hAnsi="Times New Roman"/>
          <w:color w:val="000000" w:themeColor="text1"/>
        </w:rPr>
        <w:t xml:space="preserve"> </w:t>
      </w:r>
      <w:r w:rsidR="009123F0"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ai6tq2ra9","properties":{"formattedCitation":"(12)","plainCitation":"(12)"},"citationItems":[{"id":3087,"uris":["http://zotero.org/users/3599068/items/EWAN9WR2"],"uri":["http://zotero.org/users/3599068/items/EWAN9WR2"],"itemData":{"id":3087,"type":"article-journal","title":"Reflex sympathetic activation during static exercise is severely impaired in patients with myophosphorylase deficiency","container-title":"The Journal of Physiology","page":"983-993","volume":"548","issue":"Pt 3","source":"PubMed","abstract":"During static exercise, metabolites accumulate in the muscle interstitium where they stimulate chemosensitive afferent nerves that reflexly increase efferent muscle sympathetic nerve activity (MSNA) and blood pressure. In experimental animals, lactic acid potently stimulates the muscle metaboreflex, but its role in humans is more controversial. To determine if lactic acid is a critical mediator of metaboreflex activation in humans, we performed microelectrode recordings of MSNA in eight patients with myophosphorylase deficiency (McArdle's disease) who cannot metabolize intramuscular glycogen and do not generate lactic acid in exercising muscles. Each patient was matched with three healthy control subjects to maximize statistical power. In controls, 2 min of static handgrip performed at 33 % or 45 % of maximal voluntary contraction (MVC) produced intensity-dependent increases in MSNA (171 +/- 22 % and 379 +/- 95 %, respectively). In the patients, MSNA responses to static handgrip were markedly attenuated (33 +/- 14 % at 33 % MVC; 32 +/- 19 % at 45 % MVC; P &lt; 0.05 vs. controls). Likewise, when static handgrip (30 % MVC) was performed to fatigue, MSNA increased by 366 +/- 73 % in controls but only by 51 +/- 14 % in patients (P &lt; 0.05). Pressor responses to static handgrip were also attenuated in patients compared to controls, whereas heart rate responses were identical. In contrast to exercise, the MSNA responses to other reflex stimuli (the cold pressor test or Valsalva's manoeuvre) were similar in patients and controls. Together these data indicate that appropriate activation of glycogenolytic pathways is obligatory for normal metaboreflex-mediated sympathoexcitation during static exercise in humans.","DOI":"10.1113/jphysiol.2003.039347","ISSN":"0022-3751","note":"PMID: 12640006\nPMCID: PMC2342887","journalAbbreviation":"J. Physiol. (Lond.)","language":"eng","author":[{"family":"Fadel","given":"Paul J."},{"family":"Wang","given":"Zhongyun"},{"family":"Tuncel","given":"Meryem"},{"family":"Watanabe","given":"Hitoshi"},{"family":"Abbas","given":"Aamer"},{"family":"Arbique","given":"Debbie"},{"family":"Vongpatanasin","given":"Wanpen"},{"family":"Haley","given":"Robert W."},{"family":"Victor","given":"Ronald G."},{"family":"Thomas","given":"Gail D."}],"issued":{"date-parts":[["2003",5,1]]}}}],"schema":"https://github.com/citation-style-language/schema/raw/master/csl-citation.json"} </w:instrText>
      </w:r>
      <w:r w:rsidR="009123F0"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(12)</w:t>
      </w:r>
      <w:r w:rsidR="009123F0" w:rsidRPr="006E7B3F">
        <w:rPr>
          <w:rFonts w:ascii="Times New Roman" w:hAnsi="Times New Roman"/>
          <w:color w:val="000000" w:themeColor="text1"/>
        </w:rPr>
        <w:fldChar w:fldCharType="end"/>
      </w:r>
      <w:r w:rsidR="00EC10F5" w:rsidRPr="006E7B3F">
        <w:rPr>
          <w:rFonts w:ascii="Times New Roman" w:hAnsi="Times New Roman"/>
          <w:color w:val="000000" w:themeColor="text1"/>
        </w:rPr>
        <w:t xml:space="preserve">. </w:t>
      </w:r>
      <w:r w:rsidR="00B74F87" w:rsidRPr="006E7B3F">
        <w:rPr>
          <w:rFonts w:ascii="Times New Roman" w:hAnsi="Times New Roman"/>
          <w:color w:val="000000" w:themeColor="text1"/>
        </w:rPr>
        <w:t xml:space="preserve">However, it is </w:t>
      </w:r>
      <w:r w:rsidR="003109E3" w:rsidRPr="006E7B3F">
        <w:rPr>
          <w:rFonts w:ascii="Times New Roman" w:hAnsi="Times New Roman"/>
          <w:color w:val="000000" w:themeColor="text1"/>
        </w:rPr>
        <w:t xml:space="preserve">not </w:t>
      </w:r>
      <w:r w:rsidR="00B74F87" w:rsidRPr="006E7B3F">
        <w:rPr>
          <w:rFonts w:ascii="Times New Roman" w:hAnsi="Times New Roman"/>
          <w:color w:val="000000" w:themeColor="text1"/>
        </w:rPr>
        <w:t xml:space="preserve">known how HF influences the regulation of </w:t>
      </w:r>
      <w:r w:rsidR="00A22D40" w:rsidRPr="006E7B3F">
        <w:rPr>
          <w:rFonts w:ascii="Times New Roman" w:hAnsi="Times New Roman"/>
          <w:color w:val="000000" w:themeColor="text1"/>
        </w:rPr>
        <w:t>CBF</w:t>
      </w:r>
      <w:r w:rsidR="00B74F87" w:rsidRPr="006E7B3F">
        <w:rPr>
          <w:rFonts w:ascii="Times New Roman" w:hAnsi="Times New Roman"/>
          <w:color w:val="000000" w:themeColor="text1"/>
        </w:rPr>
        <w:t xml:space="preserve"> during exercise. </w:t>
      </w:r>
      <w:r w:rsidR="00B74F87" w:rsidRPr="006E7B3F">
        <w:rPr>
          <w:rFonts w:ascii="Times New Roman" w:hAnsi="Times New Roman"/>
          <w:color w:val="000000" w:themeColor="text1"/>
        </w:rPr>
        <w:lastRenderedPageBreak/>
        <w:t xml:space="preserve">This is important considering </w:t>
      </w:r>
      <w:r w:rsidR="004607D6" w:rsidRPr="006E7B3F">
        <w:rPr>
          <w:rFonts w:ascii="Times New Roman" w:hAnsi="Times New Roman"/>
          <w:color w:val="000000" w:themeColor="text1"/>
        </w:rPr>
        <w:t xml:space="preserve">that </w:t>
      </w:r>
      <w:r w:rsidR="00B07F82" w:rsidRPr="006E7B3F">
        <w:rPr>
          <w:rFonts w:ascii="Times New Roman" w:hAnsi="Times New Roman"/>
          <w:color w:val="000000" w:themeColor="text1"/>
        </w:rPr>
        <w:t>the brain is closely related to the heart</w:t>
      </w:r>
      <w:r w:rsidR="003109E3" w:rsidRPr="006E7B3F">
        <w:rPr>
          <w:rFonts w:ascii="Times New Roman" w:hAnsi="Times New Roman"/>
          <w:color w:val="000000" w:themeColor="text1"/>
        </w:rPr>
        <w:t>,</w:t>
      </w:r>
      <w:r w:rsidR="00B07F82" w:rsidRPr="006E7B3F">
        <w:rPr>
          <w:rFonts w:ascii="Times New Roman" w:hAnsi="Times New Roman"/>
          <w:color w:val="000000" w:themeColor="text1"/>
        </w:rPr>
        <w:t xml:space="preserve"> and thus may play a role in the progression of HF</w:t>
      </w:r>
      <w:r w:rsidR="00820388" w:rsidRPr="006E7B3F">
        <w:rPr>
          <w:rFonts w:ascii="Times New Roman" w:hAnsi="Times New Roman"/>
          <w:color w:val="000000" w:themeColor="text1"/>
        </w:rPr>
        <w:t xml:space="preserve"> </w:t>
      </w:r>
      <w:r w:rsidR="00820388"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143oes6t87","properties":{"formattedCitation":"(4)","plainCitation":"(4)"},"citationItems":[{"id":3543,"uris":["http://zotero.org/users/3599068/items/9K58AR86"],"uri":["http://zotero.org/users/3599068/items/9K58AR86"],"itemData":{"id":3543,"type":"article-journal","title":"Exercise Intolerance in Heart Failure: Did We Forget the Brain?","container-title":"The Canadian Journal of Cardiology","page":"475-484","volume":"32","issue":"4","source":"PubMed","abstract":"Exercise tolerance is affected in patients with heart failure (HF). Although the inability of the heart to pump blood to the working muscle has been the conventional mechanism proposed to explain the lowered capacity of patients with HF to exercise, evidence suggests that the pathophysiological mechanisms associated with their exercise intolerance is more complex. Recent findings indicate that lowered cerebral blood flow (CBF) and oxygenation likely represent limiting factors for exercise capacity in patients with HF. After an overview of cardiac and peripheral responses during acute and chronic exercise in healthy individuals, we succinctly review cardiac and noncardiac mechanisms by which HF influences exercise tolerance. We then consider how HF, comorbidity, and HF treatment influence CBF and oxygenation at rest and during exercise. Finally, we provide suggestions for further research to improve our understanding of the role of the brain in exercise intolerance in HF.","DOI":"10.1016/j.cjca.2015.12.021","ISSN":"1916-7075","note":"PMID: 26875016","shortTitle":"Exercise Intolerance in Heart Failure","journalAbbreviation":"Can J Cardiol","language":"eng","author":[{"family":"Brassard","given":"Patrice"},{"family":"Gustafsson","given":"Finn"}],"issued":{"date-parts":[["2016",4]]}}}],"schema":"https://github.com/citation-style-language/schema/raw/master/csl-citation.json"} </w:instrText>
      </w:r>
      <w:r w:rsidR="00820388"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w:t>
      </w:r>
      <w:r w:rsidR="00820388" w:rsidRPr="006E7B3F">
        <w:rPr>
          <w:rFonts w:ascii="Times New Roman" w:hAnsi="Times New Roman"/>
          <w:color w:val="000000" w:themeColor="text1"/>
        </w:rPr>
        <w:fldChar w:fldCharType="end"/>
      </w:r>
      <w:r w:rsidR="00B07F82" w:rsidRPr="006E7B3F">
        <w:rPr>
          <w:rFonts w:ascii="Times New Roman" w:hAnsi="Times New Roman"/>
          <w:color w:val="000000" w:themeColor="text1"/>
        </w:rPr>
        <w:t xml:space="preserve">. </w:t>
      </w:r>
      <w:r w:rsidR="00737EF8" w:rsidRPr="006E7B3F">
        <w:rPr>
          <w:rFonts w:ascii="Times New Roman" w:hAnsi="Times New Roman"/>
          <w:color w:val="000000" w:themeColor="text1"/>
        </w:rPr>
        <w:t xml:space="preserve">Sympathetic activation and regulation of fluid homeostasis through the brain is one of the most important causes of left ventricular </w:t>
      </w:r>
      <w:r w:rsidR="00007FC3" w:rsidRPr="006E7B3F">
        <w:rPr>
          <w:rFonts w:ascii="Times New Roman" w:hAnsi="Times New Roman"/>
          <w:color w:val="000000" w:themeColor="text1"/>
        </w:rPr>
        <w:t>remodelling</w:t>
      </w:r>
      <w:r w:rsidR="00737EF8" w:rsidRPr="006E7B3F">
        <w:rPr>
          <w:rFonts w:ascii="Times New Roman" w:hAnsi="Times New Roman"/>
          <w:color w:val="000000" w:themeColor="text1"/>
        </w:rPr>
        <w:t xml:space="preserve"> and symptom aggravation in HF</w:t>
      </w:r>
      <w:r w:rsidR="00EC10F5" w:rsidRPr="006E7B3F">
        <w:rPr>
          <w:rFonts w:ascii="Times New Roman" w:hAnsi="Times New Roman"/>
          <w:color w:val="000000" w:themeColor="text1"/>
        </w:rPr>
        <w:t xml:space="preserve"> </w:t>
      </w:r>
      <w:r w:rsidR="00D952F3"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100k0habgd","properties":{"formattedCitation":"(49)","plainCitation":"(49)"},"citationItems":[{"id":3089,"uris":["http://zotero.org/users/3599068/items/G5JQFHB5"],"uri":["http://zotero.org/users/3599068/items/G5JQFHB5"],"itemData":{"id":3089,"type":"article-journal","title":"Hormones and hemodynamics in heart failure","container-title":"The New England Journal of Medicine","page":"577-585","volume":"341","issue":"8","source":"PubMed","DOI":"10.1056/NEJM199908193410806","ISSN":"0028-4793","note":"PMID: 10451464","journalAbbreviation":"N. Engl. J. Med.","language":"eng","author":[{"family":"Schrier","given":"R. W."},{"family":"Abraham","given":"W. T."}],"issued":{"date-parts":[["1999",8,19]]}}}],"schema":"https://github.com/citation-style-language/schema/raw/master/csl-citation.json"} </w:instrText>
      </w:r>
      <w:r w:rsidR="00D952F3"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(49)</w:t>
      </w:r>
      <w:r w:rsidR="00D952F3" w:rsidRPr="006E7B3F">
        <w:rPr>
          <w:rFonts w:ascii="Times New Roman" w:hAnsi="Times New Roman"/>
          <w:color w:val="000000" w:themeColor="text1"/>
        </w:rPr>
        <w:fldChar w:fldCharType="end"/>
      </w:r>
      <w:r w:rsidR="00EC10F5" w:rsidRPr="006E7B3F">
        <w:rPr>
          <w:rFonts w:ascii="Times New Roman" w:hAnsi="Times New Roman"/>
          <w:color w:val="000000" w:themeColor="text1"/>
        </w:rPr>
        <w:t>.</w:t>
      </w:r>
      <w:r w:rsidR="00737EF8" w:rsidRPr="006E7B3F">
        <w:rPr>
          <w:rFonts w:ascii="Times New Roman" w:hAnsi="Times New Roman"/>
          <w:color w:val="000000" w:themeColor="text1"/>
        </w:rPr>
        <w:t xml:space="preserve"> </w:t>
      </w:r>
      <w:r w:rsidR="00A22D40" w:rsidRPr="006E7B3F">
        <w:rPr>
          <w:rFonts w:ascii="Times New Roman" w:hAnsi="Times New Roman"/>
          <w:color w:val="000000" w:themeColor="text1"/>
        </w:rPr>
        <w:t>T</w:t>
      </w:r>
      <w:r w:rsidR="00737EF8" w:rsidRPr="006E7B3F">
        <w:rPr>
          <w:rFonts w:ascii="Times New Roman" w:hAnsi="Times New Roman"/>
          <w:color w:val="000000" w:themeColor="text1"/>
        </w:rPr>
        <w:t xml:space="preserve">his complex syndrome is </w:t>
      </w:r>
      <w:r w:rsidR="004607D6" w:rsidRPr="006E7B3F">
        <w:rPr>
          <w:rFonts w:ascii="Times New Roman" w:hAnsi="Times New Roman"/>
          <w:color w:val="000000" w:themeColor="text1"/>
        </w:rPr>
        <w:t xml:space="preserve">worsened by autonomic nervous system dysfunction </w:t>
      </w:r>
      <w:r w:rsidR="00474618" w:rsidRPr="006E7B3F">
        <w:rPr>
          <w:rFonts w:ascii="Times New Roman" w:hAnsi="Times New Roman"/>
          <w:color w:val="000000" w:themeColor="text1"/>
        </w:rPr>
        <w:t>due to</w:t>
      </w:r>
      <w:r w:rsidR="004607D6" w:rsidRPr="006E7B3F">
        <w:rPr>
          <w:rFonts w:ascii="Times New Roman" w:hAnsi="Times New Roman"/>
          <w:color w:val="000000" w:themeColor="text1"/>
        </w:rPr>
        <w:t xml:space="preserve"> excess </w:t>
      </w:r>
      <w:proofErr w:type="spellStart"/>
      <w:r w:rsidR="004607D6" w:rsidRPr="006E7B3F">
        <w:rPr>
          <w:rFonts w:ascii="Times New Roman" w:hAnsi="Times New Roman"/>
          <w:color w:val="000000" w:themeColor="text1"/>
        </w:rPr>
        <w:t>sympatho</w:t>
      </w:r>
      <w:proofErr w:type="spellEnd"/>
      <w:r w:rsidR="00565FE9" w:rsidRPr="006E7B3F">
        <w:rPr>
          <w:rFonts w:ascii="Times New Roman" w:hAnsi="Times New Roman"/>
          <w:color w:val="000000" w:themeColor="text1"/>
        </w:rPr>
        <w:t>-</w:t>
      </w:r>
      <w:r w:rsidR="004607D6" w:rsidRPr="006E7B3F">
        <w:rPr>
          <w:rFonts w:ascii="Times New Roman" w:hAnsi="Times New Roman"/>
          <w:color w:val="000000" w:themeColor="text1"/>
        </w:rPr>
        <w:t>excitation and/or vagal nerve withdraw</w:t>
      </w:r>
      <w:r w:rsidR="00A22D40" w:rsidRPr="006E7B3F">
        <w:rPr>
          <w:rFonts w:ascii="Times New Roman" w:hAnsi="Times New Roman"/>
          <w:color w:val="000000" w:themeColor="text1"/>
        </w:rPr>
        <w:t>al</w:t>
      </w:r>
      <w:r w:rsidR="00EC10F5" w:rsidRPr="006E7B3F">
        <w:rPr>
          <w:rFonts w:ascii="Times New Roman" w:hAnsi="Times New Roman"/>
          <w:color w:val="000000" w:themeColor="text1"/>
        </w:rPr>
        <w:t xml:space="preserve"> </w:t>
      </w:r>
      <w:r w:rsidR="00D952F3"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{"citationID":"2nl3vltqq5","properties":{"formattedCitation":"(22, 54)","plainCitation":"(22, 54)"},"citationItems":[{"id":3091,"uris":["http://zotero.org/users/3599068/items/7VGF5B9N"],"uri":["http://zotero.org/users/3599068/items/7VGF5B9N"],"itemData":{"id":3091,"type":"article-journal","title":"Heart and brain interconnection - clinical implications of changes in brain function during heart failure","container-title":"Circulation Journal: Official Journal of the Japanese Circulation Society","page":"942-947","volume":"79","issue":"5","source":"PubMed","abstract":"Heart failure (HF) is a highly prevalent disorder worldwide and, consequently, a burden on the healthcare systems of many nations. Although the effects of HF are systemic, many therapeutic targets are focused on cardiac dysfunction. The brain is closely related to the heart, but there are few reports on the relationship between these organs. We describe the effects of the brain on HF progression. Specific brain regions control sympathetic drive and neurohumoral factors, which play an important role in disease exacerbation. In addition, we review some of our previous studies on deranged cerebral metabolism and reduced cerebral blood flow during HF. Although the reasons underlying these effects during HF remain uncertain, we propose plausible mechanisms for these phenomena. In addition, the clinical implications of such conditions in terms of predicting prognosis are discussed. Finally, we investigate cognitive impairment in patients with HF. Cognitive impairment through cerebral infarction or hypoperfusion is associated with adverse outcomes, including death. This brief review of brain function during the development of HF should assist with future strategies to better manage patients with this condition.","DOI":"10.1253/circj.CJ-15-0360","ISSN":"1347-4820","note":"PMID: 25891994","journalAbbreviation":"Circ. J.","language":"eng","author":[{"family":"Kim","given":"Min-Seok"},{"family":"Kim","given":"Jae-Joong"}],"issued":{"date-parts":[["2015"]]}}},{"id":307,"uris":["http://zotero.org/users/3599068/items/2P6QSSUU"],"uri":["http://zotero.org/users/3599068/items/2P6QSSUU"],"itemData":{"id":307,"type":"article-journal","title":"The sympathetic nervous system in heart failure physiology, pathophysiology, and clinical implications","container-title":"Journal of the American College of Cardiology","page":"1747-1762","volume":"54","issue":"19","abstract":"Heart failure is a syndrome characterized initially by left ventricular dysfunction that triggers countermeasures aimed to restore cardiac output. These responses are compensatory at first but eventually become part of the disease process itself leading to further worsening cardiac function. Among these responses is the activation of the sympathetic nervous system (SNS) that provides inotropic support to the failing heart increasing stroke volume, and peripheral vasoconstriction to maintain mean arterial perfusion pressure, but eventually accelerates disease progression affecting survival. Activation of SNS has been attributed to withdrawal of normal restraining influences and enhancement of excitatory inputs including changes in: 1) peripheral baroreceptor and chemoreceptor reflexes; 2) chemical mediators that control sympathetic outflow; and 3) central integratory sites. The interface between the sympathetic fibers and the cardiovascular system is formed by the adrenergic receptors (ARs). Dysregulation of cardiac beta(1)-AR signaling and transduction are key features of heart failure progression. In contrast, cardiac beta(2)-ARs and alpha(1)-ARs may function in a compensatory fashion to maintain cardiac inotropy. Adrenergic receptor polymorphisms may have an impact on the adaptive mechanisms, susceptibilities, and pharmacological responses of SNS. The beta-AR blockers and the inhibitors of the renin-angiotensin-aldosterone axis form the mainstay of current medical management of chronic heart failure. Conversely, central sympatholytics have proved harmful, whereas sympathomimetic inotropes are still used in selected patients with hemodynamic instability. This review summarizes the changes in SNS in heart failure and examines how modulation of SNS activity may affect morbidity and mortality from this syndrome.","DOI":"10.1016/j.jacc.2009.05.015 [doi]","note":"LR: 20131121; JID: 8301365; 0 (Adrenergic alpha-Antagonists); 0 (Adrenergic beta-Antagonists); 0 (Cardiotonic Agents); 0 (Receptors, Adrenergic); 0 (Receptors, Adrenergic, alpha-1); 0 (Receptors, Adrenergic, beta-2); 0 (Sympatholytics); 0 (Sympathomimetics); 73K4184T59 (Digoxin); RF: 167; 2009/02/24 [received]; 2009/05/11 [revised]; 2009/05/14 [accepted]; ppublish\nPMID: 19874988","language":"ENG","author":[{"family":"Triposkiadis","given":"F."},{"family":"Karayannis","given":"G."},{"family":"Giamouzis","given":"G."},{"family":"Skoularigis","given":"J."},{"family":"Louridas","given":"G."},{"family":"Butler","given":"J."}],"issued":{"date-parts":[["2009",11,3]]}}}],"schema":"https://github.com/citation-style-language/schema/raw/master/csl-citation.json"} </w:instrText>
      </w:r>
      <w:r w:rsidR="00D952F3"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(22, 54)</w:t>
      </w:r>
      <w:r w:rsidR="00D952F3" w:rsidRPr="006E7B3F">
        <w:rPr>
          <w:rFonts w:ascii="Times New Roman" w:hAnsi="Times New Roman"/>
          <w:color w:val="000000" w:themeColor="text1"/>
        </w:rPr>
        <w:fldChar w:fldCharType="end"/>
      </w:r>
      <w:r w:rsidR="00EC10F5" w:rsidRPr="006E7B3F">
        <w:rPr>
          <w:rFonts w:ascii="Times New Roman" w:hAnsi="Times New Roman"/>
          <w:color w:val="000000" w:themeColor="text1"/>
        </w:rPr>
        <w:t>.</w:t>
      </w:r>
      <w:r w:rsidR="00D952F3" w:rsidRPr="006E7B3F">
        <w:rPr>
          <w:rFonts w:ascii="Times New Roman" w:hAnsi="Times New Roman"/>
          <w:color w:val="000000" w:themeColor="text1"/>
        </w:rPr>
        <w:t xml:space="preserve"> </w:t>
      </w:r>
    </w:p>
    <w:p w14:paraId="5BB6502B" w14:textId="44422698" w:rsidR="000155FE" w:rsidRPr="006E7B3F" w:rsidRDefault="00563883"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Exercise in HF patients has been report</w:t>
      </w:r>
      <w:r w:rsidR="008F5292" w:rsidRPr="006E7B3F">
        <w:rPr>
          <w:rFonts w:ascii="Times New Roman" w:hAnsi="Times New Roman"/>
          <w:color w:val="000000" w:themeColor="text1"/>
        </w:rPr>
        <w:t>ed</w:t>
      </w:r>
      <w:r w:rsidRPr="006E7B3F">
        <w:rPr>
          <w:rFonts w:ascii="Times New Roman" w:hAnsi="Times New Roman"/>
          <w:color w:val="000000" w:themeColor="text1"/>
        </w:rPr>
        <w:t xml:space="preserve"> in several studies</w:t>
      </w:r>
      <w:r w:rsidR="0034254E" w:rsidRPr="006E7B3F">
        <w:rPr>
          <w:rFonts w:ascii="Times New Roman" w:hAnsi="Times New Roman"/>
          <w:color w:val="000000" w:themeColor="text1"/>
        </w:rPr>
        <w:t xml:space="preserve"> </w:t>
      </w:r>
      <w:r w:rsidR="0034254E"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{"citationID":"r7PngEgG","properties":{"formattedCitation":"(19, 26)","plainCitation":"(19, 26)"},"citationItems":[{"id":3572,"uris":["http://zotero.org/users/3599068/items/G9Q5KQJC"],"uri":["http://zotero.org/users/3599068/items/G9Q5KQJC"],"itemData":{"id":3572,"type":"article-journal","title":"A meta-analysis of the effect of exercise training on left ventricular remodeling in heart failure patients: the benefit depends on the type of training performed","container-title":"Journal of the American College of Cardiology","page":"2329-2336","volume":"49","issue":"24","source":"PubMed","abstract":"OBJECTIVES: The aim of this study was to determine the effect of exercise training and type of exercise (aerobic vs. strength vs. combined training) on left ventricular (LV) remodeling in heart failure (HF).\nBACKGROUND: A number of randomized controlled trials have examined the effect of exercise training on LV remodeling in individuals with HF. However, the results of these trials have been inconclusive.\nMETHODS: The authors searched MEDLINE (1966 to 2006), Cochrane Central Register of Controlled Trials (issue #3, 2006), CINAHL (1982 to 2006), EMBASE (1988 to 2006), PubMed (1966 to 2006), and reference lists of identified studies for randomized controlled trials examining the effects of exercise training on ejection fraction (EF), end-diastolic volume (EDV), and end-systolic volume (ESV) in clinically stable patients with HF. Primary study authors were also contacted if appropriate. Studies were selected and data were extracted independently by 2 reviewers. Weighted mean differences (WMD) were calculated using a random effects model.\nRESULTS: Fourteen trials reported EF data (n = 812 patients). Seven trials reported both EDV and ESV data (n = 569). Aerobic training significantly improved EF (9 trials, 538 patients, WMD = 2.59%; 95% confidence interval [CI] 1.44% to 3.74%), EDV (371 patients; WMD = -11.49 ml; 95% CI -19.95 to -3.02 ml) and ESV (371 patients; WMD = -12.87 ml; 95% CI -17.80 to -7.93 ml). Combined aerobic and strength training was not associated with significant improvements in EF, EDV, or ESV.\nCONCLUSIONS: Aerobic training reverses LV remodeling in clinically stable individuals with HF. This benefit was not confirmed with combined aerobic and strength training.","DOI":"10.1016/j.jacc.2007.02.055","ISSN":"1558-3597","note":"PMID: 17572248","shortTitle":"A meta-analysis of the effect of exercise training on left ventricular remodeling in heart failure patients","journalAbbreviation":"J. Am. Coll. Cardiol.","language":"eng","author":[{"family":"Haykowsky","given":"Mark J."},{"family":"Liang","given":"Yuanyuan"},{"family":"Pechter","given":"David"},{"family":"Jones","given":"Lee W."},{"family":"McAlister","given":"Finlay A."},{"family":"Clark","given":"Alexander M."}],"issued":{"date-parts":[["2007",6,19]]}}},{"id":3558,"uris":["http://zotero.org/users/3599068/items/F7G2HHER"],"uri":["http://zotero.org/users/3599068/items/F7G2HHER"],"itemData":{"id":3558,"type":"article-journal","title":"Effects of aerobic or aerobic and resistance training on cardiorespiratory and skeletal muscle function in heart failure: a randomized controlled pilot trial","container-title":"Clinical Rehabilitation","page":"207-216","volume":"23","issue":"3","source":"PubMed","abstract":"OBJECTIVE: To examined the effects of different training modalities on exercise capacity (Vo( 2peak)), systolic function, muscular strength and endurance and quality of life in heart failure patients.\nDESIGN: Randomized controlled trial.\nSETTING: Cardiac rehabilitation centre in Canada.\nSUBJECTS: Forty-two individuals with heart failure (62 +/- 12 years; New York Heart Association (NYHA) classes I-III).\nINTERVENTIONS: Aerobic training (n = 14), combined aerobic and resistance training (n = 15) or usual care (n = 13) three times per week for 12 weeks.\nMAIN MEASURES: (1) Vo( 2peak) measured by symptom-limited graded exercise test on cycle ergometer; (2) systolic function assessed by two-dimensional echocardiography; (3) muscular strength and muscular endurance measured by one-repetition maximum procedure; and (4) quality of life assessed by questionnaires.\nRESULTS: In the intention-to-treat analysis, neither aerobic nor combined aerobic and resistance training significantly improved Vo(2peak), systolic function or quality of life compared with usual care. However, combined aerobic and resistance training significantly improved upper extremity strength (40.7 (14.0)-48.5 (16.0) kg, P&lt;0.05) and muscular endurance (5.7 (2.7)-11.6 (7.6) reps, P&lt;0.05) compared with aerobic training or usual care. In compliant participants (exercise adherence 80%), Vo(2peak) increased in the aerobic group (16.9 (6.0)-19.0 (6.8), P= 0.026) and tended to increase in the combined training group (15.9 (5.0)-17.6 (5.6), P= 0.058) compared with usual care. Quality of life was improved in the aerobic group only.\nCONCLUSIONS: Both aerobic and combined aerobic and resistance training are effective interventions to improve Vo(2peak) in compliant heart failure patients. Combined training may be more effective in improving muscle strength and endurance.","DOI":"10.1177/0269215508095362","ISSN":"0269-2155","note":"PMID: 19218296","shortTitle":"Effects of aerobic or aerobic and resistance training on cardiorespiratory and skeletal muscle function in heart failure","journalAbbreviation":"Clin Rehabil","language":"eng","author":[{"family":"Mandic","given":"Sandra"},{"family":"Tymchak","given":"Wayne"},{"family":"Kim","given":"Daniel"},{"family":"Daub","given":"Bill"},{"family":"Quinney","given":"H. Arthur"},{"family":"Taylor","given":"Dylan"},{"family":"Al-Kurtass","given":"Suhaib"},{"family":"Haykowsky","given":"Mark J."}],"issued":{"date-parts":[["2009",3]]}}}],"schema":"https://github.com/citation-style-language/schema/raw/master/csl-citation.json"} </w:instrText>
      </w:r>
      <w:r w:rsidR="0034254E"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(19, 26)</w:t>
      </w:r>
      <w:r w:rsidR="0034254E" w:rsidRPr="006E7B3F">
        <w:rPr>
          <w:rFonts w:ascii="Times New Roman" w:hAnsi="Times New Roman"/>
          <w:color w:val="000000" w:themeColor="text1"/>
        </w:rPr>
        <w:fldChar w:fldCharType="end"/>
      </w:r>
      <w:r w:rsidR="008262AF" w:rsidRPr="006E7B3F">
        <w:rPr>
          <w:rFonts w:ascii="Times New Roman" w:hAnsi="Times New Roman"/>
          <w:color w:val="000000" w:themeColor="text1"/>
        </w:rPr>
        <w:t>.</w:t>
      </w:r>
      <w:r w:rsidR="00CC10C7" w:rsidRPr="006E7B3F">
        <w:rPr>
          <w:rFonts w:ascii="Times New Roman" w:hAnsi="Times New Roman"/>
          <w:color w:val="000000" w:themeColor="text1"/>
        </w:rPr>
        <w:t xml:space="preserve"> </w:t>
      </w:r>
      <w:r w:rsidRPr="006E7B3F">
        <w:rPr>
          <w:rFonts w:ascii="Times New Roman" w:hAnsi="Times New Roman"/>
          <w:color w:val="000000" w:themeColor="text1"/>
        </w:rPr>
        <w:t xml:space="preserve"> </w:t>
      </w:r>
      <w:r w:rsidR="008262AF" w:rsidRPr="006E7B3F">
        <w:rPr>
          <w:rFonts w:ascii="Times New Roman" w:hAnsi="Times New Roman"/>
          <w:color w:val="000000" w:themeColor="text1"/>
        </w:rPr>
        <w:t>A</w:t>
      </w:r>
      <w:r w:rsidRPr="006E7B3F">
        <w:rPr>
          <w:rFonts w:ascii="Times New Roman" w:hAnsi="Times New Roman"/>
          <w:color w:val="000000" w:themeColor="text1"/>
        </w:rPr>
        <w:t xml:space="preserve"> recent review </w:t>
      </w:r>
      <w:r w:rsidR="00F43546" w:rsidRPr="006E7B3F">
        <w:rPr>
          <w:rFonts w:ascii="Times New Roman" w:hAnsi="Times New Roman"/>
          <w:color w:val="000000" w:themeColor="text1"/>
        </w:rPr>
        <w:t>has highlighted the need to improve our</w:t>
      </w:r>
      <w:r w:rsidRPr="006E7B3F">
        <w:rPr>
          <w:rFonts w:ascii="Times New Roman" w:hAnsi="Times New Roman"/>
          <w:color w:val="000000" w:themeColor="text1"/>
        </w:rPr>
        <w:t xml:space="preserve"> understanding of the role of the brain in exercise intolerance in HF</w:t>
      </w:r>
      <w:r w:rsidR="00F43546" w:rsidRPr="006E7B3F">
        <w:rPr>
          <w:rFonts w:ascii="Times" w:hAnsi="Times"/>
          <w:color w:val="000000" w:themeColor="text1"/>
        </w:rPr>
        <w:t xml:space="preserve"> </w:t>
      </w:r>
      <w:r w:rsidR="00CC10C7" w:rsidRPr="006E7B3F">
        <w:rPr>
          <w:rFonts w:ascii="Times" w:hAnsi="Times"/>
          <w:color w:val="000000" w:themeColor="text1"/>
        </w:rPr>
        <w:fldChar w:fldCharType="begin"/>
      </w:r>
      <w:r w:rsidR="00613762" w:rsidRPr="006E7B3F">
        <w:rPr>
          <w:rFonts w:ascii="Times" w:hAnsi="Times"/>
          <w:color w:val="000000" w:themeColor="text1"/>
        </w:rPr>
        <w:instrText xml:space="preserve"> ADDIN ZOTERO_ITEM CSL_CITATION {"citationID":"n2p7lud3o","properties":{"formattedCitation":"(4)","plainCitation":"(4)"},"citationItems":[{"id":3543,"uris":["http://zotero.org/users/3599068/items/9K58AR86"],"uri":["http://zotero.org/users/3599068/items/9K58AR86"],"itemData":{"id":3543,"type":"article-journal","title":"Exercise Intolerance in Heart Failure: Did We Forget the Brain?","container-title":"The Canadian Journal of Cardiology","page":"475-484","volume":"32","issue":"4","source":"PubMed","abstract":"Exercise tolerance is affected in patients with heart failure (HF). Although the inability of the heart to pump blood to the working muscle has been the conventional mechanism proposed to explain the lowered capacity of patients with HF to exercise, evidence suggests that the pathophysiological mechanisms associated with their exercise intolerance is more complex. Recent findings indicate that lowered cerebral blood flow (CBF) and oxygenation likely represent limiting factors for exercise capacity in patients with HF. After an overview of cardiac and peripheral responses during acute and chronic exercise in healthy individuals, we succinctly review cardiac and noncardiac mechanisms by which HF influences exercise tolerance. We then consider how HF, comorbidity, and HF treatment influence CBF and oxygenation at rest and during exercise. Finally, we provide suggestions for further research to improve our understanding of the role of the brain in exercise intolerance in HF.","DOI":"10.1016/j.cjca.2015.12.021","ISSN":"1916-7075","note":"PMID: 26875016","shortTitle":"Exercise Intolerance in Heart Failure","journalAbbreviation":"Can J Cardiol","language":"eng","author":[{"family":"Brassard","given":"Patrice"},{"family":"Gustafsson","given":"Finn"}],"issued":{"date-parts":[["2016",4]]}}}],"schema":"https://github.com/citation-style-language/schema/raw/master/csl-citation.json"} </w:instrText>
      </w:r>
      <w:r w:rsidR="00CC10C7" w:rsidRPr="006E7B3F">
        <w:rPr>
          <w:rFonts w:ascii="Times" w:hAnsi="Times"/>
          <w:color w:val="000000" w:themeColor="text1"/>
        </w:rPr>
        <w:fldChar w:fldCharType="separate"/>
      </w:r>
      <w:r w:rsidR="00613762" w:rsidRPr="006E7B3F">
        <w:rPr>
          <w:rFonts w:ascii="Times" w:hAnsi="Times"/>
          <w:noProof/>
          <w:color w:val="000000" w:themeColor="text1"/>
        </w:rPr>
        <w:t>(4)</w:t>
      </w:r>
      <w:r w:rsidR="00CC10C7" w:rsidRPr="006E7B3F">
        <w:rPr>
          <w:rFonts w:ascii="Times" w:hAnsi="Times"/>
          <w:color w:val="000000" w:themeColor="text1"/>
        </w:rPr>
        <w:fldChar w:fldCharType="end"/>
      </w:r>
      <w:r w:rsidRPr="006E7B3F">
        <w:rPr>
          <w:rFonts w:ascii="Times New Roman" w:hAnsi="Times New Roman"/>
          <w:color w:val="000000" w:themeColor="text1"/>
        </w:rPr>
        <w:t>.</w:t>
      </w:r>
      <w:r w:rsidR="00886C0A" w:rsidRPr="006E7B3F">
        <w:rPr>
          <w:rFonts w:ascii="Times New Roman" w:hAnsi="Times New Roman"/>
          <w:color w:val="000000" w:themeColor="text1"/>
        </w:rPr>
        <w:t xml:space="preserve"> </w:t>
      </w:r>
      <w:r w:rsidR="000155FE" w:rsidRPr="006E7B3F">
        <w:rPr>
          <w:rFonts w:ascii="Times New Roman" w:hAnsi="Times New Roman"/>
          <w:color w:val="000000" w:themeColor="text1"/>
        </w:rPr>
        <w:t>W</w:t>
      </w:r>
      <w:r w:rsidR="003109E3" w:rsidRPr="006E7B3F">
        <w:rPr>
          <w:rFonts w:ascii="Times New Roman" w:hAnsi="Times New Roman"/>
          <w:color w:val="000000" w:themeColor="text1"/>
        </w:rPr>
        <w:t>hilst w</w:t>
      </w:r>
      <w:r w:rsidR="000155FE" w:rsidRPr="006E7B3F">
        <w:rPr>
          <w:rFonts w:ascii="Times New Roman" w:hAnsi="Times New Roman"/>
          <w:color w:val="000000" w:themeColor="text1"/>
        </w:rPr>
        <w:t xml:space="preserve">e have recently reported that HF patients have depressed </w:t>
      </w:r>
      <w:r w:rsidR="00A547F7" w:rsidRPr="006E7B3F">
        <w:rPr>
          <w:rFonts w:ascii="Times New Roman" w:hAnsi="Times New Roman"/>
          <w:color w:val="000000" w:themeColor="text1"/>
          <w:lang w:val="en-US"/>
        </w:rPr>
        <w:t>d</w:t>
      </w:r>
      <w:r w:rsidR="000155FE" w:rsidRPr="006E7B3F">
        <w:rPr>
          <w:rFonts w:ascii="Times New Roman" w:hAnsi="Times New Roman"/>
          <w:color w:val="000000" w:themeColor="text1"/>
        </w:rPr>
        <w:t>CA at rest when compared with healthy subjects</w:t>
      </w:r>
      <w:r w:rsidR="00EC10F5" w:rsidRPr="006E7B3F">
        <w:rPr>
          <w:rFonts w:ascii="Times New Roman" w:hAnsi="Times New Roman"/>
          <w:color w:val="000000" w:themeColor="text1"/>
        </w:rPr>
        <w:t xml:space="preserve"> </w:t>
      </w:r>
      <w:r w:rsidR="00D952F3"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rfm5kmrdo","properties":{"formattedCitation":"(6)","plainCitation":"(6)"},"citationItems":[{"id":3080,"uris":["http://zotero.org/users/3599068/items/S7HGZF55"],"uri":["http://zotero.org/users/3599068/items/S7HGZF55"],"itemData":{"id":3080,"type":"article-journal","title":"Cerebral blood flow autoregulation in ischemic heart failure","container-title":"American Journal of Physiology. Regulatory, Integrative and Comparative Physiology","page":"R108-R113","volume":"312","issue":"1","source":"PubMed","abstract":"Patients with ischemic heart failure (iHF) have a high risk of neurological complications such as cognitive impairment and stroke. We hypothesized that iHF patients have a higher incidence of impaired dynamic cerebral autoregulation (dCA). Adult patients with iHF and healthy volunteers were included. Cerebral blood flow velocity (CBFV, transcranial Doppler, middle cerebral artery), end-tidal CO2 (capnography), and arterial blood pressure (Finometer) were continuously recorded supine for 5 min at rest. Autoregulation index (ARI) was estimated from the CBFV step response derived by transfer function analysis using standard template curves. Fifty-two iHF patients and 54 age-, gender-, and BP-matched healthy volunteers were studied. Echocardiogram ejection fraction was 40 (20-45) % in iHF group. iHF patients compared with control subjects had reduced end-tidal CO2 (34.1 ± 3.7 vs. 38.3 ± 4.0 mmHg, P &lt; 0.001) and lower ARI values (5.1 ± 1.6 vs. 5.9 ± 1.0, P = 0.012). ARI &lt;4, suggestive of impaired CA, was more common in iHF patients (28.8 vs. 7.4%, P = 0.004). These results confirm that iHF patients are more likely to have impaired dCA compared with age-matched controls. The relationship between impaired dCA and neurological complications in iHF patients deserves further investigation.","DOI":"10.1152/ajpregu.00361.2016","ISSN":"1522-1490","note":"PMID: 27927624","journalAbbreviation":"Am. J. Physiol. Regul. Integr. Comp. Physiol.","language":"eng","author":[{"family":"Caldas","given":"J. R."},{"family":"Panerai","given":"R. B."},{"family":"Haunton","given":"V. J."},{"family":"Almeida","given":"J. P."},{"family":"Ferreira","given":"G. S. R."},{"family":"Camara","given":"L."},{"family":"Nogueira","given":"R. C."},{"family":"Bor-Seng-Shu","given":"E."},{"family":"Oliveira","given":"M. L."},{"family":"Groehs","given":"R. R. V."},{"family":"Ferreira-Santos","given":"L."},{"family":"Teixeira","given":"M. J."},{"family":"Galas","given":"F. R. B. G."},{"family":"Robinson","given":"T. G."},{"family":"Jatene","given":"F. B."},{"family":"Hajjar","given":"L. A."}],"issued":{"date-parts":[["2017",1,1]]}}}],"schema":"https://github.com/citation-style-language/schema/raw/master/csl-citation.json"} </w:instrText>
      </w:r>
      <w:r w:rsidR="00D952F3"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(6)</w:t>
      </w:r>
      <w:r w:rsidR="00D952F3" w:rsidRPr="006E7B3F">
        <w:rPr>
          <w:rFonts w:ascii="Times New Roman" w:hAnsi="Times New Roman"/>
          <w:color w:val="000000" w:themeColor="text1"/>
        </w:rPr>
        <w:fldChar w:fldCharType="end"/>
      </w:r>
      <w:r w:rsidR="003109E3" w:rsidRPr="006E7B3F">
        <w:rPr>
          <w:rFonts w:ascii="Times New Roman" w:hAnsi="Times New Roman"/>
          <w:color w:val="000000" w:themeColor="text1"/>
        </w:rPr>
        <w:t xml:space="preserve">, cerebrovascular responses to </w:t>
      </w:r>
      <w:r w:rsidR="003109E3" w:rsidRPr="006E7B3F">
        <w:rPr>
          <w:rFonts w:ascii="Times New Roman" w:hAnsi="Times New Roman"/>
          <w:strike/>
          <w:color w:val="000000" w:themeColor="text1"/>
        </w:rPr>
        <w:t>HG</w:t>
      </w:r>
      <w:r w:rsidR="003109E3" w:rsidRPr="006E7B3F">
        <w:rPr>
          <w:rFonts w:ascii="Times New Roman" w:hAnsi="Times New Roman"/>
          <w:color w:val="000000" w:themeColor="text1"/>
        </w:rPr>
        <w:t xml:space="preserve"> </w:t>
      </w:r>
      <w:r w:rsidR="0054789C" w:rsidRPr="006E7B3F">
        <w:rPr>
          <w:rFonts w:ascii="Times New Roman" w:hAnsi="Times New Roman"/>
          <w:color w:val="000000" w:themeColor="text1"/>
        </w:rPr>
        <w:t xml:space="preserve"> (</w:t>
      </w:r>
      <w:proofErr w:type="spellStart"/>
      <w:r w:rsidR="0054789C" w:rsidRPr="006E7B3F">
        <w:rPr>
          <w:rFonts w:ascii="Times New Roman" w:hAnsi="Times New Roman"/>
          <w:color w:val="000000" w:themeColor="text1"/>
        </w:rPr>
        <w:t>iHG</w:t>
      </w:r>
      <w:proofErr w:type="spellEnd"/>
      <w:r w:rsidR="0054789C" w:rsidRPr="006E7B3F">
        <w:rPr>
          <w:rFonts w:ascii="Times New Roman" w:hAnsi="Times New Roman"/>
          <w:color w:val="000000" w:themeColor="text1"/>
        </w:rPr>
        <w:t xml:space="preserve"> </w:t>
      </w:r>
      <w:r w:rsidR="003109E3" w:rsidRPr="006E7B3F">
        <w:rPr>
          <w:rFonts w:ascii="Times New Roman" w:hAnsi="Times New Roman"/>
          <w:color w:val="000000" w:themeColor="text1"/>
        </w:rPr>
        <w:t>have not been described for HF patients.</w:t>
      </w:r>
      <w:r w:rsidR="000155FE" w:rsidRPr="006E7B3F">
        <w:rPr>
          <w:rFonts w:ascii="Times New Roman" w:hAnsi="Times New Roman"/>
          <w:color w:val="000000" w:themeColor="text1"/>
        </w:rPr>
        <w:t xml:space="preserve"> Studying the effects of </w:t>
      </w:r>
      <w:r w:rsidR="0054789C" w:rsidRPr="006E7B3F">
        <w:rPr>
          <w:rFonts w:ascii="Times New Roman" w:hAnsi="Times New Roman"/>
          <w:color w:val="000000" w:themeColor="text1"/>
        </w:rPr>
        <w:t>(</w:t>
      </w:r>
      <w:proofErr w:type="spellStart"/>
      <w:r w:rsidR="0054789C" w:rsidRPr="006E7B3F">
        <w:rPr>
          <w:rFonts w:ascii="Times New Roman" w:hAnsi="Times New Roman"/>
          <w:color w:val="000000" w:themeColor="text1"/>
        </w:rPr>
        <w:t>iHG</w:t>
      </w:r>
      <w:proofErr w:type="spellEnd"/>
      <w:r w:rsidR="0054789C" w:rsidRPr="006E7B3F">
        <w:rPr>
          <w:rFonts w:ascii="Times New Roman" w:hAnsi="Times New Roman"/>
          <w:color w:val="000000" w:themeColor="text1"/>
        </w:rPr>
        <w:t xml:space="preserve"> </w:t>
      </w:r>
      <w:r w:rsidR="000155FE" w:rsidRPr="006E7B3F">
        <w:rPr>
          <w:rFonts w:ascii="Times New Roman" w:hAnsi="Times New Roman"/>
          <w:color w:val="000000" w:themeColor="text1"/>
        </w:rPr>
        <w:t xml:space="preserve">in these patients could lead to better insights into the role of the autonomic nervous system in CBF control, as well as a more sensitive test of patients at higher risk of neurological complications. For this </w:t>
      </w:r>
      <w:r w:rsidR="00D952F3" w:rsidRPr="006E7B3F">
        <w:rPr>
          <w:rFonts w:ascii="Times New Roman" w:hAnsi="Times New Roman"/>
          <w:color w:val="000000" w:themeColor="text1"/>
        </w:rPr>
        <w:t>reason,</w:t>
      </w:r>
      <w:r w:rsidR="000155FE" w:rsidRPr="006E7B3F">
        <w:rPr>
          <w:rFonts w:ascii="Times New Roman" w:hAnsi="Times New Roman"/>
          <w:color w:val="000000" w:themeColor="text1"/>
        </w:rPr>
        <w:t xml:space="preserve"> we tested the hypothesis that </w:t>
      </w:r>
      <w:r w:rsidR="00A547F7" w:rsidRPr="006E7B3F">
        <w:rPr>
          <w:rFonts w:ascii="Times New Roman" w:hAnsi="Times New Roman"/>
          <w:color w:val="000000" w:themeColor="text1"/>
          <w:lang w:val="en-US"/>
        </w:rPr>
        <w:t>d</w:t>
      </w:r>
      <w:r w:rsidR="000155FE" w:rsidRPr="006E7B3F">
        <w:rPr>
          <w:rFonts w:ascii="Times New Roman" w:hAnsi="Times New Roman"/>
          <w:color w:val="000000" w:themeColor="text1"/>
        </w:rPr>
        <w:t xml:space="preserve">CA is impaired during sub-maximal </w:t>
      </w:r>
      <w:r w:rsidR="0045197E" w:rsidRPr="006E7B3F">
        <w:rPr>
          <w:rFonts w:ascii="Times New Roman" w:hAnsi="Times New Roman"/>
          <w:color w:val="000000" w:themeColor="text1"/>
        </w:rPr>
        <w:t>(</w:t>
      </w:r>
      <w:proofErr w:type="spellStart"/>
      <w:r w:rsidR="0045197E" w:rsidRPr="006E7B3F">
        <w:rPr>
          <w:rFonts w:ascii="Times New Roman" w:hAnsi="Times New Roman"/>
          <w:color w:val="000000" w:themeColor="text1"/>
        </w:rPr>
        <w:t>iHG</w:t>
      </w:r>
      <w:proofErr w:type="spellEnd"/>
      <w:r w:rsidR="0045197E" w:rsidRPr="006E7B3F">
        <w:rPr>
          <w:rFonts w:ascii="Times New Roman" w:hAnsi="Times New Roman"/>
          <w:color w:val="000000" w:themeColor="text1"/>
        </w:rPr>
        <w:t xml:space="preserve">) </w:t>
      </w:r>
      <w:r w:rsidR="000155FE" w:rsidRPr="006E7B3F">
        <w:rPr>
          <w:rFonts w:ascii="Times New Roman" w:hAnsi="Times New Roman"/>
          <w:color w:val="000000" w:themeColor="text1"/>
        </w:rPr>
        <w:t>m</w:t>
      </w:r>
      <w:r w:rsidR="005E6317" w:rsidRPr="006E7B3F">
        <w:rPr>
          <w:rFonts w:ascii="Times New Roman" w:hAnsi="Times New Roman"/>
          <w:color w:val="000000" w:themeColor="text1"/>
        </w:rPr>
        <w:t>an</w:t>
      </w:r>
      <w:r w:rsidR="003109E3" w:rsidRPr="006E7B3F">
        <w:rPr>
          <w:rFonts w:ascii="Times New Roman" w:hAnsi="Times New Roman"/>
          <w:color w:val="000000" w:themeColor="text1"/>
        </w:rPr>
        <w:t>o</w:t>
      </w:r>
      <w:r w:rsidR="000155FE" w:rsidRPr="006E7B3F">
        <w:rPr>
          <w:rFonts w:ascii="Times New Roman" w:hAnsi="Times New Roman"/>
          <w:color w:val="000000" w:themeColor="text1"/>
        </w:rPr>
        <w:t>euv</w:t>
      </w:r>
      <w:r w:rsidR="003109E3" w:rsidRPr="006E7B3F">
        <w:rPr>
          <w:rFonts w:ascii="Times New Roman" w:hAnsi="Times New Roman"/>
          <w:color w:val="000000" w:themeColor="text1"/>
        </w:rPr>
        <w:t>re</w:t>
      </w:r>
      <w:r w:rsidR="000155FE" w:rsidRPr="006E7B3F">
        <w:rPr>
          <w:rFonts w:ascii="Times New Roman" w:hAnsi="Times New Roman"/>
          <w:color w:val="000000" w:themeColor="text1"/>
        </w:rPr>
        <w:t xml:space="preserve"> in HF patients with reduced ejection fraction.</w:t>
      </w:r>
      <w:r w:rsidR="00E956C7" w:rsidRPr="006E7B3F">
        <w:rPr>
          <w:rFonts w:ascii="Times New Roman" w:hAnsi="Times New Roman"/>
          <w:color w:val="000000" w:themeColor="text1"/>
        </w:rPr>
        <w:t xml:space="preserve"> This information could have considerable value for tailoring treatment and/or monitoring of HF patients in response to rehabilitation and activities of daily living involving isometric exercise.</w:t>
      </w:r>
    </w:p>
    <w:p w14:paraId="36F2ED53" w14:textId="56CEEF11" w:rsidR="000155FE" w:rsidRPr="006E7B3F" w:rsidRDefault="000155FE" w:rsidP="00022C6B">
      <w:pPr>
        <w:spacing w:line="480" w:lineRule="auto"/>
        <w:ind w:firstLine="357"/>
        <w:jc w:val="both"/>
        <w:rPr>
          <w:rFonts w:ascii="Times New Roman" w:hAnsi="Times New Roman"/>
          <w:color w:val="000000" w:themeColor="text1"/>
        </w:rPr>
      </w:pPr>
    </w:p>
    <w:p w14:paraId="32CCB7BA" w14:textId="77777777" w:rsidR="00156765" w:rsidRPr="006E7B3F" w:rsidRDefault="00156765" w:rsidP="00022C6B">
      <w:pPr>
        <w:spacing w:line="480" w:lineRule="auto"/>
        <w:ind w:firstLine="357"/>
        <w:jc w:val="both"/>
        <w:rPr>
          <w:rFonts w:ascii="Times New Roman" w:hAnsi="Times New Roman"/>
          <w:color w:val="000000" w:themeColor="text1"/>
        </w:rPr>
      </w:pPr>
    </w:p>
    <w:p w14:paraId="72B12F89" w14:textId="77777777" w:rsidR="00156765" w:rsidRPr="006E7B3F" w:rsidRDefault="00156765" w:rsidP="00022C6B">
      <w:pPr>
        <w:spacing w:line="480" w:lineRule="auto"/>
        <w:ind w:firstLine="357"/>
        <w:jc w:val="both"/>
        <w:rPr>
          <w:rFonts w:ascii="Times New Roman" w:hAnsi="Times New Roman"/>
          <w:color w:val="000000" w:themeColor="text1"/>
        </w:rPr>
      </w:pPr>
    </w:p>
    <w:p w14:paraId="12799A3A" w14:textId="77777777" w:rsidR="00156765" w:rsidRPr="006E7B3F" w:rsidRDefault="00156765" w:rsidP="00022C6B">
      <w:pPr>
        <w:spacing w:line="480" w:lineRule="auto"/>
        <w:ind w:firstLine="357"/>
        <w:jc w:val="both"/>
        <w:rPr>
          <w:rFonts w:ascii="Times New Roman" w:hAnsi="Times New Roman"/>
          <w:color w:val="000000" w:themeColor="text1"/>
        </w:rPr>
      </w:pPr>
    </w:p>
    <w:p w14:paraId="5E1E557F" w14:textId="77777777" w:rsidR="00156765" w:rsidRPr="006E7B3F" w:rsidRDefault="00156765" w:rsidP="00022C6B">
      <w:pPr>
        <w:spacing w:line="480" w:lineRule="auto"/>
        <w:ind w:firstLine="357"/>
        <w:jc w:val="both"/>
        <w:rPr>
          <w:rFonts w:ascii="Times New Roman" w:hAnsi="Times New Roman"/>
          <w:color w:val="000000" w:themeColor="text1"/>
        </w:rPr>
      </w:pPr>
    </w:p>
    <w:p w14:paraId="4CC2CC57" w14:textId="77777777" w:rsidR="00156765" w:rsidRDefault="00156765" w:rsidP="00022C6B">
      <w:pPr>
        <w:spacing w:line="480" w:lineRule="auto"/>
        <w:ind w:firstLine="357"/>
        <w:jc w:val="both"/>
        <w:rPr>
          <w:rFonts w:ascii="Times New Roman" w:hAnsi="Times New Roman"/>
          <w:color w:val="000000" w:themeColor="text1"/>
        </w:rPr>
      </w:pPr>
    </w:p>
    <w:p w14:paraId="17A8EE81" w14:textId="77777777" w:rsidR="006E7B3F" w:rsidRPr="006E7B3F" w:rsidRDefault="006E7B3F" w:rsidP="00022C6B">
      <w:pPr>
        <w:spacing w:line="480" w:lineRule="auto"/>
        <w:ind w:firstLine="357"/>
        <w:jc w:val="both"/>
        <w:rPr>
          <w:rFonts w:ascii="Times New Roman" w:hAnsi="Times New Roman"/>
          <w:color w:val="000000" w:themeColor="text1"/>
        </w:rPr>
      </w:pPr>
    </w:p>
    <w:p w14:paraId="68261253" w14:textId="77777777" w:rsidR="00156765" w:rsidRPr="006E7B3F" w:rsidRDefault="00156765" w:rsidP="00022C6B">
      <w:pPr>
        <w:spacing w:line="480" w:lineRule="auto"/>
        <w:ind w:firstLine="357"/>
        <w:jc w:val="both"/>
        <w:rPr>
          <w:rFonts w:ascii="Times New Roman" w:hAnsi="Times New Roman"/>
          <w:color w:val="000000" w:themeColor="text1"/>
        </w:rPr>
      </w:pPr>
    </w:p>
    <w:p w14:paraId="69CA66C7" w14:textId="243DC9FB" w:rsidR="002963B0" w:rsidRPr="006E7B3F" w:rsidRDefault="00201377" w:rsidP="007A2A3C">
      <w:pPr>
        <w:spacing w:line="480" w:lineRule="auto"/>
        <w:rPr>
          <w:rFonts w:ascii="Times New Roman" w:hAnsi="Times New Roman"/>
          <w:b/>
          <w:color w:val="000000" w:themeColor="text1"/>
        </w:rPr>
      </w:pPr>
      <w:r w:rsidRPr="006E7B3F">
        <w:rPr>
          <w:rFonts w:ascii="Times New Roman" w:hAnsi="Times New Roman"/>
          <w:b/>
          <w:color w:val="000000" w:themeColor="text1"/>
        </w:rPr>
        <w:lastRenderedPageBreak/>
        <w:t>MATERIALS AND METHODS</w:t>
      </w:r>
    </w:p>
    <w:p w14:paraId="56470DBB" w14:textId="77777777" w:rsidR="00201377" w:rsidRPr="006E7B3F" w:rsidRDefault="00201377" w:rsidP="00022C6B">
      <w:pPr>
        <w:spacing w:line="480" w:lineRule="auto"/>
        <w:jc w:val="both"/>
        <w:rPr>
          <w:rFonts w:ascii="Times New Roman" w:hAnsi="Times New Roman"/>
          <w:b/>
          <w:color w:val="000000" w:themeColor="text1"/>
        </w:rPr>
      </w:pPr>
      <w:r w:rsidRPr="006E7B3F">
        <w:rPr>
          <w:rFonts w:ascii="Times New Roman" w:hAnsi="Times New Roman"/>
          <w:b/>
          <w:color w:val="000000" w:themeColor="text1"/>
        </w:rPr>
        <w:t>Research participants</w:t>
      </w:r>
    </w:p>
    <w:p w14:paraId="65F44407" w14:textId="7976E091" w:rsidR="00201377" w:rsidRPr="006E7B3F" w:rsidRDefault="00201377"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This was an observational, single-centre study, performed at the Heart Institute of the University of S</w:t>
      </w:r>
      <w:r w:rsidR="00B00DE2" w:rsidRPr="006E7B3F">
        <w:rPr>
          <w:rFonts w:ascii="Times New Roman" w:hAnsi="Times New Roman"/>
          <w:color w:val="000000" w:themeColor="text1"/>
        </w:rPr>
        <w:t>ã</w:t>
      </w:r>
      <w:r w:rsidRPr="006E7B3F">
        <w:rPr>
          <w:rFonts w:ascii="Times New Roman" w:hAnsi="Times New Roman"/>
          <w:color w:val="000000" w:themeColor="text1"/>
        </w:rPr>
        <w:t>o Paulo from May 2014 to July 2015. Patients were considered eligible to participate in the study if they fulfilled the following criteria</w:t>
      </w:r>
      <w:r w:rsidR="0000109D" w:rsidRPr="006E7B3F">
        <w:rPr>
          <w:rFonts w:ascii="Times New Roman" w:hAnsi="Times New Roman"/>
          <w:color w:val="000000" w:themeColor="text1"/>
        </w:rPr>
        <w:t xml:space="preserve"> (</w:t>
      </w:r>
      <w:proofErr w:type="spellStart"/>
      <w:r w:rsidR="0000109D" w:rsidRPr="006E7B3F">
        <w:rPr>
          <w:rFonts w:ascii="Times New Roman" w:hAnsi="Times New Roman"/>
          <w:color w:val="000000" w:themeColor="text1"/>
        </w:rPr>
        <w:t>i</w:t>
      </w:r>
      <w:proofErr w:type="spellEnd"/>
      <w:r w:rsidR="0000109D" w:rsidRPr="006E7B3F">
        <w:rPr>
          <w:rFonts w:ascii="Times New Roman" w:hAnsi="Times New Roman"/>
          <w:color w:val="000000" w:themeColor="text1"/>
        </w:rPr>
        <w:t xml:space="preserve">) left ventricular ejection fraction (LVEF) ≤ 40% on transthoracic echocardiography; (ii) clinically diagnosed ischaemic chronic HF with any functional class of the New York Heart Association (NYHA) classification </w:t>
      </w:r>
      <w:r w:rsidR="0000109D"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l2a5uqpjn","properties":{"formattedCitation":"(3)","plainCitation":"(3)"},"citationItems":[{"id":3097,"uris":["http://zotero.org/users/3599068/items/FCZ7PS6U"],"uri":["http://zotero.org/users/3599068/items/FCZ7PS6U"],"itemData":{"id":3097,"type":"article-journal","title":"Validity and reliability of the NYHA classes for measuring research outcomes in patients with cardiac disease","container-title":"Heart &amp; Lung: The Journal of Critical Care","page":"262-270","volume":"31","issue":"4","source":"PubMed","abstract":"The New York Heart Association (NYHA) functional classification system was developed to help physicians in clinical practice evaluate the effect of cardiac symptoms on a patient's daily activities. Over time, the role of the NYHA classification system has expanded, and it is now frequently used in clinical research. This review of the literature was undertaken to explore whether the NYHA classes have sufficient validity and reliability to serve as a functional outcome measure in research studies. After exploring its strengths and limitations, we conclude that the NYHA classes are a valid measure of functional status, a concept that is distinct from functional capacity and functional performance. The reproducibility of the NYHA functional classification system has not been established in the literature. Researchers are urged to report the methods for determining NYHA class, the training of raters, and the intra-rater or inter-rater reliability in studies that have multiple raters or measurements. Until the reliability of the NYHA functional classification system is determined, it is prudent to refrain from using the NYHA classes as the sole outcome measure of change in function in research studies of cardiac patients.","ISSN":"0147-9563","note":"PMID: 12122390","journalAbbreviation":"Heart Lung","language":"eng","author":[{"family":"Bennett","given":"Jill A."},{"family":"Riegel","given":"Barbara"},{"family":"Bittner","given":"Vera"},{"family":"Nichols","given":"Joyce"}],"issued":{"date-parts":[["2002",8]]}}}],"schema":"https://github.com/citation-style-language/schema/raw/master/csl-citation.json"} </w:instrText>
      </w:r>
      <w:r w:rsidR="0000109D"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w:t>
      </w:r>
      <w:r w:rsidR="0000109D" w:rsidRPr="006E7B3F">
        <w:rPr>
          <w:rFonts w:ascii="Times New Roman" w:hAnsi="Times New Roman"/>
          <w:color w:val="000000" w:themeColor="text1"/>
        </w:rPr>
        <w:fldChar w:fldCharType="end"/>
      </w:r>
      <w:r w:rsidR="0000109D" w:rsidRPr="006E7B3F">
        <w:rPr>
          <w:rFonts w:ascii="Times New Roman" w:hAnsi="Times New Roman"/>
          <w:color w:val="000000" w:themeColor="text1"/>
        </w:rPr>
        <w:t>;</w:t>
      </w:r>
      <w:r w:rsidRPr="006E7B3F">
        <w:rPr>
          <w:rFonts w:ascii="Times New Roman" w:hAnsi="Times New Roman"/>
          <w:color w:val="000000" w:themeColor="text1"/>
        </w:rPr>
        <w:t xml:space="preserve"> (iii) written informed consent. Age-, and </w:t>
      </w:r>
      <w:r w:rsidR="0095341C" w:rsidRPr="006E7B3F">
        <w:rPr>
          <w:rFonts w:ascii="Times New Roman" w:hAnsi="Times New Roman"/>
          <w:color w:val="000000" w:themeColor="text1"/>
        </w:rPr>
        <w:t>BP</w:t>
      </w:r>
      <w:r w:rsidRPr="006E7B3F">
        <w:rPr>
          <w:rFonts w:ascii="Times New Roman" w:hAnsi="Times New Roman"/>
          <w:color w:val="000000" w:themeColor="text1"/>
        </w:rPr>
        <w:t>-matched healthy controls were studied</w:t>
      </w:r>
      <w:r w:rsidR="006E3FF1" w:rsidRPr="006E7B3F">
        <w:rPr>
          <w:rFonts w:ascii="Times New Roman" w:hAnsi="Times New Roman"/>
          <w:color w:val="000000" w:themeColor="text1"/>
        </w:rPr>
        <w:t xml:space="preserve">, free of neurological, cardiac disease, diabetes </w:t>
      </w:r>
      <w:r w:rsidR="007346B0" w:rsidRPr="006E7B3F">
        <w:rPr>
          <w:rFonts w:ascii="Times New Roman" w:hAnsi="Times New Roman"/>
          <w:color w:val="000000" w:themeColor="text1"/>
        </w:rPr>
        <w:t>and carotid artery disease</w:t>
      </w:r>
      <w:r w:rsidR="006E3FF1" w:rsidRPr="006E7B3F">
        <w:rPr>
          <w:rFonts w:ascii="Times New Roman" w:hAnsi="Times New Roman"/>
          <w:color w:val="000000" w:themeColor="text1"/>
        </w:rPr>
        <w:t xml:space="preserve">. </w:t>
      </w:r>
      <w:r w:rsidR="0033640B" w:rsidRPr="006E7B3F">
        <w:rPr>
          <w:rFonts w:ascii="Times New Roman" w:hAnsi="Times New Roman"/>
          <w:color w:val="000000" w:themeColor="text1"/>
        </w:rPr>
        <w:t>Control s</w:t>
      </w:r>
      <w:r w:rsidR="005156E0" w:rsidRPr="006E7B3F">
        <w:rPr>
          <w:rFonts w:ascii="Times New Roman" w:hAnsi="Times New Roman"/>
          <w:color w:val="000000" w:themeColor="text1"/>
        </w:rPr>
        <w:t>ubjects with treated</w:t>
      </w:r>
      <w:r w:rsidR="0033506B" w:rsidRPr="006E7B3F">
        <w:rPr>
          <w:rFonts w:ascii="Times New Roman" w:hAnsi="Times New Roman"/>
          <w:color w:val="000000" w:themeColor="text1"/>
        </w:rPr>
        <w:t xml:space="preserve"> mild hypertension were included as representatives of the matched</w:t>
      </w:r>
      <w:r w:rsidR="0033640B" w:rsidRPr="006E7B3F">
        <w:rPr>
          <w:rFonts w:ascii="Times New Roman" w:hAnsi="Times New Roman"/>
          <w:color w:val="000000" w:themeColor="text1"/>
        </w:rPr>
        <w:t xml:space="preserve"> older</w:t>
      </w:r>
      <w:r w:rsidR="0033506B" w:rsidRPr="006E7B3F">
        <w:rPr>
          <w:rFonts w:ascii="Times New Roman" w:hAnsi="Times New Roman"/>
          <w:color w:val="000000" w:themeColor="text1"/>
        </w:rPr>
        <w:t xml:space="preserve"> age group. </w:t>
      </w:r>
      <w:r w:rsidRPr="006E7B3F">
        <w:rPr>
          <w:rFonts w:ascii="Times New Roman" w:hAnsi="Times New Roman"/>
          <w:color w:val="000000" w:themeColor="text1"/>
        </w:rPr>
        <w:t xml:space="preserve">The study was approved by </w:t>
      </w:r>
      <w:r w:rsidR="005156E0" w:rsidRPr="006E7B3F">
        <w:rPr>
          <w:rFonts w:ascii="Times New Roman" w:hAnsi="Times New Roman"/>
          <w:color w:val="000000" w:themeColor="text1"/>
        </w:rPr>
        <w:t xml:space="preserve">the </w:t>
      </w:r>
      <w:r w:rsidRPr="006E7B3F">
        <w:rPr>
          <w:rFonts w:ascii="Times New Roman" w:hAnsi="Times New Roman"/>
          <w:color w:val="000000" w:themeColor="text1"/>
        </w:rPr>
        <w:t>local research ethic</w:t>
      </w:r>
      <w:r w:rsidR="005156E0" w:rsidRPr="006E7B3F">
        <w:rPr>
          <w:rFonts w:ascii="Times New Roman" w:hAnsi="Times New Roman"/>
          <w:color w:val="000000" w:themeColor="text1"/>
        </w:rPr>
        <w:t>s</w:t>
      </w:r>
      <w:r w:rsidRPr="006E7B3F">
        <w:rPr>
          <w:rFonts w:ascii="Times New Roman" w:hAnsi="Times New Roman"/>
          <w:color w:val="000000" w:themeColor="text1"/>
        </w:rPr>
        <w:t xml:space="preserve"> committee</w:t>
      </w:r>
      <w:r w:rsidR="0033506B" w:rsidRPr="006E7B3F">
        <w:rPr>
          <w:rFonts w:ascii="Times New Roman" w:hAnsi="Times New Roman"/>
          <w:color w:val="000000" w:themeColor="text1"/>
        </w:rPr>
        <w:t xml:space="preserve"> and all participants provided written informed consent</w:t>
      </w:r>
      <w:r w:rsidR="005156E0" w:rsidRPr="006E7B3F">
        <w:rPr>
          <w:rFonts w:ascii="Times New Roman" w:hAnsi="Times New Roman"/>
          <w:color w:val="000000" w:themeColor="text1"/>
        </w:rPr>
        <w:t>.</w:t>
      </w:r>
    </w:p>
    <w:p w14:paraId="31BF63AF" w14:textId="77777777" w:rsidR="007346B0" w:rsidRPr="006E7B3F" w:rsidRDefault="007346B0" w:rsidP="00022C6B">
      <w:pPr>
        <w:spacing w:line="480" w:lineRule="auto"/>
        <w:ind w:firstLine="720"/>
        <w:jc w:val="both"/>
        <w:rPr>
          <w:rFonts w:ascii="Times New Roman" w:hAnsi="Times New Roman"/>
          <w:color w:val="000000" w:themeColor="text1"/>
        </w:rPr>
      </w:pPr>
    </w:p>
    <w:p w14:paraId="401C2483" w14:textId="77777777" w:rsidR="001A4F3A" w:rsidRPr="006E7B3F" w:rsidRDefault="001A4F3A" w:rsidP="00022C6B">
      <w:pPr>
        <w:spacing w:line="480" w:lineRule="auto"/>
        <w:jc w:val="both"/>
        <w:rPr>
          <w:rFonts w:ascii="Times New Roman" w:hAnsi="Times New Roman"/>
          <w:b/>
          <w:color w:val="000000" w:themeColor="text1"/>
        </w:rPr>
      </w:pPr>
      <w:r w:rsidRPr="006E7B3F">
        <w:rPr>
          <w:rFonts w:ascii="Times New Roman" w:hAnsi="Times New Roman"/>
          <w:b/>
          <w:color w:val="000000" w:themeColor="text1"/>
        </w:rPr>
        <w:t>Procedure</w:t>
      </w:r>
    </w:p>
    <w:p w14:paraId="40A41F61" w14:textId="77777777" w:rsidR="00903353" w:rsidRPr="006E7B3F" w:rsidRDefault="00903353" w:rsidP="00022C6B">
      <w:pPr>
        <w:spacing w:line="480" w:lineRule="auto"/>
        <w:jc w:val="both"/>
        <w:rPr>
          <w:rFonts w:ascii="Times New Roman" w:hAnsi="Times New Roman"/>
          <w:i/>
          <w:color w:val="000000" w:themeColor="text1"/>
        </w:rPr>
      </w:pPr>
      <w:r w:rsidRPr="006E7B3F">
        <w:rPr>
          <w:rFonts w:ascii="Times New Roman" w:hAnsi="Times New Roman"/>
          <w:i/>
          <w:color w:val="000000" w:themeColor="text1"/>
        </w:rPr>
        <w:t>Measurements and data analysis</w:t>
      </w:r>
    </w:p>
    <w:p w14:paraId="3D8559D7" w14:textId="29790298" w:rsidR="006F4836" w:rsidRPr="006E7B3F" w:rsidRDefault="00903353"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The study was performed with participant</w:t>
      </w:r>
      <w:r w:rsidR="009820F2" w:rsidRPr="006E7B3F">
        <w:rPr>
          <w:rFonts w:ascii="Times New Roman" w:hAnsi="Times New Roman"/>
          <w:color w:val="000000" w:themeColor="text1"/>
        </w:rPr>
        <w:t>s</w:t>
      </w:r>
      <w:r w:rsidRPr="006E7B3F">
        <w:rPr>
          <w:rFonts w:ascii="Times New Roman" w:hAnsi="Times New Roman"/>
          <w:color w:val="000000" w:themeColor="text1"/>
        </w:rPr>
        <w:t xml:space="preserve"> lying in a supine position, with the head at 30°. Simultaneous TCD evaluation of both middle cerebral arteries (MCAs) was carried out using bilateral 2 MHz pulsed, range-gated probes (DWL, </w:t>
      </w:r>
      <w:proofErr w:type="spellStart"/>
      <w:r w:rsidRPr="006E7B3F">
        <w:rPr>
          <w:rFonts w:ascii="Times New Roman" w:hAnsi="Times New Roman"/>
          <w:color w:val="000000" w:themeColor="text1"/>
        </w:rPr>
        <w:t>Dopplerbox</w:t>
      </w:r>
      <w:proofErr w:type="spellEnd"/>
      <w:r w:rsidRPr="006E7B3F">
        <w:rPr>
          <w:rFonts w:ascii="Times New Roman" w:hAnsi="Times New Roman"/>
          <w:color w:val="000000" w:themeColor="text1"/>
        </w:rPr>
        <w:t xml:space="preserve">, Germany), held in place </w:t>
      </w:r>
      <w:r w:rsidR="009820F2" w:rsidRPr="006E7B3F">
        <w:rPr>
          <w:rFonts w:ascii="Times New Roman" w:hAnsi="Times New Roman"/>
          <w:color w:val="000000" w:themeColor="text1"/>
        </w:rPr>
        <w:t>with</w:t>
      </w:r>
      <w:r w:rsidRPr="006E7B3F">
        <w:rPr>
          <w:rFonts w:ascii="Times New Roman" w:hAnsi="Times New Roman"/>
          <w:color w:val="000000" w:themeColor="text1"/>
        </w:rPr>
        <w:t xml:space="preserve"> a head frame.</w:t>
      </w:r>
      <w:r w:rsidR="000F43A7" w:rsidRPr="006E7B3F">
        <w:rPr>
          <w:rFonts w:ascii="Times New Roman" w:hAnsi="Times New Roman"/>
          <w:color w:val="000000" w:themeColor="text1"/>
        </w:rPr>
        <w:t xml:space="preserve"> </w:t>
      </w:r>
      <w:r w:rsidR="00A26933" w:rsidRPr="006E7B3F">
        <w:rPr>
          <w:rFonts w:ascii="Times New Roman" w:hAnsi="Times New Roman"/>
          <w:color w:val="000000" w:themeColor="text1"/>
        </w:rPr>
        <w:t>Subjects with unilateral temporal acoustic window were excluded.</w:t>
      </w:r>
      <w:r w:rsidR="000F43A7" w:rsidRPr="006E7B3F">
        <w:rPr>
          <w:rFonts w:ascii="Times New Roman" w:hAnsi="Times New Roman"/>
          <w:color w:val="000000" w:themeColor="text1"/>
        </w:rPr>
        <w:t xml:space="preserve"> </w:t>
      </w:r>
      <w:proofErr w:type="spellStart"/>
      <w:r w:rsidR="008472BB" w:rsidRPr="006E7B3F">
        <w:rPr>
          <w:rFonts w:ascii="Times New Roman" w:hAnsi="Times New Roman"/>
          <w:color w:val="000000" w:themeColor="text1"/>
        </w:rPr>
        <w:t>I</w:t>
      </w:r>
      <w:r w:rsidRPr="006E7B3F">
        <w:rPr>
          <w:rFonts w:ascii="Times New Roman" w:hAnsi="Times New Roman"/>
          <w:color w:val="000000" w:themeColor="text1"/>
        </w:rPr>
        <w:t>nsonation</w:t>
      </w:r>
      <w:proofErr w:type="spellEnd"/>
      <w:r w:rsidRPr="006E7B3F">
        <w:rPr>
          <w:rFonts w:ascii="Times New Roman" w:hAnsi="Times New Roman"/>
          <w:color w:val="000000" w:themeColor="text1"/>
        </w:rPr>
        <w:t xml:space="preserve"> depths varied from 50 to 55 mm, with slight anterior angulation (15– 30°) of the probe through the temporal window. BP was continuously measured non-invasively using finger arterial volume clamping (</w:t>
      </w:r>
      <w:proofErr w:type="spellStart"/>
      <w:r w:rsidRPr="006E7B3F">
        <w:rPr>
          <w:rFonts w:ascii="Times New Roman" w:hAnsi="Times New Roman"/>
          <w:color w:val="000000" w:themeColor="text1"/>
        </w:rPr>
        <w:t>Finometer</w:t>
      </w:r>
      <w:proofErr w:type="spellEnd"/>
      <w:r w:rsidRPr="006E7B3F">
        <w:rPr>
          <w:rFonts w:ascii="Times New Roman" w:hAnsi="Times New Roman"/>
          <w:color w:val="000000" w:themeColor="text1"/>
        </w:rPr>
        <w:t xml:space="preserve"> PRO; </w:t>
      </w:r>
      <w:proofErr w:type="spellStart"/>
      <w:r w:rsidRPr="006E7B3F">
        <w:rPr>
          <w:rFonts w:ascii="Times New Roman" w:hAnsi="Times New Roman"/>
          <w:color w:val="000000" w:themeColor="text1"/>
        </w:rPr>
        <w:t>Finapres</w:t>
      </w:r>
      <w:proofErr w:type="spellEnd"/>
      <w:r w:rsidRPr="006E7B3F">
        <w:rPr>
          <w:rFonts w:ascii="Times New Roman" w:hAnsi="Times New Roman"/>
          <w:color w:val="000000" w:themeColor="text1"/>
        </w:rPr>
        <w:t xml:space="preserve"> </w:t>
      </w:r>
      <w:r w:rsidR="0097644D" w:rsidRPr="006E7B3F">
        <w:rPr>
          <w:rFonts w:ascii="Times New Roman" w:hAnsi="Times New Roman"/>
          <w:color w:val="000000" w:themeColor="text1"/>
        </w:rPr>
        <w:t xml:space="preserve">Medical Systems, Amsterdam, </w:t>
      </w:r>
      <w:r w:rsidRPr="006E7B3F">
        <w:rPr>
          <w:rFonts w:ascii="Times New Roman" w:hAnsi="Times New Roman"/>
          <w:color w:val="000000" w:themeColor="text1"/>
        </w:rPr>
        <w:t>Netherlands) with the servo-adjust switched off after an acclimatization period of at least 5 min, when a stable waveform was achieved with the servo-adjust on. End-tidal 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(EtCO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was continuously measured with an infrared </w:t>
      </w:r>
      <w:proofErr w:type="spellStart"/>
      <w:r w:rsidRPr="006E7B3F">
        <w:rPr>
          <w:rFonts w:ascii="Times New Roman" w:hAnsi="Times New Roman"/>
          <w:color w:val="000000" w:themeColor="text1"/>
        </w:rPr>
        <w:t>capnograph</w:t>
      </w:r>
      <w:proofErr w:type="spellEnd"/>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Dixtal</w:t>
      </w:r>
      <w:proofErr w:type="spellEnd"/>
      <w:r w:rsidRPr="006E7B3F">
        <w:rPr>
          <w:rFonts w:ascii="Times New Roman" w:hAnsi="Times New Roman"/>
          <w:color w:val="000000" w:themeColor="text1"/>
        </w:rPr>
        <w:t>, dx 1265 ETCO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Capnogard</w:t>
      </w:r>
      <w:proofErr w:type="spellEnd"/>
      <w:r w:rsidRPr="006E7B3F">
        <w:rPr>
          <w:rFonts w:ascii="Times New Roman" w:hAnsi="Times New Roman"/>
          <w:color w:val="000000" w:themeColor="text1"/>
        </w:rPr>
        <w:t xml:space="preserve">, </w:t>
      </w:r>
      <w:r w:rsidRPr="006E7B3F">
        <w:rPr>
          <w:rFonts w:ascii="Times New Roman" w:hAnsi="Times New Roman"/>
          <w:color w:val="000000" w:themeColor="text1"/>
        </w:rPr>
        <w:lastRenderedPageBreak/>
        <w:t>Manaus, Brazil) via a closely fitti</w:t>
      </w:r>
      <w:r w:rsidR="0097644D" w:rsidRPr="006E7B3F">
        <w:rPr>
          <w:rFonts w:ascii="Times New Roman" w:hAnsi="Times New Roman"/>
          <w:color w:val="000000" w:themeColor="text1"/>
        </w:rPr>
        <w:t xml:space="preserve">ng mask and recorded at 1 min </w:t>
      </w:r>
      <w:r w:rsidRPr="006E7B3F">
        <w:rPr>
          <w:rFonts w:ascii="Times New Roman" w:hAnsi="Times New Roman"/>
          <w:color w:val="000000" w:themeColor="text1"/>
        </w:rPr>
        <w:t xml:space="preserve">intervals. </w:t>
      </w:r>
      <w:r w:rsidR="009820F2" w:rsidRPr="006E7B3F">
        <w:rPr>
          <w:rFonts w:ascii="Times New Roman" w:hAnsi="Times New Roman"/>
          <w:color w:val="000000" w:themeColor="text1"/>
        </w:rPr>
        <w:t>EtCO</w:t>
      </w:r>
      <w:r w:rsidR="009820F2" w:rsidRPr="006E7B3F">
        <w:rPr>
          <w:rFonts w:ascii="Times New Roman" w:hAnsi="Times New Roman"/>
          <w:color w:val="000000" w:themeColor="text1"/>
          <w:vertAlign w:val="subscript"/>
        </w:rPr>
        <w:t>2</w:t>
      </w:r>
      <w:r w:rsidR="009820F2" w:rsidRPr="006E7B3F">
        <w:rPr>
          <w:rFonts w:ascii="Times New Roman" w:hAnsi="Times New Roman"/>
          <w:color w:val="000000" w:themeColor="text1"/>
        </w:rPr>
        <w:t xml:space="preserve"> was not monitored in controls. </w:t>
      </w:r>
      <w:r w:rsidRPr="006E7B3F">
        <w:rPr>
          <w:rFonts w:ascii="Times New Roman" w:hAnsi="Times New Roman"/>
          <w:color w:val="000000" w:themeColor="text1"/>
        </w:rPr>
        <w:t xml:space="preserve">LVEF was derived by transthoracic echocardiography. </w:t>
      </w:r>
    </w:p>
    <w:p w14:paraId="0FA056E2" w14:textId="62AECA69" w:rsidR="001A1799" w:rsidRPr="006E7B3F" w:rsidRDefault="006F4836"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The</w:t>
      </w:r>
      <w:r w:rsidR="00334C9A" w:rsidRPr="006E7B3F">
        <w:rPr>
          <w:rFonts w:ascii="Times New Roman" w:hAnsi="Times New Roman"/>
          <w:color w:val="000000" w:themeColor="text1"/>
        </w:rPr>
        <w:t xml:space="preserve"> </w:t>
      </w:r>
      <w:r w:rsidRPr="006E7B3F">
        <w:rPr>
          <w:rFonts w:ascii="Times New Roman" w:hAnsi="Times New Roman"/>
          <w:strike/>
          <w:color w:val="000000" w:themeColor="text1"/>
        </w:rPr>
        <w:t>HG</w:t>
      </w:r>
      <w:r w:rsidRPr="006E7B3F">
        <w:rPr>
          <w:rFonts w:ascii="Times New Roman" w:hAnsi="Times New Roman"/>
          <w:color w:val="000000" w:themeColor="text1"/>
        </w:rPr>
        <w:t xml:space="preserve"> </w:t>
      </w:r>
      <w:r w:rsidR="0011552E" w:rsidRPr="006E7B3F">
        <w:rPr>
          <w:rFonts w:ascii="Times New Roman" w:hAnsi="Times New Roman"/>
          <w:color w:val="000000" w:themeColor="text1"/>
        </w:rPr>
        <w:t>(</w:t>
      </w:r>
      <w:proofErr w:type="spellStart"/>
      <w:r w:rsidR="0011552E" w:rsidRPr="006E7B3F">
        <w:rPr>
          <w:rFonts w:ascii="Times New Roman" w:hAnsi="Times New Roman"/>
          <w:color w:val="000000" w:themeColor="text1"/>
        </w:rPr>
        <w:t>iHG</w:t>
      </w:r>
      <w:proofErr w:type="spellEnd"/>
      <w:r w:rsidR="0011552E" w:rsidRPr="006E7B3F">
        <w:rPr>
          <w:rFonts w:ascii="Times New Roman" w:hAnsi="Times New Roman"/>
          <w:color w:val="000000" w:themeColor="text1"/>
        </w:rPr>
        <w:t xml:space="preserve">) </w:t>
      </w:r>
      <w:proofErr w:type="spellStart"/>
      <w:r w:rsidR="0097644D" w:rsidRPr="006E7B3F">
        <w:rPr>
          <w:rFonts w:ascii="Times New Roman" w:hAnsi="Times New Roman"/>
          <w:color w:val="000000" w:themeColor="text1"/>
        </w:rPr>
        <w:t>maneuv</w:t>
      </w:r>
      <w:r w:rsidR="00563E4A" w:rsidRPr="006E7B3F">
        <w:rPr>
          <w:rFonts w:ascii="Times New Roman" w:hAnsi="Times New Roman"/>
          <w:color w:val="000000" w:themeColor="text1"/>
        </w:rPr>
        <w:t>e</w:t>
      </w:r>
      <w:r w:rsidR="007642B8" w:rsidRPr="006E7B3F">
        <w:rPr>
          <w:rFonts w:ascii="Times New Roman" w:hAnsi="Times New Roman"/>
          <w:color w:val="000000" w:themeColor="text1"/>
        </w:rPr>
        <w:t>r</w:t>
      </w:r>
      <w:proofErr w:type="spellEnd"/>
      <w:r w:rsidR="00334C9A" w:rsidRPr="006E7B3F">
        <w:rPr>
          <w:rFonts w:ascii="Times New Roman" w:hAnsi="Times New Roman"/>
          <w:color w:val="000000" w:themeColor="text1"/>
        </w:rPr>
        <w:t xml:space="preserve"> </w:t>
      </w:r>
      <w:r w:rsidRPr="006E7B3F">
        <w:rPr>
          <w:rFonts w:ascii="Times New Roman" w:hAnsi="Times New Roman"/>
          <w:color w:val="000000" w:themeColor="text1"/>
        </w:rPr>
        <w:t xml:space="preserve">was performed with a dynamometer. For each subject, maximum contraction force was calculated as the average of three rounds of maximum effort values with at least ten seconds of recovery between each task. In the main experiment, subjects were instructed to perform </w:t>
      </w:r>
      <w:r w:rsidR="0011552E" w:rsidRPr="006E7B3F">
        <w:rPr>
          <w:rFonts w:ascii="Times New Roman" w:hAnsi="Times New Roman"/>
          <w:color w:val="000000" w:themeColor="text1"/>
        </w:rPr>
        <w:t>(</w:t>
      </w:r>
      <w:proofErr w:type="spellStart"/>
      <w:proofErr w:type="gramStart"/>
      <w:r w:rsidR="0011552E" w:rsidRPr="006E7B3F">
        <w:rPr>
          <w:rFonts w:ascii="Times New Roman" w:hAnsi="Times New Roman"/>
          <w:color w:val="000000" w:themeColor="text1"/>
        </w:rPr>
        <w:t>iHG</w:t>
      </w:r>
      <w:proofErr w:type="spellEnd"/>
      <w:r w:rsidR="0011552E" w:rsidRPr="006E7B3F">
        <w:rPr>
          <w:rFonts w:ascii="Times New Roman" w:hAnsi="Times New Roman"/>
          <w:color w:val="000000" w:themeColor="text1"/>
        </w:rPr>
        <w:t xml:space="preserve">) </w:t>
      </w:r>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maneuv</w:t>
      </w:r>
      <w:r w:rsidR="00563E4A" w:rsidRPr="006E7B3F">
        <w:rPr>
          <w:rFonts w:ascii="Times New Roman" w:hAnsi="Times New Roman"/>
          <w:color w:val="000000" w:themeColor="text1"/>
        </w:rPr>
        <w:t>e</w:t>
      </w:r>
      <w:r w:rsidR="007642B8" w:rsidRPr="006E7B3F">
        <w:rPr>
          <w:rFonts w:ascii="Times New Roman" w:hAnsi="Times New Roman"/>
          <w:color w:val="000000" w:themeColor="text1"/>
        </w:rPr>
        <w:t>r</w:t>
      </w:r>
      <w:proofErr w:type="spellEnd"/>
      <w:proofErr w:type="gramEnd"/>
      <w:r w:rsidRPr="006E7B3F">
        <w:rPr>
          <w:rFonts w:ascii="Times New Roman" w:hAnsi="Times New Roman"/>
          <w:color w:val="000000" w:themeColor="text1"/>
        </w:rPr>
        <w:t xml:space="preserve"> with the </w:t>
      </w:r>
      <w:r w:rsidR="00BD4AAF" w:rsidRPr="006E7B3F">
        <w:rPr>
          <w:rFonts w:ascii="Times New Roman" w:hAnsi="Times New Roman"/>
          <w:color w:val="000000" w:themeColor="text1"/>
        </w:rPr>
        <w:t>dominant</w:t>
      </w:r>
      <w:r w:rsidR="00E12D47" w:rsidRPr="006E7B3F">
        <w:rPr>
          <w:rFonts w:ascii="Times New Roman" w:hAnsi="Times New Roman"/>
          <w:color w:val="000000" w:themeColor="text1"/>
        </w:rPr>
        <w:t xml:space="preserve"> </w:t>
      </w:r>
      <w:r w:rsidRPr="006E7B3F">
        <w:rPr>
          <w:rFonts w:ascii="Times New Roman" w:hAnsi="Times New Roman"/>
          <w:color w:val="000000" w:themeColor="text1"/>
        </w:rPr>
        <w:t>arm</w:t>
      </w:r>
      <w:r w:rsidR="0008658B" w:rsidRPr="006E7B3F">
        <w:rPr>
          <w:rFonts w:ascii="Times New Roman" w:hAnsi="Times New Roman"/>
          <w:color w:val="000000" w:themeColor="text1"/>
        </w:rPr>
        <w:t xml:space="preserve"> </w:t>
      </w:r>
      <w:r w:rsidRPr="006E7B3F">
        <w:rPr>
          <w:rFonts w:ascii="Times New Roman" w:hAnsi="Times New Roman"/>
          <w:color w:val="000000" w:themeColor="text1"/>
        </w:rPr>
        <w:t>at 30% of maximum contraction force for 3 minutes, and not to move any muscle</w:t>
      </w:r>
      <w:r w:rsidR="009820F2" w:rsidRPr="006E7B3F">
        <w:rPr>
          <w:rFonts w:ascii="Times New Roman" w:hAnsi="Times New Roman"/>
          <w:color w:val="000000" w:themeColor="text1"/>
        </w:rPr>
        <w:t>s</w:t>
      </w:r>
      <w:r w:rsidRPr="006E7B3F">
        <w:rPr>
          <w:rFonts w:ascii="Times New Roman" w:hAnsi="Times New Roman"/>
          <w:color w:val="000000" w:themeColor="text1"/>
        </w:rPr>
        <w:t xml:space="preserve"> other </w:t>
      </w:r>
      <w:r w:rsidR="00C948CE" w:rsidRPr="006E7B3F">
        <w:rPr>
          <w:rFonts w:ascii="Times New Roman" w:hAnsi="Times New Roman"/>
          <w:color w:val="000000" w:themeColor="text1"/>
        </w:rPr>
        <w:t>than those involved in the test</w:t>
      </w:r>
      <w:r w:rsidR="006D5C86" w:rsidRPr="006E7B3F">
        <w:rPr>
          <w:rFonts w:ascii="Times New Roman" w:hAnsi="Times New Roman"/>
          <w:color w:val="000000" w:themeColor="text1"/>
        </w:rPr>
        <w:t>.</w:t>
      </w:r>
      <w:r w:rsidR="00B44185" w:rsidRPr="006E7B3F">
        <w:rPr>
          <w:rFonts w:ascii="Times New Roman" w:hAnsi="Times New Roman"/>
          <w:color w:val="000000" w:themeColor="text1"/>
        </w:rPr>
        <w:t xml:space="preserve"> </w:t>
      </w:r>
      <w:r w:rsidR="006D5C86" w:rsidRPr="006E7B3F">
        <w:rPr>
          <w:rFonts w:ascii="Times New Roman" w:hAnsi="Times New Roman"/>
          <w:color w:val="000000" w:themeColor="text1"/>
        </w:rPr>
        <w:t>All the participants were informed when the 30% target was achieved and v</w:t>
      </w:r>
      <w:r w:rsidR="006D5C86" w:rsidRPr="006E7B3F">
        <w:rPr>
          <w:rFonts w:ascii="Times New Roman" w:hAnsi="Times New Roman"/>
          <w:color w:val="000000" w:themeColor="text1"/>
        </w:rPr>
        <w:t>isual feedback was provided by the dynamometer scale to help participants to maintain the target contraction force</w:t>
      </w:r>
      <w:r w:rsidR="006D5C86" w:rsidRPr="006E7B3F">
        <w:rPr>
          <w:rFonts w:ascii="Times New Roman" w:hAnsi="Times New Roman"/>
          <w:color w:val="000000" w:themeColor="text1"/>
        </w:rPr>
        <w:t>.</w:t>
      </w:r>
    </w:p>
    <w:p w14:paraId="4234F5F2" w14:textId="521715A6" w:rsidR="0079610F" w:rsidRPr="006E7B3F" w:rsidRDefault="006F4836"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After resting for at le</w:t>
      </w:r>
      <w:r w:rsidR="001A1799" w:rsidRPr="006E7B3F">
        <w:rPr>
          <w:rFonts w:ascii="Times New Roman" w:hAnsi="Times New Roman"/>
          <w:color w:val="000000" w:themeColor="text1"/>
        </w:rPr>
        <w:t xml:space="preserve">ast </w:t>
      </w:r>
      <w:r w:rsidR="009820F2" w:rsidRPr="006E7B3F">
        <w:rPr>
          <w:rFonts w:ascii="Times New Roman" w:hAnsi="Times New Roman"/>
          <w:color w:val="000000" w:themeColor="text1"/>
        </w:rPr>
        <w:t>five</w:t>
      </w:r>
      <w:r w:rsidR="001A1799" w:rsidRPr="006E7B3F">
        <w:rPr>
          <w:rFonts w:ascii="Times New Roman" w:hAnsi="Times New Roman"/>
          <w:color w:val="000000" w:themeColor="text1"/>
        </w:rPr>
        <w:t xml:space="preserve"> min, </w:t>
      </w:r>
      <w:r w:rsidR="009820F2" w:rsidRPr="006E7B3F">
        <w:rPr>
          <w:rFonts w:ascii="Times New Roman" w:hAnsi="Times New Roman"/>
          <w:color w:val="000000" w:themeColor="text1"/>
        </w:rPr>
        <w:t xml:space="preserve">a </w:t>
      </w:r>
      <w:r w:rsidR="0079610F" w:rsidRPr="006E7B3F">
        <w:rPr>
          <w:rFonts w:ascii="Times New Roman" w:hAnsi="Times New Roman"/>
          <w:color w:val="000000" w:themeColor="text1"/>
        </w:rPr>
        <w:t xml:space="preserve">continuous </w:t>
      </w:r>
      <w:r w:rsidR="002E62E7" w:rsidRPr="006E7B3F">
        <w:rPr>
          <w:rFonts w:ascii="Times New Roman" w:hAnsi="Times New Roman"/>
          <w:color w:val="000000" w:themeColor="text1"/>
        </w:rPr>
        <w:t>6</w:t>
      </w:r>
      <w:r w:rsidR="0079610F" w:rsidRPr="006E7B3F">
        <w:rPr>
          <w:rFonts w:ascii="Times New Roman" w:hAnsi="Times New Roman"/>
          <w:color w:val="000000" w:themeColor="text1"/>
        </w:rPr>
        <w:t xml:space="preserve"> min recording was obtained corresponding to </w:t>
      </w:r>
      <w:r w:rsidR="00FC5417" w:rsidRPr="006E7B3F">
        <w:rPr>
          <w:rFonts w:ascii="Times New Roman" w:hAnsi="Times New Roman"/>
          <w:color w:val="000000" w:themeColor="text1"/>
        </w:rPr>
        <w:t>one min</w:t>
      </w:r>
      <w:r w:rsidR="002E62E7" w:rsidRPr="006E7B3F">
        <w:rPr>
          <w:rFonts w:ascii="Times New Roman" w:hAnsi="Times New Roman"/>
          <w:color w:val="000000" w:themeColor="text1"/>
        </w:rPr>
        <w:t xml:space="preserve"> of baseline,</w:t>
      </w:r>
      <w:r w:rsidR="0020660E" w:rsidRPr="006E7B3F">
        <w:rPr>
          <w:rFonts w:ascii="Times New Roman" w:hAnsi="Times New Roman"/>
          <w:color w:val="000000" w:themeColor="text1"/>
        </w:rPr>
        <w:t xml:space="preserve"> </w:t>
      </w:r>
      <w:r w:rsidR="009820F2" w:rsidRPr="006E7B3F">
        <w:rPr>
          <w:rFonts w:ascii="Times New Roman" w:hAnsi="Times New Roman"/>
          <w:color w:val="000000" w:themeColor="text1"/>
        </w:rPr>
        <w:t>three</w:t>
      </w:r>
      <w:r w:rsidR="0079610F" w:rsidRPr="006E7B3F">
        <w:rPr>
          <w:rFonts w:ascii="Times New Roman" w:hAnsi="Times New Roman"/>
          <w:color w:val="000000" w:themeColor="text1"/>
        </w:rPr>
        <w:t xml:space="preserve"> min of </w:t>
      </w:r>
      <w:r w:rsidR="0011552E" w:rsidRPr="006E7B3F">
        <w:rPr>
          <w:rFonts w:ascii="Times New Roman" w:hAnsi="Times New Roman"/>
          <w:color w:val="000000" w:themeColor="text1"/>
        </w:rPr>
        <w:t>(</w:t>
      </w:r>
      <w:proofErr w:type="spellStart"/>
      <w:r w:rsidR="0011552E" w:rsidRPr="006E7B3F">
        <w:rPr>
          <w:rFonts w:ascii="Times New Roman" w:hAnsi="Times New Roman"/>
          <w:color w:val="000000" w:themeColor="text1"/>
        </w:rPr>
        <w:t>iHG</w:t>
      </w:r>
      <w:proofErr w:type="spellEnd"/>
      <w:proofErr w:type="gramStart"/>
      <w:r w:rsidR="0011552E" w:rsidRPr="006E7B3F">
        <w:rPr>
          <w:rFonts w:ascii="Times New Roman" w:hAnsi="Times New Roman"/>
          <w:color w:val="000000" w:themeColor="text1"/>
        </w:rPr>
        <w:t xml:space="preserve">) </w:t>
      </w:r>
      <w:r w:rsidR="002E62E7" w:rsidRPr="006E7B3F">
        <w:rPr>
          <w:rFonts w:ascii="Times New Roman" w:hAnsi="Times New Roman"/>
          <w:color w:val="000000" w:themeColor="text1"/>
        </w:rPr>
        <w:t>,</w:t>
      </w:r>
      <w:proofErr w:type="gramEnd"/>
      <w:r w:rsidR="0079610F" w:rsidRPr="006E7B3F">
        <w:rPr>
          <w:rFonts w:ascii="Times New Roman" w:hAnsi="Times New Roman"/>
          <w:color w:val="000000" w:themeColor="text1"/>
        </w:rPr>
        <w:t xml:space="preserve"> followed by </w:t>
      </w:r>
      <w:r w:rsidR="00E74EE0" w:rsidRPr="006E7B3F">
        <w:rPr>
          <w:rFonts w:ascii="Times New Roman" w:hAnsi="Times New Roman"/>
          <w:color w:val="000000" w:themeColor="text1"/>
        </w:rPr>
        <w:t>two</w:t>
      </w:r>
      <w:r w:rsidR="0079610F" w:rsidRPr="006E7B3F">
        <w:rPr>
          <w:rFonts w:ascii="Times New Roman" w:hAnsi="Times New Roman"/>
          <w:color w:val="000000" w:themeColor="text1"/>
        </w:rPr>
        <w:t xml:space="preserve"> min of recovery.</w:t>
      </w:r>
    </w:p>
    <w:p w14:paraId="0CA9BBC6" w14:textId="6E3D2148" w:rsidR="00334C9A" w:rsidRPr="006E7B3F" w:rsidRDefault="00903353" w:rsidP="007A2A3C">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Signals were sampled at a rate of 100 Hz and stored on a dedicated personal computer for offline analysis. All recordings were visually inspected and the BP signal was calibrated using the systolic and diastolic values of radial </w:t>
      </w:r>
      <w:proofErr w:type="spellStart"/>
      <w:r w:rsidRPr="006E7B3F">
        <w:rPr>
          <w:rFonts w:ascii="Times New Roman" w:hAnsi="Times New Roman"/>
          <w:color w:val="000000" w:themeColor="text1"/>
        </w:rPr>
        <w:t>sphygmomanometry</w:t>
      </w:r>
      <w:proofErr w:type="spellEnd"/>
      <w:r w:rsidRPr="006E7B3F">
        <w:rPr>
          <w:rFonts w:ascii="Times New Roman" w:hAnsi="Times New Roman"/>
          <w:color w:val="000000" w:themeColor="text1"/>
        </w:rPr>
        <w:t xml:space="preserve">. Narrow spikes (&lt;100 </w:t>
      </w:r>
      <w:proofErr w:type="spellStart"/>
      <w:r w:rsidRPr="006E7B3F">
        <w:rPr>
          <w:rFonts w:ascii="Times New Roman" w:hAnsi="Times New Roman"/>
          <w:color w:val="000000" w:themeColor="text1"/>
        </w:rPr>
        <w:t>ms</w:t>
      </w:r>
      <w:proofErr w:type="spellEnd"/>
      <w:r w:rsidRPr="006E7B3F">
        <w:rPr>
          <w:rFonts w:ascii="Times New Roman" w:hAnsi="Times New Roman"/>
          <w:color w:val="000000" w:themeColor="text1"/>
        </w:rPr>
        <w:t xml:space="preserve">) and artefacts were removed by linear interpolation. Subsequently, all signals were filtered in the forward and reverse direction using an eighth-order Butterworth low-pass filter with a cut-off frequency of 20 Hz. The beginning and the end of each cardiac cycle were detected in the BP signal, and mean values of BP, </w:t>
      </w:r>
      <w:r w:rsidR="003B0D04" w:rsidRPr="006E7B3F">
        <w:rPr>
          <w:rFonts w:ascii="Times New Roman" w:hAnsi="Times New Roman"/>
          <w:color w:val="000000" w:themeColor="text1"/>
          <w:lang w:val="en-US"/>
        </w:rPr>
        <w:t>CBV</w:t>
      </w:r>
      <w:r w:rsidRPr="006E7B3F">
        <w:rPr>
          <w:rFonts w:ascii="Times New Roman" w:hAnsi="Times New Roman"/>
          <w:color w:val="000000" w:themeColor="text1"/>
        </w:rPr>
        <w:t xml:space="preserve"> and heart rate were obtained for each </w:t>
      </w:r>
      <w:proofErr w:type="spellStart"/>
      <w:r w:rsidRPr="006E7B3F">
        <w:rPr>
          <w:rFonts w:ascii="Times New Roman" w:hAnsi="Times New Roman"/>
          <w:color w:val="000000" w:themeColor="text1"/>
        </w:rPr>
        <w:t>heart beat</w:t>
      </w:r>
      <w:proofErr w:type="spellEnd"/>
      <w:r w:rsidRPr="006E7B3F">
        <w:rPr>
          <w:rFonts w:ascii="Times New Roman" w:hAnsi="Times New Roman"/>
          <w:color w:val="000000" w:themeColor="text1"/>
        </w:rPr>
        <w:t xml:space="preserve">. </w:t>
      </w:r>
      <w:r w:rsidR="00F800A8" w:rsidRPr="006E7B3F">
        <w:rPr>
          <w:rFonts w:ascii="Times New Roman" w:hAnsi="Times New Roman"/>
          <w:color w:val="000000" w:themeColor="text1"/>
        </w:rPr>
        <w:t>Critical closing pressure (</w:t>
      </w:r>
      <w:proofErr w:type="spellStart"/>
      <w:r w:rsidR="00F800A8" w:rsidRPr="006E7B3F">
        <w:rPr>
          <w:rFonts w:ascii="Times New Roman" w:hAnsi="Times New Roman"/>
          <w:color w:val="000000" w:themeColor="text1"/>
        </w:rPr>
        <w:t>CrCP</w:t>
      </w:r>
      <w:proofErr w:type="spellEnd"/>
      <w:r w:rsidR="00F800A8" w:rsidRPr="006E7B3F">
        <w:rPr>
          <w:rFonts w:ascii="Times New Roman" w:hAnsi="Times New Roman"/>
          <w:color w:val="000000" w:themeColor="text1"/>
        </w:rPr>
        <w:t>) and resistance area-product (RAP) were obtained using the first harmonic method for each cardiac cycle</w:t>
      </w:r>
      <w:r w:rsidR="003F23DE" w:rsidRPr="006E7B3F">
        <w:rPr>
          <w:rFonts w:ascii="Times New Roman" w:hAnsi="Times New Roman"/>
          <w:color w:val="000000" w:themeColor="text1"/>
        </w:rPr>
        <w:t xml:space="preserve"> </w:t>
      </w:r>
      <w:r w:rsidR="006133DD"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pd7a5oc6a","properties":{"formattedCitation":"(35)","plainCitation":"(35)"},"citationItems":[{"id":3101,"uris":["http://zotero.org/users/3599068/items/PRB463XM"],"uri":["http://zotero.org/users/3599068/items/PRB463XM"],"itemData":{"id":3101,"type":"article-journal","title":"The critical closing pressure of the cerebral circulation","container-title":"Medical Engineering &amp; Physics","page":"621-632","volume":"25","issue":"8","source":"PubMed","abstract":"The critical closing pressure (CrCP) of the cerebral circulation indicates the value of arterial blood pressure (ABP) at which cerebral blood flow (CBF) approaches zero. Measurements in animals and in humans, have shown that the CrCP is significantly greater than zero. A simple mathematical model, incorporating the effects of arterial elasticity and active wall tension, shows that CrCP can be influenced by several structural and physiological parameters, notably intracranial pressure (ICP) and active wall tension. Due to the non-linear shape of the complete ABP-CBF curve, most methods proposed for estimation of CrCP can only represent the linear range of the pressure-flow (or velocity) relationship. As a consequence, only estimates of apparent CrCP can be obtained, and these tend to be significantly higher than the true CrCP. Estimates of apparent CrCP have been shown to be influenced by arterial PCO2, ICP, cerebral autoregulation, intra-thoracic pressure, and mean ABP. There is a lack of investigation, under well-controlled conditions, to assess whether CrCP is altered in disease states. Studies of the cerebral circulation need to take CrCP into account, to obtain more accurate estimates of cerebrovascular resistance changes, and to reflect the correct dynamic relationship between instantaneous ABP and CBF.","ISSN":"1350-4533","note":"PMID: 12900178","journalAbbreviation":"Med Eng Phys","language":"eng","author":[{"family":"Panerai","given":"R. B."}],"issued":{"date-parts":[["2003",10]]}}}],"schema":"https://github.com/citation-style-language/schema/raw/master/csl-citation.json"} </w:instrText>
      </w:r>
      <w:r w:rsidR="006133DD"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(35)</w:t>
      </w:r>
      <w:r w:rsidR="006133DD" w:rsidRPr="006E7B3F">
        <w:rPr>
          <w:rFonts w:ascii="Times New Roman" w:hAnsi="Times New Roman"/>
          <w:color w:val="000000" w:themeColor="text1"/>
        </w:rPr>
        <w:fldChar w:fldCharType="end"/>
      </w:r>
      <w:r w:rsidR="003F23DE" w:rsidRPr="006E7B3F">
        <w:rPr>
          <w:rFonts w:ascii="Times New Roman" w:hAnsi="Times New Roman"/>
          <w:color w:val="000000" w:themeColor="text1"/>
        </w:rPr>
        <w:t>.</w:t>
      </w:r>
      <w:r w:rsidR="00F800A8" w:rsidRPr="006E7B3F">
        <w:rPr>
          <w:rFonts w:ascii="Times New Roman" w:hAnsi="Times New Roman"/>
          <w:color w:val="000000" w:themeColor="text1"/>
        </w:rPr>
        <w:t xml:space="preserve"> Beat-to-beat parameters were interpolated with a third-order polynomial and resampled at 5 Hz to generate signals with a uniform time base.</w:t>
      </w:r>
    </w:p>
    <w:p w14:paraId="56EF3544" w14:textId="274BA5A8" w:rsidR="00AB206E" w:rsidRPr="006E7B3F" w:rsidRDefault="00AB206E" w:rsidP="00022C6B">
      <w:pPr>
        <w:spacing w:line="480" w:lineRule="auto"/>
        <w:ind w:firstLine="720"/>
        <w:jc w:val="both"/>
        <w:rPr>
          <w:rFonts w:ascii="Times New Roman" w:hAnsi="Times New Roman"/>
          <w:color w:val="000000" w:themeColor="text1"/>
        </w:rPr>
      </w:pPr>
      <w:r w:rsidRPr="006E7B3F">
        <w:rPr>
          <w:rFonts w:ascii="Times New Roman" w:hAnsi="Times New Roman"/>
          <w:color w:val="000000" w:themeColor="text1"/>
        </w:rPr>
        <w:t xml:space="preserve">To assess </w:t>
      </w:r>
      <w:proofErr w:type="spellStart"/>
      <w:r w:rsidR="00B277C1" w:rsidRPr="006E7B3F">
        <w:rPr>
          <w:rFonts w:ascii="Times New Roman" w:hAnsi="Times New Roman"/>
          <w:color w:val="000000" w:themeColor="text1"/>
        </w:rPr>
        <w:t>d</w:t>
      </w:r>
      <w:r w:rsidR="00342D89"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during the </w:t>
      </w:r>
      <w:r w:rsidR="0011552E" w:rsidRPr="006E7B3F">
        <w:rPr>
          <w:rFonts w:ascii="Times New Roman" w:hAnsi="Times New Roman"/>
          <w:color w:val="000000" w:themeColor="text1"/>
        </w:rPr>
        <w:t>(</w:t>
      </w:r>
      <w:proofErr w:type="spellStart"/>
      <w:r w:rsidR="0011552E" w:rsidRPr="006E7B3F">
        <w:rPr>
          <w:rFonts w:ascii="Times New Roman" w:hAnsi="Times New Roman"/>
          <w:color w:val="000000" w:themeColor="text1"/>
        </w:rPr>
        <w:t>iHG</w:t>
      </w:r>
      <w:proofErr w:type="spellEnd"/>
      <w:r w:rsidR="0011552E"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mane</w:t>
      </w:r>
      <w:r w:rsidR="0097644D" w:rsidRPr="006E7B3F">
        <w:rPr>
          <w:rFonts w:ascii="Times New Roman" w:hAnsi="Times New Roman"/>
          <w:color w:val="000000" w:themeColor="text1"/>
        </w:rPr>
        <w:t>uver</w:t>
      </w:r>
      <w:proofErr w:type="spellEnd"/>
      <w:r w:rsidRPr="006E7B3F">
        <w:rPr>
          <w:rFonts w:ascii="Times New Roman" w:hAnsi="Times New Roman"/>
          <w:color w:val="000000" w:themeColor="text1"/>
        </w:rPr>
        <w:t>, the ARI index</w:t>
      </w:r>
      <w:r w:rsidR="0080353B" w:rsidRPr="006E7B3F">
        <w:rPr>
          <w:rFonts w:ascii="Times New Roman" w:hAnsi="Times New Roman"/>
          <w:color w:val="000000" w:themeColor="text1"/>
        </w:rPr>
        <w:t xml:space="preserve"> </w:t>
      </w:r>
      <w:r w:rsidRPr="006E7B3F">
        <w:rPr>
          <w:rFonts w:ascii="Times New Roman" w:hAnsi="Times New Roman"/>
          <w:color w:val="000000" w:themeColor="text1"/>
        </w:rPr>
        <w:t>was estimated as a function of time (</w:t>
      </w:r>
      <w:proofErr w:type="spellStart"/>
      <w:r w:rsidRPr="006E7B3F">
        <w:rPr>
          <w:rFonts w:ascii="Times New Roman" w:hAnsi="Times New Roman"/>
          <w:color w:val="000000" w:themeColor="text1"/>
        </w:rPr>
        <w:t>ARIt</w:t>
      </w:r>
      <w:proofErr w:type="spellEnd"/>
      <w:r w:rsidRPr="006E7B3F">
        <w:rPr>
          <w:rFonts w:ascii="Times New Roman" w:hAnsi="Times New Roman"/>
          <w:color w:val="000000" w:themeColor="text1"/>
        </w:rPr>
        <w:t>) using an autoregressive moving-average</w:t>
      </w:r>
      <w:r w:rsidR="00342D89" w:rsidRPr="006E7B3F">
        <w:rPr>
          <w:rFonts w:ascii="Times New Roman" w:hAnsi="Times New Roman"/>
          <w:color w:val="000000" w:themeColor="text1"/>
        </w:rPr>
        <w:t xml:space="preserve"> (ARMA)</w:t>
      </w:r>
      <w:r w:rsidRPr="006E7B3F">
        <w:rPr>
          <w:rFonts w:ascii="Times New Roman" w:hAnsi="Times New Roman"/>
          <w:color w:val="000000" w:themeColor="text1"/>
        </w:rPr>
        <w:t xml:space="preserve"> </w:t>
      </w:r>
      <w:r w:rsidR="0097644D" w:rsidRPr="006E7B3F">
        <w:rPr>
          <w:rFonts w:ascii="Times New Roman" w:hAnsi="Times New Roman"/>
          <w:color w:val="000000" w:themeColor="text1"/>
        </w:rPr>
        <w:t xml:space="preserve">time-domain </w:t>
      </w:r>
      <w:r w:rsidRPr="006E7B3F">
        <w:rPr>
          <w:rFonts w:ascii="Times New Roman" w:hAnsi="Times New Roman"/>
          <w:color w:val="000000" w:themeColor="text1"/>
        </w:rPr>
        <w:t>model</w:t>
      </w:r>
      <w:r w:rsidR="00563E4A" w:rsidRPr="006E7B3F">
        <w:rPr>
          <w:rFonts w:ascii="Times New Roman" w:hAnsi="Times New Roman"/>
          <w:color w:val="000000" w:themeColor="text1"/>
        </w:rPr>
        <w:t>,</w:t>
      </w:r>
      <w:r w:rsidRPr="006E7B3F">
        <w:rPr>
          <w:rFonts w:ascii="Times New Roman" w:hAnsi="Times New Roman"/>
          <w:color w:val="000000" w:themeColor="text1"/>
        </w:rPr>
        <w:t xml:space="preserve"> as </w:t>
      </w:r>
      <w:r w:rsidRPr="006E7B3F">
        <w:rPr>
          <w:rFonts w:ascii="Times New Roman" w:hAnsi="Times New Roman"/>
          <w:color w:val="000000" w:themeColor="text1"/>
        </w:rPr>
        <w:lastRenderedPageBreak/>
        <w:t>described previously</w:t>
      </w:r>
      <w:r w:rsidR="00007FC3" w:rsidRPr="006E7B3F">
        <w:rPr>
          <w:rFonts w:ascii="Times New Roman" w:hAnsi="Times New Roman"/>
          <w:color w:val="000000" w:themeColor="text1"/>
        </w:rPr>
        <w:t xml:space="preserve"> </w:t>
      </w:r>
      <w:r w:rsidR="003F23DE"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{"citationID":"I5kVs2zo","properties":{"formattedCitation":"(10, 38)","plainCitation":"(10, 38)"},"citationItems":[{"id":3560,"uris":["http://zotero.org/users/3599068/items/E5G3WF3P"],"uri":["http://zotero.org/users/3599068/items/E5G3WF3P"],"itemData":{"id":3560,"type":"article-journal","title":"Continuous estimates of dynamic cerebral autoregulation during transient hypocapnia and hypercapnia","container-title":"Journal of Applied Physiology (Bethesda, Md.: 1985)","page":"604-613","volume":"108","issue":"3","source":"PubMed","abstract":"Dynamic cerebral autoregulation (CA) is the transient response of cerebral blood flow (CBF) to rapid blood pressure changes: it improves in hypocapnia and becomes impaired during hypercapnia. Batch-processing techniques have mostly been used to measure CA, providing a single estimate for an entire recording. A new approach to increase the temporal resolution of dynamic CA parameters was applied to transient hypercapnia and hypocapnia to describe the time-varying properties of dynamic CA during these conditions. Thirty healthy subjects (mean +/- SD: 25 +/- 6 yr, 9 men) were recruited. CBF velocity was recorded in both middle cerebral arteries (MCAs) with transcranial Doppler ultrasound. Arterial blood pressure (Finapres), end-tidal CO(2) (ET(CO(2)); infrared capnograph), and a three-lead ECG were also measured at rest and during repeated breath hold and hyperventilation. A moving window autoregressive moving average model provided continuous values of the dynamic CA index [autoregulation index (ARI)] and unconstrained gain. Breath hold led to significant increase in ET(CO(2)) (+5.4 +/- 6.1 mmHg), with concomitant increase in CBF velocity in both MCAs. Continuous dynamic CA parameters showed highly significant changes (P &lt; 0.001), with a temporal pattern reflecting a delayed dynamic response of CA to changes in arterial Pco(2) and a maximal reduction in ARI of -5.1 +/- 2.4 and -5.1 +/- 2.3 for the right and left MCA, respectively. Hyperventilation led to a marked decrease in ET(CO(2)) (-7.2 +/- 4.1 mmHg, P &lt; 0.001). Unexpectedly, CA efficiency dropped significantly with the inception of the metronome-controlled hyperventilation, but, after approximately 30 s, the ARI increased gradually to show a maximum change of 5.7 +/- 2.9 and 5.3 +/- 3.0 for the right and left MCA, respectively (P &lt; 0.001). These results confirm the potential of continuous estimates of dynamic CA to improve our understanding of human cerebrovascular physiology and represent a promising new approach to improve the sensitivity of clinical applications of dynamic CA modeling.","DOI":"10.1152/japplphysiol.01157.2009","ISSN":"1522-1601","note":"PMID: 20035062\nPMCID: PMC2838633","journalAbbreviation":"J. Appl. Physiol.","language":"eng","author":[{"family":"Dineen","given":"N. E."},{"family":"Brodie","given":"F. G."},{"family":"Robinson","given":"T. G."},{"family":"Panerai","given":"R. B."}],"issued":{"date-parts":[["2010",3]]}}},{"id":3133,"uris":["http://zotero.org/users/3599068/items/XIUHF3EJ"],"uri":["http://zotero.org/users/3599068/items/XIUHF3EJ"],"itemData":{"id":3133,"type":"article-journal","title":"Spontaneous fluctuations in cerebral blood flow regulation: contribution of PaCO2","container-title":"Journal of Applied Physiology (Bethesda, Md.: 1985)","page":"1860-1868","volume":"109","issue":"6","source":"PubMed","abstract":"To investigate the temporal variability of dynamic cerebral autoregulation (CA), the transient response of cerebral blood flow to rapid changes in arterial blood pressure, a new approach was introduced to improve the temporal resolution of dynamic CA assessment. Continuous bilateral recordings of cerebral blood flow velocity (transcranial Doppler, middle cerebral artery), end-tidal Pco(2) (Pet(CO(2)), infrared capnograph), and blood pressure (Finapres) were obtained at rest and during breath hold in 30 young subjects (25 ± 6 yr old) and 30 older subjects (64 ± 4 yr old). Time-varying estimates of the autoregulation index [ARI(t)] were obtained with an autoregressive-moving average model with coefficients expanded by orthogonal decomposition. The temporal pattern of ARI(t) varied inversely with Pet(CO(2)), decreasing with hypercapnia. At rest, ARI(t) showed spontaneous fluctuations that were significantly different from noise and significantly correlated with spontaneous fluctuations in Pet(CO(2)) in the majority of recordings (young: 72% and old: 65%). No significant differences were found in ARI(t) due to aging. This new approach to improve the temporal resolution of dynamic CA parameters allows the identification of physiologically meaningful fluctuations in dynamic CA efficiency at rest and in response to changes in arterial CO(2).","DOI":"10.1152/japplphysiol.00857.2010","ISSN":"1522-1601","note":"PMID: 20884837","shortTitle":"Spontaneous fluctuations in cerebral blood flow regulation","journalAbbreviation":"J. Appl. Physiol.","language":"eng","author":[{"family":"Panerai","given":"R. B."},{"family":"Dineen","given":"N. E."},{"family":"Brodie","given":"F. G."},{"family":"Robinson","given":"T. G."}],"issued":{"date-parts":[["2010",12]]}},"locator":"2"}],"schema":"https://github.com/citation-style-language/schema/raw/master/csl-citation.json"} </w:instrText>
      </w:r>
      <w:r w:rsidR="003F23DE"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(10, 38)</w:t>
      </w:r>
      <w:r w:rsidR="003F23DE" w:rsidRPr="006E7B3F">
        <w:rPr>
          <w:rFonts w:ascii="Times New Roman" w:hAnsi="Times New Roman"/>
          <w:color w:val="000000" w:themeColor="text1"/>
        </w:rPr>
        <w:fldChar w:fldCharType="end"/>
      </w:r>
      <w:r w:rsidRPr="006E7B3F">
        <w:rPr>
          <w:rFonts w:ascii="Times New Roman" w:hAnsi="Times New Roman"/>
          <w:color w:val="000000" w:themeColor="text1"/>
        </w:rPr>
        <w:t>.</w:t>
      </w:r>
      <w:r w:rsidR="00342D89" w:rsidRPr="006E7B3F">
        <w:rPr>
          <w:rFonts w:ascii="Times New Roman" w:hAnsi="Times New Roman"/>
          <w:color w:val="000000" w:themeColor="text1"/>
        </w:rPr>
        <w:t xml:space="preserve"> The ARMA model was applied to a 60s window of data that was </w:t>
      </w:r>
      <w:proofErr w:type="spellStart"/>
      <w:r w:rsidR="00342D89" w:rsidRPr="006E7B3F">
        <w:rPr>
          <w:rFonts w:ascii="Times New Roman" w:hAnsi="Times New Roman"/>
          <w:color w:val="000000" w:themeColor="text1"/>
        </w:rPr>
        <w:t>slided</w:t>
      </w:r>
      <w:proofErr w:type="spellEnd"/>
      <w:r w:rsidR="00342D89" w:rsidRPr="006E7B3F">
        <w:rPr>
          <w:rFonts w:ascii="Times New Roman" w:hAnsi="Times New Roman"/>
          <w:color w:val="000000" w:themeColor="text1"/>
        </w:rPr>
        <w:t xml:space="preserve"> along the entire recording at 0.6s intervals. For this reason, the first and last 30 s of the recording</w:t>
      </w:r>
      <w:r w:rsidR="00436FB3" w:rsidRPr="006E7B3F">
        <w:rPr>
          <w:rFonts w:ascii="Times New Roman" w:hAnsi="Times New Roman"/>
          <w:color w:val="000000" w:themeColor="text1"/>
        </w:rPr>
        <w:t xml:space="preserve"> cannot be used to generate</w:t>
      </w:r>
      <w:r w:rsidR="00342D89" w:rsidRPr="006E7B3F">
        <w:rPr>
          <w:rFonts w:ascii="Times New Roman" w:hAnsi="Times New Roman"/>
          <w:color w:val="000000" w:themeColor="text1"/>
        </w:rPr>
        <w:t xml:space="preserve"> values of </w:t>
      </w:r>
      <w:proofErr w:type="spellStart"/>
      <w:r w:rsidR="00342D89" w:rsidRPr="006E7B3F">
        <w:rPr>
          <w:rFonts w:ascii="Times New Roman" w:hAnsi="Times New Roman"/>
          <w:color w:val="000000" w:themeColor="text1"/>
        </w:rPr>
        <w:t>ARI</w:t>
      </w:r>
      <w:r w:rsidR="00342D89" w:rsidRPr="006E7B3F">
        <w:rPr>
          <w:rFonts w:ascii="Times New Roman" w:hAnsi="Times New Roman"/>
          <w:color w:val="000000" w:themeColor="text1"/>
          <w:vertAlign w:val="subscript"/>
        </w:rPr>
        <w:t>t</w:t>
      </w:r>
      <w:proofErr w:type="spellEnd"/>
      <w:r w:rsidR="00342D89" w:rsidRPr="006E7B3F">
        <w:rPr>
          <w:rFonts w:ascii="Times New Roman" w:hAnsi="Times New Roman"/>
          <w:color w:val="000000" w:themeColor="text1"/>
        </w:rPr>
        <w:t xml:space="preserve">.  At each </w:t>
      </w:r>
      <w:r w:rsidR="00436FB3" w:rsidRPr="006E7B3F">
        <w:rPr>
          <w:rFonts w:ascii="Times New Roman" w:hAnsi="Times New Roman"/>
          <w:color w:val="000000" w:themeColor="text1"/>
        </w:rPr>
        <w:t>0.6s interval</w:t>
      </w:r>
      <w:r w:rsidR="00342D89" w:rsidRPr="006E7B3F">
        <w:rPr>
          <w:rFonts w:ascii="Times New Roman" w:hAnsi="Times New Roman"/>
          <w:color w:val="000000" w:themeColor="text1"/>
        </w:rPr>
        <w:t xml:space="preserve">, the </w:t>
      </w:r>
      <w:r w:rsidR="00342D89" w:rsidRPr="006E7B3F">
        <w:rPr>
          <w:rFonts w:ascii="Times New Roman" w:hAnsi="Times New Roman"/>
          <w:color w:val="000000" w:themeColor="text1"/>
          <w:lang w:val="en-US"/>
        </w:rPr>
        <w:t>CBV</w:t>
      </w:r>
      <w:r w:rsidR="00342D89" w:rsidRPr="006E7B3F">
        <w:rPr>
          <w:rFonts w:ascii="Times New Roman" w:hAnsi="Times New Roman"/>
          <w:color w:val="000000" w:themeColor="text1"/>
        </w:rPr>
        <w:t xml:space="preserve"> step response was calculated from the ARMA model coefficients</w:t>
      </w:r>
      <w:r w:rsidR="003125D2" w:rsidRPr="006E7B3F">
        <w:rPr>
          <w:rFonts w:ascii="Times New Roman" w:hAnsi="Times New Roman"/>
          <w:color w:val="000000" w:themeColor="text1"/>
        </w:rPr>
        <w:t xml:space="preserve"> </w:t>
      </w:r>
      <w:r w:rsidR="003125D2"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ijmsic4pm","properties":{"formattedCitation":"(10)","plainCitation":"(10)"},"citationItems":[{"id":3560,"uris":["http://zotero.org/users/3599068/items/E5G3WF3P"],"uri":["http://zotero.org/users/3599068/items/E5G3WF3P"],"itemData":{"id":3560,"type":"article-journal","title":"Continuous estimates of dynamic cerebral autoregulation during transient hypocapnia and hypercapnia","container-title":"Journal of Applied Physiology (Bethesda, Md.: 1985)","page":"604-613","volume":"108","issue":"3","source":"PubMed","abstract":"Dynamic cerebral autoregulation (CA) is the transient response of cerebral blood flow (CBF) to rapid blood pressure changes: it improves in hypocapnia and becomes impaired during hypercapnia. Batch-processing techniques have mostly been used to measure CA, providing a single estimate for an entire recording. A new approach to increase the temporal resolution of dynamic CA parameters was applied to transient hypercapnia and hypocapnia to describe the time-varying properties of dynamic CA during these conditions. Thirty healthy subjects (mean +/- SD: 25 +/- 6 yr, 9 men) were recruited. CBF velocity was recorded in both middle cerebral arteries (MCAs) with transcranial Doppler ultrasound. Arterial blood pressure (Finapres), end-tidal CO(2) (ET(CO(2)); infrared capnograph), and a three-lead ECG were also measured at rest and during repeated breath hold and hyperventilation. A moving window autoregressive moving average model provided continuous values of the dynamic CA index [autoregulation index (ARI)] and unconstrained gain. Breath hold led to significant increase in ET(CO(2)) (+5.4 +/- 6.1 mmHg), with concomitant increase in CBF velocity in both MCAs. Continuous dynamic CA parameters showed highly significant changes (P &lt; 0.001), with a temporal pattern reflecting a delayed dynamic response of CA to changes in arterial Pco(2) and a maximal reduction in ARI of -5.1 +/- 2.4 and -5.1 +/- 2.3 for the right and left MCA, respectively. Hyperventilation led to a marked decrease in ET(CO(2)) (-7.2 +/- 4.1 mmHg, P &lt; 0.001). Unexpectedly, CA efficiency dropped significantly with the inception of the metronome-controlled hyperventilation, but, after approximately 30 s, the ARI increased gradually to show a maximum change of 5.7 +/- 2.9 and 5.3 +/- 3.0 for the right and left MCA, respectively (P &lt; 0.001). These results confirm the potential of continuous estimates of dynamic CA to improve our understanding of human cerebrovascular physiology and represent a promising new approach to improve the sensitivity of clinical applications of dynamic CA modeling.","DOI":"10.1152/japplphysiol.01157.2009","ISSN":"1522-1601","note":"PMID: 20035062\nPMCID: PMC2838633","journalAbbreviation":"J. Appl. Physiol.","language":"eng","author":[{"family":"Dineen","given":"N. E."},{"family":"Brodie","given":"F. G."},{"family":"Robinson","given":"T. G."},{"family":"Panerai","given":"R. B."}],"issued":{"date-parts":[["2010",3]]}}}],"schema":"https://github.com/citation-style-language/schema/raw/master/csl-citation.json"} </w:instrText>
      </w:r>
      <w:r w:rsidR="003125D2"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(10)</w:t>
      </w:r>
      <w:r w:rsidR="003125D2" w:rsidRPr="006E7B3F">
        <w:rPr>
          <w:rFonts w:ascii="Times New Roman" w:hAnsi="Times New Roman"/>
          <w:color w:val="000000" w:themeColor="text1"/>
        </w:rPr>
        <w:fldChar w:fldCharType="end"/>
      </w:r>
      <w:r w:rsidR="00342D89" w:rsidRPr="006E7B3F">
        <w:rPr>
          <w:rFonts w:ascii="Times New Roman" w:hAnsi="Times New Roman"/>
          <w:color w:val="000000" w:themeColor="text1"/>
        </w:rPr>
        <w:t xml:space="preserve"> and was compared with 10 template curves proposed by </w:t>
      </w:r>
      <w:proofErr w:type="spellStart"/>
      <w:r w:rsidR="00342D89" w:rsidRPr="006E7B3F">
        <w:rPr>
          <w:rFonts w:ascii="Times New Roman" w:hAnsi="Times New Roman"/>
          <w:color w:val="000000" w:themeColor="text1"/>
        </w:rPr>
        <w:t>Tiecks</w:t>
      </w:r>
      <w:proofErr w:type="spellEnd"/>
      <w:r w:rsidR="00342D89" w:rsidRPr="006E7B3F">
        <w:rPr>
          <w:rFonts w:ascii="Times New Roman" w:hAnsi="Times New Roman"/>
          <w:color w:val="000000" w:themeColor="text1"/>
        </w:rPr>
        <w:t xml:space="preserve"> et al. </w:t>
      </w:r>
      <w:r w:rsidR="00342D89"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JSGoD5bK","properties":{"formattedCitation":"(53)","plainCitation":"(53)"},"citationItems":[{"id":324,"uris":["http://zotero.org/users/3599068/items/WBSF4E3U"],"uri":["http://zotero.org/users/3599068/items/WBSF4E3U"],"itemData":{"id":324,"type":"article-journal","title":"Comparison of static and dynamic cerebral autoregulation measurements","container-title":"Stroke; a journal of cerebral circulation","page":"1014-1019","volume":"26","issue":"6","abstract":"BACKGROUND AND PURPOSE: Cerebral autoregulation can be evaluated by measuring relative blood flow changes in response to a steady-state change in the blood pressure (static method) or during the response to a rapid change in blood pressure (dynamic method). The purpose of this study was to compare the results of the two methods in humans with both intact and impaired autoregulatory capacity. METHODS: Using intraoperative transcranial Doppler sonography recordings from both middle cerebral arteries, we determined static and dynamic autoregulatory responses in 10 normal subjects undergoing elective surgical procedures. The changes in cerebrovascular resistance were estimated from the changes in cerebral blood flow velocity and arterial blood pressure in response to manipulations of blood pressure. Static autoregulation was determined by analyzing the response to a phenylephrine-induced rise in blood pressure, whereas rapid deflation of a blood pressure cuff around one thigh served as a stimulus for testing dynamic autoregulation. Both measurements were performed in patients with intact autoregulation during propofol anesthesia and again in the same patients after autoregulation had been impaired by administration of high-dose isoflurane. RESULTS: There was a significant reduction in autoregulatory capacity after the administration of high-dose isoflurane, which could be demonstrated using static (P &lt; .0001) and dynamic (P &lt; .0001) methods. The correlation between static or steady-state and dynamic autoregulation measurements was highly significant (r = .93, P &lt; .0001). CONCLUSIONS: These data show that in normal human subjects measurement of dynamic autoregulation yields similar results as static testing of intact and pharmacologically impaired autoregulation.","note":"LR: 20131121; GR: IP-50 NS-30305-01/NS/NINDS NIH HHS/United States; JID: 0235266; 142M471B3J (Carbon Dioxide); CYS9AKD70P (Isoflurane); YI7VU623SF (Propofol); CIN: Stroke. 1995 Dec;26(12):2372-3. PMID: 7491668; ppublish\nPMID: 7762016","language":"eng","author":[{"family":"Tiecks","given":"F. P."},{"family":"Lam","given":"A. M."},{"family":"Aaslid","given":"R."},{"family":"Newell","given":"D. W."}],"issued":{"date-parts":[["1995",6]]}}}],"schema":"https://github.com/citation-style-language/schema/raw/master/csl-citation.json"} </w:instrText>
      </w:r>
      <w:r w:rsidR="00342D89"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(53)</w:t>
      </w:r>
      <w:r w:rsidR="00342D89" w:rsidRPr="006E7B3F">
        <w:rPr>
          <w:rFonts w:ascii="Times New Roman" w:hAnsi="Times New Roman"/>
          <w:color w:val="000000" w:themeColor="text1"/>
        </w:rPr>
        <w:fldChar w:fldCharType="end"/>
      </w:r>
      <w:r w:rsidR="00436FB3" w:rsidRPr="006E7B3F">
        <w:rPr>
          <w:rFonts w:ascii="Times New Roman" w:hAnsi="Times New Roman"/>
          <w:color w:val="000000" w:themeColor="text1"/>
        </w:rPr>
        <w:t>. T</w:t>
      </w:r>
      <w:r w:rsidR="00342D89" w:rsidRPr="006E7B3F">
        <w:rPr>
          <w:rFonts w:ascii="Times New Roman" w:hAnsi="Times New Roman"/>
          <w:color w:val="000000" w:themeColor="text1"/>
        </w:rPr>
        <w:t xml:space="preserve">he best fit curve </w:t>
      </w:r>
      <w:r w:rsidR="00436FB3" w:rsidRPr="006E7B3F">
        <w:rPr>
          <w:rFonts w:ascii="Times New Roman" w:hAnsi="Times New Roman"/>
          <w:color w:val="000000" w:themeColor="text1"/>
        </w:rPr>
        <w:t xml:space="preserve">then corresponds to </w:t>
      </w:r>
      <w:proofErr w:type="spellStart"/>
      <w:r w:rsidR="00342D89" w:rsidRPr="006E7B3F">
        <w:rPr>
          <w:rFonts w:ascii="Times New Roman" w:hAnsi="Times New Roman"/>
          <w:color w:val="000000" w:themeColor="text1"/>
        </w:rPr>
        <w:t>ARI</w:t>
      </w:r>
      <w:r w:rsidR="00342D89" w:rsidRPr="006E7B3F">
        <w:rPr>
          <w:rFonts w:ascii="Times New Roman" w:hAnsi="Times New Roman"/>
          <w:color w:val="000000" w:themeColor="text1"/>
          <w:vertAlign w:val="subscript"/>
        </w:rPr>
        <w:t>t</w:t>
      </w:r>
      <w:proofErr w:type="spellEnd"/>
      <w:r w:rsidR="00342D89" w:rsidRPr="006E7B3F">
        <w:rPr>
          <w:rFonts w:ascii="Times New Roman" w:hAnsi="Times New Roman"/>
          <w:color w:val="000000" w:themeColor="text1"/>
        </w:rPr>
        <w:t xml:space="preserve"> at that instant of time </w:t>
      </w:r>
      <w:r w:rsidR="00342D89"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pcGlfRih","properties":{"formattedCitation":"(41)","plainCitation":"(41)"},"citationItems":[{"id":810,"uris":["http://zotero.org/users/3599068/items/WNB8KBXT"],"uri":["http://zotero.org/users/3599068/items/WNB8KBXT"],"itemData":{"id":810,"type":"article-journal","title":"Grading of cerebral dynamic autoregulation from spontaneous fluctuations in arterial blood pressure","container-title":"Stroke; a journal of cerebral circulation","page":"2341-2346","volume":"29","issue":"11","abstract":"BACKGROUND AND PURPOSE: Assessment of cerebral autoregulation has been traditionally performed with static changes in arterial blood pressure. Newer dynamic methods require the induction of sudden drops in arterial blood pressure with the sudden release of bilateral thigh cuffs. An alternative method is proposed, based on the spontaneous variability of arterial blood pressure that does not require its manipulation. We compared this method with the established thigh cuff method in patients with carotid artery stenosis. METHODS: Cerebral blood flow velocity (determined by transcranial Doppler) and arterial blood pressure (determined by noninvasive servo-controlled plethysmograph) were recorded in 20 patients with carotid artery stenosis and 18 age-matched controls. At rest, grading of dynamic autoregulation was estimated from the impulse response of the blood pressure-velocity dynamic relationship. This was compared with the autoregulatory index (ARI) provided by the thigh cuff method and with the degree of stenosis. The critical closing pressure was derived from the fitted models and was also correlated with degree of stenosis. RESULTS: The 2 ARIs were significantly correlated (r=0.76) and reduced in subjects with carotid stenosis (baseline ARI, 3.65+/-3.11 versus 6.68+/-1.88, P&lt;0. 0001; thigh cuff ARI, 3.78+/-2.32 versus 6.35+/-1.06, P&lt;10(-5)). The critical closing pressure (relative to mean arterial blood pressure) was also significantly reduced (-0.24+/-1.06 versus 0.50+/-0.31, P&lt;0. 0001) and correlated with the thigh cuff ARI (r=0.68). Both the baseline ARI and critical closing pressure were correlated with degree of stenosis (P&lt;10(-6)). CONCLUSIONS: Grading of dynamic autoregulation with the use of undisturbed recordings of arterial blood pressure and cerebral blood flow velocity might provide a safer technique for assessment of patients in whom a sudden drop of arterial blood pressure is not desirable, such as patients with heart or autonomic failure.","note":"LR: 20061115; JID: 0235266; ppublish\nPMID: 9804645","language":"eng","author":[{"family":"Panerai","given":"R. B."},{"family":"White","given":"R. P."},{"family":"Markus","given":"H. S."},{"family":"Evans","given":"D. H."}],"issued":{"date-parts":[["1998",11]]}}}],"schema":"https://github.com/citation-style-language/schema/raw/master/csl-citation.json"} </w:instrText>
      </w:r>
      <w:r w:rsidR="00342D89"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(41)</w:t>
      </w:r>
      <w:r w:rsidR="00342D89" w:rsidRPr="006E7B3F">
        <w:rPr>
          <w:rFonts w:ascii="Times New Roman" w:hAnsi="Times New Roman"/>
          <w:color w:val="000000" w:themeColor="text1"/>
        </w:rPr>
        <w:fldChar w:fldCharType="end"/>
      </w:r>
      <w:r w:rsidR="00342D89" w:rsidRPr="006E7B3F">
        <w:rPr>
          <w:rFonts w:ascii="Times New Roman" w:hAnsi="Times New Roman"/>
          <w:color w:val="000000" w:themeColor="text1"/>
        </w:rPr>
        <w:t xml:space="preserve">. Values of ARI = 0 indicate absence of CA, whilst ARI = 9 corresponds to the most efficient CA that can be observed </w:t>
      </w:r>
      <w:r w:rsidR="00342D89"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8QascY7e","properties":{"formattedCitation":"(53)","plainCitation":"(53)"},"citationItems":[{"id":324,"uris":["http://zotero.org/users/3599068/items/WBSF4E3U"],"uri":["http://zotero.org/users/3599068/items/WBSF4E3U"],"itemData":{"id":324,"type":"article-journal","title":"Comparison of static and dynamic cerebral autoregulation measurements","container-title":"Stroke; a journal of cerebral circulation","page":"1014-1019","volume":"26","issue":"6","abstract":"BACKGROUND AND PURPOSE: Cerebral autoregulation can be evaluated by measuring relative blood flow changes in response to a steady-state change in the blood pressure (static method) or during the response to a rapid change in blood pressure (dynamic method). The purpose of this study was to compare the results of the two methods in humans with both intact and impaired autoregulatory capacity. METHODS: Using intraoperative transcranial Doppler sonography recordings from both middle cerebral arteries, we determined static and dynamic autoregulatory responses in 10 normal subjects undergoing elective surgical procedures. The changes in cerebrovascular resistance were estimated from the changes in cerebral blood flow velocity and arterial blood pressure in response to manipulations of blood pressure. Static autoregulation was determined by analyzing the response to a phenylephrine-induced rise in blood pressure, whereas rapid deflation of a blood pressure cuff around one thigh served as a stimulus for testing dynamic autoregulation. Both measurements were performed in patients with intact autoregulation during propofol anesthesia and again in the same patients after autoregulation had been impaired by administration of high-dose isoflurane. RESULTS: There was a significant reduction in autoregulatory capacity after the administration of high-dose isoflurane, which could be demonstrated using static (P &lt; .0001) and dynamic (P &lt; .0001) methods. The correlation between static or steady-state and dynamic autoregulation measurements was highly significant (r = .93, P &lt; .0001). CONCLUSIONS: These data show that in normal human subjects measurement of dynamic autoregulation yields similar results as static testing of intact and pharmacologically impaired autoregulation.","note":"LR: 20131121; GR: IP-50 NS-30305-01/NS/NINDS NIH HHS/United States; JID: 0235266; 142M471B3J (Carbon Dioxide); CYS9AKD70P (Isoflurane); YI7VU623SF (Propofol); CIN: Stroke. 1995 Dec;26(12):2372-3. PMID: 7491668; ppublish\nPMID: 7762016","language":"eng","author":[{"family":"Tiecks","given":"F. P."},{"family":"Lam","given":"A. M."},{"family":"Aaslid","given":"R."},{"family":"Newell","given":"D. W."}],"issued":{"date-parts":[["1995",6]]}}}],"schema":"https://github.com/citation-style-language/schema/raw/master/csl-citation.json"} </w:instrText>
      </w:r>
      <w:r w:rsidR="00342D89"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(53)</w:t>
      </w:r>
      <w:r w:rsidR="00342D89" w:rsidRPr="006E7B3F">
        <w:rPr>
          <w:rFonts w:ascii="Times New Roman" w:hAnsi="Times New Roman"/>
          <w:color w:val="000000" w:themeColor="text1"/>
        </w:rPr>
        <w:fldChar w:fldCharType="end"/>
      </w:r>
      <w:r w:rsidR="00342D89" w:rsidRPr="006E7B3F">
        <w:rPr>
          <w:rFonts w:ascii="Times New Roman" w:hAnsi="Times New Roman"/>
          <w:color w:val="000000" w:themeColor="text1"/>
        </w:rPr>
        <w:t xml:space="preserve">. </w:t>
      </w:r>
      <w:r w:rsidR="003F23DE" w:rsidRPr="006E7B3F">
        <w:rPr>
          <w:rFonts w:ascii="Times New Roman" w:hAnsi="Times New Roman"/>
          <w:color w:val="000000" w:themeColor="text1"/>
        </w:rPr>
        <w:t xml:space="preserve"> </w:t>
      </w:r>
      <w:r w:rsidRPr="006E7B3F">
        <w:rPr>
          <w:rFonts w:ascii="Times New Roman" w:hAnsi="Times New Roman"/>
          <w:color w:val="000000" w:themeColor="text1"/>
        </w:rPr>
        <w:t xml:space="preserve">The </w:t>
      </w:r>
      <w:proofErr w:type="spellStart"/>
      <w:r w:rsidRPr="006E7B3F">
        <w:rPr>
          <w:rFonts w:ascii="Times New Roman" w:hAnsi="Times New Roman"/>
          <w:color w:val="000000" w:themeColor="text1"/>
        </w:rPr>
        <w:t>ARI</w:t>
      </w:r>
      <w:r w:rsidRPr="006E7B3F">
        <w:rPr>
          <w:rFonts w:ascii="Times New Roman" w:hAnsi="Times New Roman"/>
          <w:color w:val="000000" w:themeColor="text1"/>
          <w:vertAlign w:val="subscript"/>
        </w:rPr>
        <w:t>t</w:t>
      </w:r>
      <w:proofErr w:type="spellEnd"/>
      <w:r w:rsidRPr="006E7B3F">
        <w:rPr>
          <w:rFonts w:ascii="Times New Roman" w:hAnsi="Times New Roman"/>
          <w:color w:val="000000" w:themeColor="text1"/>
        </w:rPr>
        <w:t xml:space="preserve"> and all other cerebral haemodynamic parameters were averaged for time intervals of</w:t>
      </w:r>
      <w:r w:rsidR="00501664" w:rsidRPr="006E7B3F">
        <w:rPr>
          <w:rFonts w:ascii="Times New Roman" w:hAnsi="Times New Roman"/>
          <w:color w:val="000000" w:themeColor="text1"/>
        </w:rPr>
        <w:t xml:space="preserve"> 3</w:t>
      </w:r>
      <w:r w:rsidRPr="006E7B3F">
        <w:rPr>
          <w:rFonts w:ascii="Times New Roman" w:hAnsi="Times New Roman"/>
          <w:color w:val="000000" w:themeColor="text1"/>
        </w:rPr>
        <w:t xml:space="preserve">0 s corresponding to T1: </w:t>
      </w:r>
      <w:r w:rsidR="00501664" w:rsidRPr="006E7B3F">
        <w:rPr>
          <w:rFonts w:ascii="Times New Roman" w:hAnsi="Times New Roman"/>
          <w:color w:val="000000" w:themeColor="text1"/>
        </w:rPr>
        <w:t xml:space="preserve">baseline </w:t>
      </w:r>
      <w:r w:rsidRPr="006E7B3F">
        <w:rPr>
          <w:rFonts w:ascii="Times New Roman" w:hAnsi="Times New Roman"/>
          <w:color w:val="000000" w:themeColor="text1"/>
        </w:rPr>
        <w:t xml:space="preserve">before the </w:t>
      </w:r>
      <w:proofErr w:type="spellStart"/>
      <w:r w:rsidRPr="006E7B3F">
        <w:rPr>
          <w:rFonts w:ascii="Times New Roman" w:hAnsi="Times New Roman"/>
          <w:color w:val="000000" w:themeColor="text1"/>
        </w:rPr>
        <w:t>mane</w:t>
      </w:r>
      <w:r w:rsidR="007642B8" w:rsidRPr="006E7B3F">
        <w:rPr>
          <w:rFonts w:ascii="Times New Roman" w:hAnsi="Times New Roman"/>
          <w:color w:val="000000" w:themeColor="text1"/>
        </w:rPr>
        <w:t>uv</w:t>
      </w:r>
      <w:r w:rsidRPr="006E7B3F">
        <w:rPr>
          <w:rFonts w:ascii="Times New Roman" w:hAnsi="Times New Roman"/>
          <w:color w:val="000000" w:themeColor="text1"/>
        </w:rPr>
        <w:t>e</w:t>
      </w:r>
      <w:r w:rsidR="007642B8" w:rsidRPr="006E7B3F">
        <w:rPr>
          <w:rFonts w:ascii="Times New Roman" w:hAnsi="Times New Roman"/>
          <w:color w:val="000000" w:themeColor="text1"/>
        </w:rPr>
        <w:t>r</w:t>
      </w:r>
      <w:proofErr w:type="spellEnd"/>
      <w:r w:rsidRPr="006E7B3F">
        <w:rPr>
          <w:rFonts w:ascii="Times New Roman" w:hAnsi="Times New Roman"/>
          <w:color w:val="000000" w:themeColor="text1"/>
        </w:rPr>
        <w:t>, T2:</w:t>
      </w:r>
      <w:r w:rsidR="00B70855" w:rsidRPr="006E7B3F">
        <w:rPr>
          <w:rFonts w:ascii="Times New Roman" w:hAnsi="Times New Roman"/>
          <w:color w:val="000000" w:themeColor="text1"/>
        </w:rPr>
        <w:t xml:space="preserve"> </w:t>
      </w:r>
      <w:r w:rsidRPr="006E7B3F">
        <w:rPr>
          <w:rFonts w:ascii="Times New Roman" w:hAnsi="Times New Roman"/>
          <w:color w:val="000000" w:themeColor="text1"/>
        </w:rPr>
        <w:t xml:space="preserve">beginning of </w:t>
      </w:r>
      <w:r w:rsidR="0011552E" w:rsidRPr="006E7B3F">
        <w:rPr>
          <w:rFonts w:ascii="Times New Roman" w:hAnsi="Times New Roman"/>
          <w:color w:val="000000" w:themeColor="text1"/>
        </w:rPr>
        <w:t>(</w:t>
      </w:r>
      <w:proofErr w:type="spellStart"/>
      <w:r w:rsidR="0011552E" w:rsidRPr="006E7B3F">
        <w:rPr>
          <w:rFonts w:ascii="Times New Roman" w:hAnsi="Times New Roman"/>
          <w:color w:val="000000" w:themeColor="text1"/>
        </w:rPr>
        <w:t>iHG</w:t>
      </w:r>
      <w:proofErr w:type="spellEnd"/>
      <w:r w:rsidR="0011552E" w:rsidRPr="006E7B3F">
        <w:rPr>
          <w:rFonts w:ascii="Times New Roman" w:hAnsi="Times New Roman"/>
          <w:color w:val="000000" w:themeColor="text1"/>
        </w:rPr>
        <w:t>)</w:t>
      </w:r>
      <w:r w:rsidRPr="006E7B3F">
        <w:rPr>
          <w:rFonts w:ascii="Times New Roman" w:hAnsi="Times New Roman"/>
          <w:color w:val="000000" w:themeColor="text1"/>
        </w:rPr>
        <w:t>, T3</w:t>
      </w:r>
      <w:r w:rsidR="00501664" w:rsidRPr="006E7B3F">
        <w:rPr>
          <w:rFonts w:ascii="Times New Roman" w:hAnsi="Times New Roman"/>
          <w:color w:val="000000" w:themeColor="text1"/>
        </w:rPr>
        <w:t>:</w:t>
      </w:r>
      <w:r w:rsidR="00563E4A" w:rsidRPr="006E7B3F">
        <w:rPr>
          <w:rFonts w:ascii="Times New Roman" w:hAnsi="Times New Roman"/>
          <w:color w:val="000000" w:themeColor="text1"/>
        </w:rPr>
        <w:t xml:space="preserve"> </w:t>
      </w:r>
      <w:r w:rsidR="00501664" w:rsidRPr="006E7B3F">
        <w:rPr>
          <w:rFonts w:ascii="Times New Roman" w:hAnsi="Times New Roman"/>
          <w:color w:val="000000" w:themeColor="text1"/>
        </w:rPr>
        <w:t>last 3</w:t>
      </w:r>
      <w:r w:rsidR="003C5A3E" w:rsidRPr="006E7B3F">
        <w:rPr>
          <w:rFonts w:ascii="Times New Roman" w:hAnsi="Times New Roman"/>
          <w:color w:val="000000" w:themeColor="text1"/>
        </w:rPr>
        <w:t xml:space="preserve">0 s of the </w:t>
      </w:r>
      <w:proofErr w:type="spellStart"/>
      <w:r w:rsidR="003C5A3E" w:rsidRPr="006E7B3F">
        <w:rPr>
          <w:rFonts w:ascii="Times New Roman" w:hAnsi="Times New Roman"/>
          <w:color w:val="000000" w:themeColor="text1"/>
        </w:rPr>
        <w:t>maneuv</w:t>
      </w:r>
      <w:r w:rsidR="00563E4A" w:rsidRPr="006E7B3F">
        <w:rPr>
          <w:rFonts w:ascii="Times New Roman" w:hAnsi="Times New Roman"/>
          <w:color w:val="000000" w:themeColor="text1"/>
        </w:rPr>
        <w:t>e</w:t>
      </w:r>
      <w:r w:rsidR="007642B8" w:rsidRPr="006E7B3F">
        <w:rPr>
          <w:rFonts w:ascii="Times New Roman" w:hAnsi="Times New Roman"/>
          <w:color w:val="000000" w:themeColor="text1"/>
        </w:rPr>
        <w:t>r</w:t>
      </w:r>
      <w:proofErr w:type="spellEnd"/>
      <w:r w:rsidR="00563E4A" w:rsidRPr="006E7B3F">
        <w:rPr>
          <w:rFonts w:ascii="Times New Roman" w:hAnsi="Times New Roman"/>
          <w:color w:val="000000" w:themeColor="text1"/>
        </w:rPr>
        <w:t>,</w:t>
      </w:r>
      <w:r w:rsidRPr="006E7B3F">
        <w:rPr>
          <w:rFonts w:ascii="Times New Roman" w:hAnsi="Times New Roman"/>
          <w:color w:val="000000" w:themeColor="text1"/>
        </w:rPr>
        <w:t xml:space="preserve"> and T4: last</w:t>
      </w:r>
      <w:r w:rsidR="00501664" w:rsidRPr="006E7B3F">
        <w:rPr>
          <w:rFonts w:ascii="Times New Roman" w:hAnsi="Times New Roman"/>
          <w:color w:val="000000" w:themeColor="text1"/>
        </w:rPr>
        <w:t xml:space="preserve"> 3</w:t>
      </w:r>
      <w:r w:rsidRPr="006E7B3F">
        <w:rPr>
          <w:rFonts w:ascii="Times New Roman" w:hAnsi="Times New Roman"/>
          <w:color w:val="000000" w:themeColor="text1"/>
        </w:rPr>
        <w:t>0 s of the recovery period</w:t>
      </w:r>
      <w:r w:rsidR="00007FC3" w:rsidRPr="006E7B3F">
        <w:rPr>
          <w:rFonts w:ascii="Times New Roman" w:hAnsi="Times New Roman"/>
          <w:color w:val="000000" w:themeColor="text1"/>
        </w:rPr>
        <w:t xml:space="preserve"> </w:t>
      </w:r>
      <w:r w:rsidR="003F23DE"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5e6fvvmli","properties":{"formattedCitation":"(48)","plainCitation":"(48)"},"citationItems":[{"id":3105,"uris":["http://zotero.org/users/3599068/items/8IFGW58P"],"uri":["http://zotero.org/users/3599068/items/8IFGW58P"],"itemData":{"id":3105,"type":"article-journal","title":"Reproducibility of cerebral and peripheral haemodynamic responses to active, passive and motor imagery paradigms in older healthy volunteers: a fTCD study","container-title":"Journal of Neuroscience Methods","page":"143-150","volume":"206","issue":"2","source":"PubMed","abstract":"Cerebral blood flow velocity (CBFv) changes to sensorimotor and cognitive paradigms have been used to assess the integrity of haemodynamic responses, though the reproducibility of these responses has not been properly assessed. Continuous recordings of blood pressure, end-tidal CO(2), heart rate and bilateral CBFv were obtained during 60s of active, passive and mental imagined paradigms on two different occasions over a 1-week period in 13 healthy subjects. The correlation coefficient, standard error of measurement (SEM), intra-class correlation (ICC) and its 95% CI (confidence intervals) for each variable were calculated at the beginning and end of each paradigm. The temporal patterns of haemodynamic responses revealed substantial reproducibility. For the CBFv response, the SEM ranged from 2.4 to 5.5% for the different manoeuvres, whilst the ICC ranged from 0.5 to 0.8 with better reproducibility occurring at the beginning of the paradigm. These findings have important implications for the design of studies of the natural history of haemodynamic changes following ageing and disease.","DOI":"10.1016/j.jneumeth.2012.02.011","ISSN":"1872-678X","note":"PMID: 22366252","shortTitle":"Reproducibility of cerebral and peripheral haemodynamic responses to active, passive and motor imagery paradigms in older healthy volunteers","journalAbbreviation":"J. Neurosci. Methods","language":"eng","author":[{"family":"Salinet","given":"Angela S. M."},{"family":"Robinson","given":"Thompson G."},{"family":"Panerai","given":"Ronney B."}],"issued":{"date-parts":[["2012"]]}}}],"schema":"https://github.com/citation-style-language/schema/raw/master/csl-citation.json"} </w:instrText>
      </w:r>
      <w:r w:rsidR="003F23DE"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(48)</w:t>
      </w:r>
      <w:r w:rsidR="003F23DE"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w:t>
      </w:r>
    </w:p>
    <w:p w14:paraId="762E6EFE" w14:textId="419E28F0" w:rsidR="00B70855" w:rsidRPr="006E7B3F" w:rsidRDefault="00B70855" w:rsidP="00022C6B">
      <w:pPr>
        <w:spacing w:line="480" w:lineRule="auto"/>
        <w:jc w:val="both"/>
        <w:outlineLvl w:val="0"/>
        <w:rPr>
          <w:rFonts w:ascii="Times New Roman" w:hAnsi="Times New Roman"/>
          <w:color w:val="000000" w:themeColor="text1"/>
        </w:rPr>
      </w:pPr>
    </w:p>
    <w:p w14:paraId="24DC8A4C" w14:textId="58C7D2C5" w:rsidR="00FC51AC" w:rsidRPr="006E7B3F" w:rsidRDefault="00FC51AC" w:rsidP="00022C6B">
      <w:pPr>
        <w:spacing w:line="480" w:lineRule="auto"/>
        <w:jc w:val="both"/>
        <w:outlineLvl w:val="0"/>
        <w:rPr>
          <w:rFonts w:ascii="Times New Roman" w:hAnsi="Times New Roman"/>
          <w:b/>
          <w:color w:val="000000" w:themeColor="text1"/>
        </w:rPr>
      </w:pPr>
      <w:r w:rsidRPr="006E7B3F">
        <w:rPr>
          <w:rFonts w:ascii="Times New Roman" w:hAnsi="Times New Roman"/>
          <w:b/>
          <w:color w:val="000000" w:themeColor="text1"/>
        </w:rPr>
        <w:t>Statistical analysis</w:t>
      </w:r>
    </w:p>
    <w:p w14:paraId="0E54FC22" w14:textId="50CCDA35" w:rsidR="007527E4" w:rsidRPr="006E7B3F" w:rsidRDefault="00FC51AC"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Following assessment of normality with the </w:t>
      </w:r>
      <w:r w:rsidR="00501664" w:rsidRPr="006E7B3F">
        <w:rPr>
          <w:rFonts w:ascii="Times New Roman" w:hAnsi="Times New Roman"/>
          <w:color w:val="000000" w:themeColor="text1"/>
        </w:rPr>
        <w:t>Shapiro</w:t>
      </w:r>
      <w:r w:rsidR="00B00DE2" w:rsidRPr="006E7B3F">
        <w:rPr>
          <w:rFonts w:ascii="Times New Roman" w:hAnsi="Times New Roman"/>
          <w:color w:val="000000" w:themeColor="text1"/>
        </w:rPr>
        <w:t>-</w:t>
      </w:r>
      <w:r w:rsidR="00501664" w:rsidRPr="006E7B3F">
        <w:rPr>
          <w:rFonts w:ascii="Times New Roman" w:hAnsi="Times New Roman"/>
          <w:color w:val="000000" w:themeColor="text1"/>
        </w:rPr>
        <w:t>Wilk</w:t>
      </w:r>
      <w:r w:rsidRPr="006E7B3F">
        <w:rPr>
          <w:rFonts w:ascii="Times New Roman" w:hAnsi="Times New Roman"/>
          <w:color w:val="000000" w:themeColor="text1"/>
        </w:rPr>
        <w:t xml:space="preserve"> one-sample test, parametric (Student’s t) or non-parametric (Mann–Whitney U) tests were used as appropriate.  Fisher’s exact text was used with categorical variables. Results are expressed as mean ± SD or median with interquartile ranges [IQRs]. Inter-hemispherical differences in parameters were tested with the paired Student’s t-test or Wilcoxon non-parametric test. In the absence of differences, values for the right and left MCAs were averaged. Changes in ARI and other parameters at T1, T2, T3 and T4 were assessed with repeated measures ANOVA or Friedman and Wilcoxon </w:t>
      </w:r>
      <w:r w:rsidR="00840F8F" w:rsidRPr="006E7B3F">
        <w:rPr>
          <w:rFonts w:ascii="Times New Roman" w:hAnsi="Times New Roman"/>
          <w:color w:val="000000" w:themeColor="text1"/>
        </w:rPr>
        <w:t xml:space="preserve">tests in the case of </w:t>
      </w:r>
      <w:r w:rsidR="00474618" w:rsidRPr="006E7B3F">
        <w:rPr>
          <w:rFonts w:ascii="Times New Roman" w:hAnsi="Times New Roman"/>
          <w:color w:val="000000" w:themeColor="text1"/>
        </w:rPr>
        <w:t>non-</w:t>
      </w:r>
      <w:proofErr w:type="spellStart"/>
      <w:r w:rsidR="00474618" w:rsidRPr="006E7B3F">
        <w:rPr>
          <w:rFonts w:ascii="Times New Roman" w:hAnsi="Times New Roman"/>
          <w:color w:val="000000" w:themeColor="text1"/>
        </w:rPr>
        <w:t>gaussian</w:t>
      </w:r>
      <w:proofErr w:type="spellEnd"/>
      <w:r w:rsidR="00474618" w:rsidRPr="006E7B3F">
        <w:rPr>
          <w:rFonts w:ascii="Times New Roman" w:hAnsi="Times New Roman"/>
          <w:color w:val="000000" w:themeColor="text1"/>
        </w:rPr>
        <w:t xml:space="preserve"> parameters</w:t>
      </w:r>
      <w:r w:rsidRPr="006E7B3F">
        <w:rPr>
          <w:rFonts w:ascii="Times New Roman" w:hAnsi="Times New Roman"/>
          <w:color w:val="000000" w:themeColor="text1"/>
        </w:rPr>
        <w:t xml:space="preserve">. In the event of significant effects (either </w:t>
      </w:r>
      <w:r w:rsidR="00474618" w:rsidRPr="006E7B3F">
        <w:rPr>
          <w:rFonts w:ascii="Times New Roman" w:hAnsi="Times New Roman"/>
          <w:color w:val="000000" w:themeColor="text1"/>
        </w:rPr>
        <w:t>group</w:t>
      </w:r>
      <w:r w:rsidRPr="006E7B3F">
        <w:rPr>
          <w:rFonts w:ascii="Times New Roman" w:hAnsi="Times New Roman"/>
          <w:color w:val="000000" w:themeColor="text1"/>
        </w:rPr>
        <w:t xml:space="preserve"> or </w:t>
      </w:r>
      <w:r w:rsidR="003C5A3E" w:rsidRPr="006E7B3F">
        <w:rPr>
          <w:rFonts w:ascii="Times New Roman" w:hAnsi="Times New Roman"/>
          <w:color w:val="000000" w:themeColor="text1"/>
        </w:rPr>
        <w:t>man</w:t>
      </w:r>
      <w:r w:rsidR="00FB0710" w:rsidRPr="006E7B3F">
        <w:rPr>
          <w:rFonts w:ascii="Times New Roman" w:hAnsi="Times New Roman"/>
          <w:color w:val="000000" w:themeColor="text1"/>
        </w:rPr>
        <w:t>o</w:t>
      </w:r>
      <w:r w:rsidR="003C5A3E" w:rsidRPr="006E7B3F">
        <w:rPr>
          <w:rFonts w:ascii="Times New Roman" w:hAnsi="Times New Roman"/>
          <w:color w:val="000000" w:themeColor="text1"/>
        </w:rPr>
        <w:t>euv</w:t>
      </w:r>
      <w:r w:rsidR="00FB0710" w:rsidRPr="006E7B3F">
        <w:rPr>
          <w:rFonts w:ascii="Times New Roman" w:hAnsi="Times New Roman"/>
          <w:color w:val="000000" w:themeColor="text1"/>
        </w:rPr>
        <w:t>re</w:t>
      </w:r>
      <w:r w:rsidRPr="006E7B3F">
        <w:rPr>
          <w:rFonts w:ascii="Times New Roman" w:hAnsi="Times New Roman"/>
          <w:color w:val="000000" w:themeColor="text1"/>
        </w:rPr>
        <w:t>)</w:t>
      </w:r>
      <w:r w:rsidR="00FB0710" w:rsidRPr="006E7B3F">
        <w:rPr>
          <w:rFonts w:ascii="Times New Roman" w:hAnsi="Times New Roman"/>
          <w:color w:val="000000" w:themeColor="text1"/>
        </w:rPr>
        <w:t>,</w:t>
      </w:r>
      <w:r w:rsidRPr="006E7B3F">
        <w:rPr>
          <w:rFonts w:ascii="Times New Roman" w:hAnsi="Times New Roman"/>
          <w:color w:val="000000" w:themeColor="text1"/>
        </w:rPr>
        <w:t xml:space="preserve"> inter-group differences were assessed with mixed</w:t>
      </w:r>
      <w:r w:rsidR="00840F8F" w:rsidRPr="006E7B3F">
        <w:rPr>
          <w:rFonts w:ascii="Times New Roman" w:hAnsi="Times New Roman"/>
          <w:color w:val="000000" w:themeColor="text1"/>
        </w:rPr>
        <w:t>-effects</w:t>
      </w:r>
      <w:r w:rsidRPr="006E7B3F">
        <w:rPr>
          <w:rFonts w:ascii="Times New Roman" w:hAnsi="Times New Roman"/>
          <w:color w:val="000000" w:themeColor="text1"/>
        </w:rPr>
        <w:t xml:space="preserve"> ANOVA or Mann–Whitney U</w:t>
      </w:r>
      <w:r w:rsidR="00840F8F" w:rsidRPr="006E7B3F">
        <w:rPr>
          <w:rFonts w:ascii="Times New Roman" w:hAnsi="Times New Roman"/>
          <w:color w:val="000000" w:themeColor="text1"/>
        </w:rPr>
        <w:t xml:space="preserve"> test</w:t>
      </w:r>
      <w:r w:rsidRPr="006E7B3F">
        <w:rPr>
          <w:rFonts w:ascii="Times New Roman" w:hAnsi="Times New Roman"/>
          <w:color w:val="000000" w:themeColor="text1"/>
        </w:rPr>
        <w:t xml:space="preserve">. Statistical analyses were performed using SPSS version 24.0 (SPSS Inc., Chicago, IL). A </w:t>
      </w:r>
      <w:r w:rsidRPr="006E7B3F">
        <w:rPr>
          <w:rFonts w:ascii="Times New Roman" w:hAnsi="Times New Roman"/>
          <w:i/>
          <w:color w:val="000000" w:themeColor="text1"/>
        </w:rPr>
        <w:t>p-</w:t>
      </w:r>
      <w:r w:rsidRPr="006E7B3F">
        <w:rPr>
          <w:rFonts w:ascii="Times New Roman" w:hAnsi="Times New Roman"/>
          <w:color w:val="000000" w:themeColor="text1"/>
        </w:rPr>
        <w:t>value &lt; 0.05 was considered statistically significant.</w:t>
      </w:r>
    </w:p>
    <w:p w14:paraId="7D9A67EE" w14:textId="77777777" w:rsidR="007A0C31" w:rsidRPr="006E7B3F" w:rsidRDefault="007A0C31" w:rsidP="00022C6B">
      <w:pPr>
        <w:spacing w:line="480" w:lineRule="auto"/>
        <w:jc w:val="both"/>
        <w:rPr>
          <w:rFonts w:ascii="Times New Roman" w:hAnsi="Times New Roman"/>
          <w:b/>
          <w:color w:val="000000" w:themeColor="text1"/>
        </w:rPr>
      </w:pPr>
    </w:p>
    <w:p w14:paraId="76903254" w14:textId="77777777" w:rsidR="007A0C31" w:rsidRPr="006E7B3F" w:rsidRDefault="007A0C31" w:rsidP="00022C6B">
      <w:pPr>
        <w:spacing w:line="480" w:lineRule="auto"/>
        <w:jc w:val="both"/>
        <w:rPr>
          <w:rFonts w:ascii="Times New Roman" w:hAnsi="Times New Roman"/>
          <w:b/>
          <w:color w:val="000000" w:themeColor="text1"/>
        </w:rPr>
      </w:pPr>
    </w:p>
    <w:p w14:paraId="4BCAE8A0" w14:textId="24FBD65B" w:rsidR="00FC51AC" w:rsidRPr="006E7B3F" w:rsidRDefault="00FC51AC" w:rsidP="00022C6B">
      <w:pPr>
        <w:spacing w:line="480" w:lineRule="auto"/>
        <w:jc w:val="both"/>
        <w:rPr>
          <w:rFonts w:ascii="Times New Roman" w:hAnsi="Times New Roman"/>
          <w:color w:val="000000" w:themeColor="text1"/>
        </w:rPr>
      </w:pPr>
      <w:r w:rsidRPr="006E7B3F">
        <w:rPr>
          <w:rFonts w:ascii="Times New Roman" w:hAnsi="Times New Roman"/>
          <w:b/>
          <w:color w:val="000000" w:themeColor="text1"/>
        </w:rPr>
        <w:lastRenderedPageBreak/>
        <w:t>RESULTS</w:t>
      </w:r>
    </w:p>
    <w:p w14:paraId="424B1512" w14:textId="6C5B2012" w:rsidR="00FC51AC" w:rsidRPr="006E7B3F" w:rsidRDefault="00FC51AC" w:rsidP="00022C6B">
      <w:pPr>
        <w:autoSpaceDE w:val="0"/>
        <w:autoSpaceDN w:val="0"/>
        <w:adjustRightInd w:val="0"/>
        <w:spacing w:before="100" w:after="100" w:line="480" w:lineRule="auto"/>
        <w:jc w:val="both"/>
        <w:rPr>
          <w:rFonts w:ascii="Times New Roman" w:hAnsi="Times New Roman"/>
          <w:i/>
          <w:color w:val="000000" w:themeColor="text1"/>
        </w:rPr>
      </w:pPr>
      <w:r w:rsidRPr="006E7B3F">
        <w:rPr>
          <w:rFonts w:ascii="Times New Roman" w:hAnsi="Times New Roman"/>
          <w:i/>
          <w:color w:val="000000" w:themeColor="text1"/>
        </w:rPr>
        <w:t xml:space="preserve">Participants </w:t>
      </w:r>
    </w:p>
    <w:p w14:paraId="656DCEDD" w14:textId="764AE0D8" w:rsidR="00FC51AC" w:rsidRPr="006E7B3F" w:rsidRDefault="00FC51AC" w:rsidP="00022C6B">
      <w:pPr>
        <w:autoSpaceDE w:val="0"/>
        <w:autoSpaceDN w:val="0"/>
        <w:adjustRightInd w:val="0"/>
        <w:spacing w:before="100" w:after="100" w:line="480" w:lineRule="auto"/>
        <w:jc w:val="both"/>
        <w:rPr>
          <w:rFonts w:ascii="Times New Roman" w:hAnsi="Times New Roman"/>
          <w:i/>
          <w:color w:val="000000" w:themeColor="text1"/>
        </w:rPr>
      </w:pPr>
      <w:r w:rsidRPr="006E7B3F">
        <w:rPr>
          <w:rFonts w:ascii="Times New Roman" w:hAnsi="Times New Roman"/>
          <w:color w:val="000000" w:themeColor="text1"/>
        </w:rPr>
        <w:t>F</w:t>
      </w:r>
      <w:r w:rsidR="00D07209" w:rsidRPr="006E7B3F">
        <w:rPr>
          <w:rFonts w:ascii="Times New Roman" w:hAnsi="Times New Roman"/>
          <w:color w:val="000000" w:themeColor="text1"/>
        </w:rPr>
        <w:t>ifty-two</w:t>
      </w:r>
      <w:r w:rsidRPr="006E7B3F">
        <w:rPr>
          <w:rFonts w:ascii="Times New Roman" w:hAnsi="Times New Roman"/>
          <w:color w:val="000000" w:themeColor="text1"/>
        </w:rPr>
        <w:t xml:space="preserve"> patients were recruited</w:t>
      </w:r>
      <w:r w:rsidR="00FB0710" w:rsidRPr="006E7B3F">
        <w:rPr>
          <w:rFonts w:ascii="Times New Roman" w:hAnsi="Times New Roman"/>
          <w:color w:val="000000" w:themeColor="text1"/>
        </w:rPr>
        <w:t>; 1</w:t>
      </w:r>
      <w:r w:rsidR="00B00DE2" w:rsidRPr="006E7B3F">
        <w:rPr>
          <w:rFonts w:ascii="Times New Roman" w:hAnsi="Times New Roman"/>
          <w:color w:val="000000" w:themeColor="text1"/>
        </w:rPr>
        <w:t>2</w:t>
      </w:r>
      <w:r w:rsidR="00FB0710" w:rsidRPr="006E7B3F">
        <w:rPr>
          <w:rFonts w:ascii="Times New Roman" w:hAnsi="Times New Roman"/>
          <w:color w:val="000000" w:themeColor="text1"/>
        </w:rPr>
        <w:t xml:space="preserve"> excluded </w:t>
      </w:r>
      <w:r w:rsidR="00091BFD" w:rsidRPr="006E7B3F">
        <w:rPr>
          <w:rFonts w:ascii="Times New Roman" w:hAnsi="Times New Roman"/>
          <w:color w:val="000000" w:themeColor="text1"/>
        </w:rPr>
        <w:t>due to</w:t>
      </w:r>
      <w:r w:rsidR="00FB0710" w:rsidRPr="006E7B3F">
        <w:rPr>
          <w:rFonts w:ascii="Times New Roman" w:hAnsi="Times New Roman"/>
          <w:color w:val="000000" w:themeColor="text1"/>
        </w:rPr>
        <w:t xml:space="preserve"> technical problems (</w:t>
      </w:r>
      <w:r w:rsidR="00687E04" w:rsidRPr="006E7B3F">
        <w:rPr>
          <w:rFonts w:ascii="Times New Roman" w:hAnsi="Times New Roman"/>
          <w:color w:val="000000" w:themeColor="text1"/>
        </w:rPr>
        <w:t>5</w:t>
      </w:r>
      <w:r w:rsidR="00FB0710" w:rsidRPr="006E7B3F">
        <w:rPr>
          <w:rFonts w:ascii="Times New Roman" w:hAnsi="Times New Roman"/>
          <w:color w:val="000000" w:themeColor="text1"/>
        </w:rPr>
        <w:t xml:space="preserve">), absent temporal acoustic window bilaterally (5), </w:t>
      </w:r>
      <w:r w:rsidR="00313E27" w:rsidRPr="006E7B3F">
        <w:rPr>
          <w:rFonts w:ascii="Times New Roman" w:hAnsi="Times New Roman"/>
          <w:color w:val="000000" w:themeColor="text1"/>
        </w:rPr>
        <w:t xml:space="preserve">or </w:t>
      </w:r>
      <w:proofErr w:type="gramStart"/>
      <w:r w:rsidR="00FB0710" w:rsidRPr="006E7B3F">
        <w:rPr>
          <w:rFonts w:ascii="Times New Roman" w:hAnsi="Times New Roman"/>
          <w:color w:val="000000" w:themeColor="text1"/>
        </w:rPr>
        <w:t>poor quality</w:t>
      </w:r>
      <w:proofErr w:type="gramEnd"/>
      <w:r w:rsidR="00FB0710" w:rsidRPr="006E7B3F">
        <w:rPr>
          <w:rFonts w:ascii="Times New Roman" w:hAnsi="Times New Roman"/>
          <w:color w:val="000000" w:themeColor="text1"/>
        </w:rPr>
        <w:t xml:space="preserve"> recording (2). </w:t>
      </w:r>
      <w:r w:rsidRPr="006E7B3F">
        <w:rPr>
          <w:rFonts w:ascii="Times New Roman" w:hAnsi="Times New Roman"/>
          <w:color w:val="000000" w:themeColor="text1"/>
        </w:rPr>
        <w:t>Twenty-five healthy subjects were recruited</w:t>
      </w:r>
      <w:r w:rsidR="0086680D" w:rsidRPr="006E7B3F">
        <w:rPr>
          <w:rFonts w:ascii="Times New Roman" w:hAnsi="Times New Roman"/>
          <w:color w:val="000000" w:themeColor="text1"/>
        </w:rPr>
        <w:t>;</w:t>
      </w:r>
      <w:r w:rsidRPr="006E7B3F">
        <w:rPr>
          <w:rFonts w:ascii="Times New Roman" w:hAnsi="Times New Roman"/>
          <w:color w:val="000000" w:themeColor="text1"/>
        </w:rPr>
        <w:t xml:space="preserve"> one excluded due to poor quality recordings and one due to absence of temporal acoustic window</w:t>
      </w:r>
      <w:r w:rsidR="00501664" w:rsidRPr="006E7B3F">
        <w:rPr>
          <w:rFonts w:ascii="Times New Roman" w:hAnsi="Times New Roman"/>
          <w:color w:val="000000" w:themeColor="text1"/>
        </w:rPr>
        <w:t>s bilaterally.</w:t>
      </w:r>
      <w:r w:rsidRPr="006E7B3F">
        <w:rPr>
          <w:rFonts w:ascii="Times New Roman" w:hAnsi="Times New Roman"/>
          <w:color w:val="000000" w:themeColor="text1"/>
        </w:rPr>
        <w:t xml:space="preserve"> The total number of recordings </w:t>
      </w:r>
      <w:r w:rsidR="007769F5" w:rsidRPr="006E7B3F">
        <w:rPr>
          <w:rFonts w:ascii="Times New Roman" w:hAnsi="Times New Roman"/>
          <w:color w:val="000000" w:themeColor="text1"/>
        </w:rPr>
        <w:t xml:space="preserve">analysed </w:t>
      </w:r>
      <w:r w:rsidRPr="006E7B3F">
        <w:rPr>
          <w:rFonts w:ascii="Times New Roman" w:hAnsi="Times New Roman"/>
          <w:color w:val="000000" w:themeColor="text1"/>
        </w:rPr>
        <w:t>was thus</w:t>
      </w:r>
      <w:r w:rsidR="00501664" w:rsidRPr="006E7B3F">
        <w:rPr>
          <w:rFonts w:ascii="Times New Roman" w:hAnsi="Times New Roman"/>
          <w:color w:val="000000" w:themeColor="text1"/>
        </w:rPr>
        <w:t xml:space="preserve"> 40</w:t>
      </w:r>
      <w:r w:rsidRPr="006E7B3F">
        <w:rPr>
          <w:rFonts w:ascii="Times New Roman" w:hAnsi="Times New Roman"/>
          <w:color w:val="000000" w:themeColor="text1"/>
        </w:rPr>
        <w:t xml:space="preserve"> HF patients and 23 healthy</w:t>
      </w:r>
      <w:r w:rsidR="0086680D" w:rsidRPr="006E7B3F">
        <w:rPr>
          <w:rFonts w:ascii="Times New Roman" w:hAnsi="Times New Roman"/>
          <w:color w:val="000000" w:themeColor="text1"/>
        </w:rPr>
        <w:t xml:space="preserve"> </w:t>
      </w:r>
      <w:r w:rsidRPr="006E7B3F">
        <w:rPr>
          <w:rFonts w:ascii="Times New Roman" w:hAnsi="Times New Roman"/>
          <w:color w:val="000000" w:themeColor="text1"/>
        </w:rPr>
        <w:t>volunteers.</w:t>
      </w:r>
    </w:p>
    <w:p w14:paraId="64066F03" w14:textId="17DC91FD" w:rsidR="0086680D" w:rsidRPr="006E7B3F" w:rsidRDefault="00FC51AC" w:rsidP="00022C6B">
      <w:pPr>
        <w:autoSpaceDE w:val="0"/>
        <w:autoSpaceDN w:val="0"/>
        <w:adjustRightInd w:val="0"/>
        <w:spacing w:before="100" w:after="100" w:line="480" w:lineRule="auto"/>
        <w:jc w:val="both"/>
        <w:rPr>
          <w:rFonts w:ascii="Times New Roman" w:hAnsi="Times New Roman"/>
          <w:color w:val="000000" w:themeColor="text1"/>
        </w:rPr>
      </w:pPr>
      <w:r w:rsidRPr="006E7B3F">
        <w:rPr>
          <w:rFonts w:ascii="Times New Roman" w:hAnsi="Times New Roman"/>
          <w:color w:val="000000" w:themeColor="text1"/>
        </w:rPr>
        <w:t>All subjects in HF group had clinically diagnosed isch</w:t>
      </w:r>
      <w:r w:rsidR="00FB0710" w:rsidRPr="006E7B3F">
        <w:rPr>
          <w:rFonts w:ascii="Times New Roman" w:hAnsi="Times New Roman"/>
          <w:color w:val="000000" w:themeColor="text1"/>
        </w:rPr>
        <w:t>a</w:t>
      </w:r>
      <w:r w:rsidRPr="006E7B3F">
        <w:rPr>
          <w:rFonts w:ascii="Times New Roman" w:hAnsi="Times New Roman"/>
          <w:color w:val="000000" w:themeColor="text1"/>
        </w:rPr>
        <w:t>emic chronic heart failure,</w:t>
      </w:r>
      <w:r w:rsidR="00FD6BD4" w:rsidRPr="006E7B3F">
        <w:rPr>
          <w:rFonts w:ascii="Times New Roman" w:hAnsi="Times New Roman"/>
          <w:color w:val="000000" w:themeColor="text1"/>
        </w:rPr>
        <w:t xml:space="preserve"> with</w:t>
      </w:r>
      <w:r w:rsidRPr="006E7B3F">
        <w:rPr>
          <w:rFonts w:ascii="Times New Roman" w:hAnsi="Times New Roman"/>
          <w:color w:val="000000" w:themeColor="text1"/>
        </w:rPr>
        <w:t xml:space="preserve"> </w:t>
      </w:r>
      <w:r w:rsidR="00FB0710" w:rsidRPr="006E7B3F">
        <w:rPr>
          <w:rFonts w:ascii="Times New Roman" w:hAnsi="Times New Roman"/>
          <w:color w:val="000000" w:themeColor="text1"/>
        </w:rPr>
        <w:t xml:space="preserve">median </w:t>
      </w:r>
      <w:r w:rsidRPr="006E7B3F">
        <w:rPr>
          <w:rFonts w:ascii="Times New Roman" w:hAnsi="Times New Roman"/>
          <w:color w:val="000000" w:themeColor="text1"/>
        </w:rPr>
        <w:t xml:space="preserve">LVEF </w:t>
      </w:r>
      <w:r w:rsidR="00323209" w:rsidRPr="006E7B3F">
        <w:rPr>
          <w:rFonts w:ascii="Times New Roman" w:hAnsi="Times New Roman"/>
          <w:color w:val="000000" w:themeColor="text1"/>
        </w:rPr>
        <w:t>38.5</w:t>
      </w:r>
      <w:r w:rsidR="005A6A72" w:rsidRPr="006E7B3F">
        <w:rPr>
          <w:rFonts w:ascii="Times New Roman" w:hAnsi="Times New Roman"/>
          <w:color w:val="000000" w:themeColor="text1"/>
        </w:rPr>
        <w:t xml:space="preserve"> [0.075]</w:t>
      </w:r>
      <w:r w:rsidR="00323209" w:rsidRPr="006E7B3F">
        <w:rPr>
          <w:rFonts w:ascii="Times New Roman" w:hAnsi="Times New Roman"/>
          <w:color w:val="000000" w:themeColor="text1"/>
        </w:rPr>
        <w:t xml:space="preserve"> %</w:t>
      </w:r>
      <w:r w:rsidR="00FD6BD4" w:rsidRPr="006E7B3F">
        <w:rPr>
          <w:rFonts w:ascii="Times New Roman" w:eastAsia="Times New Roman" w:hAnsi="Times New Roman"/>
          <w:color w:val="000000" w:themeColor="text1"/>
        </w:rPr>
        <w:t xml:space="preserve"> </w:t>
      </w:r>
      <w:r w:rsidR="00FD6BD4" w:rsidRPr="006E7B3F">
        <w:rPr>
          <w:rFonts w:ascii="Times New Roman" w:hAnsi="Times New Roman"/>
          <w:color w:val="000000" w:themeColor="text1"/>
        </w:rPr>
        <w:t>on transthoracic echocardiography</w:t>
      </w:r>
      <w:r w:rsidR="00FD6BD4" w:rsidRPr="006E7B3F">
        <w:rPr>
          <w:rFonts w:ascii="Times New Roman" w:eastAsia="Times New Roman" w:hAnsi="Times New Roman"/>
          <w:color w:val="000000" w:themeColor="text1"/>
        </w:rPr>
        <w:t xml:space="preserve">. </w:t>
      </w:r>
      <w:r w:rsidRPr="006E7B3F">
        <w:rPr>
          <w:rFonts w:ascii="Times New Roman" w:hAnsi="Times New Roman"/>
          <w:color w:val="000000" w:themeColor="text1"/>
        </w:rPr>
        <w:t>Demographic and clinical characteristics of the population are described in Table 1.</w:t>
      </w:r>
      <w:r w:rsidR="00DD3276" w:rsidRPr="006E7B3F">
        <w:rPr>
          <w:rFonts w:ascii="Times New Roman" w:hAnsi="Times New Roman"/>
          <w:color w:val="000000" w:themeColor="text1"/>
        </w:rPr>
        <w:t xml:space="preserve"> </w:t>
      </w:r>
      <w:r w:rsidR="0086680D" w:rsidRPr="006E7B3F">
        <w:rPr>
          <w:rFonts w:ascii="Times New Roman" w:hAnsi="Times New Roman"/>
          <w:color w:val="000000" w:themeColor="text1"/>
        </w:rPr>
        <w:t xml:space="preserve">None of the bilateral </w:t>
      </w:r>
      <w:r w:rsidR="00DD3276" w:rsidRPr="006E7B3F">
        <w:rPr>
          <w:rFonts w:ascii="Times New Roman" w:hAnsi="Times New Roman"/>
          <w:color w:val="000000" w:themeColor="text1"/>
        </w:rPr>
        <w:t xml:space="preserve">cerebral haemodynamic </w:t>
      </w:r>
      <w:r w:rsidR="0086680D" w:rsidRPr="006E7B3F">
        <w:rPr>
          <w:rFonts w:ascii="Times New Roman" w:hAnsi="Times New Roman"/>
          <w:color w:val="000000" w:themeColor="text1"/>
        </w:rPr>
        <w:t>parameters showed significant differences between the right and left MCAs</w:t>
      </w:r>
      <w:r w:rsidR="00DD3276" w:rsidRPr="006E7B3F">
        <w:rPr>
          <w:rFonts w:ascii="Times New Roman" w:hAnsi="Times New Roman"/>
          <w:color w:val="000000" w:themeColor="text1"/>
        </w:rPr>
        <w:t>,</w:t>
      </w:r>
      <w:r w:rsidR="0086680D" w:rsidRPr="006E7B3F">
        <w:rPr>
          <w:rFonts w:ascii="Times New Roman" w:hAnsi="Times New Roman"/>
          <w:color w:val="000000" w:themeColor="text1"/>
        </w:rPr>
        <w:t xml:space="preserve"> </w:t>
      </w:r>
      <w:r w:rsidR="00DD3276" w:rsidRPr="006E7B3F">
        <w:rPr>
          <w:rFonts w:ascii="Times New Roman" w:hAnsi="Times New Roman"/>
          <w:color w:val="000000" w:themeColor="text1"/>
        </w:rPr>
        <w:t>therefore values</w:t>
      </w:r>
      <w:r w:rsidR="0086680D" w:rsidRPr="006E7B3F">
        <w:rPr>
          <w:rFonts w:ascii="Times New Roman" w:hAnsi="Times New Roman"/>
          <w:color w:val="000000" w:themeColor="text1"/>
        </w:rPr>
        <w:t xml:space="preserve"> were averaged in further analyses</w:t>
      </w:r>
      <w:r w:rsidR="00DD3276" w:rsidRPr="006E7B3F">
        <w:rPr>
          <w:rFonts w:ascii="Times New Roman" w:hAnsi="Times New Roman"/>
          <w:color w:val="000000" w:themeColor="text1"/>
        </w:rPr>
        <w:t xml:space="preserve"> (Table 1)</w:t>
      </w:r>
      <w:r w:rsidR="0086680D" w:rsidRPr="006E7B3F">
        <w:rPr>
          <w:rFonts w:ascii="Times New Roman" w:hAnsi="Times New Roman"/>
          <w:color w:val="000000" w:themeColor="text1"/>
        </w:rPr>
        <w:t xml:space="preserve">. </w:t>
      </w:r>
    </w:p>
    <w:p w14:paraId="19903148" w14:textId="3F938BDA" w:rsidR="00FC51AC" w:rsidRPr="006E7B3F" w:rsidRDefault="00FC51AC" w:rsidP="00022C6B">
      <w:pPr>
        <w:spacing w:line="480" w:lineRule="auto"/>
        <w:jc w:val="both"/>
        <w:outlineLvl w:val="0"/>
        <w:rPr>
          <w:rFonts w:ascii="Times New Roman" w:hAnsi="Times New Roman"/>
          <w:i/>
          <w:color w:val="000000" w:themeColor="text1"/>
        </w:rPr>
      </w:pPr>
      <w:r w:rsidRPr="006E7B3F">
        <w:rPr>
          <w:rFonts w:ascii="Times New Roman" w:hAnsi="Times New Roman"/>
          <w:i/>
          <w:color w:val="000000" w:themeColor="text1"/>
        </w:rPr>
        <w:t xml:space="preserve">Baseline </w:t>
      </w:r>
      <w:r w:rsidR="0086680D" w:rsidRPr="006E7B3F">
        <w:rPr>
          <w:rFonts w:ascii="Times New Roman" w:hAnsi="Times New Roman"/>
          <w:i/>
          <w:color w:val="000000" w:themeColor="text1"/>
        </w:rPr>
        <w:t>conditions</w:t>
      </w:r>
    </w:p>
    <w:p w14:paraId="08988CBF" w14:textId="6D018E04" w:rsidR="00FC51AC" w:rsidRPr="006E7B3F" w:rsidRDefault="00DD3276" w:rsidP="00022C6B">
      <w:pPr>
        <w:autoSpaceDE w:val="0"/>
        <w:autoSpaceDN w:val="0"/>
        <w:adjustRightInd w:val="0"/>
        <w:spacing w:before="100" w:after="100" w:line="480" w:lineRule="auto"/>
        <w:jc w:val="both"/>
        <w:rPr>
          <w:rFonts w:ascii="Times New Roman" w:hAnsi="Times New Roman"/>
          <w:color w:val="000000" w:themeColor="text1"/>
        </w:rPr>
      </w:pPr>
      <w:r w:rsidRPr="006E7B3F">
        <w:rPr>
          <w:rFonts w:ascii="Times New Roman" w:hAnsi="Times New Roman"/>
          <w:color w:val="000000" w:themeColor="text1"/>
        </w:rPr>
        <w:t xml:space="preserve">Compared to controls, HR and ARI were significantly lower, and </w:t>
      </w:r>
      <w:proofErr w:type="spellStart"/>
      <w:r w:rsidRPr="006E7B3F">
        <w:rPr>
          <w:rFonts w:ascii="Times New Roman" w:hAnsi="Times New Roman"/>
          <w:color w:val="000000" w:themeColor="text1"/>
        </w:rPr>
        <w:t>CrCP</w:t>
      </w:r>
      <w:proofErr w:type="spellEnd"/>
      <w:r w:rsidRPr="006E7B3F">
        <w:rPr>
          <w:rFonts w:ascii="Times New Roman" w:hAnsi="Times New Roman"/>
          <w:color w:val="000000" w:themeColor="text1"/>
        </w:rPr>
        <w:t xml:space="preserve"> significantly higher in HF patients (Table 1). Otherwise no significant differences were seen between groups in peripheral or cerebral haemodynamic parameters (Table 1). </w:t>
      </w:r>
      <w:r w:rsidR="00884139" w:rsidRPr="006E7B3F">
        <w:rPr>
          <w:rFonts w:ascii="Times New Roman" w:hAnsi="Times New Roman"/>
          <w:color w:val="000000" w:themeColor="text1"/>
        </w:rPr>
        <w:t>EtCO</w:t>
      </w:r>
      <w:r w:rsidR="00884139" w:rsidRPr="006E7B3F">
        <w:rPr>
          <w:rFonts w:ascii="Times New Roman" w:hAnsi="Times New Roman"/>
          <w:color w:val="000000" w:themeColor="text1"/>
          <w:vertAlign w:val="subscript"/>
        </w:rPr>
        <w:t>2</w:t>
      </w:r>
      <w:r w:rsidR="00884139" w:rsidRPr="006E7B3F">
        <w:rPr>
          <w:rFonts w:ascii="Times New Roman" w:hAnsi="Times New Roman"/>
          <w:color w:val="000000" w:themeColor="text1"/>
        </w:rPr>
        <w:t xml:space="preserve"> was 34.7 ± 3.8</w:t>
      </w:r>
      <w:r w:rsidR="00AC6D4A" w:rsidRPr="006E7B3F">
        <w:rPr>
          <w:rFonts w:ascii="Times New Roman" w:hAnsi="Times New Roman"/>
          <w:color w:val="000000" w:themeColor="text1"/>
        </w:rPr>
        <w:t xml:space="preserve"> mmHg</w:t>
      </w:r>
      <w:r w:rsidR="00884139" w:rsidRPr="006E7B3F">
        <w:rPr>
          <w:rFonts w:ascii="Times New Roman" w:hAnsi="Times New Roman"/>
          <w:color w:val="000000" w:themeColor="text1"/>
        </w:rPr>
        <w:t xml:space="preserve"> in HF group.</w:t>
      </w:r>
    </w:p>
    <w:p w14:paraId="59D5453B" w14:textId="4CA82A3E" w:rsidR="00087E5F" w:rsidRPr="006E7B3F" w:rsidRDefault="00313E27" w:rsidP="00022C6B">
      <w:pPr>
        <w:spacing w:line="480" w:lineRule="auto"/>
        <w:jc w:val="both"/>
        <w:outlineLvl w:val="0"/>
        <w:rPr>
          <w:rFonts w:ascii="Times New Roman" w:hAnsi="Times New Roman"/>
          <w:i/>
          <w:color w:val="000000" w:themeColor="text1"/>
        </w:rPr>
      </w:pPr>
      <w:r w:rsidRPr="006E7B3F">
        <w:rPr>
          <w:rFonts w:ascii="Times New Roman" w:hAnsi="Times New Roman"/>
          <w:i/>
          <w:color w:val="000000" w:themeColor="text1"/>
        </w:rPr>
        <w:t xml:space="preserve">Handgrip </w:t>
      </w:r>
      <w:proofErr w:type="spellStart"/>
      <w:r w:rsidRPr="006E7B3F">
        <w:rPr>
          <w:rFonts w:ascii="Times New Roman" w:hAnsi="Times New Roman"/>
          <w:i/>
          <w:color w:val="000000" w:themeColor="text1"/>
        </w:rPr>
        <w:t>maneuv</w:t>
      </w:r>
      <w:r w:rsidR="00A63B8E" w:rsidRPr="006E7B3F">
        <w:rPr>
          <w:rFonts w:ascii="Times New Roman" w:hAnsi="Times New Roman"/>
          <w:i/>
          <w:color w:val="000000" w:themeColor="text1"/>
        </w:rPr>
        <w:t>er</w:t>
      </w:r>
      <w:proofErr w:type="spellEnd"/>
    </w:p>
    <w:p w14:paraId="0FD4114E" w14:textId="601DD422" w:rsidR="003274FD" w:rsidRPr="006E7B3F" w:rsidRDefault="00E81B63"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With the exception of </w:t>
      </w:r>
      <w:proofErr w:type="spellStart"/>
      <w:r w:rsidRPr="006E7B3F">
        <w:rPr>
          <w:rFonts w:ascii="Times New Roman" w:hAnsi="Times New Roman"/>
          <w:color w:val="000000" w:themeColor="text1"/>
        </w:rPr>
        <w:t>CrCP</w:t>
      </w:r>
      <w:proofErr w:type="spellEnd"/>
      <w:r w:rsidRPr="006E7B3F">
        <w:rPr>
          <w:rFonts w:ascii="Times New Roman" w:hAnsi="Times New Roman"/>
          <w:color w:val="000000" w:themeColor="text1"/>
        </w:rPr>
        <w:t>, all oth</w:t>
      </w:r>
      <w:r w:rsidR="00775281" w:rsidRPr="006E7B3F">
        <w:rPr>
          <w:rFonts w:ascii="Times New Roman" w:hAnsi="Times New Roman"/>
          <w:color w:val="000000" w:themeColor="text1"/>
        </w:rPr>
        <w:t>e</w:t>
      </w:r>
      <w:r w:rsidRPr="006E7B3F">
        <w:rPr>
          <w:rFonts w:ascii="Times New Roman" w:hAnsi="Times New Roman"/>
          <w:color w:val="000000" w:themeColor="text1"/>
        </w:rPr>
        <w:t xml:space="preserve">r parameters analysed showed significant changes </w:t>
      </w:r>
      <w:r w:rsidR="00DD3276" w:rsidRPr="006E7B3F">
        <w:rPr>
          <w:rFonts w:ascii="Times New Roman" w:hAnsi="Times New Roman"/>
          <w:color w:val="000000" w:themeColor="text1"/>
        </w:rPr>
        <w:t xml:space="preserve">in response </w:t>
      </w:r>
      <w:r w:rsidRPr="006E7B3F">
        <w:rPr>
          <w:rFonts w:ascii="Times New Roman" w:hAnsi="Times New Roman"/>
          <w:color w:val="000000" w:themeColor="text1"/>
        </w:rPr>
        <w:t xml:space="preserve">to the </w:t>
      </w:r>
      <w:r w:rsidRPr="006E7B3F">
        <w:rPr>
          <w:rFonts w:ascii="Times New Roman" w:hAnsi="Times New Roman"/>
          <w:strike/>
          <w:color w:val="000000" w:themeColor="text1"/>
        </w:rPr>
        <w:t>HG</w:t>
      </w:r>
      <w:r w:rsidRPr="006E7B3F">
        <w:rPr>
          <w:rFonts w:ascii="Times New Roman" w:hAnsi="Times New Roman"/>
          <w:color w:val="000000" w:themeColor="text1"/>
        </w:rPr>
        <w:t xml:space="preserve"> </w:t>
      </w:r>
      <w:r w:rsidR="005B7291" w:rsidRPr="006E7B3F">
        <w:rPr>
          <w:rFonts w:ascii="Times New Roman" w:hAnsi="Times New Roman"/>
          <w:color w:val="000000" w:themeColor="text1"/>
        </w:rPr>
        <w:t>(</w:t>
      </w:r>
      <w:proofErr w:type="spellStart"/>
      <w:r w:rsidR="005B7291" w:rsidRPr="006E7B3F">
        <w:rPr>
          <w:rFonts w:ascii="Times New Roman" w:hAnsi="Times New Roman"/>
          <w:color w:val="000000" w:themeColor="text1"/>
        </w:rPr>
        <w:t>iHG</w:t>
      </w:r>
      <w:proofErr w:type="spellEnd"/>
      <w:r w:rsidR="005B7291" w:rsidRPr="006E7B3F">
        <w:rPr>
          <w:rFonts w:ascii="Times New Roman" w:hAnsi="Times New Roman"/>
          <w:color w:val="000000" w:themeColor="text1"/>
        </w:rPr>
        <w:t xml:space="preserve">) </w:t>
      </w:r>
      <w:r w:rsidRPr="006E7B3F">
        <w:rPr>
          <w:rFonts w:ascii="Times New Roman" w:hAnsi="Times New Roman"/>
          <w:color w:val="000000" w:themeColor="text1"/>
        </w:rPr>
        <w:t>man</w:t>
      </w:r>
      <w:r w:rsidR="00DD3276" w:rsidRPr="006E7B3F">
        <w:rPr>
          <w:rFonts w:ascii="Times New Roman" w:hAnsi="Times New Roman"/>
          <w:color w:val="000000" w:themeColor="text1"/>
        </w:rPr>
        <w:t>o</w:t>
      </w:r>
      <w:r w:rsidRPr="006E7B3F">
        <w:rPr>
          <w:rFonts w:ascii="Times New Roman" w:hAnsi="Times New Roman"/>
          <w:color w:val="000000" w:themeColor="text1"/>
        </w:rPr>
        <w:t>euv</w:t>
      </w:r>
      <w:r w:rsidR="00DD3276" w:rsidRPr="006E7B3F">
        <w:rPr>
          <w:rFonts w:ascii="Times New Roman" w:hAnsi="Times New Roman"/>
          <w:color w:val="000000" w:themeColor="text1"/>
        </w:rPr>
        <w:t>re (Table 2)</w:t>
      </w:r>
      <w:r w:rsidRPr="006E7B3F">
        <w:rPr>
          <w:rFonts w:ascii="Times New Roman" w:hAnsi="Times New Roman"/>
          <w:color w:val="000000" w:themeColor="text1"/>
        </w:rPr>
        <w:t xml:space="preserve">. </w:t>
      </w:r>
      <w:r w:rsidR="00452E96" w:rsidRPr="006E7B3F">
        <w:rPr>
          <w:rFonts w:ascii="Times New Roman" w:hAnsi="Times New Roman"/>
          <w:color w:val="000000" w:themeColor="text1"/>
        </w:rPr>
        <w:t>In control</w:t>
      </w:r>
      <w:r w:rsidR="00DD3276" w:rsidRPr="006E7B3F">
        <w:rPr>
          <w:rFonts w:ascii="Times New Roman" w:hAnsi="Times New Roman"/>
          <w:color w:val="000000" w:themeColor="text1"/>
        </w:rPr>
        <w:t xml:space="preserve"> subject</w:t>
      </w:r>
      <w:r w:rsidR="00452E96" w:rsidRPr="006E7B3F">
        <w:rPr>
          <w:rFonts w:ascii="Times New Roman" w:hAnsi="Times New Roman"/>
          <w:color w:val="000000" w:themeColor="text1"/>
        </w:rPr>
        <w:t>s,</w:t>
      </w:r>
      <w:r w:rsidR="00FC51AC" w:rsidRPr="006E7B3F">
        <w:rPr>
          <w:rFonts w:ascii="Times New Roman" w:hAnsi="Times New Roman"/>
          <w:color w:val="000000" w:themeColor="text1"/>
        </w:rPr>
        <w:t xml:space="preserve"> the onset of the </w:t>
      </w:r>
      <w:r w:rsidR="00FC51AC" w:rsidRPr="006E7B3F">
        <w:rPr>
          <w:rFonts w:ascii="Times New Roman" w:hAnsi="Times New Roman"/>
          <w:strike/>
          <w:color w:val="000000" w:themeColor="text1"/>
        </w:rPr>
        <w:t>HG</w:t>
      </w:r>
      <w:r w:rsidR="005B7291" w:rsidRPr="006E7B3F">
        <w:rPr>
          <w:rFonts w:ascii="Times New Roman" w:hAnsi="Times New Roman"/>
          <w:color w:val="000000" w:themeColor="text1"/>
        </w:rPr>
        <w:t xml:space="preserve"> (</w:t>
      </w:r>
      <w:proofErr w:type="spellStart"/>
      <w:r w:rsidR="005B7291" w:rsidRPr="006E7B3F">
        <w:rPr>
          <w:rFonts w:ascii="Times New Roman" w:hAnsi="Times New Roman"/>
          <w:color w:val="000000" w:themeColor="text1"/>
        </w:rPr>
        <w:t>iHG</w:t>
      </w:r>
      <w:proofErr w:type="spellEnd"/>
      <w:r w:rsidR="005B7291" w:rsidRPr="006E7B3F">
        <w:rPr>
          <w:rFonts w:ascii="Times New Roman" w:hAnsi="Times New Roman"/>
          <w:color w:val="000000" w:themeColor="text1"/>
        </w:rPr>
        <w:t xml:space="preserve">) </w:t>
      </w:r>
      <w:r w:rsidRPr="006E7B3F">
        <w:rPr>
          <w:rFonts w:ascii="Times New Roman" w:hAnsi="Times New Roman"/>
          <w:color w:val="000000" w:themeColor="text1"/>
        </w:rPr>
        <w:t>induced increas</w:t>
      </w:r>
      <w:r w:rsidR="00452E96" w:rsidRPr="006E7B3F">
        <w:rPr>
          <w:rFonts w:ascii="Times New Roman" w:hAnsi="Times New Roman"/>
          <w:color w:val="000000" w:themeColor="text1"/>
        </w:rPr>
        <w:t xml:space="preserve">es in </w:t>
      </w:r>
      <w:r w:rsidR="007642B8" w:rsidRPr="006E7B3F">
        <w:rPr>
          <w:rFonts w:ascii="Times New Roman" w:hAnsi="Times New Roman"/>
          <w:color w:val="000000" w:themeColor="text1"/>
        </w:rPr>
        <w:t>BP</w:t>
      </w:r>
      <w:r w:rsidR="00452E96" w:rsidRPr="006E7B3F">
        <w:rPr>
          <w:rFonts w:ascii="Times New Roman" w:hAnsi="Times New Roman"/>
          <w:color w:val="000000" w:themeColor="text1"/>
        </w:rPr>
        <w:t xml:space="preserve">, HR and </w:t>
      </w:r>
      <w:r w:rsidR="003B0D04" w:rsidRPr="006E7B3F">
        <w:rPr>
          <w:rFonts w:ascii="Times New Roman" w:hAnsi="Times New Roman"/>
          <w:color w:val="000000" w:themeColor="text1"/>
          <w:lang w:val="en-US"/>
        </w:rPr>
        <w:t>CBV</w:t>
      </w:r>
      <w:r w:rsidR="003B0D04" w:rsidRPr="006E7B3F">
        <w:rPr>
          <w:rFonts w:ascii="Times New Roman" w:hAnsi="Times New Roman"/>
          <w:color w:val="000000" w:themeColor="text1"/>
        </w:rPr>
        <w:t xml:space="preserve"> </w:t>
      </w:r>
      <w:r w:rsidR="00452E96" w:rsidRPr="006E7B3F">
        <w:rPr>
          <w:rFonts w:ascii="Times New Roman" w:hAnsi="Times New Roman"/>
          <w:color w:val="000000" w:themeColor="text1"/>
        </w:rPr>
        <w:t>(Figs 1.A, B &amp; C). RAP also showed a continuous rise</w:t>
      </w:r>
      <w:r w:rsidR="00DD3276" w:rsidRPr="006E7B3F">
        <w:rPr>
          <w:rFonts w:ascii="Times New Roman" w:hAnsi="Times New Roman"/>
          <w:color w:val="000000" w:themeColor="text1"/>
        </w:rPr>
        <w:t>,</w:t>
      </w:r>
      <w:r w:rsidR="00452E96" w:rsidRPr="006E7B3F">
        <w:rPr>
          <w:rFonts w:ascii="Times New Roman" w:hAnsi="Times New Roman"/>
          <w:color w:val="000000" w:themeColor="text1"/>
        </w:rPr>
        <w:t xml:space="preserve"> which tended to counteract the </w:t>
      </w:r>
      <w:r w:rsidR="00DD3276" w:rsidRPr="006E7B3F">
        <w:rPr>
          <w:rFonts w:ascii="Times New Roman" w:hAnsi="Times New Roman"/>
          <w:color w:val="000000" w:themeColor="text1"/>
        </w:rPr>
        <w:t xml:space="preserve">BP </w:t>
      </w:r>
      <w:r w:rsidR="00452E96" w:rsidRPr="006E7B3F">
        <w:rPr>
          <w:rFonts w:ascii="Times New Roman" w:hAnsi="Times New Roman"/>
          <w:color w:val="000000" w:themeColor="text1"/>
        </w:rPr>
        <w:t xml:space="preserve">increase, whilst </w:t>
      </w:r>
      <w:proofErr w:type="spellStart"/>
      <w:r w:rsidR="00452E96" w:rsidRPr="006E7B3F">
        <w:rPr>
          <w:rFonts w:ascii="Times New Roman" w:hAnsi="Times New Roman"/>
          <w:color w:val="000000" w:themeColor="text1"/>
        </w:rPr>
        <w:t>CrCP</w:t>
      </w:r>
      <w:proofErr w:type="spellEnd"/>
      <w:r w:rsidRPr="006E7B3F">
        <w:rPr>
          <w:rFonts w:ascii="Times New Roman" w:hAnsi="Times New Roman"/>
          <w:color w:val="000000" w:themeColor="text1"/>
        </w:rPr>
        <w:t xml:space="preserve"> tended to remain </w:t>
      </w:r>
      <w:r w:rsidR="00452E96" w:rsidRPr="006E7B3F">
        <w:rPr>
          <w:rFonts w:ascii="Times New Roman" w:hAnsi="Times New Roman"/>
          <w:color w:val="000000" w:themeColor="text1"/>
        </w:rPr>
        <w:t>constant (Figs 1.D &amp; E).  Different temporal patterns were observed in HF</w:t>
      </w:r>
      <w:r w:rsidR="00FC51AC" w:rsidRPr="006E7B3F">
        <w:rPr>
          <w:rFonts w:ascii="Times New Roman" w:hAnsi="Times New Roman"/>
          <w:color w:val="000000" w:themeColor="text1"/>
        </w:rPr>
        <w:t>.</w:t>
      </w:r>
      <w:r w:rsidR="007642B8" w:rsidRPr="006E7B3F">
        <w:rPr>
          <w:rFonts w:ascii="Times New Roman" w:hAnsi="Times New Roman"/>
          <w:color w:val="000000" w:themeColor="text1"/>
        </w:rPr>
        <w:t xml:space="preserve"> BP</w:t>
      </w:r>
      <w:r w:rsidR="00452E96" w:rsidRPr="006E7B3F">
        <w:rPr>
          <w:rFonts w:ascii="Times New Roman" w:hAnsi="Times New Roman"/>
          <w:color w:val="000000" w:themeColor="text1"/>
        </w:rPr>
        <w:t xml:space="preserve"> rose much less steeply (</w:t>
      </w:r>
      <w:r w:rsidR="00313E27" w:rsidRPr="006E7B3F">
        <w:rPr>
          <w:rFonts w:ascii="Times New Roman" w:hAnsi="Times New Roman"/>
          <w:color w:val="000000" w:themeColor="text1"/>
        </w:rPr>
        <w:t xml:space="preserve">p=0.04, Table 2, </w:t>
      </w:r>
      <w:r w:rsidR="00452E96" w:rsidRPr="006E7B3F">
        <w:rPr>
          <w:rFonts w:ascii="Times New Roman" w:hAnsi="Times New Roman"/>
          <w:color w:val="000000" w:themeColor="text1"/>
        </w:rPr>
        <w:t xml:space="preserve">Fig. 1.A) and HR did not show a return to baseline at recovery </w:t>
      </w:r>
      <w:r w:rsidR="00452E96" w:rsidRPr="006E7B3F">
        <w:rPr>
          <w:rFonts w:ascii="Times New Roman" w:hAnsi="Times New Roman"/>
          <w:color w:val="000000" w:themeColor="text1"/>
        </w:rPr>
        <w:lastRenderedPageBreak/>
        <w:t xml:space="preserve">(Fig. 1.B). The rise in </w:t>
      </w:r>
      <w:r w:rsidR="003B0D04" w:rsidRPr="006E7B3F">
        <w:rPr>
          <w:rFonts w:ascii="Times New Roman" w:hAnsi="Times New Roman"/>
          <w:color w:val="000000" w:themeColor="text1"/>
          <w:lang w:val="en-US"/>
        </w:rPr>
        <w:t>CBV</w:t>
      </w:r>
      <w:r w:rsidR="00452E96" w:rsidRPr="006E7B3F">
        <w:rPr>
          <w:rFonts w:ascii="Times New Roman" w:hAnsi="Times New Roman"/>
          <w:color w:val="000000" w:themeColor="text1"/>
        </w:rPr>
        <w:t xml:space="preserve"> was also considerably delayed in HF, again, not showing the same return to baseline as observed in </w:t>
      </w:r>
      <w:r w:rsidR="00DD3276" w:rsidRPr="006E7B3F">
        <w:rPr>
          <w:rFonts w:ascii="Times New Roman" w:hAnsi="Times New Roman"/>
          <w:color w:val="000000" w:themeColor="text1"/>
        </w:rPr>
        <w:t>controls</w:t>
      </w:r>
      <w:r w:rsidR="00452E96" w:rsidRPr="006E7B3F">
        <w:rPr>
          <w:rFonts w:ascii="Times New Roman" w:hAnsi="Times New Roman"/>
          <w:color w:val="000000" w:themeColor="text1"/>
        </w:rPr>
        <w:t xml:space="preserve"> (Fig. 1.C).</w:t>
      </w:r>
      <w:r w:rsidR="00FC51AC" w:rsidRPr="006E7B3F">
        <w:rPr>
          <w:rFonts w:ascii="Times New Roman" w:hAnsi="Times New Roman"/>
          <w:color w:val="000000" w:themeColor="text1"/>
        </w:rPr>
        <w:t xml:space="preserve"> </w:t>
      </w:r>
      <w:r w:rsidR="003274FD" w:rsidRPr="006E7B3F">
        <w:rPr>
          <w:rFonts w:ascii="Times New Roman" w:hAnsi="Times New Roman"/>
          <w:color w:val="000000" w:themeColor="text1"/>
        </w:rPr>
        <w:t xml:space="preserve">Moreover, RAP had a dip at the beginning of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 xml:space="preserve">) </w:t>
      </w:r>
      <w:r w:rsidR="003274FD" w:rsidRPr="006E7B3F">
        <w:rPr>
          <w:rFonts w:ascii="Times New Roman" w:hAnsi="Times New Roman"/>
          <w:color w:val="000000" w:themeColor="text1"/>
        </w:rPr>
        <w:t xml:space="preserve">and did not increase </w:t>
      </w:r>
      <w:r w:rsidR="00DD3276" w:rsidRPr="006E7B3F">
        <w:rPr>
          <w:rFonts w:ascii="Times New Roman" w:hAnsi="Times New Roman"/>
          <w:color w:val="000000" w:themeColor="text1"/>
        </w:rPr>
        <w:t>as quickly nor return</w:t>
      </w:r>
      <w:r w:rsidR="00781700" w:rsidRPr="006E7B3F">
        <w:rPr>
          <w:rFonts w:ascii="Times New Roman" w:hAnsi="Times New Roman"/>
          <w:color w:val="000000" w:themeColor="text1"/>
        </w:rPr>
        <w:t>ed</w:t>
      </w:r>
      <w:r w:rsidR="00DD3276" w:rsidRPr="006E7B3F">
        <w:rPr>
          <w:rFonts w:ascii="Times New Roman" w:hAnsi="Times New Roman"/>
          <w:color w:val="000000" w:themeColor="text1"/>
        </w:rPr>
        <w:t xml:space="preserve"> to baseline during recovery, in contrast to controls</w:t>
      </w:r>
      <w:r w:rsidR="003274FD" w:rsidRPr="006E7B3F">
        <w:rPr>
          <w:rFonts w:ascii="Times New Roman" w:hAnsi="Times New Roman"/>
          <w:color w:val="000000" w:themeColor="text1"/>
        </w:rPr>
        <w:t xml:space="preserve"> (Fig. 1.D). </w:t>
      </w:r>
      <w:commentRangeStart w:id="1"/>
      <w:r w:rsidR="00DD3276" w:rsidRPr="006E7B3F">
        <w:rPr>
          <w:rFonts w:ascii="Times New Roman" w:hAnsi="Times New Roman"/>
          <w:color w:val="000000" w:themeColor="text1"/>
        </w:rPr>
        <w:t xml:space="preserve">Similarly, </w:t>
      </w:r>
      <w:proofErr w:type="spellStart"/>
      <w:r w:rsidR="00DD3276" w:rsidRPr="006E7B3F">
        <w:rPr>
          <w:rFonts w:ascii="Times New Roman" w:hAnsi="Times New Roman"/>
          <w:color w:val="000000" w:themeColor="text1"/>
        </w:rPr>
        <w:t>ARI</w:t>
      </w:r>
      <w:r w:rsidR="00DD3276" w:rsidRPr="006E7B3F">
        <w:rPr>
          <w:rFonts w:ascii="Times New Roman" w:hAnsi="Times New Roman"/>
          <w:color w:val="000000" w:themeColor="text1"/>
          <w:vertAlign w:val="subscript"/>
        </w:rPr>
        <w:t>t</w:t>
      </w:r>
      <w:proofErr w:type="spellEnd"/>
      <w:r w:rsidR="00DD3276" w:rsidRPr="006E7B3F">
        <w:rPr>
          <w:rFonts w:ascii="Times New Roman" w:hAnsi="Times New Roman"/>
          <w:color w:val="000000" w:themeColor="text1"/>
        </w:rPr>
        <w:t xml:space="preserve"> showed a different pattern in HF patients compared to control subjects, with a significant drop over the first 30s in controls only</w:t>
      </w:r>
      <w:commentRangeEnd w:id="1"/>
      <w:r w:rsidR="00830C75" w:rsidRPr="006E7B3F">
        <w:rPr>
          <w:rStyle w:val="CommentReference"/>
          <w:rFonts w:asciiTheme="minorHAnsi" w:eastAsiaTheme="minorHAnsi" w:hAnsiTheme="minorHAnsi" w:cstheme="minorBidi"/>
          <w:color w:val="000000" w:themeColor="text1"/>
        </w:rPr>
        <w:commentReference w:id="1"/>
      </w:r>
      <w:r w:rsidR="0076578B" w:rsidRPr="006E7B3F">
        <w:rPr>
          <w:rFonts w:ascii="Times New Roman" w:hAnsi="Times New Roman"/>
          <w:color w:val="000000" w:themeColor="text1"/>
        </w:rPr>
        <w:t>. However, HF patients showed</w:t>
      </w:r>
      <w:r w:rsidR="00DD3276" w:rsidRPr="006E7B3F">
        <w:rPr>
          <w:rFonts w:ascii="Times New Roman" w:hAnsi="Times New Roman"/>
          <w:color w:val="000000" w:themeColor="text1"/>
        </w:rPr>
        <w:t xml:space="preserve"> a continuous rise </w:t>
      </w:r>
      <w:r w:rsidR="0076578B" w:rsidRPr="006E7B3F">
        <w:rPr>
          <w:rFonts w:ascii="Times New Roman" w:hAnsi="Times New Roman"/>
          <w:color w:val="000000" w:themeColor="text1"/>
        </w:rPr>
        <w:t xml:space="preserve">in </w:t>
      </w:r>
      <w:proofErr w:type="spellStart"/>
      <w:r w:rsidR="0076578B" w:rsidRPr="006E7B3F">
        <w:rPr>
          <w:rFonts w:ascii="Times New Roman" w:hAnsi="Times New Roman"/>
          <w:color w:val="000000" w:themeColor="text1"/>
        </w:rPr>
        <w:t>ARI</w:t>
      </w:r>
      <w:r w:rsidR="0076578B" w:rsidRPr="006E7B3F">
        <w:rPr>
          <w:rFonts w:ascii="Times New Roman" w:hAnsi="Times New Roman"/>
          <w:color w:val="000000" w:themeColor="text1"/>
          <w:vertAlign w:val="subscript"/>
        </w:rPr>
        <w:t>t</w:t>
      </w:r>
      <w:proofErr w:type="spellEnd"/>
      <w:r w:rsidR="0076578B" w:rsidRPr="006E7B3F">
        <w:rPr>
          <w:rFonts w:ascii="Times New Roman" w:hAnsi="Times New Roman"/>
          <w:color w:val="000000" w:themeColor="text1"/>
        </w:rPr>
        <w:t xml:space="preserve"> </w:t>
      </w:r>
      <w:r w:rsidR="00DD3276" w:rsidRPr="006E7B3F">
        <w:rPr>
          <w:rFonts w:ascii="Times New Roman" w:hAnsi="Times New Roman"/>
          <w:color w:val="000000" w:themeColor="text1"/>
        </w:rPr>
        <w:t xml:space="preserve">to reach values similar to </w:t>
      </w:r>
      <w:r w:rsidR="0076578B" w:rsidRPr="006E7B3F">
        <w:rPr>
          <w:rFonts w:ascii="Times New Roman" w:hAnsi="Times New Roman"/>
          <w:color w:val="000000" w:themeColor="text1"/>
        </w:rPr>
        <w:t>control subjects by</w:t>
      </w:r>
      <w:r w:rsidR="00DD3276" w:rsidRPr="006E7B3F">
        <w:rPr>
          <w:rFonts w:ascii="Times New Roman" w:hAnsi="Times New Roman"/>
          <w:color w:val="000000" w:themeColor="text1"/>
        </w:rPr>
        <w:t xml:space="preserve"> recovery (Fig. 1.F</w:t>
      </w:r>
      <w:r w:rsidR="0076578B" w:rsidRPr="006E7B3F">
        <w:rPr>
          <w:rFonts w:ascii="Times New Roman" w:hAnsi="Times New Roman"/>
          <w:color w:val="000000" w:themeColor="text1"/>
        </w:rPr>
        <w:t>, Fig. 2</w:t>
      </w:r>
      <w:r w:rsidR="00DD3276" w:rsidRPr="006E7B3F">
        <w:rPr>
          <w:rFonts w:ascii="Times New Roman" w:hAnsi="Times New Roman"/>
          <w:color w:val="000000" w:themeColor="text1"/>
        </w:rPr>
        <w:t xml:space="preserve">). </w:t>
      </w:r>
      <w:r w:rsidR="00781700" w:rsidRPr="006E7B3F">
        <w:rPr>
          <w:rFonts w:ascii="Times New Roman" w:hAnsi="Times New Roman"/>
          <w:color w:val="000000" w:themeColor="text1"/>
        </w:rPr>
        <w:t>Et</w:t>
      </w:r>
      <w:r w:rsidR="00E30A74" w:rsidRPr="006E7B3F">
        <w:rPr>
          <w:rFonts w:ascii="Times New Roman" w:hAnsi="Times New Roman"/>
          <w:color w:val="000000" w:themeColor="text1"/>
        </w:rPr>
        <w:t>CO</w:t>
      </w:r>
      <w:r w:rsidR="00E30A74" w:rsidRPr="006E7B3F">
        <w:rPr>
          <w:rFonts w:ascii="Times New Roman" w:hAnsi="Times New Roman"/>
          <w:color w:val="000000" w:themeColor="text1"/>
          <w:vertAlign w:val="subscript"/>
        </w:rPr>
        <w:t xml:space="preserve">2 </w:t>
      </w:r>
      <w:r w:rsidR="00E30A74" w:rsidRPr="006E7B3F">
        <w:rPr>
          <w:rFonts w:ascii="Times New Roman" w:hAnsi="Times New Roman"/>
          <w:color w:val="000000" w:themeColor="text1"/>
        </w:rPr>
        <w:t xml:space="preserve">did not show </w:t>
      </w:r>
      <w:r w:rsidR="00F7364D" w:rsidRPr="006E7B3F">
        <w:rPr>
          <w:rFonts w:ascii="Times New Roman" w:hAnsi="Times New Roman"/>
          <w:color w:val="000000" w:themeColor="text1"/>
        </w:rPr>
        <w:t>temporal changes</w:t>
      </w:r>
      <w:r w:rsidR="00E30A74" w:rsidRPr="006E7B3F">
        <w:rPr>
          <w:rFonts w:ascii="Times New Roman" w:hAnsi="Times New Roman"/>
          <w:color w:val="000000" w:themeColor="text1"/>
        </w:rPr>
        <w:t xml:space="preserve"> during the manoeuvre in HF group (p= 0.</w:t>
      </w:r>
      <w:r w:rsidR="00B21EDC" w:rsidRPr="006E7B3F">
        <w:rPr>
          <w:rFonts w:ascii="Times New Roman" w:hAnsi="Times New Roman"/>
          <w:color w:val="000000" w:themeColor="text1"/>
        </w:rPr>
        <w:t>3</w:t>
      </w:r>
      <w:r w:rsidR="00DD3276" w:rsidRPr="006E7B3F">
        <w:rPr>
          <w:rFonts w:ascii="Times New Roman" w:hAnsi="Times New Roman"/>
          <w:color w:val="000000" w:themeColor="text1"/>
        </w:rPr>
        <w:t>8</w:t>
      </w:r>
      <w:r w:rsidR="00E30A74" w:rsidRPr="006E7B3F">
        <w:rPr>
          <w:rFonts w:ascii="Times New Roman" w:hAnsi="Times New Roman"/>
          <w:color w:val="000000" w:themeColor="text1"/>
        </w:rPr>
        <w:t xml:space="preserve">). </w:t>
      </w:r>
    </w:p>
    <w:p w14:paraId="3C99B7AF" w14:textId="77777777" w:rsidR="00F159D1" w:rsidRPr="006E7B3F" w:rsidRDefault="00F159D1" w:rsidP="00022C6B">
      <w:pPr>
        <w:autoSpaceDE w:val="0"/>
        <w:autoSpaceDN w:val="0"/>
        <w:adjustRightInd w:val="0"/>
        <w:spacing w:before="100" w:after="100" w:line="480" w:lineRule="auto"/>
        <w:jc w:val="both"/>
        <w:rPr>
          <w:rFonts w:ascii="Times New Roman" w:hAnsi="Times New Roman"/>
          <w:b/>
          <w:color w:val="000000" w:themeColor="text1"/>
        </w:rPr>
      </w:pPr>
    </w:p>
    <w:p w14:paraId="21656A62"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4AAEE3BA"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32634444"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253EBB8C"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72ADB157"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0C793B63"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21E80448"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5CF9044A" w14:textId="77777777" w:rsidR="00156765"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07D1902B" w14:textId="77777777" w:rsidR="00A9696B" w:rsidRDefault="00A9696B" w:rsidP="00022C6B">
      <w:pPr>
        <w:autoSpaceDE w:val="0"/>
        <w:autoSpaceDN w:val="0"/>
        <w:adjustRightInd w:val="0"/>
        <w:spacing w:before="100" w:after="100" w:line="480" w:lineRule="auto"/>
        <w:jc w:val="both"/>
        <w:rPr>
          <w:rFonts w:ascii="Times New Roman" w:hAnsi="Times New Roman"/>
          <w:b/>
          <w:color w:val="000000" w:themeColor="text1"/>
        </w:rPr>
      </w:pPr>
    </w:p>
    <w:p w14:paraId="4AB18952" w14:textId="77777777" w:rsidR="00A9696B" w:rsidRDefault="00A9696B" w:rsidP="00022C6B">
      <w:pPr>
        <w:autoSpaceDE w:val="0"/>
        <w:autoSpaceDN w:val="0"/>
        <w:adjustRightInd w:val="0"/>
        <w:spacing w:before="100" w:after="100" w:line="480" w:lineRule="auto"/>
        <w:jc w:val="both"/>
        <w:rPr>
          <w:rFonts w:ascii="Times New Roman" w:hAnsi="Times New Roman"/>
          <w:b/>
          <w:color w:val="000000" w:themeColor="text1"/>
        </w:rPr>
      </w:pPr>
    </w:p>
    <w:p w14:paraId="65D48894" w14:textId="77777777" w:rsidR="00A9696B" w:rsidRDefault="00A9696B" w:rsidP="00022C6B">
      <w:pPr>
        <w:autoSpaceDE w:val="0"/>
        <w:autoSpaceDN w:val="0"/>
        <w:adjustRightInd w:val="0"/>
        <w:spacing w:before="100" w:after="100" w:line="480" w:lineRule="auto"/>
        <w:jc w:val="both"/>
        <w:rPr>
          <w:rFonts w:ascii="Times New Roman" w:hAnsi="Times New Roman"/>
          <w:b/>
          <w:color w:val="000000" w:themeColor="text1"/>
        </w:rPr>
      </w:pPr>
    </w:p>
    <w:p w14:paraId="0B7D9B9A" w14:textId="77777777" w:rsidR="00A9696B" w:rsidRPr="006E7B3F" w:rsidRDefault="00A9696B" w:rsidP="00022C6B">
      <w:pPr>
        <w:autoSpaceDE w:val="0"/>
        <w:autoSpaceDN w:val="0"/>
        <w:adjustRightInd w:val="0"/>
        <w:spacing w:before="100" w:after="100" w:line="480" w:lineRule="auto"/>
        <w:jc w:val="both"/>
        <w:rPr>
          <w:rFonts w:ascii="Times New Roman" w:hAnsi="Times New Roman"/>
          <w:b/>
          <w:color w:val="000000" w:themeColor="text1"/>
        </w:rPr>
      </w:pPr>
    </w:p>
    <w:p w14:paraId="58266552" w14:textId="77777777" w:rsidR="00156765" w:rsidRPr="006E7B3F" w:rsidRDefault="00156765" w:rsidP="00022C6B">
      <w:pPr>
        <w:autoSpaceDE w:val="0"/>
        <w:autoSpaceDN w:val="0"/>
        <w:adjustRightInd w:val="0"/>
        <w:spacing w:before="100" w:after="100" w:line="480" w:lineRule="auto"/>
        <w:jc w:val="both"/>
        <w:rPr>
          <w:rFonts w:ascii="Times New Roman" w:hAnsi="Times New Roman"/>
          <w:b/>
          <w:color w:val="000000" w:themeColor="text1"/>
        </w:rPr>
      </w:pPr>
    </w:p>
    <w:p w14:paraId="11D60BE5" w14:textId="77777777" w:rsidR="00D3505C" w:rsidRPr="006E7B3F" w:rsidRDefault="00D3505C" w:rsidP="00022C6B">
      <w:pPr>
        <w:autoSpaceDE w:val="0"/>
        <w:autoSpaceDN w:val="0"/>
        <w:adjustRightInd w:val="0"/>
        <w:spacing w:before="100" w:after="100" w:line="480" w:lineRule="auto"/>
        <w:jc w:val="both"/>
        <w:rPr>
          <w:rFonts w:ascii="Times New Roman" w:hAnsi="Times New Roman"/>
          <w:b/>
          <w:color w:val="000000" w:themeColor="text1"/>
        </w:rPr>
      </w:pPr>
    </w:p>
    <w:p w14:paraId="098B78BA" w14:textId="46A32281" w:rsidR="0082519A" w:rsidRPr="006E7B3F" w:rsidRDefault="0082519A" w:rsidP="00022C6B">
      <w:pPr>
        <w:autoSpaceDE w:val="0"/>
        <w:autoSpaceDN w:val="0"/>
        <w:adjustRightInd w:val="0"/>
        <w:spacing w:before="100" w:after="100" w:line="480" w:lineRule="auto"/>
        <w:jc w:val="both"/>
        <w:rPr>
          <w:rFonts w:ascii="Times New Roman" w:hAnsi="Times New Roman"/>
          <w:b/>
          <w:color w:val="000000" w:themeColor="text1"/>
        </w:rPr>
      </w:pPr>
      <w:r w:rsidRPr="006E7B3F">
        <w:rPr>
          <w:rFonts w:ascii="Times New Roman" w:hAnsi="Times New Roman"/>
          <w:b/>
          <w:color w:val="000000" w:themeColor="text1"/>
        </w:rPr>
        <w:lastRenderedPageBreak/>
        <w:t>DISCUSSION</w:t>
      </w:r>
    </w:p>
    <w:p w14:paraId="0A46E7CB" w14:textId="04895CE0" w:rsidR="001F6AA2" w:rsidRPr="006E7B3F" w:rsidRDefault="006E4F24" w:rsidP="00022C6B">
      <w:pPr>
        <w:autoSpaceDE w:val="0"/>
        <w:autoSpaceDN w:val="0"/>
        <w:adjustRightInd w:val="0"/>
        <w:spacing w:before="100" w:after="100" w:line="480" w:lineRule="auto"/>
        <w:jc w:val="both"/>
        <w:rPr>
          <w:rFonts w:ascii="Times New Roman" w:hAnsi="Times New Roman"/>
          <w:i/>
          <w:color w:val="000000" w:themeColor="text1"/>
        </w:rPr>
      </w:pPr>
      <w:r w:rsidRPr="006E7B3F">
        <w:rPr>
          <w:rFonts w:ascii="Times New Roman" w:hAnsi="Times New Roman"/>
          <w:i/>
          <w:color w:val="000000" w:themeColor="text1"/>
        </w:rPr>
        <w:t xml:space="preserve">Main findings </w:t>
      </w:r>
    </w:p>
    <w:p w14:paraId="1A91A8EA" w14:textId="57FD1D36" w:rsidR="007D3D6A" w:rsidRPr="006E7B3F" w:rsidRDefault="002C7CCA" w:rsidP="00022C6B">
      <w:pPr>
        <w:autoSpaceDE w:val="0"/>
        <w:autoSpaceDN w:val="0"/>
        <w:adjustRightInd w:val="0"/>
        <w:spacing w:before="100" w:after="100" w:line="480" w:lineRule="auto"/>
        <w:jc w:val="both"/>
        <w:rPr>
          <w:rFonts w:ascii="Times New Roman" w:hAnsi="Times New Roman"/>
          <w:color w:val="000000" w:themeColor="text1"/>
        </w:rPr>
      </w:pPr>
      <w:r w:rsidRPr="006E7B3F">
        <w:rPr>
          <w:rFonts w:ascii="Times New Roman" w:hAnsi="Times New Roman"/>
          <w:color w:val="000000" w:themeColor="text1"/>
        </w:rPr>
        <w:t xml:space="preserve">To </w:t>
      </w:r>
      <w:r w:rsidR="002D5E40" w:rsidRPr="006E7B3F">
        <w:rPr>
          <w:rFonts w:ascii="Times New Roman" w:hAnsi="Times New Roman"/>
          <w:color w:val="000000" w:themeColor="text1"/>
        </w:rPr>
        <w:t xml:space="preserve">our knowledge, this is the first study to report on alterations in cerebral </w:t>
      </w:r>
      <w:proofErr w:type="spellStart"/>
      <w:r w:rsidR="002D5E40" w:rsidRPr="006E7B3F">
        <w:rPr>
          <w:rFonts w:ascii="Times New Roman" w:hAnsi="Times New Roman"/>
          <w:color w:val="000000" w:themeColor="text1"/>
        </w:rPr>
        <w:t>haemodynamics</w:t>
      </w:r>
      <w:proofErr w:type="spellEnd"/>
      <w:r w:rsidR="002D5E40" w:rsidRPr="006E7B3F">
        <w:rPr>
          <w:rFonts w:ascii="Times New Roman" w:hAnsi="Times New Roman"/>
          <w:color w:val="000000" w:themeColor="text1"/>
        </w:rPr>
        <w:t xml:space="preserve"> in HF patients, </w:t>
      </w:r>
      <w:r w:rsidR="00A57ECF" w:rsidRPr="006E7B3F">
        <w:rPr>
          <w:rFonts w:ascii="Times New Roman" w:hAnsi="Times New Roman"/>
          <w:color w:val="000000" w:themeColor="text1"/>
        </w:rPr>
        <w:t xml:space="preserve">including </w:t>
      </w:r>
      <w:proofErr w:type="spellStart"/>
      <w:r w:rsidR="00332F5D" w:rsidRPr="006E7B3F">
        <w:rPr>
          <w:rFonts w:ascii="Times New Roman" w:hAnsi="Times New Roman"/>
          <w:color w:val="000000" w:themeColor="text1"/>
        </w:rPr>
        <w:t>d</w:t>
      </w:r>
      <w:r w:rsidR="00A57ECF" w:rsidRPr="006E7B3F">
        <w:rPr>
          <w:rFonts w:ascii="Times New Roman" w:hAnsi="Times New Roman"/>
          <w:color w:val="000000" w:themeColor="text1"/>
        </w:rPr>
        <w:t>CA</w:t>
      </w:r>
      <w:proofErr w:type="spellEnd"/>
      <w:r w:rsidR="00A57ECF" w:rsidRPr="006E7B3F">
        <w:rPr>
          <w:rFonts w:ascii="Times New Roman" w:hAnsi="Times New Roman"/>
          <w:color w:val="000000" w:themeColor="text1"/>
        </w:rPr>
        <w:t xml:space="preserve">, </w:t>
      </w:r>
      <w:r w:rsidR="002D5E40" w:rsidRPr="006E7B3F">
        <w:rPr>
          <w:rFonts w:ascii="Times New Roman" w:hAnsi="Times New Roman"/>
          <w:color w:val="000000" w:themeColor="text1"/>
        </w:rPr>
        <w:t>in response to isometric exercise. T</w:t>
      </w:r>
      <w:r w:rsidR="001F6AA2" w:rsidRPr="006E7B3F">
        <w:rPr>
          <w:rFonts w:ascii="Times New Roman" w:hAnsi="Times New Roman"/>
          <w:color w:val="000000" w:themeColor="text1"/>
        </w:rPr>
        <w:t xml:space="preserve">he major findings are twofold. First, patients with HF exhibited lower </w:t>
      </w:r>
      <w:proofErr w:type="spellStart"/>
      <w:r w:rsidR="00332F5D" w:rsidRPr="006E7B3F">
        <w:rPr>
          <w:rFonts w:ascii="Times New Roman" w:hAnsi="Times New Roman"/>
          <w:color w:val="000000" w:themeColor="text1"/>
        </w:rPr>
        <w:t>d</w:t>
      </w:r>
      <w:r w:rsidR="001F6AA2" w:rsidRPr="006E7B3F">
        <w:rPr>
          <w:rFonts w:ascii="Times New Roman" w:hAnsi="Times New Roman"/>
          <w:color w:val="000000" w:themeColor="text1"/>
        </w:rPr>
        <w:t>CA</w:t>
      </w:r>
      <w:proofErr w:type="spellEnd"/>
      <w:r w:rsidR="001F6AA2" w:rsidRPr="006E7B3F">
        <w:rPr>
          <w:rFonts w:ascii="Times New Roman" w:hAnsi="Times New Roman"/>
          <w:color w:val="000000" w:themeColor="text1"/>
        </w:rPr>
        <w:t xml:space="preserve"> </w:t>
      </w:r>
      <w:r w:rsidR="00724F35" w:rsidRPr="006E7B3F">
        <w:rPr>
          <w:rFonts w:ascii="Times New Roman" w:hAnsi="Times New Roman"/>
          <w:color w:val="000000" w:themeColor="text1"/>
        </w:rPr>
        <w:t xml:space="preserve">during the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 xml:space="preserve">) </w:t>
      </w:r>
      <w:r w:rsidR="008E6964" w:rsidRPr="006E7B3F">
        <w:rPr>
          <w:rFonts w:ascii="Times New Roman" w:hAnsi="Times New Roman"/>
          <w:color w:val="000000" w:themeColor="text1"/>
        </w:rPr>
        <w:t>man</w:t>
      </w:r>
      <w:r w:rsidR="004972D9" w:rsidRPr="006E7B3F">
        <w:rPr>
          <w:rFonts w:ascii="Times New Roman" w:hAnsi="Times New Roman"/>
          <w:color w:val="000000" w:themeColor="text1"/>
        </w:rPr>
        <w:t>o</w:t>
      </w:r>
      <w:r w:rsidR="008E6964" w:rsidRPr="006E7B3F">
        <w:rPr>
          <w:rFonts w:ascii="Times New Roman" w:hAnsi="Times New Roman"/>
          <w:color w:val="000000" w:themeColor="text1"/>
        </w:rPr>
        <w:t>euv</w:t>
      </w:r>
      <w:r w:rsidR="004972D9" w:rsidRPr="006E7B3F">
        <w:rPr>
          <w:rFonts w:ascii="Times New Roman" w:hAnsi="Times New Roman"/>
          <w:color w:val="000000" w:themeColor="text1"/>
        </w:rPr>
        <w:t>re</w:t>
      </w:r>
      <w:r w:rsidR="008E6964" w:rsidRPr="006E7B3F">
        <w:rPr>
          <w:rFonts w:ascii="Times New Roman" w:hAnsi="Times New Roman"/>
          <w:color w:val="000000" w:themeColor="text1"/>
        </w:rPr>
        <w:t xml:space="preserve"> </w:t>
      </w:r>
      <w:r w:rsidR="00364E54" w:rsidRPr="006E7B3F">
        <w:rPr>
          <w:rFonts w:ascii="Times New Roman" w:hAnsi="Times New Roman"/>
          <w:color w:val="000000" w:themeColor="text1"/>
        </w:rPr>
        <w:t xml:space="preserve">compared </w:t>
      </w:r>
      <w:r w:rsidR="001F6AA2" w:rsidRPr="006E7B3F">
        <w:rPr>
          <w:rFonts w:ascii="Times New Roman" w:hAnsi="Times New Roman"/>
          <w:color w:val="000000" w:themeColor="text1"/>
        </w:rPr>
        <w:t>with age</w:t>
      </w:r>
      <w:r w:rsidR="004972D9" w:rsidRPr="006E7B3F">
        <w:rPr>
          <w:rFonts w:ascii="Times New Roman" w:hAnsi="Times New Roman"/>
          <w:color w:val="000000" w:themeColor="text1"/>
        </w:rPr>
        <w:t>-</w:t>
      </w:r>
      <w:r w:rsidR="001F6AA2" w:rsidRPr="006E7B3F">
        <w:rPr>
          <w:rFonts w:ascii="Times New Roman" w:hAnsi="Times New Roman"/>
          <w:color w:val="000000" w:themeColor="text1"/>
        </w:rPr>
        <w:t xml:space="preserve">matched healthy controls. Moreover, </w:t>
      </w:r>
      <w:r w:rsidR="008E6964" w:rsidRPr="006E7B3F">
        <w:rPr>
          <w:rFonts w:ascii="Times New Roman" w:hAnsi="Times New Roman"/>
          <w:color w:val="000000" w:themeColor="text1"/>
        </w:rPr>
        <w:t xml:space="preserve">the </w:t>
      </w:r>
      <w:r w:rsidR="002D5E40" w:rsidRPr="006E7B3F">
        <w:rPr>
          <w:rFonts w:ascii="Times New Roman" w:hAnsi="Times New Roman"/>
          <w:color w:val="000000" w:themeColor="text1"/>
        </w:rPr>
        <w:t xml:space="preserve">temporal </w:t>
      </w:r>
      <w:r w:rsidR="008E6964" w:rsidRPr="006E7B3F">
        <w:rPr>
          <w:rFonts w:ascii="Times New Roman" w:hAnsi="Times New Roman"/>
          <w:color w:val="000000" w:themeColor="text1"/>
        </w:rPr>
        <w:t xml:space="preserve">pattern </w:t>
      </w:r>
      <w:r w:rsidR="00A96111" w:rsidRPr="006E7B3F">
        <w:rPr>
          <w:rFonts w:ascii="Times New Roman" w:hAnsi="Times New Roman"/>
          <w:color w:val="000000" w:themeColor="text1"/>
        </w:rPr>
        <w:t>of changes</w:t>
      </w:r>
      <w:r w:rsidR="008E6964" w:rsidRPr="006E7B3F">
        <w:rPr>
          <w:rFonts w:ascii="Times New Roman" w:hAnsi="Times New Roman"/>
          <w:color w:val="000000" w:themeColor="text1"/>
        </w:rPr>
        <w:t xml:space="preserve"> i</w:t>
      </w:r>
      <w:r w:rsidR="001F6AA2" w:rsidRPr="006E7B3F">
        <w:rPr>
          <w:rFonts w:ascii="Times New Roman" w:hAnsi="Times New Roman"/>
          <w:color w:val="000000" w:themeColor="text1"/>
        </w:rPr>
        <w:t xml:space="preserve">n dynamic </w:t>
      </w:r>
      <w:proofErr w:type="spellStart"/>
      <w:r w:rsidR="00332F5D" w:rsidRPr="006E7B3F">
        <w:rPr>
          <w:rFonts w:ascii="Times New Roman" w:hAnsi="Times New Roman"/>
          <w:color w:val="000000" w:themeColor="text1"/>
        </w:rPr>
        <w:t>d</w:t>
      </w:r>
      <w:r w:rsidR="001F6AA2" w:rsidRPr="006E7B3F">
        <w:rPr>
          <w:rFonts w:ascii="Times New Roman" w:hAnsi="Times New Roman"/>
          <w:color w:val="000000" w:themeColor="text1"/>
        </w:rPr>
        <w:t>CA</w:t>
      </w:r>
      <w:proofErr w:type="spellEnd"/>
      <w:r w:rsidR="002D5E40" w:rsidRPr="006E7B3F">
        <w:rPr>
          <w:rFonts w:ascii="Times New Roman" w:hAnsi="Times New Roman"/>
          <w:color w:val="000000" w:themeColor="text1"/>
        </w:rPr>
        <w:t xml:space="preserve"> and other cerebrovascular parameters</w:t>
      </w:r>
      <w:r w:rsidR="001F6AA2" w:rsidRPr="006E7B3F">
        <w:rPr>
          <w:rFonts w:ascii="Times New Roman" w:hAnsi="Times New Roman"/>
          <w:color w:val="000000" w:themeColor="text1"/>
        </w:rPr>
        <w:t xml:space="preserve"> in </w:t>
      </w:r>
      <w:r w:rsidR="008E6964" w:rsidRPr="006E7B3F">
        <w:rPr>
          <w:rFonts w:ascii="Times New Roman" w:hAnsi="Times New Roman"/>
          <w:color w:val="000000" w:themeColor="text1"/>
        </w:rPr>
        <w:t xml:space="preserve">HF </w:t>
      </w:r>
      <w:r w:rsidR="001F6AA2" w:rsidRPr="006E7B3F">
        <w:rPr>
          <w:rFonts w:ascii="Times New Roman" w:hAnsi="Times New Roman"/>
          <w:color w:val="000000" w:themeColor="text1"/>
        </w:rPr>
        <w:t xml:space="preserve">patients was </w:t>
      </w:r>
      <w:r w:rsidR="002D5E40" w:rsidRPr="006E7B3F">
        <w:rPr>
          <w:rFonts w:ascii="Times New Roman" w:hAnsi="Times New Roman"/>
          <w:color w:val="000000" w:themeColor="text1"/>
        </w:rPr>
        <w:t>also</w:t>
      </w:r>
      <w:r w:rsidR="001F6AA2" w:rsidRPr="006E7B3F">
        <w:rPr>
          <w:rFonts w:ascii="Times New Roman" w:hAnsi="Times New Roman"/>
          <w:color w:val="000000" w:themeColor="text1"/>
        </w:rPr>
        <w:t xml:space="preserve"> </w:t>
      </w:r>
      <w:r w:rsidR="008E6964" w:rsidRPr="006E7B3F">
        <w:rPr>
          <w:rFonts w:ascii="Times New Roman" w:hAnsi="Times New Roman"/>
          <w:color w:val="000000" w:themeColor="text1"/>
        </w:rPr>
        <w:t>different</w:t>
      </w:r>
      <w:r w:rsidR="002963B0" w:rsidRPr="006E7B3F">
        <w:rPr>
          <w:rFonts w:ascii="Times New Roman" w:hAnsi="Times New Roman"/>
          <w:color w:val="000000" w:themeColor="text1"/>
        </w:rPr>
        <w:t xml:space="preserve"> from controls</w:t>
      </w:r>
      <w:r w:rsidR="008E6964" w:rsidRPr="006E7B3F">
        <w:rPr>
          <w:rFonts w:ascii="Times New Roman" w:hAnsi="Times New Roman"/>
          <w:color w:val="000000" w:themeColor="text1"/>
        </w:rPr>
        <w:t>.</w:t>
      </w:r>
      <w:r w:rsidR="001F6AA2" w:rsidRPr="006E7B3F">
        <w:rPr>
          <w:rFonts w:ascii="Times New Roman" w:hAnsi="Times New Roman"/>
          <w:color w:val="000000" w:themeColor="text1"/>
        </w:rPr>
        <w:t xml:space="preserve"> Second</w:t>
      </w:r>
      <w:r w:rsidR="004972D9" w:rsidRPr="006E7B3F">
        <w:rPr>
          <w:rFonts w:ascii="Times New Roman" w:hAnsi="Times New Roman"/>
          <w:color w:val="000000" w:themeColor="text1"/>
        </w:rPr>
        <w:t>ly</w:t>
      </w:r>
      <w:r w:rsidR="001F6AA2" w:rsidRPr="006E7B3F">
        <w:rPr>
          <w:rFonts w:ascii="Times New Roman" w:hAnsi="Times New Roman"/>
          <w:color w:val="000000" w:themeColor="text1"/>
        </w:rPr>
        <w:t xml:space="preserve">, </w:t>
      </w:r>
      <w:r w:rsidR="00256289" w:rsidRPr="006E7B3F">
        <w:rPr>
          <w:rFonts w:ascii="Times New Roman" w:hAnsi="Times New Roman"/>
          <w:color w:val="000000" w:themeColor="text1"/>
        </w:rPr>
        <w:t xml:space="preserve">in HF patients, </w:t>
      </w:r>
      <w:r w:rsidR="002D5E40" w:rsidRPr="006E7B3F">
        <w:rPr>
          <w:rFonts w:ascii="Times New Roman" w:hAnsi="Times New Roman"/>
          <w:color w:val="000000" w:themeColor="text1"/>
        </w:rPr>
        <w:t>most of the variables considered</w:t>
      </w:r>
      <w:r w:rsidR="00724F35" w:rsidRPr="006E7B3F">
        <w:rPr>
          <w:rFonts w:ascii="Times New Roman" w:hAnsi="Times New Roman"/>
          <w:color w:val="000000" w:themeColor="text1"/>
        </w:rPr>
        <w:t>,</w:t>
      </w:r>
      <w:r w:rsidR="002D5E40" w:rsidRPr="006E7B3F">
        <w:rPr>
          <w:rFonts w:ascii="Times New Roman" w:hAnsi="Times New Roman"/>
          <w:color w:val="000000" w:themeColor="text1"/>
        </w:rPr>
        <w:t xml:space="preserve"> including</w:t>
      </w:r>
      <w:r w:rsidR="00724F35" w:rsidRPr="006E7B3F">
        <w:rPr>
          <w:rFonts w:ascii="Times New Roman" w:hAnsi="Times New Roman"/>
          <w:color w:val="000000" w:themeColor="text1"/>
        </w:rPr>
        <w:t xml:space="preserve"> HR,</w:t>
      </w:r>
      <w:r w:rsidR="003B0D04" w:rsidRPr="006E7B3F">
        <w:rPr>
          <w:rFonts w:ascii="Times New Roman" w:hAnsi="Times New Roman"/>
          <w:color w:val="000000" w:themeColor="text1"/>
          <w:lang w:val="en-US"/>
        </w:rPr>
        <w:t xml:space="preserve"> CBV</w:t>
      </w:r>
      <w:r w:rsidR="003B0D04" w:rsidRPr="006E7B3F">
        <w:rPr>
          <w:rFonts w:ascii="Times New Roman" w:hAnsi="Times New Roman"/>
          <w:color w:val="000000" w:themeColor="text1"/>
        </w:rPr>
        <w:t xml:space="preserve"> </w:t>
      </w:r>
      <w:r w:rsidR="007642B8" w:rsidRPr="006E7B3F">
        <w:rPr>
          <w:rFonts w:ascii="Times New Roman" w:hAnsi="Times New Roman"/>
          <w:color w:val="000000" w:themeColor="text1"/>
        </w:rPr>
        <w:t>and BP</w:t>
      </w:r>
      <w:r w:rsidR="002D5E40" w:rsidRPr="006E7B3F">
        <w:rPr>
          <w:rFonts w:ascii="Times New Roman" w:hAnsi="Times New Roman"/>
          <w:color w:val="000000" w:themeColor="text1"/>
        </w:rPr>
        <w:t>,</w:t>
      </w:r>
      <w:r w:rsidR="00724F35" w:rsidRPr="006E7B3F">
        <w:rPr>
          <w:rFonts w:ascii="Times New Roman" w:hAnsi="Times New Roman"/>
          <w:color w:val="000000" w:themeColor="text1"/>
        </w:rPr>
        <w:t xml:space="preserve"> did not return to </w:t>
      </w:r>
      <w:r w:rsidR="002D5E40" w:rsidRPr="006E7B3F">
        <w:rPr>
          <w:rFonts w:ascii="Times New Roman" w:hAnsi="Times New Roman"/>
          <w:color w:val="000000" w:themeColor="text1"/>
        </w:rPr>
        <w:t xml:space="preserve">their </w:t>
      </w:r>
      <w:r w:rsidR="00724F35" w:rsidRPr="006E7B3F">
        <w:rPr>
          <w:rFonts w:ascii="Times New Roman" w:hAnsi="Times New Roman"/>
          <w:color w:val="000000" w:themeColor="text1"/>
        </w:rPr>
        <w:t>baseline value</w:t>
      </w:r>
      <w:r w:rsidR="00256289" w:rsidRPr="006E7B3F">
        <w:rPr>
          <w:rFonts w:ascii="Times New Roman" w:hAnsi="Times New Roman"/>
          <w:color w:val="000000" w:themeColor="text1"/>
        </w:rPr>
        <w:t>s</w:t>
      </w:r>
      <w:r w:rsidR="00724F35" w:rsidRPr="006E7B3F">
        <w:rPr>
          <w:rFonts w:ascii="Times New Roman" w:hAnsi="Times New Roman"/>
          <w:color w:val="000000" w:themeColor="text1"/>
        </w:rPr>
        <w:t xml:space="preserve"> after the man</w:t>
      </w:r>
      <w:r w:rsidR="004972D9" w:rsidRPr="006E7B3F">
        <w:rPr>
          <w:rFonts w:ascii="Times New Roman" w:hAnsi="Times New Roman"/>
          <w:color w:val="000000" w:themeColor="text1"/>
        </w:rPr>
        <w:t>o</w:t>
      </w:r>
      <w:r w:rsidR="00724F35" w:rsidRPr="006E7B3F">
        <w:rPr>
          <w:rFonts w:ascii="Times New Roman" w:hAnsi="Times New Roman"/>
          <w:color w:val="000000" w:themeColor="text1"/>
        </w:rPr>
        <w:t>euv</w:t>
      </w:r>
      <w:r w:rsidR="004972D9" w:rsidRPr="006E7B3F">
        <w:rPr>
          <w:rFonts w:ascii="Times New Roman" w:hAnsi="Times New Roman"/>
          <w:color w:val="000000" w:themeColor="text1"/>
        </w:rPr>
        <w:t>re</w:t>
      </w:r>
      <w:r w:rsidR="00DF555E" w:rsidRPr="006E7B3F">
        <w:rPr>
          <w:rFonts w:ascii="Times New Roman" w:hAnsi="Times New Roman"/>
          <w:color w:val="000000" w:themeColor="text1"/>
        </w:rPr>
        <w:t>.</w:t>
      </w:r>
      <w:r w:rsidR="001F6AA2" w:rsidRPr="006E7B3F">
        <w:rPr>
          <w:rFonts w:ascii="Times New Roman" w:hAnsi="Times New Roman"/>
          <w:color w:val="000000" w:themeColor="text1"/>
        </w:rPr>
        <w:t xml:space="preserve"> </w:t>
      </w:r>
      <w:r w:rsidR="002D5E40" w:rsidRPr="006E7B3F">
        <w:rPr>
          <w:rFonts w:ascii="Times New Roman" w:hAnsi="Times New Roman"/>
          <w:color w:val="000000" w:themeColor="text1"/>
        </w:rPr>
        <w:t xml:space="preserve">Taken together, these findings </w:t>
      </w:r>
      <w:r w:rsidR="001F6AA2" w:rsidRPr="006E7B3F">
        <w:rPr>
          <w:rFonts w:ascii="Times New Roman" w:hAnsi="Times New Roman"/>
          <w:color w:val="000000" w:themeColor="text1"/>
        </w:rPr>
        <w:t xml:space="preserve">demonstrate </w:t>
      </w:r>
      <w:r w:rsidR="00F821AD" w:rsidRPr="006E7B3F">
        <w:rPr>
          <w:rFonts w:ascii="Times New Roman" w:hAnsi="Times New Roman"/>
          <w:color w:val="000000" w:themeColor="text1"/>
        </w:rPr>
        <w:t xml:space="preserve">that </w:t>
      </w:r>
      <w:r w:rsidR="00256289" w:rsidRPr="006E7B3F">
        <w:rPr>
          <w:rFonts w:ascii="Times New Roman" w:hAnsi="Times New Roman"/>
          <w:color w:val="000000" w:themeColor="text1"/>
        </w:rPr>
        <w:t>the alterations in</w:t>
      </w:r>
      <w:r w:rsidR="002D5E40" w:rsidRPr="006E7B3F">
        <w:rPr>
          <w:rFonts w:ascii="Times New Roman" w:hAnsi="Times New Roman"/>
          <w:color w:val="000000" w:themeColor="text1"/>
        </w:rPr>
        <w:t xml:space="preserve"> </w:t>
      </w:r>
      <w:proofErr w:type="spellStart"/>
      <w:r w:rsidR="00332F5D" w:rsidRPr="006E7B3F">
        <w:rPr>
          <w:rFonts w:ascii="Times New Roman" w:hAnsi="Times New Roman"/>
          <w:color w:val="000000" w:themeColor="text1"/>
        </w:rPr>
        <w:t>d</w:t>
      </w:r>
      <w:r w:rsidR="002D5E40" w:rsidRPr="006E7B3F">
        <w:rPr>
          <w:rFonts w:ascii="Times New Roman" w:hAnsi="Times New Roman"/>
          <w:color w:val="000000" w:themeColor="text1"/>
        </w:rPr>
        <w:t>CA</w:t>
      </w:r>
      <w:proofErr w:type="spellEnd"/>
      <w:r w:rsidR="002D5E40" w:rsidRPr="006E7B3F">
        <w:rPr>
          <w:rFonts w:ascii="Times New Roman" w:hAnsi="Times New Roman"/>
          <w:color w:val="000000" w:themeColor="text1"/>
        </w:rPr>
        <w:t>, previously shown in</w:t>
      </w:r>
      <w:r w:rsidR="001F6AA2" w:rsidRPr="006E7B3F">
        <w:rPr>
          <w:rFonts w:ascii="Times New Roman" w:hAnsi="Times New Roman"/>
          <w:color w:val="000000" w:themeColor="text1"/>
        </w:rPr>
        <w:t xml:space="preserve"> </w:t>
      </w:r>
      <w:r w:rsidR="00DF555E" w:rsidRPr="006E7B3F">
        <w:rPr>
          <w:rFonts w:ascii="Times New Roman" w:hAnsi="Times New Roman"/>
          <w:color w:val="000000" w:themeColor="text1"/>
        </w:rPr>
        <w:t xml:space="preserve">HF </w:t>
      </w:r>
      <w:r w:rsidR="001F6AA2" w:rsidRPr="006E7B3F">
        <w:rPr>
          <w:rFonts w:ascii="Times New Roman" w:hAnsi="Times New Roman"/>
          <w:color w:val="000000" w:themeColor="text1"/>
        </w:rPr>
        <w:t>patients</w:t>
      </w:r>
      <w:r w:rsidR="001F38D8" w:rsidRPr="006E7B3F">
        <w:rPr>
          <w:rFonts w:ascii="Times New Roman" w:hAnsi="Times New Roman"/>
          <w:color w:val="000000" w:themeColor="text1"/>
        </w:rPr>
        <w:t xml:space="preserve"> at rest</w:t>
      </w:r>
      <w:r w:rsidR="002D5E40" w:rsidRPr="006E7B3F">
        <w:rPr>
          <w:rFonts w:ascii="Times New Roman" w:hAnsi="Times New Roman"/>
          <w:color w:val="000000" w:themeColor="text1"/>
        </w:rPr>
        <w:t>,</w:t>
      </w:r>
      <w:r w:rsidR="00256289" w:rsidRPr="006E7B3F">
        <w:rPr>
          <w:rFonts w:ascii="Times New Roman" w:hAnsi="Times New Roman"/>
          <w:color w:val="000000" w:themeColor="text1"/>
        </w:rPr>
        <w:t xml:space="preserve"> also affect their response to </w:t>
      </w:r>
      <w:r w:rsidR="002D5E40" w:rsidRPr="006E7B3F">
        <w:rPr>
          <w:rFonts w:ascii="Times New Roman" w:hAnsi="Times New Roman"/>
          <w:color w:val="000000" w:themeColor="text1"/>
        </w:rPr>
        <w:t>isometric exercise</w:t>
      </w:r>
      <w:r w:rsidR="00593645" w:rsidRPr="006E7B3F">
        <w:rPr>
          <w:rFonts w:ascii="Times New Roman" w:hAnsi="Times New Roman"/>
          <w:color w:val="000000" w:themeColor="text1"/>
        </w:rPr>
        <w:t xml:space="preserve"> </w:t>
      </w:r>
      <w:r w:rsidR="00593645"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{"citationID":"1o85q9aa03","properties":{"formattedCitation":"(6, 11)","plainCitation":"(6, 11)"},"citationItems":[{"id":3080,"uris":["http://zotero.org/users/3599068/items/S7HGZF55"],"uri":["http://zotero.org/users/3599068/items/S7HGZF55"],"itemData":{"id":3080,"type":"article-journal","title":"Cerebral blood flow autoregulation in ischemic heart failure","container-title":"American Journal of Physiology. Regulatory, Integrative and Comparative Physiology","page":"R108-R113","volume":"312","issue":"1","source":"PubMed","abstract":"Patients with ischemic heart failure (iHF) have a high risk of neurological complications such as cognitive impairment and stroke. We hypothesized that iHF patients have a higher incidence of impaired dynamic cerebral autoregulation (dCA). Adult patients with iHF and healthy volunteers were included. Cerebral blood flow velocity (CBFV, transcranial Doppler, middle cerebral artery), end-tidal CO2 (capnography), and arterial blood pressure (Finometer) were continuously recorded supine for 5 min at rest. Autoregulation index (ARI) was estimated from the CBFV step response derived by transfer function analysis using standard template curves. Fifty-two iHF patients and 54 age-, gender-, and BP-matched healthy volunteers were studied. Echocardiogram ejection fraction was 40 (20-45) % in iHF group. iHF patients compared with control subjects had reduced end-tidal CO2 (34.1 ± 3.7 vs. 38.3 ± 4.0 mmHg, P &lt; 0.001) and lower ARI values (5.1 ± 1.6 vs. 5.9 ± 1.0, P = 0.012). ARI &lt;4, suggestive of impaired CA, was more common in iHF patients (28.8 vs. 7.4%, P = 0.004). These results confirm that iHF patients are more likely to have impaired dCA compared with age-matched controls. The relationship between impaired dCA and neurological complications in iHF patients deserves further investigation.","DOI":"10.1152/ajpregu.00361.2016","ISSN":"1522-1490","note":"PMID: 27927624","journalAbbreviation":"Am. J. Physiol. Regul. Integr. Comp. Physiol.","language":"eng","author":[{"family":"Caldas","given":"J. R."},{"family":"Panerai","given":"R. B."},{"family":"Haunton","given":"V. J."},{"family":"Almeida","given":"J. P."},{"family":"Ferreira","given":"G. S. R."},{"family":"Camara","given":"L."},{"family":"Nogueira","given":"R. C."},{"family":"Bor-Seng-Shu","given":"E."},{"family":"Oliveira","given":"M. L."},{"family":"Groehs","given":"R. R. V."},{"family":"Ferreira-Santos","given":"L."},{"family":"Teixeira","given":"M. J."},{"family":"Galas","given":"F. R. B. G."},{"family":"Robinson","given":"T. G."},{"family":"Jatene","given":"F. B."},{"family":"Hajjar","given":"L. A."}],"issued":{"date-parts":[["2017",1,1]]}}},{"id":3562,"uris":["http://zotero.org/users/3599068/items/4IQV8ZH3"],"uri":["http://zotero.org/users/3599068/items/4IQV8ZH3"],"itemData":{"id":3562,"type":"article-journal","title":"Dynamics of cerebral blood flow in patients with mild non-ischaemic heart failure","container-title":"European Journal of Heart Failure","page":"261-268","volume":"19","issue":"2","source":"PubMed","abstract":"AIMS: Heart failure (HF) is associated with tissue hypoperfusion and congestion leading to organ dysfunction. Although cerebral blood flow (CBF) is preserved over a wide range of perfusion pressures in healthy subjects, it is impaired in end-stage HF. We aimed to compare CBF, autoregulation, and cognitive function in patients with mild non-ischaemic HF with healthy controls.\nMETHODS AND RESULTS: Fifteen patients with mild idiopathic dilated cardiomyopathy and 15 matched healthy controls were studied. Co-existing cerebrovascular disease was excluded. All subjects, except five patients with an implantable cardioverter defibrillator, underwent magnetic resonance imaging for measurements of both CBF by arterial spin labelling and quantitative volume flow entering the brain. Cardiocerebral vascular function was assessed with Doppler techniques testing cerebral dynamic autoregulation and vasomotor reactivity. Cognitive analysis was performed by neuropsychological testing. Global and regional CBF did not differ between HF patients (44.3 mL/100 g.min) and controls (42.1 mL/100 g.min). Basilar but not carotid artery inflow was reduced in patients (1.95 mL/s vs. 2.51 mL/s, P = 0.009). Testing autoregulation revealed fewer dampened blood flow fluctuations in HF patients vs. controls (0.96% vs. 0.67%, P &lt; 0.001). Vasomotor reactivity in HF patients showed a reduced CBF velocity (48.4% vs. 61.0%, P = 0.05) and regional cerebral oxygen saturation (18.3% vs. 23.8%, P = 0.02). Cognitive function overall was not affected.\nCONCLUSION: Although global CBF was unaffected in patients with mild HF, significant changes in basilar inflow volume, cerebral autoregulation and vasomotor reactivity were observed. We describe a model of dynamic cerebral mechanisms required to compensate for the impaired haemodynamics in early-stage HF.","DOI":"10.1002/ejhf.660","ISSN":"1879-0844","note":"PMID: 27862767","journalAbbreviation":"Eur. J. Heart Fail.","language":"eng","author":[{"family":"Erkelens","given":"Christian D."},{"family":"Wal","given":"Haye H.","non-dropping-particle":"van der"},{"family":"Jong","given":"Bauke M.","non-dropping-particle":"de"},{"family":"Elting","given":"Jan-Willem"},{"family":"Renken","given":"Remco"},{"family":"Gerritsen","given":"Marleen"},{"family":"Laar","given":"Peter Jan","non-dropping-particle":"van"},{"family":"Deursen","given":"Vincent M.","non-dropping-particle":"van"},{"family":"Meer","given":"Peter","non-dropping-particle":"van der"},{"family":"Veldhuisen","given":"Dirk J.","non-dropping-particle":"van"},{"family":"Voors","given":"Adriaan A."},{"family":"Luijckx","given":"Gert-Jan"}],"issued":{"date-parts":[["2017"]]}}}],"schema":"https://github.com/citation-style-language/schema/raw/master/csl-citation.json"} </w:instrText>
      </w:r>
      <w:r w:rsidR="00593645"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(6, 11)</w:t>
      </w:r>
      <w:r w:rsidR="00593645" w:rsidRPr="006E7B3F">
        <w:rPr>
          <w:rFonts w:ascii="Times New Roman" w:hAnsi="Times New Roman"/>
          <w:color w:val="000000" w:themeColor="text1"/>
        </w:rPr>
        <w:fldChar w:fldCharType="end"/>
      </w:r>
      <w:r w:rsidR="00593645" w:rsidRPr="006E7B3F">
        <w:rPr>
          <w:rFonts w:ascii="Times New Roman" w:hAnsi="Times New Roman"/>
          <w:color w:val="000000" w:themeColor="text1"/>
        </w:rPr>
        <w:t xml:space="preserve">. </w:t>
      </w:r>
    </w:p>
    <w:p w14:paraId="6A1EBD9E" w14:textId="385D3A5B" w:rsidR="001F38D8" w:rsidRPr="006E7B3F" w:rsidRDefault="001F38D8" w:rsidP="00022C6B">
      <w:pPr>
        <w:autoSpaceDE w:val="0"/>
        <w:autoSpaceDN w:val="0"/>
        <w:adjustRightInd w:val="0"/>
        <w:spacing w:before="100" w:after="100" w:line="480" w:lineRule="auto"/>
        <w:jc w:val="both"/>
        <w:rPr>
          <w:rFonts w:ascii="Times New Roman" w:hAnsi="Times New Roman"/>
          <w:i/>
          <w:color w:val="000000" w:themeColor="text1"/>
        </w:rPr>
      </w:pPr>
      <w:r w:rsidRPr="006E7B3F">
        <w:rPr>
          <w:rFonts w:ascii="Times New Roman" w:hAnsi="Times New Roman"/>
          <w:i/>
          <w:color w:val="000000" w:themeColor="text1"/>
        </w:rPr>
        <w:t>Cerebrovascular response to handgrip</w:t>
      </w:r>
    </w:p>
    <w:p w14:paraId="297A4138" w14:textId="6B47344F" w:rsidR="007D3D6A" w:rsidRPr="006E7B3F" w:rsidRDefault="007D3D6A" w:rsidP="00022C6B">
      <w:pPr>
        <w:autoSpaceDE w:val="0"/>
        <w:autoSpaceDN w:val="0"/>
        <w:adjustRightInd w:val="0"/>
        <w:spacing w:before="100" w:after="100" w:line="480" w:lineRule="auto"/>
        <w:rPr>
          <w:rFonts w:ascii="Times New Roman" w:hAnsi="Times New Roman"/>
          <w:color w:val="000000" w:themeColor="text1"/>
        </w:rPr>
      </w:pPr>
      <w:r w:rsidRPr="006E7B3F">
        <w:rPr>
          <w:rFonts w:ascii="Times New Roman" w:hAnsi="Times New Roman"/>
          <w:color w:val="000000" w:themeColor="text1"/>
        </w:rPr>
        <w:t xml:space="preserve">Human studies investigating </w:t>
      </w:r>
      <w:r w:rsidRPr="006E7B3F">
        <w:rPr>
          <w:rFonts w:ascii="Times New Roman" w:eastAsia="Times New Roman" w:hAnsi="Times New Roman"/>
          <w:color w:val="000000" w:themeColor="text1"/>
          <w:lang w:eastAsia="en-GB"/>
        </w:rPr>
        <w:t xml:space="preserve">the effects of HF on </w:t>
      </w:r>
      <w:r w:rsidRPr="006E7B3F">
        <w:rPr>
          <w:rFonts w:ascii="Times New Roman" w:hAnsi="Times New Roman"/>
          <w:color w:val="000000" w:themeColor="text1"/>
        </w:rPr>
        <w:t xml:space="preserve">cerebral </w:t>
      </w:r>
      <w:proofErr w:type="spellStart"/>
      <w:r w:rsidRPr="006E7B3F">
        <w:rPr>
          <w:rFonts w:ascii="Times New Roman" w:hAnsi="Times New Roman"/>
          <w:color w:val="000000" w:themeColor="text1"/>
        </w:rPr>
        <w:t>h</w:t>
      </w:r>
      <w:r w:rsidR="004972D9" w:rsidRPr="006E7B3F">
        <w:rPr>
          <w:rFonts w:ascii="Times New Roman" w:hAnsi="Times New Roman"/>
          <w:color w:val="000000" w:themeColor="text1"/>
        </w:rPr>
        <w:t>a</w:t>
      </w:r>
      <w:r w:rsidRPr="006E7B3F">
        <w:rPr>
          <w:rFonts w:ascii="Times New Roman" w:hAnsi="Times New Roman"/>
          <w:color w:val="000000" w:themeColor="text1"/>
        </w:rPr>
        <w:t>emodynamics</w:t>
      </w:r>
      <w:proofErr w:type="spellEnd"/>
      <w:r w:rsidRPr="006E7B3F">
        <w:rPr>
          <w:rFonts w:ascii="Times New Roman" w:eastAsia="Times New Roman" w:hAnsi="Times New Roman"/>
          <w:color w:val="000000" w:themeColor="text1"/>
          <w:lang w:eastAsia="en-GB"/>
        </w:rPr>
        <w:t xml:space="preserve"> are limited. T</w:t>
      </w:r>
      <w:r w:rsidRPr="006E7B3F">
        <w:rPr>
          <w:rFonts w:ascii="Times New Roman" w:hAnsi="Times New Roman"/>
          <w:color w:val="000000" w:themeColor="text1"/>
        </w:rPr>
        <w:t>he heterogeneity in study design and methodology are major limitations to allow comparisons of our results with the wider literature, such as the use of patients with cardiac transplantation</w:t>
      </w:r>
      <w:r w:rsidR="002B4958" w:rsidRPr="006E7B3F">
        <w:rPr>
          <w:rFonts w:ascii="Times New Roman" w:hAnsi="Times New Roman"/>
          <w:color w:val="000000" w:themeColor="text1"/>
        </w:rPr>
        <w:t xml:space="preserve"> </w:t>
      </w:r>
      <w:r w:rsidR="002B4958"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{"citationID":"VwLkj3kA","properties":{"formattedCitation":"(16, 27, 51, 52)","plainCitation":"(16, 27, 51, 52)"},"citationItems":[{"id":3119,"uris":["http://zotero.org/users/3599068/items/RMDQ3VI7"],"uri":["http://zotero.org/users/3599068/items/RMDQ3VI7"],"itemData":{"id":3119,"type":"article-journal","title":"Cerebral blood flow in patients with chronic heart failure before and after heart transplantation","container-title":"Stroke","page":"2530-2533","volume":"32","issue":"11","source":"PubMed","abstract":"BACKGROUND AND PURPOSE: Arterial blood pressure and cardiac output are often reduced in patients with chronic heart failure (CHF). Counterregulatory mechanisms with increased neurohormonal activation and changes in the distribution of cardiac output are assumed to secure vital organ perfusion. However, clinical examination of patients with CHF frequently reveals neurological symptoms with dizziness and memory problems, suggesting altered brain perfusion. In this study we determined whether cerebral blood flow (CBF) is reduced in patients with New York Heart Association (NYHA) functional class III and IV (n=12) compared with healthy control subjects (n=12). Furthermore, we examined whether heart transplantation (n=5) could restore CBF.\nMETHODS: CBF was estimated by single-photon emission computed tomography and (133)Xe as tracer, and middle cerebral artery velocity was measured by transcranial Doppler ultrasound.\nRESULTS: In the CHF patients, CBF was 36+/-1 mL/min per 100 g, corresponding to a 31% reduction compared with the control group (52+/-5 mL/min per 100 g) (P&lt;0.05). After heart transplantation, CBF increased from 35+/-3 mL/min per 100 g before transplantation to 50+/-3 mL/min per 100 g within the first postoperative month (P&lt;0.05).\nCONCLUSIONS: We conclude that CBF is substantially, but reversibly, reduced in patients with NYHA class III/IV heart failure. This phenomenon suggests that redistribution of cardiac output inadequately secures brain perfusion in patients with severe CHF.","ISSN":"1524-4628","note":"PMID: 11692012","journalAbbreviation":"Stroke","language":"eng","author":[{"family":"Gruhn","given":"N."},{"family":"Larsen","given":"F. S."},{"family":"Boesgaard","given":"S."},{"family":"Knudsen","given":"G. M."},{"family":"Mortensen","given":"S. A."},{"family":"Thomsen","given":"G."},{"family":"Aldershvile","given":"J."}],"issued":{"date-parts":[["2001",11]]}}},{"id":1240,"uris":["http://zotero.org/users/3599068/items/3WG5HUFJ"],"uri":["http://zotero.org/users/3599068/items/3WG5HUFJ"],"itemData":{"id":1240,"type":"article-journal","title":"Transcranial Doppler assessment of cerebral blood flow: effect of cardiac transplantation","container-title":"Neurology","page":"124-126","volume":"66","issue":"1","abstract":"The authors prospectively studied transcranial Doppler changes in patients with refractory congestive heart failure before and after cardiac transplantation. They evaluated 22 patients preoperatively and 14 patients after transplantation. Mean postoperative flow velocity increased by 53.3% (p &lt; 0.0001). Preoperative waveform changes became normal after transplantation.","DOI":"66/1/124 [pii]","note":"LR: 20071115; JID: 0401060; ppublish\nPMID: 16401862","language":"eng","author":[{"family":"Massaro","given":"A. R."},{"family":"Dutra","given":"A. P."},{"family":"Almeida","given":"D. R."},{"family":"Diniz","given":"R. V."},{"family":"Malheiros","given":"S. M."}],"issued":{"date-parts":[["2006",1,10]]}}},{"id":3566,"uris":["http://zotero.org/users/3599068/items/87TXGNWG"],"uri":["http://zotero.org/users/3599068/items/87TXGNWG"],"itemData":{"id":3566,"type":"article-journal","title":"Resting and exercise cerebral blood flow in long-term heart transplant recipients","container-title":"The Journal of Heart and Lung Transplantation: The Official Publication of the International Society for Heart Transplantation","page":"906-908","volume":"31","issue":"8","source":"PubMed","DOI":"10.1016/j.healun.2012.04.003","ISSN":"1557-3117","note":"PMID: 22658714","journalAbbreviation":"J. Heart Lung Transplant.","language":"eng","author":[{"family":"Smirl","given":"Jonathan D."},{"family":"Haykowsky","given":"Mark J."},{"family":"Nelson","given":"Michael D."},{"family":"Altamirano-Diaz","given":"Luis A."},{"family":"Ainslie","given":"Philip N."}],"issued":{"date-parts":[["2012",8]]}}},{"id":3564,"uris":["http://zotero.org/users/3599068/items/4D2Q5UGG"],"uri":["http://zotero.org/users/3599068/items/4D2Q5UGG"],"itemData":{"id":3564,"type":"article-journal","title":"Relationship between cerebral blood flow and blood pressure in long-term heart transplant recipients","container-title":"Hypertension (Dallas, Tex.: 1979)","page":"1314-1320","volume":"64","issue":"6","source":"PubMed","abstract":"Heart transplant recipients are at an increased risk for cerebral hemorrhage and ischemic stroke; yet, the exact mechanism for this derangement remains unclear. We hypothesized that alterations in cerebrovascular regulation is principally involved. To test this hypothesis, we studied cerebral pressure-flow dynamics in 8 clinically stable male heart transplant recipients (62±8 years of age and 9±7 years post transplant, mean±SD), 9 male age-matched controls (63±8 years), and 10 male donor controls (27±5 years). To increase blood pressure variability and improve assessment of the pressure-flow dynamics, subjects performed squat-stand maneuvers at 0.05 and 0.10 Hz. Beat-to-beat blood pressure, middle cerebral artery velocity, and end-tidal carbon dioxide were continuously measured during 5 minutes of seated rest and throughout the squat-stand maneuvers. Cardiac baroreceptor sensitivity gain and cerebral pressure-flow responses were assessed with linear transfer function analysis. Heart transplant recipients had reductions in R-R interval power and baroreceptor sensitivity low frequency gain (P&lt;0.01) compared with both control groups; however, these changes were unrelated to transfer function metrics. Thus, in contrast to our hypothesis, the increased risk of cerebrovascular complication after heart transplantation does not seem to be related to alterations in cerebral pressure-flow dynamics. Future research is, therefore, warranted.","DOI":"10.1161/HYPERTENSIONAHA.114.04236","ISSN":"1524-4563","note":"PMID: 25287403","journalAbbreviation":"Hypertension","language":"eng","author":[{"family":"Smirl","given":"Jonathan D."},{"family":"Haykowsky","given":"Mark J."},{"family":"Nelson","given":"Michael D."},{"family":"Tzeng","given":"Yu-Chieh"},{"family":"Marsden","given":"Katelyn R."},{"family":"Jones","given":"Helen"},{"family":"Ainslie","given":"Philip N."}],"issued":{"date-parts":[["2014",12]]}}}],"schema":"https://github.com/citation-style-language/schema/raw/master/csl-citation.json"} </w:instrText>
      </w:r>
      <w:r w:rsidR="002B4958"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(16, 27, 51, 52)</w:t>
      </w:r>
      <w:r w:rsidR="002B4958" w:rsidRPr="006E7B3F">
        <w:rPr>
          <w:rFonts w:ascii="Times New Roman" w:hAnsi="Times New Roman"/>
          <w:color w:val="000000" w:themeColor="text1"/>
        </w:rPr>
        <w:fldChar w:fldCharType="end"/>
      </w:r>
      <w:r w:rsidRPr="006E7B3F">
        <w:rPr>
          <w:rFonts w:ascii="Times New Roman" w:hAnsi="Times New Roman"/>
          <w:color w:val="000000" w:themeColor="text1"/>
        </w:rPr>
        <w:fldChar w:fldCharType="begin"/>
      </w:r>
      <w:r w:rsidRPr="006E7B3F">
        <w:rPr>
          <w:rFonts w:ascii="Times New Roman" w:hAnsi="Times New Roman"/>
          <w:color w:val="000000" w:themeColor="text1"/>
        </w:rPr>
        <w:fldChar w:fldCharType="separate"/>
      </w:r>
      <w:r w:rsidR="00512A59" w:rsidRPr="006E7B3F">
        <w:rPr>
          <w:rFonts w:ascii="Times New Roman" w:hAnsi="Times New Roman"/>
          <w:noProof/>
          <w:color w:val="000000" w:themeColor="text1"/>
        </w:rPr>
        <w:t>(27,28)</w:t>
      </w:r>
      <w:r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w:t>
      </w:r>
      <w:r w:rsidR="004972D9" w:rsidRPr="006E7B3F">
        <w:rPr>
          <w:rFonts w:ascii="Times New Roman" w:hAnsi="Times New Roman"/>
          <w:color w:val="000000" w:themeColor="text1"/>
        </w:rPr>
        <w:t xml:space="preserve">small </w:t>
      </w:r>
      <w:r w:rsidRPr="006E7B3F">
        <w:rPr>
          <w:rFonts w:ascii="Times New Roman" w:hAnsi="Times New Roman"/>
          <w:color w:val="000000" w:themeColor="text1"/>
        </w:rPr>
        <w:t xml:space="preserve">sample sizes </w:t>
      </w:r>
      <w:r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vjh1apmb5","properties":{"formattedCitation":"(16)","plainCitation":"(16)"},"citationItems":[{"id":3119,"uris":["http://zotero.org/users/3599068/items/RMDQ3VI7"],"uri":["http://zotero.org/users/3599068/items/RMDQ3VI7"],"itemData":{"id":3119,"type":"article-journal","title":"Cerebral blood flow in patients with chronic heart failure before and after heart transplantation","container-title":"Stroke","page":"2530-2533","volume":"32","issue":"11","source":"PubMed","abstract":"BACKGROUND AND PURPOSE: Arterial blood pressure and cardiac output are often reduced in patients with chronic heart failure (CHF). Counterregulatory mechanisms with increased neurohormonal activation and changes in the distribution of cardiac output are assumed to secure vital organ perfusion. However, clinical examination of patients with CHF frequently reveals neurological symptoms with dizziness and memory problems, suggesting altered brain perfusion. In this study we determined whether cerebral blood flow (CBF) is reduced in patients with New York Heart Association (NYHA) functional class III and IV (n=12) compared with healthy control subjects (n=12). Furthermore, we examined whether heart transplantation (n=5) could restore CBF.\nMETHODS: CBF was estimated by single-photon emission computed tomography and (133)Xe as tracer, and middle cerebral artery velocity was measured by transcranial Doppler ultrasound.\nRESULTS: In the CHF patients, CBF was 36+/-1 mL/min per 100 g, corresponding to a 31% reduction compared with the control group (52+/-5 mL/min per 100 g) (P&lt;0.05). After heart transplantation, CBF increased from 35+/-3 mL/min per 100 g before transplantation to 50+/-3 mL/min per 100 g within the first postoperative month (P&lt;0.05).\nCONCLUSIONS: We conclude that CBF is substantially, but reversibly, reduced in patients with NYHA class III/IV heart failure. This phenomenon suggests that redistribution of cardiac output inadequately secures brain perfusion in patients with severe CHF.","ISSN":"1524-4628","note":"PMID: 11692012","journalAbbreviation":"Stroke","language":"eng","author":[{"family":"Gruhn","given":"N."},{"family":"Larsen","given":"F. S."},{"family":"Boesgaard","given":"S."},{"family":"Knudsen","given":"G. M."},{"family":"Mortensen","given":"S. A."},{"family":"Thomsen","given":"G."},{"family":"Aldershvile","given":"J."}],"issued":{"date-parts":[["2001",11]]}}}],"schema":"https://github.com/citation-style-language/schema/raw/master/csl-citation.json"} </w:instrText>
      </w:r>
      <w:r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(16)</w:t>
      </w:r>
      <w:r w:rsidRPr="006E7B3F">
        <w:rPr>
          <w:rFonts w:ascii="Times New Roman" w:hAnsi="Times New Roman"/>
          <w:color w:val="000000" w:themeColor="text1"/>
        </w:rPr>
        <w:fldChar w:fldCharType="end"/>
      </w:r>
      <w:r w:rsidR="004972D9" w:rsidRPr="006E7B3F">
        <w:rPr>
          <w:rFonts w:ascii="Times New Roman" w:hAnsi="Times New Roman"/>
          <w:color w:val="000000" w:themeColor="text1"/>
        </w:rPr>
        <w:t>,</w:t>
      </w:r>
      <w:r w:rsidRPr="006E7B3F">
        <w:rPr>
          <w:rFonts w:ascii="Times New Roman" w:hAnsi="Times New Roman"/>
          <w:color w:val="000000" w:themeColor="text1"/>
          <w:vertAlign w:val="superscript"/>
        </w:rPr>
        <w:t xml:space="preserve"> </w:t>
      </w:r>
      <w:r w:rsidRPr="006E7B3F">
        <w:rPr>
          <w:rFonts w:ascii="Times New Roman" w:hAnsi="Times New Roman"/>
          <w:color w:val="000000" w:themeColor="text1"/>
        </w:rPr>
        <w:t xml:space="preserve">and the use of drugs such as captopril </w:t>
      </w:r>
      <w:r w:rsidR="002C7CCA" w:rsidRPr="006E7B3F">
        <w:rPr>
          <w:rFonts w:ascii="Times New Roman" w:hAnsi="Times New Roman"/>
          <w:color w:val="000000" w:themeColor="text1"/>
        </w:rPr>
        <w:t xml:space="preserve">or beta-blockers </w:t>
      </w:r>
      <w:r w:rsidRPr="006E7B3F">
        <w:rPr>
          <w:rFonts w:ascii="Times New Roman" w:hAnsi="Times New Roman"/>
          <w:color w:val="000000" w:themeColor="text1"/>
        </w:rPr>
        <w:t xml:space="preserve">that can have a direct effect on CBF regulation </w:t>
      </w:r>
      <w:r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regp34ht8","properties":{"formattedCitation":"(43)","plainCitation":"(43)"},"citationItems":[{"id":3123,"uris":["http://zotero.org/users/3599068/items/3WTABPQU"],"uri":["http://zotero.org/users/3599068/items/3WTABPQU"],"itemData":{"id":3123,"type":"article-journal","title":"Effect of captopril on the cerebral circulation in chronic heart failure","container-title":"European Journal of Clinical Investigation","page":"124-132","volume":"16","issue":"2","source":"PubMed","abstract":"Cerebral blood flow (CBF) was investigated in 8 patients with chronic heart failure (CHF) (functional class III) and in twelve controls before and after administration of 6.25 mg and 25 mg captopril, respectively. In four controls, CBF was measured by the intracarotid xenon-133 (133Xe) injection technique using stationary external detectors, while inhalation of 133Xe and single photon emission computer tomography was used in the remaining cases. In the control group, the cerebral metabolic rate for oxygen was calculated from measurements of the arterio-venous oxygen difference as well. Mean CBF was significantly (P less than 0.01) lower in the patients with CHF as compared to our controls. Following captopril administration the mean arterial blood pressure decreased in the CHF patients, ranging from 5 to 40%. Three patients showed decreases of blood pressure to values of 56, 65, and 76 mm Hg, but no symptoms of cerebral hypoperfusion were elicited. CBF was unchanged after captopril administration, even in the patients showing a marked reduction in blood pressure. In the control group, the blood pressure, CBF and the cerebral metabolic rate for oxygen remained essentially constant following captopril administration. It is concluded that the cerebral circulation is well preserved during captopril treatment of chronic heart failure. This might be explained by a shift of the lower limit of CBF autoregulation towards lower blood pressure levels.","ISSN":"0014-2972","note":"PMID: 3089807","journalAbbreviation":"Eur. J. Clin. Invest.","language":"eng","author":[{"family":"Paulson","given":"O. B."},{"family":"Jarden","given":"J. O."},{"family":"Vorstrup","given":"S."},{"family":"Holm","given":"S."},{"family":"Godtfredsen","given":"J."}],"issued":{"date-parts":[["1986",4]]}}}],"schema":"https://github.com/citation-style-language/schema/raw/master/csl-citation.json"} </w:instrText>
      </w:r>
      <w:r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(43)</w:t>
      </w:r>
      <w:r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These studies reported </w:t>
      </w:r>
      <w:r w:rsidR="003B0D04" w:rsidRPr="006E7B3F">
        <w:rPr>
          <w:rFonts w:ascii="Times New Roman" w:hAnsi="Times New Roman"/>
          <w:color w:val="000000" w:themeColor="text1"/>
          <w:lang w:val="en-US"/>
        </w:rPr>
        <w:t>CBV</w:t>
      </w:r>
      <w:r w:rsidR="003B0D04" w:rsidRPr="006E7B3F">
        <w:rPr>
          <w:rFonts w:ascii="Times New Roman" w:hAnsi="Times New Roman"/>
          <w:color w:val="000000" w:themeColor="text1"/>
        </w:rPr>
        <w:t xml:space="preserve"> </w:t>
      </w:r>
      <w:r w:rsidRPr="006E7B3F">
        <w:rPr>
          <w:rFonts w:ascii="Times New Roman" w:hAnsi="Times New Roman"/>
          <w:color w:val="000000" w:themeColor="text1"/>
        </w:rPr>
        <w:t xml:space="preserve">in HF patients, </w:t>
      </w:r>
      <w:r w:rsidR="00DD0346" w:rsidRPr="006E7B3F">
        <w:rPr>
          <w:rFonts w:ascii="Times New Roman" w:hAnsi="Times New Roman"/>
          <w:color w:val="000000" w:themeColor="text1"/>
        </w:rPr>
        <w:t xml:space="preserve">but did not include </w:t>
      </w:r>
      <w:r w:rsidRPr="006E7B3F">
        <w:rPr>
          <w:rFonts w:ascii="Times New Roman" w:hAnsi="Times New Roman"/>
          <w:color w:val="000000" w:themeColor="text1"/>
        </w:rPr>
        <w:t>simultaneous</w:t>
      </w:r>
      <w:r w:rsidR="00DD0346" w:rsidRPr="006E7B3F">
        <w:rPr>
          <w:rFonts w:ascii="Times New Roman" w:hAnsi="Times New Roman"/>
          <w:color w:val="000000" w:themeColor="text1"/>
        </w:rPr>
        <w:t xml:space="preserve"> </w:t>
      </w:r>
      <w:r w:rsidR="0032624F" w:rsidRPr="006E7B3F">
        <w:rPr>
          <w:rFonts w:ascii="Times New Roman" w:hAnsi="Times New Roman"/>
          <w:color w:val="000000" w:themeColor="text1"/>
        </w:rPr>
        <w:t xml:space="preserve">BP </w:t>
      </w:r>
      <w:r w:rsidR="00DD0346" w:rsidRPr="006E7B3F">
        <w:rPr>
          <w:rFonts w:ascii="Times New Roman" w:hAnsi="Times New Roman"/>
          <w:color w:val="000000" w:themeColor="text1"/>
        </w:rPr>
        <w:t xml:space="preserve">measurements to allow </w:t>
      </w:r>
      <w:r w:rsidRPr="006E7B3F">
        <w:rPr>
          <w:rFonts w:ascii="Times New Roman" w:hAnsi="Times New Roman"/>
          <w:color w:val="000000" w:themeColor="text1"/>
        </w:rPr>
        <w:t>assess</w:t>
      </w:r>
      <w:r w:rsidR="00DD0346" w:rsidRPr="006E7B3F">
        <w:rPr>
          <w:rFonts w:ascii="Times New Roman" w:hAnsi="Times New Roman"/>
          <w:color w:val="000000" w:themeColor="text1"/>
        </w:rPr>
        <w:t>ment of</w:t>
      </w:r>
      <w:r w:rsidRPr="006E7B3F">
        <w:rPr>
          <w:rFonts w:ascii="Times New Roman" w:hAnsi="Times New Roman"/>
          <w:color w:val="000000" w:themeColor="text1"/>
        </w:rPr>
        <w:t xml:space="preserve"> </w:t>
      </w:r>
      <w:proofErr w:type="spellStart"/>
      <w:r w:rsidR="005B33E9"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00DD0346" w:rsidRPr="006E7B3F">
        <w:rPr>
          <w:rFonts w:ascii="Times New Roman" w:hAnsi="Times New Roman"/>
          <w:color w:val="000000" w:themeColor="text1"/>
        </w:rPr>
        <w:t xml:space="preserve"> and other </w:t>
      </w:r>
      <w:r w:rsidR="0032624F" w:rsidRPr="006E7B3F">
        <w:rPr>
          <w:rFonts w:ascii="Times New Roman" w:hAnsi="Times New Roman"/>
          <w:color w:val="000000" w:themeColor="text1"/>
        </w:rPr>
        <w:t xml:space="preserve">cerebral haemodynamic </w:t>
      </w:r>
      <w:r w:rsidR="00DD0346" w:rsidRPr="006E7B3F">
        <w:rPr>
          <w:rFonts w:ascii="Times New Roman" w:hAnsi="Times New Roman"/>
          <w:color w:val="000000" w:themeColor="text1"/>
        </w:rPr>
        <w:t>parameters</w:t>
      </w:r>
      <w:r w:rsidR="0032624F" w:rsidRPr="006E7B3F">
        <w:rPr>
          <w:rFonts w:ascii="Times New Roman" w:hAnsi="Times New Roman"/>
          <w:color w:val="000000" w:themeColor="text1"/>
        </w:rPr>
        <w:t>, including</w:t>
      </w:r>
      <w:r w:rsidR="00DD0346" w:rsidRPr="006E7B3F">
        <w:rPr>
          <w:rFonts w:ascii="Times New Roman" w:hAnsi="Times New Roman"/>
          <w:color w:val="000000" w:themeColor="text1"/>
        </w:rPr>
        <w:t xml:space="preserve"> </w:t>
      </w:r>
      <w:proofErr w:type="spellStart"/>
      <w:r w:rsidR="00DD0346" w:rsidRPr="006E7B3F">
        <w:rPr>
          <w:rFonts w:ascii="Times New Roman" w:hAnsi="Times New Roman"/>
          <w:color w:val="000000" w:themeColor="text1"/>
        </w:rPr>
        <w:t>CrCP</w:t>
      </w:r>
      <w:proofErr w:type="spellEnd"/>
      <w:r w:rsidR="00DD0346" w:rsidRPr="006E7B3F">
        <w:rPr>
          <w:rFonts w:ascii="Times New Roman" w:hAnsi="Times New Roman"/>
          <w:color w:val="000000" w:themeColor="text1"/>
        </w:rPr>
        <w:t xml:space="preserve"> and RAP</w:t>
      </w:r>
      <w:r w:rsidRPr="006E7B3F">
        <w:rPr>
          <w:rFonts w:ascii="Times New Roman" w:hAnsi="Times New Roman"/>
          <w:color w:val="000000" w:themeColor="text1"/>
        </w:rPr>
        <w:t xml:space="preserve">. </w:t>
      </w:r>
    </w:p>
    <w:p w14:paraId="0746EBCF" w14:textId="7C66F495" w:rsidR="00F31951" w:rsidRPr="006E7B3F" w:rsidRDefault="00260957"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Previous studies of the cerebrovascular response to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 xml:space="preserve">) </w:t>
      </w:r>
      <w:r w:rsidRPr="006E7B3F">
        <w:rPr>
          <w:rFonts w:ascii="Times New Roman" w:hAnsi="Times New Roman"/>
          <w:color w:val="000000" w:themeColor="text1"/>
        </w:rPr>
        <w:t xml:space="preserve"> in healthy subjects have shown </w:t>
      </w:r>
      <w:r w:rsidR="00DD706D" w:rsidRPr="006E7B3F">
        <w:rPr>
          <w:rFonts w:ascii="Times New Roman" w:hAnsi="Times New Roman"/>
          <w:color w:val="000000" w:themeColor="text1"/>
        </w:rPr>
        <w:t>incr</w:t>
      </w:r>
      <w:r w:rsidRPr="006E7B3F">
        <w:rPr>
          <w:rFonts w:ascii="Times New Roman" w:hAnsi="Times New Roman"/>
          <w:color w:val="000000" w:themeColor="text1"/>
        </w:rPr>
        <w:t>eases</w:t>
      </w:r>
      <w:r w:rsidR="00DD706D" w:rsidRPr="006E7B3F">
        <w:rPr>
          <w:rFonts w:ascii="Times New Roman" w:hAnsi="Times New Roman"/>
          <w:color w:val="000000" w:themeColor="text1"/>
        </w:rPr>
        <w:t xml:space="preserve"> </w:t>
      </w:r>
      <w:r w:rsidR="00F31951" w:rsidRPr="006E7B3F">
        <w:rPr>
          <w:rFonts w:ascii="Times New Roman" w:hAnsi="Times New Roman"/>
          <w:color w:val="000000" w:themeColor="text1"/>
        </w:rPr>
        <w:t xml:space="preserve">in </w:t>
      </w:r>
      <w:r w:rsidR="003B0D04" w:rsidRPr="006E7B3F">
        <w:rPr>
          <w:rFonts w:ascii="Times New Roman" w:hAnsi="Times New Roman"/>
          <w:color w:val="000000" w:themeColor="text1"/>
          <w:lang w:val="en-US"/>
        </w:rPr>
        <w:t>CBV</w:t>
      </w:r>
      <w:r w:rsidRPr="006E7B3F">
        <w:rPr>
          <w:rFonts w:ascii="Times New Roman" w:hAnsi="Times New Roman"/>
          <w:color w:val="000000" w:themeColor="text1"/>
        </w:rPr>
        <w:t xml:space="preserve"> </w:t>
      </w:r>
      <w:r w:rsidR="00BC05AC" w:rsidRPr="006E7B3F">
        <w:rPr>
          <w:rFonts w:ascii="Times New Roman" w:hAnsi="Times New Roman"/>
          <w:color w:val="000000" w:themeColor="text1"/>
        </w:rPr>
        <w:t xml:space="preserve">in the MCA, </w:t>
      </w:r>
      <w:r w:rsidRPr="006E7B3F">
        <w:rPr>
          <w:rFonts w:ascii="Times New Roman" w:hAnsi="Times New Roman"/>
          <w:color w:val="000000" w:themeColor="text1"/>
        </w:rPr>
        <w:t>accompanying similar rises in BP and HR</w:t>
      </w:r>
      <w:r w:rsidR="00DD706D" w:rsidRPr="006E7B3F">
        <w:rPr>
          <w:rFonts w:ascii="Times New Roman" w:hAnsi="Times New Roman"/>
          <w:color w:val="000000" w:themeColor="text1"/>
        </w:rPr>
        <w:t xml:space="preserve"> </w:t>
      </w:r>
      <w:r w:rsidR="00DD706D"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{"citationID":"XlbZTQQJ","properties":{"formattedCitation":"(20, 24, 30, 31)","plainCitation":"(20, 24, 30, 31)"},"citationItems":[{"id":3136,"uris":["http://zotero.org/users/3599068/items/HFER9T6I"],"uri":["http://zotero.org/users/3599068/items/HFER9T6I"],"itemData":{"id":3136,"type":"article-journal","title":"Cardiovascular and hormonal responses to static handgrip in young and older healthy men","container-title":"European Journal of Applied Physiology","page":"1315-1325","volume":"112","issue":"4","source":"PubMed","abstract":"The purpose of this study was to investigate the effect of age on cardiovascular changes and plasma concentrations of adrenomedullin (ADM), catecholamines, endothelin-1 (ET-1) and plasma renin activity (PRA) in healthy men. A total of 15 young (21 ± 0.3 years) and 15 older (64 ± 0.7 years) healthy men performed two 3-min bouts of static handgrip at 30% of maximal voluntary contraction, alternately with each hand without any break between the bouts. During exercise heart rate (HR), blood pressure (BP), stroke volume (SV) and pre-ejection period (PEP) and left ventricle ejection time (LVET) were measured. Blood samples were taken before exercise, at the end of both exercise bouts and in the fifth minute of the recovery period. The handgrip-induced increases in HR and cardiac output were significantly smaller in older than in young men (p &lt; 0.01). SV decreased only in older men (p &lt; 0.001). There were no differences between groups in BP increases. The baseline plasma ADM and catecholamines were higher in older man compared to young subjects. Handgrip caused increases in plasma ADM, ET-1 and PRA only in older men (p &lt; 0.05). The increases in plasma ADM correlated positively with those of noradrenaline (NA), PRA, ET-1 and LVET and negatively with changes in total peripheral resistance (TPR), SV, PEP and PEP/LVET ratio. The increases in plasma ET-1 correlated positively with those of NA, PRA, TPR, mean BP and SV. These results revealed that ADM, ET-1 and angiotensin II can contribute to maintain vascular tone during static exercise in older but not in younger men.","DOI":"10.1007/s00421-011-2069-y","ISSN":"1439-6327","note":"PMID: 21796411\nPMCID: PMC3299973","journalAbbreviation":"Eur. J. Appl. Physiol.","language":"eng","author":[{"family":"Krzemiński","given":"K."},{"family":"Cybulski","given":"G."},{"family":"Ziemba","given":"A."},{"family":"Nazar","given":"K."}],"issued":{"date-parts":[["2012",4]]}}},{"id":3351,"uris":["http://zotero.org/users/3599068/items/4TSXTHKP"],"uri":["http://zotero.org/users/3599068/items/4TSXTHKP"],"itemData":{"id":3351,"type":"article-journal","title":"Carotid artery blood flow and middle cerebral artery blood flow velocity during physical exercise","container-title":"Journal of Applied Physiology (Bethesda, Md.: 1985)","page":"413-418","volume":"81","issue":"1","source":"PubMed","abstract":"Factors controlling cerebral blood flow (CBF) during exercise are complex and incompletely known. Different techniques have shown partly contradictory results of changes in regional and global cerebral perfusion during dynamic exercise in healthy subjects. To elucidate the global CBF response to supine stepwise increasing physical exercise, we measured blood flow in the left common carotid artery (QCCA) and the left internal carotid artery (QICA) simultaneously with the blood flow velocity in the ipsilateral middle cerebral artery (VMCA) using duplex ultrasonography and transcranial Doppler ultrasonography. During moderate exercise intensity (60-67% of maximal capacity), the VMCA increased 14% (P &lt; 0.001), the QICA 17% (P &lt; 0.01), and the QCCA 33% (P &lt; 0.001) compared with baseline values. High physical exercise intensity (80-90% of maximal capacity) tended to reduce VMCA and QICA compared with moderate exercise, in contrast to a continued increase in QCCA. The results indicate an increased global CBF during exercise. This increase was reduced during hard exercise due to a decrease of the arterial PCO2 secondary to hyperventilation.","ISSN":"8750-7587","note":"PMID: 8828693","journalAbbreviation":"J. Appl. Physiol.","language":"eng","author":[{"family":"Hellström","given":"G."},{"family":"Fischer-Colbrie","given":"W."},{"family":"Wahlgren","given":"N. G."},{"family":"Jogestrand","given":"T."}],"issued":{"date-parts":[["1996",7]]}}},{"id":3353,"uris":["http://zotero.org/users/3599068/items/KHZ63FTC"],"uri":["http://zotero.org/users/3599068/items/KHZ63FTC"],"itemData":{"id":3353,"type":"article-journal","title":"Regulatory mechanisms of cerebral blood flow during exercise: new concepts","container-title":"Exercise and Sport Sciences Reviews","page":"123-129","volume":"37","issue":"3","source":"PubMed","abstract":"The response of the cerebral vasculature to exercise is different from the other peripheral vasculature (e.g., muscle); the cerebral vasculature has a small vascular bed and is strongly regulated by cerebral autoregulation and the partial pressure of arterial carbon dioxide. This review focuses on the integrative mechanisms underlying the regulation of cerebral blood flow during exercise.","DOI":"10.1097/JES.0b013e3181aa64d7","ISSN":"1538-3008","note":"PMID: 19550203","shortTitle":"Regulatory mechanisms of cerebral blood flow during exercise","journalAbbreviation":"Exerc Sport Sci Rev","language":"eng","author":[{"family":"Ogoh","given":"Shigehiko"},{"family":"Ainslie","given":"Philip N."}],"issued":{"date-parts":[["2009",7]]}}},{"id":1089,"uris":["http://zotero.org/users/3599068/items/2VHJVDU7"],"uri":["http://zotero.org/users/3599068/items/2VHJVDU7"],"itemData":{"id":1089,"type":"article-journal","title":"Dynamic cerebral autoregulation changes during sub-maximal handgrip maneuver","container-title":"PloS one","page":"e70821","volume":"8","issue":"8","abstract":"PURPOSE: We investigated the effect of handgrip (HG) maneuver on time-varying estimates of dynamic cerebral autoregulation (CA) using the autoregressive moving average technique. METHODS: Twelve healthy subjects were recruited to perform HG maneuver during 3 minutes with 30% of maximum contraction force. Cerebral blood flow velocity, end-tidal CO(2) pressure (PETCO(2)), and noninvasive arterial blood pressure (ABP) were continuously recorded during baseline, HG and recovery. Critical closing pressure (CrCP), resistance area-product (RAP), and time-varying autoregulation index (ARI) were obtained. RESULTS: PETCO(2) did not show significant changes during HG maneuver. Whilst ABP increased continuously during the maneuver, to 27% above its baseline value, CBFV raised to a plateau approximately 15% above baseline. This was sustained by a parallel increase in RAP, suggestive of myogenic vasoconstriction, and a reduction in CrCP that could be associated with metabolic vasodilation. The time-varying ARI index dropped at the beginning and end of the maneuver (p&lt;0.005), which could be related to corresponding alert reactions or to different time constants of the myogenic, metabolic and/or neurogenic mechanisms. CONCLUSION: Changes in dynamic CA during HG suggest a complex interplay of regulatory mechanisms during static exercise that should be considered when assessing the determinants of cerebral blood flow and metabolism.","DOI":"10.1371/journal.pone.0070821 [doi]","note":"LR: 20150423; JID: 101285081; OID: NLM: PMC3743835; 2013 [ecollection]; 2013/03/06 [received]; 2013/06/23 [accepted]; 2013/08/14 [epublish]; epublish\nPMCID: PMC3743835\nPMID: 23967113","language":"eng","author":[{"family":"Nogueira","given":"R. C."},{"family":"Bor-Seng-Shu","given":"E."},{"family":"Santos","given":"M. R."},{"family":"Negrao","given":"C. E."},{"family":"Teixeira","given":"M. J."},{"family":"Panerai","given":"R. B."}],"issued":{"date-parts":[["2013",8,14]]}}}],"schema":"https://github.com/citation-style-language/schema/raw/master/csl-citation.json"} </w:instrText>
      </w:r>
      <w:r w:rsidR="00DD706D" w:rsidRPr="006E7B3F">
        <w:rPr>
          <w:rFonts w:ascii="Times New Roman" w:hAnsi="Times New Roman"/>
          <w:color w:val="000000" w:themeColor="text1"/>
        </w:rPr>
        <w:fldChar w:fldCharType="separate"/>
      </w:r>
      <w:r w:rsidR="00613762" w:rsidRPr="006E7B3F">
        <w:rPr>
          <w:rFonts w:ascii="Times New Roman" w:eastAsia="Times New Roman" w:hAnsi="Times New Roman"/>
          <w:color w:val="000000" w:themeColor="text1"/>
        </w:rPr>
        <w:t>(20, 24, 30, 31)</w:t>
      </w:r>
      <w:r w:rsidR="00DD706D" w:rsidRPr="006E7B3F">
        <w:rPr>
          <w:rFonts w:ascii="Times New Roman" w:hAnsi="Times New Roman"/>
          <w:color w:val="000000" w:themeColor="text1"/>
        </w:rPr>
        <w:fldChar w:fldCharType="end"/>
      </w:r>
      <w:r w:rsidR="00DD706D" w:rsidRPr="006E7B3F">
        <w:rPr>
          <w:rFonts w:ascii="Times New Roman" w:hAnsi="Times New Roman"/>
          <w:color w:val="000000" w:themeColor="text1"/>
        </w:rPr>
        <w:t xml:space="preserve">. </w:t>
      </w:r>
      <w:r w:rsidR="0032624F" w:rsidRPr="006E7B3F">
        <w:rPr>
          <w:rFonts w:ascii="Times New Roman" w:hAnsi="Times New Roman"/>
          <w:color w:val="000000" w:themeColor="text1"/>
        </w:rPr>
        <w:t>Whilst t</w:t>
      </w:r>
      <w:r w:rsidRPr="006E7B3F">
        <w:rPr>
          <w:rFonts w:ascii="Times New Roman" w:hAnsi="Times New Roman"/>
          <w:color w:val="000000" w:themeColor="text1"/>
        </w:rPr>
        <w:t xml:space="preserve">hese temporal patterns were present in both </w:t>
      </w:r>
      <w:r w:rsidR="0032624F" w:rsidRPr="006E7B3F">
        <w:rPr>
          <w:rFonts w:ascii="Times New Roman" w:hAnsi="Times New Roman"/>
          <w:color w:val="000000" w:themeColor="text1"/>
        </w:rPr>
        <w:t>control and HF groups</w:t>
      </w:r>
      <w:r w:rsidR="00673FBC" w:rsidRPr="006E7B3F">
        <w:rPr>
          <w:rFonts w:ascii="Times New Roman" w:hAnsi="Times New Roman"/>
          <w:color w:val="000000" w:themeColor="text1"/>
        </w:rPr>
        <w:t xml:space="preserve"> in our study</w:t>
      </w:r>
      <w:r w:rsidRPr="006E7B3F">
        <w:rPr>
          <w:rFonts w:ascii="Times New Roman" w:hAnsi="Times New Roman"/>
          <w:color w:val="000000" w:themeColor="text1"/>
        </w:rPr>
        <w:t xml:space="preserve">, </w:t>
      </w:r>
      <w:r w:rsidR="0032624F" w:rsidRPr="006E7B3F">
        <w:rPr>
          <w:rFonts w:ascii="Times New Roman" w:hAnsi="Times New Roman"/>
          <w:color w:val="000000" w:themeColor="text1"/>
        </w:rPr>
        <w:t>there were</w:t>
      </w:r>
      <w:r w:rsidRPr="006E7B3F">
        <w:rPr>
          <w:rFonts w:ascii="Times New Roman" w:hAnsi="Times New Roman"/>
          <w:color w:val="000000" w:themeColor="text1"/>
        </w:rPr>
        <w:t xml:space="preserve"> significant differences. </w:t>
      </w:r>
      <w:r w:rsidR="00F31951" w:rsidRPr="006E7B3F">
        <w:rPr>
          <w:rFonts w:ascii="Times New Roman" w:hAnsi="Times New Roman"/>
          <w:color w:val="000000" w:themeColor="text1"/>
        </w:rPr>
        <w:t>In HF</w:t>
      </w:r>
      <w:r w:rsidR="0032624F" w:rsidRPr="006E7B3F">
        <w:rPr>
          <w:rFonts w:ascii="Times New Roman" w:hAnsi="Times New Roman"/>
          <w:color w:val="000000" w:themeColor="text1"/>
        </w:rPr>
        <w:t>,</w:t>
      </w:r>
      <w:r w:rsidR="00F31951" w:rsidRPr="006E7B3F">
        <w:rPr>
          <w:rFonts w:ascii="Times New Roman" w:hAnsi="Times New Roman"/>
          <w:color w:val="000000" w:themeColor="text1"/>
        </w:rPr>
        <w:t xml:space="preserve"> the rise in BP was much less pronounced (Fig. 1A), which </w:t>
      </w:r>
      <w:r w:rsidR="0032624F" w:rsidRPr="006E7B3F">
        <w:rPr>
          <w:rFonts w:ascii="Times New Roman" w:hAnsi="Times New Roman"/>
          <w:color w:val="000000" w:themeColor="text1"/>
        </w:rPr>
        <w:t xml:space="preserve">may </w:t>
      </w:r>
      <w:r w:rsidR="00F31951" w:rsidRPr="006E7B3F">
        <w:rPr>
          <w:rFonts w:ascii="Times New Roman" w:hAnsi="Times New Roman"/>
          <w:color w:val="000000" w:themeColor="text1"/>
        </w:rPr>
        <w:t xml:space="preserve">be explained by the </w:t>
      </w:r>
      <w:proofErr w:type="spellStart"/>
      <w:r w:rsidR="00F31951" w:rsidRPr="006E7B3F">
        <w:rPr>
          <w:rFonts w:ascii="Times New Roman" w:hAnsi="Times New Roman"/>
          <w:color w:val="000000" w:themeColor="text1"/>
        </w:rPr>
        <w:t>well known</w:t>
      </w:r>
      <w:proofErr w:type="spellEnd"/>
      <w:r w:rsidR="00F31951" w:rsidRPr="006E7B3F">
        <w:rPr>
          <w:rFonts w:ascii="Times New Roman" w:hAnsi="Times New Roman"/>
          <w:color w:val="000000" w:themeColor="text1"/>
        </w:rPr>
        <w:t xml:space="preserve"> limitations in cardiac output</w:t>
      </w:r>
      <w:r w:rsidR="001F38D8" w:rsidRPr="006E7B3F">
        <w:rPr>
          <w:rFonts w:ascii="Times New Roman" w:hAnsi="Times New Roman"/>
          <w:color w:val="000000" w:themeColor="text1"/>
        </w:rPr>
        <w:t xml:space="preserve"> and baroreceptor </w:t>
      </w:r>
      <w:r w:rsidR="001F38D8" w:rsidRPr="006E7B3F">
        <w:rPr>
          <w:rFonts w:ascii="Times New Roman" w:hAnsi="Times New Roman"/>
          <w:color w:val="000000" w:themeColor="text1"/>
        </w:rPr>
        <w:lastRenderedPageBreak/>
        <w:t>sensitivity</w:t>
      </w:r>
      <w:r w:rsidR="00F31951" w:rsidRPr="006E7B3F">
        <w:rPr>
          <w:rFonts w:ascii="Times New Roman" w:hAnsi="Times New Roman"/>
          <w:color w:val="000000" w:themeColor="text1"/>
        </w:rPr>
        <w:t xml:space="preserve"> in these patients, exa</w:t>
      </w:r>
      <w:r w:rsidR="0032624F" w:rsidRPr="006E7B3F">
        <w:rPr>
          <w:rFonts w:ascii="Times New Roman" w:hAnsi="Times New Roman"/>
          <w:color w:val="000000" w:themeColor="text1"/>
        </w:rPr>
        <w:t>cer</w:t>
      </w:r>
      <w:r w:rsidR="00F31951" w:rsidRPr="006E7B3F">
        <w:rPr>
          <w:rFonts w:ascii="Times New Roman" w:hAnsi="Times New Roman"/>
          <w:color w:val="000000" w:themeColor="text1"/>
        </w:rPr>
        <w:t xml:space="preserve">bated by the use of beta-blockers in approximately 80% of the subjects </w:t>
      </w:r>
      <w:r w:rsidR="0006482B"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{"citationID":"2qour9d9hd","properties":{"formattedCitation":"(15, 28, 43)","plainCitation":"(15, 28, 43)"},"citationItems":[{"id":1208,"uris":["http://zotero.org/users/3599068/items/GF6PFGHG"],"uri":["http://zotero.org/users/3599068/items/GF6PFGHG"],"itemData":{"id":1208,"type":"article-journal","title":"Cardiac Output and Cerebral Blood Flow: The Integrated Regulation of Brain Perfusion in Adult Humans","container-title":"Anesthesiology","page":"1198-1208","volume":"123","issue":"5","abstract":"Cerebral blood flow (CBF) is rigorously regulated by various powerful mechanisms to safeguard the match between cerebral metabolic demand and supply. The question of how a change in cardiac output (CO) affects CBF is fundamental, because CBF is dependent on constantly receiving a significant proportion of CO. The authors reviewed the studies that investigated the association between CO and CBF in healthy volunteers and patients with chronic heart failure. The overall evidence shows that an alteration in CO, either acutely or chronically, leads to a change in CBF that is independent of other CBF-regulating parameters including blood pressure and carbon dioxide. However, studies on the association between CO and CBF in patients with varying neurologic, medical, and surgical conditions were confounded by methodologic limitations. Given that CBF regulation is multifactorial but the various processes must exert their effects on the cerebral circulation simultaneously, the authors propose a conceptual framework that integrates the various CBF-regulating processes at the level of cerebral arteries/arterioles while still maintaining autoregulation. The clinical implications pertinent to the effect of CO on CBF are discussed. Outcome research relating to the management of CO and CBF in high-risk patients or during high-risk surgeries is needed.","DOI":"10.1097/ALN.0000000000000872 [doi]","note":"JID: 1300217; ppublish\nPMID: 26402848","language":"eng","author":[{"family":"Meng","given":"L."},{"family":"Hou","given":"W."},{"family":"Chui","given":"J."},{"family":"Han","given":"R."},{"family":"Gelb","given":"A. W."}],"issued":{"date-parts":[["2015",11]]}}},{"id":3123,"uris":["http://zotero.org/users/3599068/items/3WTABPQU"],"uri":["http://zotero.org/users/3599068/items/3WTABPQU"],"itemData":{"id":3123,"type":"article-journal","title":"Effect of captopril on the cerebral circulation in chronic heart failure","container-title":"European Journal of Clinical Investigation","page":"124-132","volume":"16","issue":"2","source":"PubMed","abstract":"Cerebral blood flow (CBF) was investigated in 8 patients with chronic heart failure (CHF) (functional class III) and in twelve controls before and after administration of 6.25 mg and 25 mg captopril, respectively. In four controls, CBF was measured by the intracarotid xenon-133 (133Xe) injection technique using stationary external detectors, while inhalation of 133Xe and single photon emission computer tomography was used in the remaining cases. In the control group, the cerebral metabolic rate for oxygen was calculated from measurements of the arterio-venous oxygen difference as well. Mean CBF was significantly (P less than 0.01) lower in the patients with CHF as compared to our controls. Following captopril administration the mean arterial blood pressure decreased in the CHF patients, ranging from 5 to 40%. Three patients showed decreases of blood pressure to values of 56, 65, and 76 mm Hg, but no symptoms of cerebral hypoperfusion were elicited. CBF was unchanged after captopril administration, even in the patients showing a marked reduction in blood pressure. In the control group, the blood pressure, CBF and the cerebral metabolic rate for oxygen remained essentially constant following captopril administration. It is concluded that the cerebral circulation is well preserved during captopril treatment of chronic heart failure. This might be explained by a shift of the lower limit of CBF autoregulation towards lower blood pressure levels.","ISSN":"0014-2972","note":"PMID: 3089807","journalAbbreviation":"Eur. J. Clin. Invest.","language":"eng","author":[{"family":"Paulson","given":"O. B."},{"family":"Jarden","given":"J. O."},{"family":"Vorstrup","given":"S."},{"family":"Holm","given":"S."},{"family":"Godtfredsen","given":"J."}],"issued":{"date-parts":[["1986",4]]}}},{"id":2096,"uris":["http://zotero.org/users/3599068/items/UZS49MP7"],"uri":["http://zotero.org/users/3599068/items/UZS49MP7"],"itemData":{"id":2096,"type":"article-journal","title":"Cerebral hypoperfusion is exaggerated with an upright posture in heart failure: impact of depressed cardiac output","container-title":"JACC.Heart failure","page":"168-175","volume":"3","issue":"2","abstract":"OBJECTIVES: The purpose of this study was to examine cerebral blood flow (CBF) supine and during upright sitting in HF patients and control subjects to test the hypothesis that patients with HF will have a greater reduction in CBF from supine to seated compared with the control group. BACKGROUND: Reduced CBF has been reported in patients with heart failure (HF). However, previous work has only examined CBF while supine, although an upright posture common to daily living may lead to further reductions. METHODS: In 22 HF patients and 22 age- and sex-matched control subjects, continuous heart rate, mean arterial pressure, and end-tidal carbon dioxide readings were collected while supine and seated upright. Cardiac output was estimated from pulse contour analysis and was corrected for body size (cardiac index). The right internal carotid artery was imaged by using ultrasound to estimate CBF. RESULTS: Heart rate increased less in response to the upright posture in HF patients versus control subjects (p = 0.006). Mean arterial pressure was unchanged, whereas end-tidal carbon dioxide decreased in response to position (p = 0.004) but did not differ between groups. Cardiac index was lower in patients with HF (p &lt; 0.001) and decreased in both groups in response to the upright posture (p = 0.025), with a trend for a greater decrease in the HF group (p = 0.065). CBF decreased more in response to the upright posture in the HF group than in the control group (p = 0.007). CONCLUSIONS: The reduction in CBF was exaggerated in the upright posture in HF patients and may increase the risk for subsequent cognitive impairment.","DOI":"10.1016/j.jchf.2014.07.017 [doi]","note":"CI: Copyright (c) 2015; GR: 196261/Canadian Institutes of Health Research/Canada; JID: 101598241; CIN: JACC Heart Fail. 2015 Feb;3(2):176-9. PMID: 25543968; OTO: NOTNLM; 2014/05/22 [received]; 2014/07/21 [revised]; 2014/07/28 [accepted]; 2014/10/31 [aheadofprint]; ppublish\nPMID: 25543970","language":"eng","author":[{"family":"Fraser","given":"K. S."},{"family":"Heckman","given":"G. A."},{"family":"McKelvie","given":"R. S."},{"family":"Harkness","given":"K."},{"family":"Middleton","given":"L. E."},{"family":"Hughson","given":"R. L."}],"issued":{"date-parts":[["2015",2]]}}}],"schema":"https://github.com/citation-style-language/schema/raw/master/csl-citation.json"} </w:instrText>
      </w:r>
      <w:r w:rsidR="0006482B"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(15, 28, 43)</w:t>
      </w:r>
      <w:r w:rsidR="0006482B" w:rsidRPr="006E7B3F">
        <w:rPr>
          <w:rFonts w:ascii="Times New Roman" w:hAnsi="Times New Roman"/>
          <w:color w:val="000000" w:themeColor="text1"/>
        </w:rPr>
        <w:fldChar w:fldCharType="end"/>
      </w:r>
      <w:r w:rsidR="00FE7AD4" w:rsidRPr="006E7B3F">
        <w:rPr>
          <w:rFonts w:ascii="Times New Roman" w:hAnsi="Times New Roman"/>
          <w:color w:val="000000" w:themeColor="text1"/>
        </w:rPr>
        <w:t>.</w:t>
      </w:r>
      <w:r w:rsidR="00F31951" w:rsidRPr="006E7B3F">
        <w:rPr>
          <w:rFonts w:ascii="Times New Roman" w:hAnsi="Times New Roman"/>
          <w:color w:val="000000" w:themeColor="text1"/>
        </w:rPr>
        <w:t xml:space="preserve"> </w:t>
      </w:r>
      <w:r w:rsidRPr="006E7B3F">
        <w:rPr>
          <w:rFonts w:ascii="Times New Roman" w:hAnsi="Times New Roman"/>
          <w:color w:val="000000" w:themeColor="text1"/>
        </w:rPr>
        <w:t xml:space="preserve"> </w:t>
      </w:r>
      <w:r w:rsidR="00F31951" w:rsidRPr="006E7B3F">
        <w:rPr>
          <w:rFonts w:ascii="Times New Roman" w:hAnsi="Times New Roman"/>
          <w:color w:val="000000" w:themeColor="text1"/>
        </w:rPr>
        <w:t xml:space="preserve">Despite the limited rise in BP, </w:t>
      </w:r>
      <w:r w:rsidR="003B0D04" w:rsidRPr="006E7B3F">
        <w:rPr>
          <w:rFonts w:ascii="Times New Roman" w:hAnsi="Times New Roman"/>
          <w:color w:val="000000" w:themeColor="text1"/>
          <w:lang w:val="en-US"/>
        </w:rPr>
        <w:t>CBV</w:t>
      </w:r>
      <w:r w:rsidR="00F31951" w:rsidRPr="006E7B3F">
        <w:rPr>
          <w:rFonts w:ascii="Times New Roman" w:hAnsi="Times New Roman"/>
          <w:color w:val="000000" w:themeColor="text1"/>
        </w:rPr>
        <w:t xml:space="preserve"> in HF rose to similar values, around 50 s into the man</w:t>
      </w:r>
      <w:r w:rsidR="0032624F" w:rsidRPr="006E7B3F">
        <w:rPr>
          <w:rFonts w:ascii="Times New Roman" w:hAnsi="Times New Roman"/>
          <w:color w:val="000000" w:themeColor="text1"/>
        </w:rPr>
        <w:t>o</w:t>
      </w:r>
      <w:r w:rsidR="00F31951" w:rsidRPr="006E7B3F">
        <w:rPr>
          <w:rFonts w:ascii="Times New Roman" w:hAnsi="Times New Roman"/>
          <w:color w:val="000000" w:themeColor="text1"/>
        </w:rPr>
        <w:t>euv</w:t>
      </w:r>
      <w:r w:rsidR="0032624F" w:rsidRPr="006E7B3F">
        <w:rPr>
          <w:rFonts w:ascii="Times New Roman" w:hAnsi="Times New Roman"/>
          <w:color w:val="000000" w:themeColor="text1"/>
        </w:rPr>
        <w:t>re</w:t>
      </w:r>
      <w:r w:rsidR="00F31951" w:rsidRPr="006E7B3F">
        <w:rPr>
          <w:rFonts w:ascii="Times New Roman" w:hAnsi="Times New Roman"/>
          <w:color w:val="000000" w:themeColor="text1"/>
        </w:rPr>
        <w:t xml:space="preserve"> (Fig. 1.C)</w:t>
      </w:r>
      <w:r w:rsidR="00A57ECF" w:rsidRPr="006E7B3F">
        <w:rPr>
          <w:rFonts w:ascii="Times New Roman" w:hAnsi="Times New Roman"/>
          <w:color w:val="000000" w:themeColor="text1"/>
        </w:rPr>
        <w:t>,</w:t>
      </w:r>
      <w:r w:rsidR="00F31951" w:rsidRPr="006E7B3F">
        <w:rPr>
          <w:rFonts w:ascii="Times New Roman" w:hAnsi="Times New Roman"/>
          <w:color w:val="000000" w:themeColor="text1"/>
        </w:rPr>
        <w:t xml:space="preserve"> partly due to cerebral vasodilation as expressed by lower </w:t>
      </w:r>
      <w:r w:rsidR="0032624F" w:rsidRPr="006E7B3F">
        <w:rPr>
          <w:rFonts w:ascii="Times New Roman" w:hAnsi="Times New Roman"/>
          <w:color w:val="000000" w:themeColor="text1"/>
        </w:rPr>
        <w:t xml:space="preserve">RAP </w:t>
      </w:r>
      <w:r w:rsidR="00F31951" w:rsidRPr="006E7B3F">
        <w:rPr>
          <w:rFonts w:ascii="Times New Roman" w:hAnsi="Times New Roman"/>
          <w:color w:val="000000" w:themeColor="text1"/>
        </w:rPr>
        <w:t xml:space="preserve">values (Fig. 1.F). Noteworthy, </w:t>
      </w:r>
      <w:r w:rsidR="003B0D04" w:rsidRPr="006E7B3F">
        <w:rPr>
          <w:rFonts w:ascii="Times New Roman" w:hAnsi="Times New Roman"/>
          <w:color w:val="000000" w:themeColor="text1"/>
          <w:lang w:val="en-US"/>
        </w:rPr>
        <w:t>CBV</w:t>
      </w:r>
      <w:r w:rsidR="00F31951" w:rsidRPr="006E7B3F">
        <w:rPr>
          <w:rFonts w:ascii="Times New Roman" w:hAnsi="Times New Roman"/>
          <w:color w:val="000000" w:themeColor="text1"/>
        </w:rPr>
        <w:t xml:space="preserve"> and RAP did not return to baseline in HF, </w:t>
      </w:r>
      <w:r w:rsidR="0032624F" w:rsidRPr="006E7B3F">
        <w:rPr>
          <w:rFonts w:ascii="Times New Roman" w:hAnsi="Times New Roman"/>
          <w:color w:val="000000" w:themeColor="text1"/>
        </w:rPr>
        <w:t>in contrast to controls</w:t>
      </w:r>
      <w:r w:rsidR="00F31951" w:rsidRPr="006E7B3F">
        <w:rPr>
          <w:rFonts w:ascii="Times New Roman" w:hAnsi="Times New Roman"/>
          <w:color w:val="000000" w:themeColor="text1"/>
        </w:rPr>
        <w:t xml:space="preserve"> (Fig. 1.A/B/C/F). </w:t>
      </w:r>
      <w:r w:rsidR="007A15EF" w:rsidRPr="006E7B3F">
        <w:rPr>
          <w:rFonts w:ascii="Times New Roman" w:hAnsi="Times New Roman"/>
          <w:color w:val="000000" w:themeColor="text1"/>
        </w:rPr>
        <w:t xml:space="preserve">Since this </w:t>
      </w:r>
      <w:r w:rsidR="0032624F" w:rsidRPr="006E7B3F">
        <w:rPr>
          <w:rFonts w:ascii="Times New Roman" w:hAnsi="Times New Roman"/>
          <w:color w:val="000000" w:themeColor="text1"/>
        </w:rPr>
        <w:t xml:space="preserve">pattern </w:t>
      </w:r>
      <w:r w:rsidR="007A15EF" w:rsidRPr="006E7B3F">
        <w:rPr>
          <w:rFonts w:ascii="Times New Roman" w:hAnsi="Times New Roman"/>
          <w:color w:val="000000" w:themeColor="text1"/>
        </w:rPr>
        <w:t>was also ob</w:t>
      </w:r>
      <w:r w:rsidR="002641FE" w:rsidRPr="006E7B3F">
        <w:rPr>
          <w:rFonts w:ascii="Times New Roman" w:hAnsi="Times New Roman"/>
          <w:color w:val="000000" w:themeColor="text1"/>
        </w:rPr>
        <w:t xml:space="preserve">served in BP and HR, it is </w:t>
      </w:r>
      <w:r w:rsidR="007A15EF" w:rsidRPr="006E7B3F">
        <w:rPr>
          <w:rFonts w:ascii="Times New Roman" w:hAnsi="Times New Roman"/>
          <w:color w:val="000000" w:themeColor="text1"/>
        </w:rPr>
        <w:t xml:space="preserve">likely to be caused by systemic alterations, </w:t>
      </w:r>
      <w:r w:rsidR="002641FE" w:rsidRPr="006E7B3F">
        <w:rPr>
          <w:rFonts w:ascii="Times New Roman" w:hAnsi="Times New Roman"/>
          <w:color w:val="000000" w:themeColor="text1"/>
        </w:rPr>
        <w:t xml:space="preserve">rather than a disturbance in cerebral </w:t>
      </w:r>
      <w:proofErr w:type="spellStart"/>
      <w:r w:rsidR="002641FE" w:rsidRPr="006E7B3F">
        <w:rPr>
          <w:rFonts w:ascii="Times New Roman" w:hAnsi="Times New Roman"/>
          <w:color w:val="000000" w:themeColor="text1"/>
        </w:rPr>
        <w:t>haemodynamics</w:t>
      </w:r>
      <w:proofErr w:type="spellEnd"/>
      <w:r w:rsidR="002641FE" w:rsidRPr="006E7B3F">
        <w:rPr>
          <w:rFonts w:ascii="Times New Roman" w:hAnsi="Times New Roman"/>
          <w:color w:val="000000" w:themeColor="text1"/>
        </w:rPr>
        <w:t xml:space="preserve">. </w:t>
      </w:r>
      <w:r w:rsidR="00EA514E" w:rsidRPr="006E7B3F">
        <w:rPr>
          <w:rFonts w:ascii="Times New Roman" w:hAnsi="Times New Roman"/>
          <w:color w:val="000000" w:themeColor="text1"/>
        </w:rPr>
        <w:t xml:space="preserve">The delayed recovery of BP to baseline levels in HF could be attributed to </w:t>
      </w:r>
      <w:r w:rsidR="007A15EF" w:rsidRPr="006E7B3F">
        <w:rPr>
          <w:rFonts w:ascii="Times New Roman" w:hAnsi="Times New Roman"/>
          <w:color w:val="000000" w:themeColor="text1"/>
        </w:rPr>
        <w:t>an exacerbated</w:t>
      </w:r>
      <w:r w:rsidR="002641FE" w:rsidRPr="006E7B3F">
        <w:rPr>
          <w:rFonts w:ascii="Times New Roman" w:hAnsi="Times New Roman"/>
          <w:color w:val="000000" w:themeColor="text1"/>
        </w:rPr>
        <w:t xml:space="preserve"> central command and</w:t>
      </w:r>
      <w:r w:rsidR="007A15EF" w:rsidRPr="006E7B3F">
        <w:rPr>
          <w:rFonts w:ascii="Times New Roman" w:hAnsi="Times New Roman"/>
          <w:color w:val="000000" w:themeColor="text1"/>
        </w:rPr>
        <w:t xml:space="preserve"> me</w:t>
      </w:r>
      <w:r w:rsidR="00EA514E" w:rsidRPr="006E7B3F">
        <w:rPr>
          <w:rFonts w:ascii="Times New Roman" w:hAnsi="Times New Roman"/>
          <w:color w:val="000000" w:themeColor="text1"/>
        </w:rPr>
        <w:t>chanoreceptor</w:t>
      </w:r>
      <w:r w:rsidR="005113AA" w:rsidRPr="006E7B3F">
        <w:rPr>
          <w:rFonts w:ascii="Times New Roman" w:hAnsi="Times New Roman"/>
          <w:color w:val="000000" w:themeColor="text1"/>
        </w:rPr>
        <w:t xml:space="preserve"> reflex or an</w:t>
      </w:r>
      <w:r w:rsidR="00EA514E" w:rsidRPr="006E7B3F">
        <w:rPr>
          <w:rFonts w:ascii="Times New Roman" w:hAnsi="Times New Roman"/>
          <w:color w:val="000000" w:themeColor="text1"/>
        </w:rPr>
        <w:t xml:space="preserve"> increased</w:t>
      </w:r>
      <w:r w:rsidR="002641FE" w:rsidRPr="006E7B3F">
        <w:rPr>
          <w:rFonts w:ascii="Times New Roman" w:hAnsi="Times New Roman"/>
          <w:color w:val="000000" w:themeColor="text1"/>
        </w:rPr>
        <w:t xml:space="preserve"> </w:t>
      </w:r>
      <w:r w:rsidR="007A15EF" w:rsidRPr="006E7B3F">
        <w:rPr>
          <w:rFonts w:ascii="Times New Roman" w:hAnsi="Times New Roman"/>
          <w:color w:val="000000" w:themeColor="text1"/>
        </w:rPr>
        <w:t xml:space="preserve">adrenaline </w:t>
      </w:r>
      <w:r w:rsidR="002641FE" w:rsidRPr="006E7B3F">
        <w:rPr>
          <w:rFonts w:ascii="Times New Roman" w:hAnsi="Times New Roman"/>
          <w:color w:val="000000" w:themeColor="text1"/>
        </w:rPr>
        <w:t>‘</w:t>
      </w:r>
      <w:r w:rsidR="000644FF" w:rsidRPr="006E7B3F">
        <w:rPr>
          <w:rFonts w:ascii="Times New Roman" w:hAnsi="Times New Roman"/>
          <w:color w:val="000000" w:themeColor="text1"/>
        </w:rPr>
        <w:t>shunt</w:t>
      </w:r>
      <w:r w:rsidR="002641FE" w:rsidRPr="006E7B3F">
        <w:rPr>
          <w:rFonts w:ascii="Times New Roman" w:hAnsi="Times New Roman"/>
          <w:color w:val="000000" w:themeColor="text1"/>
        </w:rPr>
        <w:t>’</w:t>
      </w:r>
      <w:r w:rsidR="00945F00" w:rsidRPr="006E7B3F">
        <w:rPr>
          <w:rFonts w:ascii="Times New Roman" w:hAnsi="Times New Roman"/>
          <w:color w:val="000000" w:themeColor="text1"/>
        </w:rPr>
        <w:t xml:space="preserve"> </w:t>
      </w:r>
      <w:r w:rsidR="00945F00"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{"citationID":"23e3nl6kss","properties":{"formattedCitation":"(29, 50)","plainCitation":"(29, 50)"},"citationItems":[{"id":3364,"uris":["http://zotero.org/users/3599068/items/3I7TQ2ZN"],"uri":["http://zotero.org/users/3599068/items/3I7TQ2ZN"],"itemData":{"id":3364,"type":"article-journal","title":"Altered mechanisms of sympathetic activation during rhythmic forearm exercise in heart failure","container-title":"Journal of Applied Physiology (Bethesda, Md.: 1985)","page":"1551-1559","volume":"84","issue":"5","source":"PubMed","abstract":"In congestive heart failure (CHF), the mechanisms of exercise-induced sympathoexcitation are poorly defined. We compared the responses of sympathetic nerve activity directed to muscle (MSNA) and to skin (SSNA, peroneal microneurography) during rhythmic handgrip (RHG) at 25% of maximal voluntary contraction and during posthandgrip circulatory arrest (PHG-CA) in CHF patients with those of an age-matched control group. During RHG, the CHF patients fatigued prematurely. At end exercise, the increase in MSNA was similar in both groups (CHF patients, n = 12; controls, n = 10). However, during PHG-CA, in the controls MSNA returned to baseline, whereas it remained elevated in CHF patients (P &lt; 0.05). Similarly, at end exercise, the increase in SSNA was comparable in both groups (CHF patients, n = 11; controls, n = 12), whereas SSNA remained elevated during PHG-CA in CHF patients but not in the controls (P &lt; 0.05). In a separate control group (n = 6), even high-intensity static handgrip was not accompanied by sustained elevation of SSNA during PHG-CA. 31P-nuclear magnetic resonance spectroscopy during RHG demonstrated significant muscle acidosis and accumulation of inorganic phosphate in CHF patients (n = 7) but not in controls (n = 9). We conclude that in CHF patients rhythmic forearm exercise leads to premature fatigue and accumulation of muscle metabolites. The prominent PHG-CA response of MSNA and SSNA in CHF patients suggests activation of the muscle metaboreflex. Because, in contrast to controls, in CHF patients both MSNA and SSNA appear to be under muscle metaboreflex control, the mechanisms and distribution of sympathetic outflow during exercise appear to be different from normal.","ISSN":"8750-7587","note":"PMID: 9572798","journalAbbreviation":"J. Appl. Physiol.","language":"eng","author":[{"family":"Silber","given":"D. H."},{"family":"Sutliff","given":"G."},{"family":"Yang","given":"Q. X."},{"family":"Smith","given":"M. B."},{"family":"Sinoway","given":"L. I."},{"family":"Leuenberger","given":"U. A."}],"issued":{"date-parts":[["1998",5]]}}},{"id":3366,"uris":["http://zotero.org/users/3599068/items/K5ANJKZN"],"uri":["http://zotero.org/users/3599068/items/K5ANJKZN"],"itemData":{"id":3366,"type":"article-journal","title":"Abnormal neurovascular control during exercise is linked to heart failure severity","container-title":"American Journal of Physiology. Heart and Circulatory Physiology","page":"H1286-1292","volume":"280","issue":"3","source":"PubMed","abstract":"The purpose of this study was to determine if abnormalities of sympathetic neural and vascular control are present in mild and/or severe heart failure (HF) and to determine the underlying afferent mechanisms. Patients with severe HF, mild HF, and age-matched controls were studied. Muscle sympathetic nerve activity (MSNA) and forearm vascular resistance (FVR) in the nonexercising arm were measured during mild and moderate static handgrip. MSNA during moderate handgrip was higher at baseline and throughout exercise in severe HF vs. mild HF (peak MSNA 67 +/- 3 vs. 54 +/- 3 bursts/min, P &lt; 0.0001) and higher in mild HF vs. controls (33 +/- 3 bursts/min, P &lt; 0.0001), but the change in MSNA was not different between the groups. The change in FVR was not significantly different between the three groups during static exercise. During isolation of muscle metaboreceptors, MSNA and blood pressure remained elevated in normal controls and mild HF but not in severe HF. During mild handgrip, the increase in MSNA was exaggerated in severe HF vs. controls and mild HF, in whom MSNA did not increase. In summary, the increase in MSNA during static exercise in severe HF appears to be attributable to exaggerated central command or muscle mechanoreceptor control, not muscle metaboreceptor control.","ISSN":"0363-6135","note":"PMID: 11179075","journalAbbreviation":"Am. J. Physiol. Heart Circ. Physiol.","language":"eng","author":[{"family":"Negrão","given":"C. E."},{"family":"Rondon","given":"M. U."},{"family":"Tinucci","given":"T."},{"family":"Alves","given":"M. J."},{"family":"Roveda","given":"F."},{"family":"Braga","given":"A. M."},{"family":"Reis","given":"S. F."},{"family":"Nastari","given":"L."},{"family":"Barretto","given":"A. C."},{"family":"Krieger","given":"E. M."},{"family":"Middlekauff","given":"H. R."}],"issued":{"date-parts":[["2001",3]]}}}],"schema":"https://github.com/citation-style-language/schema/raw/master/csl-citation.json"} </w:instrText>
      </w:r>
      <w:r w:rsidR="00945F00"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(29, 50)</w:t>
      </w:r>
      <w:r w:rsidR="00945F00" w:rsidRPr="006E7B3F">
        <w:rPr>
          <w:rFonts w:ascii="Times New Roman" w:hAnsi="Times New Roman"/>
          <w:color w:val="000000" w:themeColor="text1"/>
        </w:rPr>
        <w:fldChar w:fldCharType="end"/>
      </w:r>
      <w:r w:rsidR="00FC2A0C" w:rsidRPr="006E7B3F">
        <w:rPr>
          <w:rFonts w:ascii="Times New Roman" w:hAnsi="Times New Roman"/>
          <w:color w:val="000000" w:themeColor="text1"/>
        </w:rPr>
        <w:t xml:space="preserve">. </w:t>
      </w:r>
    </w:p>
    <w:p w14:paraId="4C9C95C0" w14:textId="6E022ADA" w:rsidR="006135BE" w:rsidRPr="006E7B3F" w:rsidRDefault="00DD706D"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 </w:t>
      </w:r>
    </w:p>
    <w:p w14:paraId="41FAB8C0" w14:textId="77777777" w:rsidR="0032624F" w:rsidRPr="006E7B3F" w:rsidRDefault="004855FF" w:rsidP="00022C6B">
      <w:pPr>
        <w:spacing w:line="480" w:lineRule="auto"/>
        <w:jc w:val="both"/>
        <w:rPr>
          <w:rFonts w:ascii="Times New Roman" w:hAnsi="Times New Roman"/>
          <w:i/>
          <w:color w:val="000000" w:themeColor="text1"/>
        </w:rPr>
      </w:pPr>
      <w:r w:rsidRPr="006E7B3F">
        <w:rPr>
          <w:rFonts w:ascii="Times New Roman" w:hAnsi="Times New Roman"/>
          <w:i/>
          <w:color w:val="000000" w:themeColor="text1"/>
        </w:rPr>
        <w:t>Dynamic cerebral autoregulation</w:t>
      </w:r>
      <w:r w:rsidR="00565B5E" w:rsidRPr="006E7B3F">
        <w:rPr>
          <w:rFonts w:ascii="Times New Roman" w:hAnsi="Times New Roman"/>
          <w:i/>
          <w:color w:val="000000" w:themeColor="text1"/>
        </w:rPr>
        <w:t xml:space="preserve"> </w:t>
      </w:r>
    </w:p>
    <w:p w14:paraId="30527532" w14:textId="148D362D" w:rsidR="002858A4" w:rsidRPr="006E7B3F" w:rsidRDefault="004855FF"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Our estimates of </w:t>
      </w:r>
      <w:proofErr w:type="spellStart"/>
      <w:r w:rsidRPr="006E7B3F">
        <w:rPr>
          <w:rFonts w:ascii="Times New Roman" w:hAnsi="Times New Roman"/>
          <w:color w:val="000000" w:themeColor="text1"/>
        </w:rPr>
        <w:t>ARI</w:t>
      </w:r>
      <w:r w:rsidRPr="006E7B3F">
        <w:rPr>
          <w:rFonts w:ascii="Times New Roman" w:hAnsi="Times New Roman"/>
          <w:color w:val="000000" w:themeColor="text1"/>
          <w:vertAlign w:val="subscript"/>
        </w:rPr>
        <w:t>t</w:t>
      </w:r>
      <w:proofErr w:type="spellEnd"/>
      <w:r w:rsidRPr="006E7B3F">
        <w:rPr>
          <w:rFonts w:ascii="Times New Roman" w:hAnsi="Times New Roman"/>
          <w:color w:val="000000" w:themeColor="text1"/>
        </w:rPr>
        <w:t xml:space="preserve"> during the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 xml:space="preserve">) </w:t>
      </w:r>
      <w:r w:rsidRPr="006E7B3F">
        <w:rPr>
          <w:rFonts w:ascii="Times New Roman" w:hAnsi="Times New Roman"/>
          <w:color w:val="000000" w:themeColor="text1"/>
        </w:rPr>
        <w:t>man</w:t>
      </w:r>
      <w:r w:rsidR="0032624F" w:rsidRPr="006E7B3F">
        <w:rPr>
          <w:rFonts w:ascii="Times New Roman" w:hAnsi="Times New Roman"/>
          <w:color w:val="000000" w:themeColor="text1"/>
        </w:rPr>
        <w:t>o</w:t>
      </w:r>
      <w:r w:rsidRPr="006E7B3F">
        <w:rPr>
          <w:rFonts w:ascii="Times New Roman" w:hAnsi="Times New Roman"/>
          <w:color w:val="000000" w:themeColor="text1"/>
        </w:rPr>
        <w:t>euv</w:t>
      </w:r>
      <w:r w:rsidR="0032624F" w:rsidRPr="006E7B3F">
        <w:rPr>
          <w:rFonts w:ascii="Times New Roman" w:hAnsi="Times New Roman"/>
          <w:color w:val="000000" w:themeColor="text1"/>
        </w:rPr>
        <w:t>re</w:t>
      </w:r>
      <w:r w:rsidRPr="006E7B3F">
        <w:rPr>
          <w:rFonts w:ascii="Times New Roman" w:hAnsi="Times New Roman"/>
          <w:color w:val="000000" w:themeColor="text1"/>
        </w:rPr>
        <w:t xml:space="preserve"> are in good agreement with previous studies of </w:t>
      </w:r>
      <w:proofErr w:type="spellStart"/>
      <w:r w:rsidR="005B33E9"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during exercise, showing that </w:t>
      </w:r>
      <w:proofErr w:type="spellStart"/>
      <w:r w:rsidR="005B33E9"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parameters were similar during resting, exercise, and recovery conditions in healthy subjects</w:t>
      </w:r>
      <w:r w:rsidR="007506FF" w:rsidRPr="006E7B3F">
        <w:rPr>
          <w:rFonts w:ascii="Times New Roman" w:hAnsi="Times New Roman"/>
          <w:color w:val="000000" w:themeColor="text1"/>
        </w:rPr>
        <w:t xml:space="preserve"> </w:t>
      </w:r>
      <w:r w:rsidR="007506FF"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{"citationID":"bntdo6k6r","properties":{"formattedCitation":"(5, 13, 33)","plainCitation":"(5, 13, 33)"},"citationItems":[{"id":3345,"uris":["http://zotero.org/users/3599068/items/VABZD79R"],"uri":["http://zotero.org/users/3599068/items/VABZD79R"],"itemData":{"id":3345,"type":"article-journal","title":"Dynamic cerebral autoregulation remains stable during physical challenge in healthy persons","container-title":"American Journal of Physiology. Heart and Circulatory Physiology","page":"H1048-1054","volume":"285","issue":"3","source":"PubMed","abstract":"The effects of physical activity on cerebral blood flow (CBF) and cerebral autoregulation (CA) have not yet been fully evaluated. There is controversy as to whether increasing heart rate (HR), blood pressure (BP), and sympathetic and metabolic activity with altered levels of CO2 might compromise CBF and CA. To evaluate these effects, we studied middle cerebral artery blood flow velocity (CBFV) and CA in 40 healthy young adults at rest and during increasing levels of physical exercise. We continuously monitored HR, BP, end-expiratory CO2, and CBFV with transcranial Doppler sonography at rest and during stepwise ergometric challenge at 50, 100, and 150 W. The modulation of BP and CBFV in the low-frequency (LF) range (0.04-0.14 Hz) was calculated with an autoregression algorithm. CA was evaluated by calculating the phase shift angle and gain between BP and CBFV oscillations in the LF range. The LF BP-CBFV gain was then normalized by conductance. Cerebrovascular resistance (CVR) was calculated as mean BP adjusted to brain level divided by mean CBFV. HR, BP, CO2, and CBFV increased significantly with exercise. Phase shift angle, absolute and normalized LF BP-CBFV gain, and CVR, however, remained stable. Stable phase shift, LF BP-CBFV gain, and CVR demonstrate that progressive physical exercise does not alter CA despite increasing HR, BP, and CO2. CA seems to compensate for the hemodynamic effects and increasing CO2 levels during exercise.","DOI":"10.1152/ajpheart.00062.2003","ISSN":"0363-6135","note":"PMID: 12915389","journalAbbreviation":"Am. J. Physiol. Heart Circ. Physiol.","language":"eng","author":[{"family":"Brys","given":"Miroslaw"},{"family":"Brown","given":"Clive M."},{"family":"Marthol","given":"Harald"},{"family":"Franta","given":"Renate"},{"family":"Hilz","given":"Max J."}],"issued":{"date-parts":[["2003",9]]}}},{"id":3127,"uris":["http://zotero.org/users/3599068/items/JMMQVWR2"],"uri":["http://zotero.org/users/3599068/items/JMMQVWR2"],"itemData":{"id":3127,"type":"article-journal","title":"Dynamic cerebral autoregulation during and after handgrip exercise in humans","container-title":"Journal of Applied Physiology (Bethesda, Md.: 1985)","page":"1701-1705","volume":"108","issue":"6","source":"PubMed","abstract":"The purpose of the present study was to examine the effect of static exercise on dynamic cerebral autoregulation (CA). In nine healthy subjects at rest before, during, and after static handgrip exercise at 30% maximum voluntary contraction, the response to an acute drop in mean arterial blood pressure and middle cerebral artery mean blood velocity was examined. Acute hypotension was induced nonpharmacologically via rapid release of bilateral thigh occlusion cuffs. Subjects were instructed to avoid executing a Valsalva maneuver during handgrip. To quantify dynamic CA, the rate of regulation (RoR) was calculated from the change in cerebral vascular conductance index during the transient fall in blood pressure. There was no significant difference in RoR between rest (mean+/-SE; 0.278+/-0.052/s), exercise (0.333+/-0.053/s), and recovery (0.305+/-0.059/s) conditions (P=0.747). In addition, there was no significant difference in the rate of absolute cerebral vasodilatory response to acute hypotension between three conditions (P=0.737). This finding indicates that static exercise and related elevations in blood pressure do not alter dynamic CA.","DOI":"10.1152/japplphysiol.01031.2009","ISSN":"1522-1601","note":"PMID: 20378708","journalAbbreviation":"J. Appl. Physiol.","language":"eng","author":[{"family":"Ogoh","given":"Shigehiko"},{"family":"Sato","given":"Kohei"},{"family":"Akimoto","given":"Toshinari"},{"family":"Oue","given":"Anna"},{"family":"Hirasawa","given":"Ai"},{"family":"Sadamoto","given":"Tomoko"}],"issued":{"date-parts":[["2010",6]]}}},{"id":3125,"uris":["http://zotero.org/users/3599068/items/BSX2S7R4"],"uri":["http://zotero.org/users/3599068/items/BSX2S7R4"],"itemData":{"id":3125,"type":"article-journal","title":"Regulation of middle cerebral artery blood velocity during dynamic exercise in humans: influence of aging","container-title":"Journal of Applied Physiology (Bethesda, Md.: 1985)","page":"266-273","volume":"105","issue":"1","source":"PubMed","abstract":"Although cerebral autoregulation (CA) appears well maintained during mild to moderate intensity dynamic exercise in young subjects, it is presently unclear how aging influences the regulation of cerebral blood flow during physical activity. Therefore, to address this question, middle cerebral artery blood velocity (MCAV), mean arterial pressure (MAP), and the partial pressure of arterial carbon dioxide (Pa(CO(2))) were assessed at rest and during steady-state cycling at 30% and 50% heart rate reserve (HRR) in 9 young (24 +/- 3 yr; mean +/- SD) and 10 older middle-aged (57 +/- 7 yr) subjects. Transfer function analysis between changes in MAP and mean MCAV (MCAV(mean)) in the low-frequency (LF) range were used to assess dynamic CA. No age-group differences were found in Pa(CO(2)) at rest or during cycling. Exercise-induced increases in MAP were greater in older subjects, while changes in MCAV(mean) were similar between groups. The cerebral vascular conductance index (MCAV(mean)/MAP) was not different at rest (young 0.66 +/- 0.04 cm x s(-1) x mmHg(-1) vs. older 0.67 +/- 0.03 cm x s(-1) x mmHg(-1); mean +/- SE) or during 30% HRR cycling between groups but was reduced in older subjects during 50% HRR cycling (young 0.67 +/- 0.03 cm x s(-1) x mmHg(-1) vs. older 0.56 +/- 0.02 cm x s(-1) x mmHg(-1); P &lt; 0.05). LF transfer function gain and phase between MAP and MCAV(mean) was not different between groups at rest (LF gain: young 0.95 +/- 0.05 cm x s(-1) x mmHg(-1) vs. older 0.88 +/- 0.06 cm x s(-1) x mmHg(-1); P &gt; 0.05) or during exercise (LF gain: young 0.80 +/- 0.05 cm x s(-1) x mmHg(-1) vs. older 0.72 +/- 0.07 cm x s(-1) x mmHg(-1) at 50% HRR; P &gt; 0.05). We conclude that despite greater increases in MAP, the regulation of MCAV(mean) is well maintained during dynamic exercise in healthy older middle-aged subjects.","DOI":"10.1152/japplphysiol.00118.2008","ISSN":"8750-7587","note":"PMID: 18467548\nPMCID: PMC4073909","shortTitle":"Regulation of middle cerebral artery blood velocity during dynamic exercise in humans","journalAbbreviation":"J. Appl. Physiol.","language":"eng","author":[{"family":"Fisher","given":"James P."},{"family":"Ogoh","given":"Shigehiko"},{"family":"Young","given":"Colin N."},{"family":"Raven","given":"Peter B."},{"family":"Fadel","given":"Paul J."}],"issued":{"date-parts":[["2008",7]]}}}],"schema":"https://github.com/citation-style-language/schema/raw/master/csl-citation.json"} </w:instrText>
      </w:r>
      <w:r w:rsidR="007506FF"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(5, 13, 33)</w:t>
      </w:r>
      <w:r w:rsidR="007506FF"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w:t>
      </w:r>
      <w:r w:rsidR="0032624F" w:rsidRPr="006E7B3F">
        <w:rPr>
          <w:rFonts w:ascii="Times New Roman" w:hAnsi="Times New Roman"/>
          <w:color w:val="000000" w:themeColor="text1"/>
        </w:rPr>
        <w:t xml:space="preserve">The results of </w:t>
      </w:r>
      <w:proofErr w:type="spellStart"/>
      <w:r w:rsidRPr="006E7B3F">
        <w:rPr>
          <w:rFonts w:ascii="Times New Roman" w:hAnsi="Times New Roman"/>
          <w:color w:val="000000" w:themeColor="text1"/>
        </w:rPr>
        <w:t>Ogoh</w:t>
      </w:r>
      <w:proofErr w:type="spellEnd"/>
      <w:r w:rsidRPr="006E7B3F">
        <w:rPr>
          <w:rFonts w:ascii="Times New Roman" w:hAnsi="Times New Roman"/>
          <w:color w:val="000000" w:themeColor="text1"/>
        </w:rPr>
        <w:t xml:space="preserve"> et al</w:t>
      </w:r>
      <w:r w:rsidR="00156765" w:rsidRPr="006E7B3F">
        <w:rPr>
          <w:rFonts w:ascii="Times New Roman" w:hAnsi="Times New Roman"/>
          <w:color w:val="000000" w:themeColor="text1"/>
        </w:rPr>
        <w:t>.</w:t>
      </w:r>
      <w:r w:rsidRPr="006E7B3F">
        <w:rPr>
          <w:rFonts w:ascii="Times New Roman" w:hAnsi="Times New Roman"/>
          <w:color w:val="000000" w:themeColor="text1"/>
        </w:rPr>
        <w:t xml:space="preserve"> indicate that</w:t>
      </w:r>
      <w:r w:rsidR="00F20B0A" w:rsidRPr="006E7B3F">
        <w:rPr>
          <w:rFonts w:ascii="Times New Roman" w:hAnsi="Times New Roman"/>
          <w:color w:val="000000" w:themeColor="text1"/>
        </w:rPr>
        <w:t xml:space="preserve"> </w:t>
      </w:r>
      <w:r w:rsidRPr="006E7B3F">
        <w:rPr>
          <w:rFonts w:ascii="Times New Roman" w:hAnsi="Times New Roman"/>
          <w:color w:val="000000" w:themeColor="text1"/>
        </w:rPr>
        <w:t xml:space="preserve">the CBF response to exercise </w:t>
      </w:r>
      <w:r w:rsidR="005113AA" w:rsidRPr="006E7B3F">
        <w:rPr>
          <w:rFonts w:ascii="Times New Roman" w:hAnsi="Times New Roman"/>
          <w:color w:val="000000" w:themeColor="text1"/>
        </w:rPr>
        <w:t>involve</w:t>
      </w:r>
      <w:r w:rsidR="0032624F" w:rsidRPr="006E7B3F">
        <w:rPr>
          <w:rFonts w:ascii="Times New Roman" w:hAnsi="Times New Roman"/>
          <w:color w:val="000000" w:themeColor="text1"/>
        </w:rPr>
        <w:t>s</w:t>
      </w:r>
      <w:r w:rsidR="00F537AA" w:rsidRPr="006E7B3F">
        <w:rPr>
          <w:rFonts w:ascii="Times New Roman" w:hAnsi="Times New Roman"/>
          <w:color w:val="000000" w:themeColor="text1"/>
        </w:rPr>
        <w:t xml:space="preserve"> </w:t>
      </w:r>
      <w:r w:rsidRPr="006E7B3F">
        <w:rPr>
          <w:rFonts w:ascii="Times New Roman" w:hAnsi="Times New Roman"/>
          <w:color w:val="000000" w:themeColor="text1"/>
        </w:rPr>
        <w:t>complex</w:t>
      </w:r>
      <w:r w:rsidR="005113AA" w:rsidRPr="006E7B3F">
        <w:rPr>
          <w:rFonts w:ascii="Times New Roman" w:hAnsi="Times New Roman"/>
          <w:color w:val="000000" w:themeColor="text1"/>
        </w:rPr>
        <w:t xml:space="preserve"> mechanisms</w:t>
      </w:r>
      <w:r w:rsidR="0082253C" w:rsidRPr="006E7B3F">
        <w:rPr>
          <w:rFonts w:ascii="Times New Roman" w:hAnsi="Times New Roman"/>
          <w:color w:val="000000" w:themeColor="text1"/>
        </w:rPr>
        <w:t>,</w:t>
      </w:r>
      <w:r w:rsidRPr="006E7B3F">
        <w:rPr>
          <w:rFonts w:ascii="Times New Roman" w:hAnsi="Times New Roman"/>
          <w:color w:val="000000" w:themeColor="text1"/>
        </w:rPr>
        <w:t xml:space="preserve"> depend</w:t>
      </w:r>
      <w:r w:rsidR="0082253C" w:rsidRPr="006E7B3F">
        <w:rPr>
          <w:rFonts w:ascii="Times New Roman" w:hAnsi="Times New Roman"/>
          <w:color w:val="000000" w:themeColor="text1"/>
        </w:rPr>
        <w:t>ing</w:t>
      </w:r>
      <w:r w:rsidRPr="006E7B3F">
        <w:rPr>
          <w:rFonts w:ascii="Times New Roman" w:hAnsi="Times New Roman"/>
          <w:color w:val="000000" w:themeColor="text1"/>
        </w:rPr>
        <w:t xml:space="preserve"> on exercise intensity</w:t>
      </w:r>
      <w:r w:rsidR="00067F1F" w:rsidRPr="006E7B3F">
        <w:rPr>
          <w:rFonts w:ascii="Times New Roman" w:hAnsi="Times New Roman"/>
          <w:color w:val="000000" w:themeColor="text1"/>
        </w:rPr>
        <w:t xml:space="preserve"> </w:t>
      </w:r>
      <w:r w:rsidR="00067F1F"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ih8kbvfd8","properties":{"formattedCitation":"(32)","plainCitation":"(32)"},"citationItems":[{"id":3347,"uris":["http://zotero.org/users/3599068/items/UFVFEKW7"],"uri":["http://zotero.org/users/3599068/items/UFVFEKW7"],"itemData":{"id":3347,"type":"article-journal","title":"Dynamic cerebral autoregulation during exhaustive exercise in humans","container-title":"American Journal of Physiology. Heart and Circulatory Physiology","page":"H1461-1467","volume":"288","issue":"3","source":"PubMed","abstract":"We investigated whether dynamic cerebral autoregulation is affected by exhaustive exercise using transfer-function gain and phase shift between oscillations in mean arterial pressure (MAP) and middle cerebral artery (MCA) mean blood flow velocity (V(mean)). Seven subjects were instrumented with a brachial artery catheter for measurement of MAP and determination of arterial Pco(2) (Pa(CO(2))) while jugular venous oxygen saturation (Sv(O(2))) was determined to assess changes in whole brain blood flow. After a 10-min resting period, the subjects performed dynamic leg-cycle ergometry at 168 +/- 5 W (mean +/- SE) that was continued to exhaustion with a group average time of 26.8 +/- 5.8 min. Despite no significant change in MAP during exercise, MCA V(mean) decreased from 70.2 +/- 3.6 to 57.4 +/- 5.4 cm/s, Sv(O(2)) decreased from 68 +/- 1 to 58 +/- 2% at exhaustion, and both correlated to Pa(CO(2)) (5.5 +/- 0.2 to 3.9 +/- 0.2 kPa; r = 0.47; P = 0.04 and r = 0.74; P &lt; 0.001, respectively). An effect on brain metabolism was indicated by a decrease in the cerebral metabolic ratio of O(2) to [glucose + one-half lactate] from 5.6 to 3.8 (P &lt; 0.05). At the same time, the normalized low-frequency gain between MAP and MCA V(mean) was increased (P &lt; 0.05), whereas the phase shift tended to decrease. These findings suggest that dynamic cerebral autoregulation was impaired by exhaustive exercise despite a hyperventilation-induced reduction in Pa(CO(2)).","DOI":"10.1152/ajpheart.00948.2004","ISSN":"0363-6135","note":"PMID: 15498819","journalAbbreviation":"Am. J. Physiol. Heart Circ. Physiol.","language":"eng","author":[{"family":"Ogoh","given":"Shigehiko"},{"family":"Dalsgaard","given":"Mads K."},{"family":"Yoshiga","given":"Chie C."},{"family":"Dawson","given":"Ellen A."},{"family":"Keller","given":"David M."},{"family":"Raven","given":"Peter B."},{"family":"Secher","given":"Niels H."}],"issued":{"date-parts":[["2005",3]]}}}],"schema":"https://github.com/citation-style-language/schema/raw/master/csl-citation.json"} </w:instrText>
      </w:r>
      <w:r w:rsidR="00067F1F"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(32)</w:t>
      </w:r>
      <w:r w:rsidR="00067F1F" w:rsidRPr="006E7B3F">
        <w:rPr>
          <w:rFonts w:ascii="Times New Roman" w:hAnsi="Times New Roman"/>
          <w:color w:val="000000" w:themeColor="text1"/>
        </w:rPr>
        <w:fldChar w:fldCharType="end"/>
      </w:r>
      <w:r w:rsidR="0082253C" w:rsidRPr="006E7B3F">
        <w:rPr>
          <w:rFonts w:ascii="Times New Roman" w:hAnsi="Times New Roman"/>
          <w:color w:val="000000" w:themeColor="text1"/>
        </w:rPr>
        <w:t>.</w:t>
      </w:r>
      <w:r w:rsidRPr="006E7B3F">
        <w:rPr>
          <w:rFonts w:ascii="Times New Roman" w:hAnsi="Times New Roman"/>
          <w:color w:val="000000" w:themeColor="text1"/>
        </w:rPr>
        <w:t xml:space="preserve"> </w:t>
      </w:r>
      <w:r w:rsidR="0032624F" w:rsidRPr="006E7B3F">
        <w:rPr>
          <w:rFonts w:ascii="Times New Roman" w:hAnsi="Times New Roman"/>
          <w:color w:val="000000" w:themeColor="text1"/>
        </w:rPr>
        <w:t>By contrast</w:t>
      </w:r>
      <w:r w:rsidRPr="006E7B3F">
        <w:rPr>
          <w:rFonts w:ascii="Times New Roman" w:hAnsi="Times New Roman"/>
          <w:color w:val="000000" w:themeColor="text1"/>
        </w:rPr>
        <w:t xml:space="preserve">, </w:t>
      </w:r>
      <w:r w:rsidR="00185B8A" w:rsidRPr="006E7B3F">
        <w:rPr>
          <w:rFonts w:ascii="Times New Roman" w:hAnsi="Times New Roman"/>
          <w:color w:val="000000" w:themeColor="text1"/>
        </w:rPr>
        <w:t xml:space="preserve">a </w:t>
      </w:r>
      <w:r w:rsidR="0082253C" w:rsidRPr="006E7B3F">
        <w:rPr>
          <w:rFonts w:ascii="Times New Roman" w:hAnsi="Times New Roman"/>
          <w:color w:val="000000" w:themeColor="text1"/>
        </w:rPr>
        <w:t xml:space="preserve">previous </w:t>
      </w:r>
      <w:r w:rsidRPr="006E7B3F">
        <w:rPr>
          <w:rFonts w:ascii="Times New Roman" w:hAnsi="Times New Roman"/>
          <w:color w:val="000000" w:themeColor="text1"/>
        </w:rPr>
        <w:t>study</w:t>
      </w:r>
      <w:r w:rsidR="0082253C" w:rsidRPr="006E7B3F">
        <w:rPr>
          <w:rFonts w:ascii="Times New Roman" w:hAnsi="Times New Roman"/>
          <w:color w:val="000000" w:themeColor="text1"/>
        </w:rPr>
        <w:t xml:space="preserve"> of the cerebrovascular response to </w:t>
      </w:r>
      <w:r w:rsidR="0082253C" w:rsidRPr="006E7B3F">
        <w:rPr>
          <w:rFonts w:ascii="Times New Roman" w:hAnsi="Times New Roman"/>
          <w:strike/>
          <w:color w:val="000000" w:themeColor="text1"/>
        </w:rPr>
        <w:t>HG</w:t>
      </w:r>
      <w:r w:rsidR="00D3505C" w:rsidRPr="006E7B3F">
        <w:rPr>
          <w:rFonts w:ascii="Times New Roman" w:hAnsi="Times New Roman"/>
          <w:color w:val="000000" w:themeColor="text1"/>
        </w:rPr>
        <w:t xml:space="preserve"> (</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w:t>
      </w:r>
      <w:r w:rsidR="0082253C" w:rsidRPr="006E7B3F">
        <w:rPr>
          <w:rFonts w:ascii="Times New Roman" w:hAnsi="Times New Roman"/>
          <w:color w:val="000000" w:themeColor="text1"/>
        </w:rPr>
        <w:t xml:space="preserve">, based on a different population of healthy subjects, had a different temporal pattern of </w:t>
      </w:r>
      <w:proofErr w:type="spellStart"/>
      <w:r w:rsidR="0082253C" w:rsidRPr="006E7B3F">
        <w:rPr>
          <w:rFonts w:ascii="Times New Roman" w:hAnsi="Times New Roman"/>
          <w:color w:val="000000" w:themeColor="text1"/>
        </w:rPr>
        <w:t>ARI</w:t>
      </w:r>
      <w:r w:rsidR="0082253C" w:rsidRPr="006E7B3F">
        <w:rPr>
          <w:rFonts w:ascii="Times New Roman" w:hAnsi="Times New Roman"/>
          <w:color w:val="000000" w:themeColor="text1"/>
          <w:vertAlign w:val="subscript"/>
        </w:rPr>
        <w:t>t</w:t>
      </w:r>
      <w:proofErr w:type="spellEnd"/>
      <w:r w:rsidR="0082253C" w:rsidRPr="006E7B3F">
        <w:rPr>
          <w:rFonts w:ascii="Times New Roman" w:hAnsi="Times New Roman"/>
          <w:color w:val="000000" w:themeColor="text1"/>
        </w:rPr>
        <w:t>, as will be discussed later</w:t>
      </w:r>
      <w:r w:rsidRPr="006E7B3F">
        <w:rPr>
          <w:rFonts w:ascii="Times New Roman" w:hAnsi="Times New Roman"/>
          <w:color w:val="000000" w:themeColor="text1"/>
        </w:rPr>
        <w:t xml:space="preserve"> </w:t>
      </w:r>
      <w:r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1447iiift3","properties":{"formattedCitation":"(30)","plainCitation":"(30)"},"citationItems":[{"id":1089,"uris":["http://zotero.org/users/3599068/items/2VHJVDU7"],"uri":["http://zotero.org/users/3599068/items/2VHJVDU7"],"itemData":{"id":1089,"type":"article-journal","title":"Dynamic cerebral autoregulation changes during sub-maximal handgrip maneuver","container-title":"PloS one","page":"e70821","volume":"8","issue":"8","abstract":"PURPOSE: We investigated the effect of handgrip (HG) maneuver on time-varying estimates of dynamic cerebral autoregulation (CA) using the autoregressive moving average technique. METHODS: Twelve healthy subjects were recruited to perform HG maneuver during 3 minutes with 30% of maximum contraction force. Cerebral blood flow velocity, end-tidal CO(2) pressure (PETCO(2)), and noninvasive arterial blood pressure (ABP) were continuously recorded during baseline, HG and recovery. Critical closing pressure (CrCP), resistance area-product (RAP), and time-varying autoregulation index (ARI) were obtained. RESULTS: PETCO(2) did not show significant changes during HG maneuver. Whilst ABP increased continuously during the maneuver, to 27% above its baseline value, CBFV raised to a plateau approximately 15% above baseline. This was sustained by a parallel increase in RAP, suggestive of myogenic vasoconstriction, and a reduction in CrCP that could be associated with metabolic vasodilation. The time-varying ARI index dropped at the beginning and end of the maneuver (p&lt;0.005), which could be related to corresponding alert reactions or to different time constants of the myogenic, metabolic and/or neurogenic mechanisms. CONCLUSION: Changes in dynamic CA during HG suggest a complex interplay of regulatory mechanisms during static exercise that should be considered when assessing the determinants of cerebral blood flow and metabolism.","DOI":"10.1371/journal.pone.0070821 [doi]","note":"LR: 20150423; JID: 101285081; OID: NLM: PMC3743835; 2013 [ecollection]; 2013/03/06 [received]; 2013/06/23 [accepted]; 2013/08/14 [epublish]; epublish\nPMCID: PMC3743835\nPMID: 23967113","language":"eng","author":[{"family":"Nogueira","given":"R. C."},{"family":"Bor-Seng-Shu","given":"E."},{"family":"Santos","given":"M. R."},{"family":"Negrao","given":"C. E."},{"family":"Teixeira","given":"M. J."},{"family":"Panerai","given":"R. B."}],"issued":{"date-parts":[["2013",8,14]]}}}],"schema":"https://github.com/citation-style-language/schema/raw/master/csl-citation.json"} </w:instrText>
      </w:r>
      <w:r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(30)</w:t>
      </w:r>
      <w:r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w:t>
      </w:r>
    </w:p>
    <w:p w14:paraId="0CF08B5B" w14:textId="11A8FF51" w:rsidR="002858A4" w:rsidRPr="006E7B3F" w:rsidRDefault="002858A4"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Studies of cerebral </w:t>
      </w:r>
      <w:proofErr w:type="spellStart"/>
      <w:r w:rsidRPr="006E7B3F">
        <w:rPr>
          <w:rFonts w:ascii="Times New Roman" w:hAnsi="Times New Roman"/>
          <w:color w:val="000000" w:themeColor="text1"/>
        </w:rPr>
        <w:t>haemodynamics</w:t>
      </w:r>
      <w:proofErr w:type="spellEnd"/>
      <w:r w:rsidRPr="006E7B3F">
        <w:rPr>
          <w:rFonts w:ascii="Times New Roman" w:hAnsi="Times New Roman"/>
          <w:color w:val="000000" w:themeColor="text1"/>
        </w:rPr>
        <w:t xml:space="preserve"> have often calculated indices of cerebrovascular resistance (</w:t>
      </w:r>
      <w:proofErr w:type="spellStart"/>
      <w:r w:rsidRPr="006E7B3F">
        <w:rPr>
          <w:rFonts w:ascii="Times New Roman" w:hAnsi="Times New Roman"/>
          <w:color w:val="000000" w:themeColor="text1"/>
        </w:rPr>
        <w:t>CVRi</w:t>
      </w:r>
      <w:proofErr w:type="spellEnd"/>
      <w:r w:rsidRPr="006E7B3F">
        <w:rPr>
          <w:rFonts w:ascii="Times New Roman" w:hAnsi="Times New Roman"/>
          <w:color w:val="000000" w:themeColor="text1"/>
        </w:rPr>
        <w:t>) or conductance (</w:t>
      </w:r>
      <w:proofErr w:type="spellStart"/>
      <w:r w:rsidRPr="006E7B3F">
        <w:rPr>
          <w:rFonts w:ascii="Times New Roman" w:hAnsi="Times New Roman"/>
          <w:color w:val="000000" w:themeColor="text1"/>
        </w:rPr>
        <w:t>CVCi</w:t>
      </w:r>
      <w:proofErr w:type="spellEnd"/>
      <w:r w:rsidRPr="006E7B3F">
        <w:rPr>
          <w:rFonts w:ascii="Times New Roman" w:hAnsi="Times New Roman"/>
          <w:color w:val="000000" w:themeColor="text1"/>
        </w:rPr>
        <w:t>) to assess vasomotor activity, independently of separate changes in BP or CBV. The limitation of this approach though, is that detailed study of BP-CBV instantaneous relationships show that a two-parameter model (</w:t>
      </w:r>
      <w:proofErr w:type="spellStart"/>
      <w:r w:rsidRPr="006E7B3F">
        <w:rPr>
          <w:rFonts w:ascii="Times New Roman" w:hAnsi="Times New Roman"/>
          <w:color w:val="000000" w:themeColor="text1"/>
        </w:rPr>
        <w:t>CrCP+RAP</w:t>
      </w:r>
      <w:proofErr w:type="spellEnd"/>
      <w:r w:rsidRPr="006E7B3F">
        <w:rPr>
          <w:rFonts w:ascii="Times New Roman" w:hAnsi="Times New Roman"/>
          <w:color w:val="000000" w:themeColor="text1"/>
        </w:rPr>
        <w:t>) is more accurate and responsive to reflect changes in arterial tone and the waterfall mechanism resulting from the influence</w:t>
      </w:r>
      <w:r w:rsidR="009D4117" w:rsidRPr="006E7B3F">
        <w:rPr>
          <w:rFonts w:ascii="Times New Roman" w:hAnsi="Times New Roman"/>
          <w:color w:val="000000" w:themeColor="text1"/>
        </w:rPr>
        <w:t>s</w:t>
      </w:r>
      <w:r w:rsidRPr="006E7B3F">
        <w:rPr>
          <w:rFonts w:ascii="Times New Roman" w:hAnsi="Times New Roman"/>
          <w:color w:val="000000" w:themeColor="text1"/>
        </w:rPr>
        <w:t xml:space="preserve"> of intracranial pressure</w:t>
      </w:r>
      <w:r w:rsidR="009D4117" w:rsidRPr="006E7B3F">
        <w:rPr>
          <w:rFonts w:ascii="Times New Roman" w:hAnsi="Times New Roman"/>
          <w:color w:val="000000" w:themeColor="text1"/>
        </w:rPr>
        <w:t xml:space="preserve"> and vasomotor tone</w:t>
      </w:r>
      <w:r w:rsidR="001B54BA" w:rsidRPr="006E7B3F">
        <w:rPr>
          <w:rFonts w:ascii="Times New Roman" w:hAnsi="Times New Roman"/>
          <w:color w:val="000000" w:themeColor="text1"/>
        </w:rPr>
        <w:t xml:space="preserve"> </w:t>
      </w:r>
      <w:r w:rsidR="006A5A58"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{"citationID":"WS5fSoh6","properties":{"formattedCitation":"(35, 39)","plainCitation":"(35, 39)"},"citationItems":[{"id":3101,"uris":["http://zotero.org/users/3599068/items/PRB463XM"],"uri":["http://zotero.org/users/3599068/items/PRB463XM"],"itemData":{"id":3101,"type":"article-journal","title":"The critical closing pressure of the cerebral circulation","container-title":"Medical Engineering &amp; Physics","page":"621-632","volume":"25","issue":"8","source":"PubMed","abstract":"The critical closing pressure (CrCP) of the cerebral circulation indicates the value of arterial blood pressure (ABP) at which cerebral blood flow (CBF) approaches zero. Measurements in animals and in humans, have shown that the CrCP is significantly greater than zero. A simple mathematical model, incorporating the effects of arterial elasticity and active wall tension, shows that CrCP can be influenced by several structural and physiological parameters, notably intracranial pressure (ICP) and active wall tension. Due to the non-linear shape of the complete ABP-CBF curve, most methods proposed for estimation of CrCP can only represent the linear range of the pressure-flow (or velocity) relationship. As a consequence, only estimates of apparent CrCP can be obtained, and these tend to be significantly higher than the true CrCP. Estimates of apparent CrCP have been shown to be influenced by arterial PCO2, ICP, cerebral autoregulation, intra-thoracic pressure, and mean ABP. There is a lack of investigation, under well-controlled conditions, to assess whether CrCP is altered in disease states. Studies of the cerebral circulation need to take CrCP into account, to obtain more accurate estimates of cerebrovascular resistance changes, and to reflect the correct dynamic relationship between instantaneous ABP and CBF.","ISSN":"1350-4533","note":"PMID: 12900178","journalAbbreviation":"Med Eng Phys","language":"eng","author":[{"family":"Panerai","given":"R. B."}],"issued":{"date-parts":[["2003",10]]}}},{"id":3585,"uris":["http://zotero.org/users/3599068/items/I56F3PZB"],"uri":["http://zotero.org/users/3599068/items/I56F3PZB"],"itemData":{"id":3585,"type":"article-journal","title":"Multivariate modeling of cognitive-motor stimulation on neurovascular coupling: transcranial Doppler used to characterize myogenic and metabolic influences","container-title":"American Journal of Physiology. Regulatory, Integrative and Comparative Physiology","page":"R395-407","volume":"303","issue":"4","source":"PubMed","abstract":"Neural activation induces changes in cerebral blood flow velocity (CBFV) with separate contributions from resistance-area product (V(RAP)) and critical closing pressure (V(CrCP)). We modeled the dependence of V(RAP) and V(CrCP) on arterial blood pressure (ABP), end-tidal CO(2) (EtCO(2)), and cognitive stimulation to test the hypothesis that V(RAP) reflects myogenic activity while V(CrCP) reflects metabolic pathways. In 14 healthy subjects, CBFV was measured with transcranial Doppler ultrasound, ABP with the Finapres device and EtCO(2) with infrared capnography. Two different paradigms (word or puzzle) were repeated 10 times (30 s on-off), and the corresponding square-wave signal was used, together with ABP and EtCO(2), as inputs to autoregressive-moving average (ARMA) models, which allowed identification of the separate contributions of the three inputs to either V(RAP) or V(CrCP). For both paradigms, the contribution of ABP was mainly manifested through V(RAP) (P &lt; 0.005 for word; P &lt; 0.004 for puzzle), while stimulation mainly contributed to V(CrCP) (P &lt; 0.002 for word; P &lt; 0.033, for puzzle). The contribution of EtCO(2) was relatively small (&lt;10%) with greater contribution to V(CrCP) (P &lt; 0.01 for puzzle; not significant for word). Separate step responses were also obtained for each of the three inputs. ARMA modeling of V(RAP) and V(CrCP) allows the separation of the effects of cerebral autoregulation and CO(2) reactivity from the main effects of cognitive-motor stimulation and have the potential to improve the diagnostic value of neurovascular coupling testing in physiological and clinical studies.","DOI":"10.1152/ajpregu.00161.2012","ISSN":"1522-1490","note":"PMID: 22718807","shortTitle":"Multivariate modeling of cognitive-motor stimulation on neurovascular coupling","journalAbbreviation":"Am. J. Physiol. Regul. Integr. Comp. Physiol.","language":"eng","author":[{"family":"Panerai","given":"Ronney B."},{"family":"Eyre","given":"Michelle"},{"family":"Potter","given":"John F."}],"issued":{"date-parts":[["2012",8,15]]}}}],"schema":"https://github.com/citation-style-language/schema/raw/master/csl-citation.json"} </w:instrText>
      </w:r>
      <w:r w:rsidR="006A5A58"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(35, 39)</w:t>
      </w:r>
      <w:r w:rsidR="006A5A58" w:rsidRPr="006E7B3F">
        <w:rPr>
          <w:rFonts w:ascii="Times New Roman" w:hAnsi="Times New Roman"/>
          <w:color w:val="000000" w:themeColor="text1"/>
        </w:rPr>
        <w:fldChar w:fldCharType="end"/>
      </w:r>
      <w:r w:rsidR="006A5A58" w:rsidRPr="006E7B3F">
        <w:rPr>
          <w:rFonts w:ascii="Times New Roman" w:hAnsi="Times New Roman"/>
          <w:color w:val="000000" w:themeColor="text1"/>
        </w:rPr>
        <w:t xml:space="preserve">. </w:t>
      </w:r>
      <w:r w:rsidRPr="006E7B3F">
        <w:rPr>
          <w:rFonts w:ascii="Times New Roman" w:hAnsi="Times New Roman"/>
          <w:color w:val="000000" w:themeColor="text1"/>
        </w:rPr>
        <w:t>In this study</w:t>
      </w:r>
      <w:r w:rsidR="00F946EB" w:rsidRPr="006E7B3F">
        <w:rPr>
          <w:rFonts w:ascii="Times New Roman" w:hAnsi="Times New Roman"/>
          <w:color w:val="000000" w:themeColor="text1"/>
        </w:rPr>
        <w:t>,</w:t>
      </w:r>
      <w:r w:rsidRPr="006E7B3F">
        <w:rPr>
          <w:rFonts w:ascii="Times New Roman" w:hAnsi="Times New Roman"/>
          <w:color w:val="000000" w:themeColor="text1"/>
        </w:rPr>
        <w:t xml:space="preserve"> </w:t>
      </w:r>
      <w:proofErr w:type="spellStart"/>
      <w:r w:rsidRPr="006E7B3F">
        <w:rPr>
          <w:rFonts w:ascii="Times New Roman" w:hAnsi="Times New Roman"/>
          <w:color w:val="000000" w:themeColor="text1"/>
        </w:rPr>
        <w:t>CrCP</w:t>
      </w:r>
      <w:proofErr w:type="spellEnd"/>
      <w:r w:rsidRPr="006E7B3F">
        <w:rPr>
          <w:rFonts w:ascii="Times New Roman" w:hAnsi="Times New Roman"/>
          <w:color w:val="000000" w:themeColor="text1"/>
        </w:rPr>
        <w:t xml:space="preserve"> did not show changes as the result of the </w:t>
      </w:r>
      <w:proofErr w:type="spellStart"/>
      <w:r w:rsidRPr="006E7B3F">
        <w:rPr>
          <w:rFonts w:ascii="Times New Roman" w:hAnsi="Times New Roman"/>
          <w:color w:val="000000" w:themeColor="text1"/>
        </w:rPr>
        <w:t>maneuver</w:t>
      </w:r>
      <w:proofErr w:type="spellEnd"/>
      <w:r w:rsidRPr="006E7B3F">
        <w:rPr>
          <w:rFonts w:ascii="Times New Roman" w:hAnsi="Times New Roman"/>
          <w:color w:val="000000" w:themeColor="text1"/>
        </w:rPr>
        <w:t xml:space="preserve">, or between HF and CG. On </w:t>
      </w:r>
      <w:r w:rsidRPr="006E7B3F">
        <w:rPr>
          <w:rFonts w:ascii="Times New Roman" w:hAnsi="Times New Roman"/>
          <w:color w:val="000000" w:themeColor="text1"/>
        </w:rPr>
        <w:lastRenderedPageBreak/>
        <w:t xml:space="preserve">the other hand, RAP was valuable to explain and complement the </w:t>
      </w:r>
      <w:proofErr w:type="spellStart"/>
      <w:r w:rsidRPr="006E7B3F">
        <w:rPr>
          <w:rFonts w:ascii="Times New Roman" w:hAnsi="Times New Roman"/>
          <w:color w:val="000000" w:themeColor="text1"/>
        </w:rPr>
        <w:t>ARI</w:t>
      </w:r>
      <w:r w:rsidR="001E4228" w:rsidRPr="006E7B3F">
        <w:rPr>
          <w:rFonts w:ascii="Times New Roman" w:hAnsi="Times New Roman"/>
          <w:color w:val="000000" w:themeColor="text1"/>
          <w:vertAlign w:val="subscript"/>
        </w:rPr>
        <w:t>t</w:t>
      </w:r>
      <w:proofErr w:type="spellEnd"/>
      <w:r w:rsidRPr="006E7B3F">
        <w:rPr>
          <w:rFonts w:ascii="Times New Roman" w:hAnsi="Times New Roman"/>
          <w:color w:val="000000" w:themeColor="text1"/>
        </w:rPr>
        <w:t xml:space="preserve"> index. For </w:t>
      </w:r>
      <w:proofErr w:type="spellStart"/>
      <w:r w:rsidRPr="006E7B3F">
        <w:rPr>
          <w:rFonts w:ascii="Times New Roman" w:hAnsi="Times New Roman"/>
          <w:color w:val="000000" w:themeColor="text1"/>
        </w:rPr>
        <w:t>dCA</w:t>
      </w:r>
      <w:proofErr w:type="spellEnd"/>
      <w:r w:rsidRPr="006E7B3F">
        <w:rPr>
          <w:rFonts w:ascii="Times New Roman" w:hAnsi="Times New Roman"/>
          <w:color w:val="000000" w:themeColor="text1"/>
        </w:rPr>
        <w:t xml:space="preserve"> to be considered ‘active’, it is important that RAP changes in response to preceding changes in BP as indicated by Fig. 1F</w:t>
      </w:r>
      <w:r w:rsidR="00277F77" w:rsidRPr="006E7B3F">
        <w:rPr>
          <w:rFonts w:ascii="Times New Roman" w:hAnsi="Times New Roman"/>
          <w:color w:val="000000" w:themeColor="text1"/>
        </w:rPr>
        <w:t xml:space="preserve"> </w:t>
      </w:r>
      <w:r w:rsidR="007D64F1"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wKhv7iCy","properties":{"formattedCitation":"(40)","plainCitation":"(40)"},"citationItems":[{"id":3589,"uris":["http://zotero.org/users/3599068/items/9B6MZEF4"],"uri":["http://zotero.org/users/3599068/items/9B6MZEF4"],"itemData":{"id":3589,"type":"article-journal","title":"Cerebral blood flow velocity during mental activation: interpretation with different models of the passive pressure-velocity relationship","container-title":"Journal of Applied Physiology (Bethesda, Md.: 1985)","page":"2352-2362","volume":"99","issue":"6","source":"PubMed","abstract":"The passive relationship between arterial blood pressure (ABP) and cerebral blood flow velocity (CBFV) has been expressed by a single parameter [cerebrovascular resistance (CVR)] or, alternatively, by a two-parameter model, comprising a resistance element [resistance-area product (RAP)] and a critical closing pressure (CrCP). We tested the hypothesis that the RAP+CrCP model can provide a more consistent interpretation to CBFV responses induced by mental activation tasks than the CVR model. Continuous recordings of CBFV [bilateral, middle cerebral artery (MCA)], ABP, ECG, and end-tidal CO(2) (EtCO(2)) were performed in 13 right-handed healthy subjects (aged 21-43 yr), in the seated position, at rest and during 10 repeated presentations of a word generation and a constructional puzzle paradigm that are known to induce differential cortical activation. Due to its small relative change, the CBFV response can be broken down into standardized subcomponents describing the relative contributions of ABP, CVR, RAP, and CrCP. At rest and during activation, the RAP+CrCP model suggested that RAP might reflect myogenic activity in response to the ABP transient, whereas CrCP was more indicative of metabolic control. These different influences were not reflected by the CVR model, which indicated a predominantly metabolic response. Repeated-measures multi-way ANOVA showed that CrCP (P = 0.025), RAP (P = 0.046), and CVR (P = 0.002) changed significantly during activation. CrCP also had a significant effect of paradigm (P = 0.045) but not hemispheric dominance. Both RAP (P = 0.039) and CVR (P = 0.0008) had significant effects of hemispheric dominance but were not sensitive to the different paradigms. Subcomponent analysis can help with the interpretation of CBFV responses to mental activation, which were found to be dependent on the underlying model of the passive ABP-CBFV relationship.","DOI":"10.1152/japplphysiol.00631.2005","ISSN":"8750-7587","note":"PMID: 16099892","shortTitle":"Cerebral blood flow velocity during mental activation","journalAbbreviation":"J. Appl. Physiol.","language":"eng","author":[{"family":"Panerai","given":"Ronney B."},{"family":"Moody","given":"Michelle"},{"family":"Eames","given":"Penelope J."},{"family":"Potter","given":"John F."}],"issued":{"date-parts":[["2005",12]]}}}],"schema":"https://github.com/citation-style-language/schema/raw/master/csl-citation.json"} </w:instrText>
      </w:r>
      <w:r w:rsidR="007D64F1"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(40)</w:t>
      </w:r>
      <w:r w:rsidR="007D64F1" w:rsidRPr="006E7B3F">
        <w:rPr>
          <w:rFonts w:ascii="Times New Roman" w:hAnsi="Times New Roman"/>
          <w:color w:val="000000" w:themeColor="text1"/>
        </w:rPr>
        <w:fldChar w:fldCharType="end"/>
      </w:r>
      <w:r w:rsidR="007D64F1" w:rsidRPr="006E7B3F">
        <w:rPr>
          <w:rFonts w:ascii="Times New Roman" w:hAnsi="Times New Roman"/>
          <w:color w:val="000000" w:themeColor="text1"/>
        </w:rPr>
        <w:t>.</w:t>
      </w:r>
    </w:p>
    <w:p w14:paraId="20D85487" w14:textId="71A4A50F" w:rsidR="00B94E58" w:rsidRPr="006E7B3F" w:rsidRDefault="00476D7D"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Given the variability</w:t>
      </w:r>
      <w:r w:rsidR="002858A4" w:rsidRPr="006E7B3F">
        <w:rPr>
          <w:rFonts w:ascii="Times New Roman" w:hAnsi="Times New Roman"/>
          <w:color w:val="000000" w:themeColor="text1"/>
        </w:rPr>
        <w:t>,</w:t>
      </w:r>
      <w:r w:rsidRPr="006E7B3F">
        <w:rPr>
          <w:rFonts w:ascii="Times New Roman" w:hAnsi="Times New Roman"/>
          <w:color w:val="000000" w:themeColor="text1"/>
        </w:rPr>
        <w:t xml:space="preserve"> and poor inter-method agreement</w:t>
      </w:r>
      <w:r w:rsidR="002858A4" w:rsidRPr="006E7B3F">
        <w:rPr>
          <w:rFonts w:ascii="Times New Roman" w:hAnsi="Times New Roman"/>
          <w:color w:val="000000" w:themeColor="text1"/>
        </w:rPr>
        <w:t>,</w:t>
      </w:r>
      <w:r w:rsidRPr="006E7B3F">
        <w:rPr>
          <w:rFonts w:ascii="Times New Roman" w:hAnsi="Times New Roman"/>
          <w:color w:val="000000" w:themeColor="text1"/>
        </w:rPr>
        <w:t xml:space="preserve"> of CA metrics </w:t>
      </w:r>
      <w:r w:rsidR="004C2813"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ljvp4aubd","properties":{"formattedCitation":"(56)","plainCitation":"(56)"},"citationItems":[{"id":270,"uris":["http://zotero.org/users/3599068/items/S8X8473U"],"uri":["http://zotero.org/users/3599068/items/S8X8473U"],"itemData":{"id":270,"type":"article-journal","title":"Assessment of cerebral autoregulation: the quandary of quantification","container-title":"American journal of physiology.Heart and circulatory physiology","page":"658","volume":"303","issue":"6","abstract":"We assessed the convergent validity of commonly applied metrics of cerebral autoregulation (CA) to determine the extent to which the metrics can be used interchangeably. To examine between-subject relationships among low-frequency (LF; 0.07-0.2 Hz) and very-low-frequency (VLF; 0.02-0.07 Hz) transfer function coherence, phase, gain, and normalized gain, we performed retrospective transfer function analysis on spontaneous blood pressure and middle cerebral artery blood velocity recordings from 105 individuals. We characterized the relationships (n = 29) among spontaneous transfer function metrics and the rate of regulation index and autoregulatory index derived from bilateral thigh-cuff deflation tests. In addition, we analyzed data from subjects (n = 29) who underwent a repeated squat-to-stand protocol to determine the relationships between transfer function metrics during forced blood pressure fluctuations. Finally, data from subjects (n = 16) who underwent step changes in end-tidal P(CO2) (P(ET)(CO2) were analyzed to determine whether transfer function metrics could reliably track the modulation of CA within individuals. CA metrics were generally unrelated or showed only weak to moderate correlations. Changes in P(ET)(CO2) were positively related to coherence [LF: beta = 0.0065 arbitrary units (AU)/mmHg and VLF: beta = 0.011 AU/mmHg, both P &lt; 0.01] and inversely related to phase (LF: beta = -0.026 rad/mmHg and VLF: beta = -0.018 rad/mmHg, both P &lt; 0.01) and normalized gain (LF: beta = -0.042%/mmHg(2) and VLF: beta = -0.013%/mmHg(2), both P &lt; 0.01). However, Pet(CO(2)) was positively associated with gain (LF: beta = 0.0070 cm.s(-1).mmHg(-2), P &lt; 0.05; and VLF: beta = 0.014 cm.s(-1).mmHg(-2), P &lt; 0.01). Thus, during changes in P(ET)(CO2), LF phase was inversely related to LF gain (beta = -0.29 cm.s(-1).mmHg(-1).rad(-1), P &lt; 0.01) but positively related to LF normalized gain (beta = 1.3% mmHg(-1)/rad, P &lt; 0.01). These findings collectively suggest that only select CA metrics can be used interchangeably and that interpretation of these measures should be done cautiously.","DOI":"10.1152/ajpheart.00328.2012 [doi]","note":"JID: 100901228; 2012/07/20 [aheadofprint]; ppublish\nPMID: 22821992","language":"eng","author":[{"family":"Tzeng","given":"Y. C."},{"family":"Ainslie","given":"P. N."},{"family":"Cooke","given":"W. H."},{"family":"Peebles","given":"K. C."},{"family":"Willie","given":"C. K."},{"family":"MacRae","given":"B. A."},{"family":"Smirl","given":"J. D."},{"family":"Horsman","given":"H. M."},{"family":"Rickards","given":"C. A."}],"issued":{"date-parts":[["2012",9,15]]}}}],"schema":"https://github.com/citation-style-language/schema/raw/master/csl-citation.json"} </w:instrText>
      </w:r>
      <w:r w:rsidR="004C2813"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(56)</w:t>
      </w:r>
      <w:r w:rsidR="004C2813" w:rsidRPr="006E7B3F">
        <w:rPr>
          <w:rFonts w:ascii="Times New Roman" w:hAnsi="Times New Roman"/>
          <w:color w:val="000000" w:themeColor="text1"/>
        </w:rPr>
        <w:fldChar w:fldCharType="end"/>
      </w:r>
      <w:r w:rsidRPr="006E7B3F">
        <w:rPr>
          <w:rFonts w:ascii="Times New Roman" w:hAnsi="Times New Roman"/>
          <w:color w:val="000000" w:themeColor="text1"/>
        </w:rPr>
        <w:t>, quanti</w:t>
      </w:r>
      <w:r w:rsidR="00F946EB" w:rsidRPr="006E7B3F">
        <w:rPr>
          <w:rFonts w:ascii="Times New Roman" w:hAnsi="Times New Roman"/>
          <w:color w:val="000000" w:themeColor="text1"/>
        </w:rPr>
        <w:t>fication of CA should be based o</w:t>
      </w:r>
      <w:r w:rsidRPr="006E7B3F">
        <w:rPr>
          <w:rFonts w:ascii="Times New Roman" w:hAnsi="Times New Roman"/>
          <w:color w:val="000000" w:themeColor="text1"/>
        </w:rPr>
        <w:t xml:space="preserve">n multiple </w:t>
      </w:r>
      <w:r w:rsidR="002858A4" w:rsidRPr="006E7B3F">
        <w:rPr>
          <w:rFonts w:ascii="Times New Roman" w:hAnsi="Times New Roman"/>
          <w:color w:val="000000" w:themeColor="text1"/>
        </w:rPr>
        <w:t>measures</w:t>
      </w:r>
      <w:r w:rsidR="000F082B" w:rsidRPr="006E7B3F">
        <w:rPr>
          <w:rFonts w:ascii="Times New Roman" w:hAnsi="Times New Roman"/>
          <w:color w:val="000000" w:themeColor="text1"/>
        </w:rPr>
        <w:t>.</w:t>
      </w:r>
      <w:r w:rsidR="002858A4" w:rsidRPr="006E7B3F">
        <w:rPr>
          <w:rFonts w:ascii="Times New Roman" w:hAnsi="Times New Roman"/>
          <w:color w:val="000000" w:themeColor="text1"/>
        </w:rPr>
        <w:t xml:space="preserve"> In our case, this recommendation was met by observing that i</w:t>
      </w:r>
      <w:r w:rsidR="0082253C" w:rsidRPr="006E7B3F">
        <w:rPr>
          <w:rFonts w:ascii="Times New Roman" w:hAnsi="Times New Roman"/>
          <w:color w:val="000000" w:themeColor="text1"/>
        </w:rPr>
        <w:t>n the HF group, d</w:t>
      </w:r>
      <w:r w:rsidR="006135BE" w:rsidRPr="006E7B3F">
        <w:rPr>
          <w:rFonts w:ascii="Times New Roman" w:hAnsi="Times New Roman"/>
          <w:color w:val="000000" w:themeColor="text1"/>
        </w:rPr>
        <w:t xml:space="preserve">isturbances of CBF regulatory mechanisms were </w:t>
      </w:r>
      <w:r w:rsidR="002858A4" w:rsidRPr="006E7B3F">
        <w:rPr>
          <w:rFonts w:ascii="Times New Roman" w:hAnsi="Times New Roman"/>
          <w:color w:val="000000" w:themeColor="text1"/>
        </w:rPr>
        <w:t>indica</w:t>
      </w:r>
      <w:r w:rsidR="0082253C" w:rsidRPr="006E7B3F">
        <w:rPr>
          <w:rFonts w:ascii="Times New Roman" w:hAnsi="Times New Roman"/>
          <w:color w:val="000000" w:themeColor="text1"/>
        </w:rPr>
        <w:t>ted by</w:t>
      </w:r>
      <w:r w:rsidR="006135BE" w:rsidRPr="006E7B3F">
        <w:rPr>
          <w:rFonts w:ascii="Times New Roman" w:hAnsi="Times New Roman"/>
          <w:color w:val="000000" w:themeColor="text1"/>
        </w:rPr>
        <w:t xml:space="preserve"> separate findings, namely</w:t>
      </w:r>
      <w:r w:rsidR="0082253C" w:rsidRPr="006E7B3F">
        <w:rPr>
          <w:rFonts w:ascii="Times New Roman" w:hAnsi="Times New Roman"/>
          <w:color w:val="000000" w:themeColor="text1"/>
        </w:rPr>
        <w:t>:</w:t>
      </w:r>
      <w:r w:rsidR="006135BE" w:rsidRPr="006E7B3F">
        <w:rPr>
          <w:rFonts w:ascii="Times New Roman" w:hAnsi="Times New Roman"/>
          <w:color w:val="000000" w:themeColor="text1"/>
        </w:rPr>
        <w:t xml:space="preserve"> </w:t>
      </w:r>
      <w:proofErr w:type="spellStart"/>
      <w:r w:rsidR="006135BE" w:rsidRPr="006E7B3F">
        <w:rPr>
          <w:rFonts w:ascii="Times New Roman" w:hAnsi="Times New Roman"/>
          <w:color w:val="000000" w:themeColor="text1"/>
        </w:rPr>
        <w:t>i</w:t>
      </w:r>
      <w:proofErr w:type="spellEnd"/>
      <w:r w:rsidR="006135BE" w:rsidRPr="006E7B3F">
        <w:rPr>
          <w:rFonts w:ascii="Times New Roman" w:hAnsi="Times New Roman"/>
          <w:color w:val="000000" w:themeColor="text1"/>
        </w:rPr>
        <w:t xml:space="preserve">) </w:t>
      </w:r>
      <w:proofErr w:type="spellStart"/>
      <w:r w:rsidR="006135BE" w:rsidRPr="006E7B3F">
        <w:rPr>
          <w:rFonts w:ascii="Times New Roman" w:hAnsi="Times New Roman"/>
          <w:color w:val="000000" w:themeColor="text1"/>
        </w:rPr>
        <w:t>ARI</w:t>
      </w:r>
      <w:r w:rsidR="006135BE" w:rsidRPr="006E7B3F">
        <w:rPr>
          <w:rFonts w:ascii="Times New Roman" w:hAnsi="Times New Roman"/>
          <w:color w:val="000000" w:themeColor="text1"/>
          <w:vertAlign w:val="subscript"/>
        </w:rPr>
        <w:t>t</w:t>
      </w:r>
      <w:proofErr w:type="spellEnd"/>
      <w:r w:rsidR="006135BE" w:rsidRPr="006E7B3F">
        <w:rPr>
          <w:rFonts w:ascii="Times New Roman" w:hAnsi="Times New Roman"/>
          <w:color w:val="000000" w:themeColor="text1"/>
        </w:rPr>
        <w:t xml:space="preserve"> dropped significantly at the beginning of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w:t>
      </w:r>
      <w:r w:rsidR="006135BE" w:rsidRPr="006E7B3F">
        <w:rPr>
          <w:rFonts w:ascii="Times New Roman" w:hAnsi="Times New Roman"/>
          <w:color w:val="000000" w:themeColor="text1"/>
        </w:rPr>
        <w:t xml:space="preserve">, albeit gradually increasing towards the end of </w:t>
      </w:r>
      <w:r w:rsidR="00D3505C" w:rsidRPr="006E7B3F">
        <w:rPr>
          <w:rFonts w:ascii="Times New Roman" w:hAnsi="Times New Roman"/>
          <w:color w:val="000000" w:themeColor="text1"/>
        </w:rPr>
        <w:t>(</w:t>
      </w:r>
      <w:proofErr w:type="spellStart"/>
      <w:proofErr w:type="gram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 xml:space="preserve">) </w:t>
      </w:r>
      <w:r w:rsidR="006135BE" w:rsidRPr="006E7B3F">
        <w:rPr>
          <w:rFonts w:ascii="Times New Roman" w:hAnsi="Times New Roman"/>
          <w:color w:val="000000" w:themeColor="text1"/>
        </w:rPr>
        <w:t xml:space="preserve"> and</w:t>
      </w:r>
      <w:proofErr w:type="gramEnd"/>
      <w:r w:rsidR="006135BE" w:rsidRPr="006E7B3F">
        <w:rPr>
          <w:rFonts w:ascii="Times New Roman" w:hAnsi="Times New Roman"/>
          <w:color w:val="000000" w:themeColor="text1"/>
        </w:rPr>
        <w:t xml:space="preserve"> </w:t>
      </w:r>
      <w:r w:rsidR="0032624F" w:rsidRPr="006E7B3F">
        <w:rPr>
          <w:rFonts w:ascii="Times New Roman" w:hAnsi="Times New Roman"/>
          <w:color w:val="000000" w:themeColor="text1"/>
        </w:rPr>
        <w:t xml:space="preserve">during </w:t>
      </w:r>
      <w:r w:rsidR="006135BE" w:rsidRPr="006E7B3F">
        <w:rPr>
          <w:rFonts w:ascii="Times New Roman" w:hAnsi="Times New Roman"/>
          <w:color w:val="000000" w:themeColor="text1"/>
        </w:rPr>
        <w:t>recovery (Fig. 1.D); ii)</w:t>
      </w:r>
      <w:r w:rsidR="00655AB0" w:rsidRPr="006E7B3F">
        <w:rPr>
          <w:rFonts w:ascii="Times New Roman" w:hAnsi="Times New Roman"/>
          <w:color w:val="000000" w:themeColor="text1"/>
        </w:rPr>
        <w:t xml:space="preserve"> the rise in</w:t>
      </w:r>
      <w:r w:rsidR="006135BE" w:rsidRPr="006E7B3F">
        <w:rPr>
          <w:rFonts w:ascii="Times New Roman" w:hAnsi="Times New Roman"/>
          <w:color w:val="000000" w:themeColor="text1"/>
        </w:rPr>
        <w:t xml:space="preserve"> RAP</w:t>
      </w:r>
      <w:r w:rsidR="00655AB0" w:rsidRPr="006E7B3F">
        <w:rPr>
          <w:rFonts w:ascii="Times New Roman" w:hAnsi="Times New Roman"/>
          <w:color w:val="000000" w:themeColor="text1"/>
        </w:rPr>
        <w:t xml:space="preserve"> was interrupted and actually</w:t>
      </w:r>
      <w:r w:rsidR="006135BE" w:rsidRPr="006E7B3F">
        <w:rPr>
          <w:rFonts w:ascii="Times New Roman" w:hAnsi="Times New Roman"/>
          <w:color w:val="000000" w:themeColor="text1"/>
        </w:rPr>
        <w:t xml:space="preserve"> drop</w:t>
      </w:r>
      <w:r w:rsidR="0032624F" w:rsidRPr="006E7B3F">
        <w:rPr>
          <w:rFonts w:ascii="Times New Roman" w:hAnsi="Times New Roman"/>
          <w:color w:val="000000" w:themeColor="text1"/>
        </w:rPr>
        <w:t>ped</w:t>
      </w:r>
      <w:r w:rsidR="00655AB0" w:rsidRPr="006E7B3F">
        <w:rPr>
          <w:rFonts w:ascii="Times New Roman" w:hAnsi="Times New Roman"/>
          <w:color w:val="000000" w:themeColor="text1"/>
        </w:rPr>
        <w:t xml:space="preserve"> half-way through the </w:t>
      </w:r>
      <w:proofErr w:type="spellStart"/>
      <w:r w:rsidR="00655AB0" w:rsidRPr="006E7B3F">
        <w:rPr>
          <w:rFonts w:ascii="Times New Roman" w:hAnsi="Times New Roman"/>
          <w:color w:val="000000" w:themeColor="text1"/>
        </w:rPr>
        <w:t>maneuver</w:t>
      </w:r>
      <w:proofErr w:type="spellEnd"/>
      <w:r w:rsidR="006135BE" w:rsidRPr="006E7B3F">
        <w:rPr>
          <w:rFonts w:ascii="Times New Roman" w:hAnsi="Times New Roman"/>
          <w:color w:val="000000" w:themeColor="text1"/>
        </w:rPr>
        <w:t xml:space="preserve"> </w:t>
      </w:r>
      <w:r w:rsidR="00B10927" w:rsidRPr="006E7B3F">
        <w:rPr>
          <w:rFonts w:ascii="Times New Roman" w:hAnsi="Times New Roman"/>
          <w:color w:val="000000" w:themeColor="text1"/>
        </w:rPr>
        <w:t xml:space="preserve">(Fig. 1.F); iii) </w:t>
      </w:r>
      <w:r w:rsidR="00655AB0" w:rsidRPr="006E7B3F">
        <w:rPr>
          <w:rFonts w:ascii="Times New Roman" w:hAnsi="Times New Roman"/>
          <w:color w:val="000000" w:themeColor="text1"/>
        </w:rPr>
        <w:t xml:space="preserve">despite the </w:t>
      </w:r>
      <w:r w:rsidR="00B10927" w:rsidRPr="006E7B3F">
        <w:rPr>
          <w:rFonts w:ascii="Times New Roman" w:hAnsi="Times New Roman"/>
          <w:color w:val="000000" w:themeColor="text1"/>
        </w:rPr>
        <w:t xml:space="preserve">lower rate of </w:t>
      </w:r>
      <w:r w:rsidR="0032624F" w:rsidRPr="006E7B3F">
        <w:rPr>
          <w:rFonts w:ascii="Times New Roman" w:hAnsi="Times New Roman"/>
          <w:color w:val="000000" w:themeColor="text1"/>
        </w:rPr>
        <w:t xml:space="preserve">BP </w:t>
      </w:r>
      <w:r w:rsidR="00B10927" w:rsidRPr="006E7B3F">
        <w:rPr>
          <w:rFonts w:ascii="Times New Roman" w:hAnsi="Times New Roman"/>
          <w:color w:val="000000" w:themeColor="text1"/>
        </w:rPr>
        <w:t xml:space="preserve">rise </w:t>
      </w:r>
      <w:r w:rsidR="003B0D04" w:rsidRPr="006E7B3F">
        <w:rPr>
          <w:rFonts w:ascii="Times New Roman" w:hAnsi="Times New Roman"/>
          <w:color w:val="000000" w:themeColor="text1"/>
          <w:lang w:val="en-US"/>
        </w:rPr>
        <w:t>CBV</w:t>
      </w:r>
      <w:r w:rsidR="00655AB0" w:rsidRPr="006E7B3F">
        <w:rPr>
          <w:rFonts w:ascii="Times New Roman" w:hAnsi="Times New Roman"/>
          <w:color w:val="000000" w:themeColor="text1"/>
        </w:rPr>
        <w:t xml:space="preserve"> reached similar values as in controls</w:t>
      </w:r>
      <w:r w:rsidR="00B10927" w:rsidRPr="006E7B3F">
        <w:rPr>
          <w:rFonts w:ascii="Times New Roman" w:hAnsi="Times New Roman"/>
          <w:color w:val="000000" w:themeColor="text1"/>
        </w:rPr>
        <w:t xml:space="preserve"> (Fig. 1.C), indicating less efficient CA.</w:t>
      </w:r>
      <w:r w:rsidR="0092642E" w:rsidRPr="006E7B3F">
        <w:rPr>
          <w:rFonts w:ascii="Times New Roman" w:hAnsi="Times New Roman"/>
          <w:color w:val="000000" w:themeColor="text1"/>
        </w:rPr>
        <w:t xml:space="preserve"> </w:t>
      </w:r>
      <w:r w:rsidR="00A95736" w:rsidRPr="006E7B3F">
        <w:rPr>
          <w:rFonts w:ascii="Times New Roman" w:hAnsi="Times New Roman"/>
          <w:color w:val="000000" w:themeColor="text1"/>
        </w:rPr>
        <w:t>CBF is known to be controlled by myogenic, metabolic and neurogenic mechanisms</w:t>
      </w:r>
      <w:r w:rsidR="00B971C7" w:rsidRPr="006E7B3F">
        <w:rPr>
          <w:rFonts w:ascii="Times New Roman" w:hAnsi="Times New Roman"/>
          <w:color w:val="000000" w:themeColor="text1"/>
        </w:rPr>
        <w:t xml:space="preserve"> </w:t>
      </w:r>
      <w:r w:rsidR="00CA0950"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{"citationID":"2ca4j1d969","properties":{"formattedCitation":"(1, 37)","plainCitation":"(1, 37)"},"citationItems":[{"id":864,"uris":["http://zotero.org/users/3599068/items/VGD5IJGS"],"uri":["http://zotero.org/users/3599068/items/VGD5IJGS"],"itemData":{"id":864,"type":"article-journal","title":"Transcranial Doppler for evaluation of cerebral autoregulation","container-title":"Clinical autonomic research : official journal of the Clinical Autonomic Research Society","page":"197-211","volume":"19","issue":"4","abstract":"Transcranial Doppler ultrasound (TCD) can measure cerebral blood flow velocity in the main intracranial vessels non-invasively and with high accuracy. Combined with the availability of non-invasive devices for continuous measurement of arterial blood pressure, the relatively low cost, ease-of-use, and excellent temporal resolution of TCD have stimulated the development of new techniques to assess cerebral autoregulation in the laboratory or bedside using a dynamic approach, instead of the more classical 'static' method. Clinical applications have shown consistent results in certain conditions such as severe head injury and carotid artery disease. Studies in syncopal patients revealed a more complex pattern due to aetiological non-homogeneity and methodological limitations mainly due to inadequate sample-size. Different analytical models to quantify autoregulatory performance have also contributed to the diversity of results in the literature. The review concludes with specific recommendations for areas where further validation and research are needed to improve the reliability and usefulness of TCD in clinical practice.","DOI":"10.1007/s10286-009-0011-8 [doi]","note":"JID: 9106549; RF: 159; 2008/10/14 [received]; 2009/03/13 [accepted]; 2009/04/16 [aheadofprint]; ppublish\nPMID: 19370374","language":"eng","author":[{"family":"Panerai","given":"R. B."}],"issued":{"date-parts":[["2009",8]]}}},{"id":2793,"uris":["http://zotero.org/users/3599068/items/S55M2E45"],"uri":["http://zotero.org/users/3599068/items/S55M2E45"],"itemData":{"id":2793,"type":"article-journal","title":"Cerebral autoregulation dynamics in humans","container-title":"Stroke; a journal of cerebral circulation","page":"45-52","volume":"20","issue":"1","abstract":"We studied the response of cerebral blood flow to acute step decreases in arterial blood pressure noninvasively and nonpharmacologically in 10 normal volunteers during normocapnia, hypocapnia, and hypercapnia. The step (approximately 20 mm Hg) was induced by rapidly deflating thigh blood pressure cuffs following a 2-minute inflation above systolic blood pressure. Instantaneous arterial blood pressure was measured by a new servo-cuff method, and cerebral blood flow changes were assessed by transcranial Doppler recording of middle cerebral artery blood flow velocity. In hypocapnia, full restoration of blood flow to the pretest level was seen as early as 4.1 seconds after the step decrease in blood pressure, while the response was slower in normocapnia and hypercapnia. The time course of cerebrovascular resistance was calculated from blood pressure and blood flow recordings, and rate of regulation was determined as the normalized change in cerebrovascular resistance per second during 2.5 seconds just after the step decrease in blood pressure. The reference for normalization was the calculated change in cerebrovascular resistance that would have nullified the effects of the step decrease in arterial blood pressure on cerebral blood flow. The rate of regulation was 0.38, 0.20, and 0.11/sec in hypocapnia, normocapnia, and hypercapnia, respectively. There was a highly significant inverse relation between rate of regulation and PaCO2 (p less than 0.001), indicating that the response rate of cerebral autoregulation in awake normal humans is profoundly dependent on vascular tone.","note":"LR: 20131121; JID: 0235266; 142M471B3J (Carbon Dioxide); ppublish\nPMID: 2492126","language":"eng","author":[{"family":"Aaslid","given":"R."},{"family":"Lindegaard","given":"K. F."},{"family":"Sorteberg","given":"W."},{"family":"Nornes","given":"H."}],"issued":{"date-parts":[["1989",1]]}}}],"schema":"https://github.com/citation-style-language/schema/raw/master/csl-citation.json"} </w:instrText>
      </w:r>
      <w:r w:rsidR="00CA0950"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(1, 37)</w:t>
      </w:r>
      <w:r w:rsidR="00CA0950" w:rsidRPr="006E7B3F">
        <w:rPr>
          <w:rFonts w:ascii="Times New Roman" w:hAnsi="Times New Roman"/>
          <w:color w:val="000000" w:themeColor="text1"/>
        </w:rPr>
        <w:fldChar w:fldCharType="end"/>
      </w:r>
      <w:r w:rsidR="00544037" w:rsidRPr="006E7B3F">
        <w:rPr>
          <w:rFonts w:ascii="Times New Roman" w:hAnsi="Times New Roman"/>
          <w:color w:val="000000" w:themeColor="text1"/>
        </w:rPr>
        <w:t>.</w:t>
      </w:r>
      <w:r w:rsidR="00A95736" w:rsidRPr="006E7B3F">
        <w:rPr>
          <w:rFonts w:ascii="Times New Roman" w:hAnsi="Times New Roman"/>
          <w:color w:val="000000" w:themeColor="text1"/>
        </w:rPr>
        <w:t xml:space="preserve"> Our findings suggest that all three different mechanisms are likely to be impaired in HF. In </w:t>
      </w:r>
      <w:r w:rsidR="004057AA" w:rsidRPr="006E7B3F">
        <w:rPr>
          <w:rFonts w:ascii="Times New Roman" w:hAnsi="Times New Roman"/>
          <w:color w:val="000000" w:themeColor="text1"/>
        </w:rPr>
        <w:t>our</w:t>
      </w:r>
      <w:r w:rsidR="00A95736" w:rsidRPr="006E7B3F">
        <w:rPr>
          <w:rFonts w:ascii="Times New Roman" w:hAnsi="Times New Roman"/>
          <w:color w:val="000000" w:themeColor="text1"/>
        </w:rPr>
        <w:t xml:space="preserve"> previous investigation </w:t>
      </w:r>
      <w:r w:rsidR="00E63823"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a203pc3u","properties":{"formattedCitation":"(6)","plainCitation":"(6)"},"citationItems":[{"id":3080,"uris":["http://zotero.org/users/3599068/items/S7HGZF55"],"uri":["http://zotero.org/users/3599068/items/S7HGZF55"],"itemData":{"id":3080,"type":"article-journal","title":"Cerebral blood flow autoregulation in ischemic heart failure","container-title":"American Journal of Physiology. Regulatory, Integrative and Comparative Physiology","page":"R108-R113","volume":"312","issue":"1","source":"PubMed","abstract":"Patients with ischemic heart failure (iHF) have a high risk of neurological complications such as cognitive impairment and stroke. We hypothesized that iHF patients have a higher incidence of impaired dynamic cerebral autoregulation (dCA). Adult patients with iHF and healthy volunteers were included. Cerebral blood flow velocity (CBFV, transcranial Doppler, middle cerebral artery), end-tidal CO2 (capnography), and arterial blood pressure (Finometer) were continuously recorded supine for 5 min at rest. Autoregulation index (ARI) was estimated from the CBFV step response derived by transfer function analysis using standard template curves. Fifty-two iHF patients and 54 age-, gender-, and BP-matched healthy volunteers were studied. Echocardiogram ejection fraction was 40 (20-45) % in iHF group. iHF patients compared with control subjects had reduced end-tidal CO2 (34.1 ± 3.7 vs. 38.3 ± 4.0 mmHg, P &lt; 0.001) and lower ARI values (5.1 ± 1.6 vs. 5.9 ± 1.0, P = 0.012). ARI &lt;4, suggestive of impaired CA, was more common in iHF patients (28.8 vs. 7.4%, P = 0.004). These results confirm that iHF patients are more likely to have impaired dCA compared with age-matched controls. The relationship between impaired dCA and neurological complications in iHF patients deserves further investigation.","DOI":"10.1152/ajpregu.00361.2016","ISSN":"1522-1490","note":"PMID: 27927624","journalAbbreviation":"Am. J. Physiol. Regul. Integr. Comp. Physiol.","language":"eng","author":[{"family":"Caldas","given":"J. R."},{"family":"Panerai","given":"R. B."},{"family":"Haunton","given":"V. J."},{"family":"Almeida","given":"J. P."},{"family":"Ferreira","given":"G. S. R."},{"family":"Camara","given":"L."},{"family":"Nogueira","given":"R. C."},{"family":"Bor-Seng-Shu","given":"E."},{"family":"Oliveira","given":"M. L."},{"family":"Groehs","given":"R. R. V."},{"family":"Ferreira-Santos","given":"L."},{"family":"Teixeira","given":"M. J."},{"family":"Galas","given":"F. R. B. G."},{"family":"Robinson","given":"T. G."},{"family":"Jatene","given":"F. B."},{"family":"Hajjar","given":"L. A."}],"issued":{"date-parts":[["2017",1,1]]}}}],"schema":"https://github.com/citation-style-language/schema/raw/master/csl-citation.json"} </w:instrText>
      </w:r>
      <w:r w:rsidR="00E63823"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(6)</w:t>
      </w:r>
      <w:r w:rsidR="00E63823" w:rsidRPr="006E7B3F">
        <w:rPr>
          <w:rFonts w:ascii="Times New Roman" w:hAnsi="Times New Roman"/>
          <w:color w:val="000000" w:themeColor="text1"/>
        </w:rPr>
        <w:fldChar w:fldCharType="end"/>
      </w:r>
      <w:r w:rsidR="00A95736" w:rsidRPr="006E7B3F">
        <w:rPr>
          <w:rFonts w:ascii="Times New Roman" w:hAnsi="Times New Roman"/>
          <w:color w:val="000000" w:themeColor="text1"/>
        </w:rPr>
        <w:t xml:space="preserve">, we found </w:t>
      </w:r>
      <w:proofErr w:type="spellStart"/>
      <w:r w:rsidR="00FF4EB8" w:rsidRPr="006E7B3F">
        <w:rPr>
          <w:rFonts w:ascii="Times New Roman" w:hAnsi="Times New Roman"/>
          <w:color w:val="000000" w:themeColor="text1"/>
        </w:rPr>
        <w:t>d</w:t>
      </w:r>
      <w:r w:rsidR="00A95736" w:rsidRPr="006E7B3F">
        <w:rPr>
          <w:rFonts w:ascii="Times New Roman" w:hAnsi="Times New Roman"/>
          <w:color w:val="000000" w:themeColor="text1"/>
        </w:rPr>
        <w:t>CA</w:t>
      </w:r>
      <w:proofErr w:type="spellEnd"/>
      <w:r w:rsidR="00A95736" w:rsidRPr="006E7B3F">
        <w:rPr>
          <w:rFonts w:ascii="Times New Roman" w:hAnsi="Times New Roman"/>
          <w:color w:val="000000" w:themeColor="text1"/>
        </w:rPr>
        <w:t xml:space="preserve"> to be depressed at rest, where the myogenic mechanism is thought to dominate the CBF response to fluctuations in BP </w:t>
      </w:r>
      <w:r w:rsidR="008E416B"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I2Jsgarw","properties":{"formattedCitation":"(39)","plainCitation":"(39)"},"citationItems":[{"id":3585,"uris":["http://zotero.org/users/3599068/items/I56F3PZB"],"uri":["http://zotero.org/users/3599068/items/I56F3PZB"],"itemData":{"id":3585,"type":"article-journal","title":"Multivariate modeling of cognitive-motor stimulation on neurovascular coupling: transcranial Doppler used to characterize myogenic and metabolic influences","container-title":"American Journal of Physiology. Regulatory, Integrative and Comparative Physiology","page":"R395-407","volume":"303","issue":"4","source":"PubMed","abstract":"Neural activation induces changes in cerebral blood flow velocity (CBFV) with separate contributions from resistance-area product (V(RAP)) and critical closing pressure (V(CrCP)). We modeled the dependence of V(RAP) and V(CrCP) on arterial blood pressure (ABP), end-tidal CO(2) (EtCO(2)), and cognitive stimulation to test the hypothesis that V(RAP) reflects myogenic activity while V(CrCP) reflects metabolic pathways. In 14 healthy subjects, CBFV was measured with transcranial Doppler ultrasound, ABP with the Finapres device and EtCO(2) with infrared capnography. Two different paradigms (word or puzzle) were repeated 10 times (30 s on-off), and the corresponding square-wave signal was used, together with ABP and EtCO(2), as inputs to autoregressive-moving average (ARMA) models, which allowed identification of the separate contributions of the three inputs to either V(RAP) or V(CrCP). For both paradigms, the contribution of ABP was mainly manifested through V(RAP) (P &lt; 0.005 for word; P &lt; 0.004 for puzzle), while stimulation mainly contributed to V(CrCP) (P &lt; 0.002 for word; P &lt; 0.033, for puzzle). The contribution of EtCO(2) was relatively small (&lt;10%) with greater contribution to V(CrCP) (P &lt; 0.01 for puzzle; not significant for word). Separate step responses were also obtained for each of the three inputs. ARMA modeling of V(RAP) and V(CrCP) allows the separation of the effects of cerebral autoregulation and CO(2) reactivity from the main effects of cognitive-motor stimulation and have the potential to improve the diagnostic value of neurovascular coupling testing in physiological and clinical studies.","DOI":"10.1152/ajpregu.00161.2012","ISSN":"1522-1490","note":"PMID: 22718807","shortTitle":"Multivariate modeling of cognitive-motor stimulation on neurovascular coupling","journalAbbreviation":"Am. J. Physiol. Regul. Integr. Comp. Physiol.","language":"eng","author":[{"family":"Panerai","given":"Ronney B."},{"family":"Eyre","given":"Michelle"},{"family":"Potter","given":"John F."}],"issued":{"date-parts":[["2012",8,15]]}}}],"schema":"https://github.com/citation-style-language/schema/raw/master/csl-citation.json"} </w:instrText>
      </w:r>
      <w:r w:rsidR="008E416B"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(39)</w:t>
      </w:r>
      <w:r w:rsidR="008E416B" w:rsidRPr="006E7B3F">
        <w:rPr>
          <w:rFonts w:ascii="Times New Roman" w:hAnsi="Times New Roman"/>
          <w:color w:val="000000" w:themeColor="text1"/>
        </w:rPr>
        <w:fldChar w:fldCharType="end"/>
      </w:r>
      <w:r w:rsidR="00A95736" w:rsidRPr="006E7B3F">
        <w:rPr>
          <w:rFonts w:ascii="Times New Roman" w:hAnsi="Times New Roman"/>
          <w:color w:val="000000" w:themeColor="text1"/>
        </w:rPr>
        <w:t xml:space="preserve">. With sensorimotor stimulation, as is the case of </w:t>
      </w:r>
      <w:r w:rsidR="00D3505C" w:rsidRPr="006E7B3F">
        <w:rPr>
          <w:rFonts w:ascii="Times New Roman" w:hAnsi="Times New Roman"/>
          <w:color w:val="000000" w:themeColor="text1"/>
        </w:rPr>
        <w:t>(</w:t>
      </w:r>
      <w:proofErr w:type="spellStart"/>
      <w:r w:rsidR="00D3505C" w:rsidRPr="006E7B3F">
        <w:rPr>
          <w:rFonts w:ascii="Times New Roman" w:hAnsi="Times New Roman"/>
          <w:color w:val="000000" w:themeColor="text1"/>
        </w:rPr>
        <w:t>iHG</w:t>
      </w:r>
      <w:proofErr w:type="spellEnd"/>
      <w:r w:rsidR="00D3505C" w:rsidRPr="006E7B3F">
        <w:rPr>
          <w:rFonts w:ascii="Times New Roman" w:hAnsi="Times New Roman"/>
          <w:color w:val="000000" w:themeColor="text1"/>
        </w:rPr>
        <w:t>)</w:t>
      </w:r>
      <w:r w:rsidR="00A95736" w:rsidRPr="006E7B3F">
        <w:rPr>
          <w:rFonts w:ascii="Times New Roman" w:hAnsi="Times New Roman"/>
          <w:color w:val="000000" w:themeColor="text1"/>
        </w:rPr>
        <w:t>, neurovascular coupling is activated, adding complexity to the CBF response</w:t>
      </w:r>
      <w:r w:rsidR="00385120" w:rsidRPr="006E7B3F">
        <w:rPr>
          <w:rFonts w:ascii="Times New Roman" w:hAnsi="Times New Roman"/>
          <w:color w:val="000000" w:themeColor="text1"/>
        </w:rPr>
        <w:t xml:space="preserve"> </w:t>
      </w:r>
      <w:r w:rsidR="00385120"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15iq2tc944","properties":{"formattedCitation":"(47)","plainCitation":"(47)"},"citationItems":[{"id":689,"uris":["http://zotero.org/users/3599068/items/G97CAZPS"],"uri":["http://zotero.org/users/3599068/items/G97CAZPS"],"itemData":{"id":689,"type":"article-journal","title":"Effects of cerebral ischemia on human neurovascular coupling, CO2 reactivity, and dynamic cerebral autoregulation","container-title":"Journal of applied physiology (Bethesda, Md.: 1985)","page":"170-177","volume":"118","issue":"2","abstract":"Cerebral blood flow (CBF) regulation can be impaired in acute ischemic stroke but the combined effects of dynamic cerebral autoregulation (CA), CO2 cerebrovascular reactivity (CVR), and neurovascular coupling (NVC), obtained from simultaneous measurements, have not been described. CBF velocity in the middle cerebral artery (MCA) (CBFv, transcranial Doppler), blood pressure (BP, Finometer), and end-tidal Pco2 (PetCO2 , infrared capnography) were recorded during a 1-min passive movement of the arm in 27 healthy controls [mean age (SD) 61.4 (6.0) yr] and 27 acute stroke patients [age 63 (11.7) yr]. A multivariate autoregressive-moving average model was used to separate the contributions of BP, arterial Pco2 (PaCO2 ), and the neural activation to the CBFv responses. CBFv step responses for the BP, CO2, and stimulus inputs were also obtained. The contribution of the stimulus to the CBFv response was highly significant for the difference between the affected side [area under the curve (AUC) 104.5 (4.5)%] and controls [AUC 106.9 (4.3)%; P = 0.008]. CBFv step responses to CO2 [affected hemisphere 0.39 (0.7), unaffected 0.55 (0.8), controls 1.39 (0.9)%/mmHg; P = 0.01, affected vs. controls; P = 0.025, unaffected vs. controls] and motor stimulus inputs [affected hemisphere 0.20 (0.1), unaffected 0.22 (0.2), controls 0.37 (0.2) arbitrary units; P = 0.009, affected vs. controls; P = 0.02, unaffected vs. controls] were reduced in the stroke group compared with controls. The CBFv step responses to the BP input at baseline and during the paradigm were not different between groups (P = 0.07), but PetCO2 was lower in the stroke group (P &lt; 0.05). These results provide new insights into the interaction of CA, CVR, and NVC in both health and disease states.","DOI":"10.1152/japplphysiol.00620.2014 [doi]","note":"CI: Copyright (c) 2015; JID: 8502536; OTO: NOTNLM; 2014/11/13 [aheadofprint]; ppublish\nPMID: 25593216","language":"eng","author":[{"family":"Salinet","given":"A. S."},{"family":"Robinson","given":"T. G."},{"family":"Panerai","given":"R. B."}],"issued":{"date-parts":[["2015",1,15]]}}}],"schema":"https://github.com/citation-style-language/schema/raw/master/csl-citation.json"} </w:instrText>
      </w:r>
      <w:r w:rsidR="00385120"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(47)</w:t>
      </w:r>
      <w:r w:rsidR="00385120" w:rsidRPr="006E7B3F">
        <w:rPr>
          <w:rFonts w:ascii="Times New Roman" w:hAnsi="Times New Roman"/>
          <w:color w:val="000000" w:themeColor="text1"/>
        </w:rPr>
        <w:fldChar w:fldCharType="end"/>
      </w:r>
      <w:r w:rsidR="006C2DC0" w:rsidRPr="006E7B3F">
        <w:rPr>
          <w:rFonts w:ascii="Times New Roman" w:hAnsi="Times New Roman"/>
          <w:color w:val="000000" w:themeColor="text1"/>
        </w:rPr>
        <w:t xml:space="preserve">. </w:t>
      </w:r>
      <w:r w:rsidR="000A2624" w:rsidRPr="006E7B3F">
        <w:rPr>
          <w:rFonts w:ascii="Times New Roman" w:hAnsi="Times New Roman"/>
          <w:color w:val="000000" w:themeColor="text1"/>
        </w:rPr>
        <w:t>Moreover, the muscle</w:t>
      </w:r>
      <w:r w:rsidR="00365292" w:rsidRPr="006E7B3F">
        <w:rPr>
          <w:rFonts w:ascii="Times New Roman" w:hAnsi="Times New Roman"/>
          <w:color w:val="000000" w:themeColor="text1"/>
        </w:rPr>
        <w:t xml:space="preserve"> </w:t>
      </w:r>
      <w:proofErr w:type="spellStart"/>
      <w:r w:rsidR="000A2624" w:rsidRPr="006E7B3F">
        <w:rPr>
          <w:rFonts w:ascii="Times New Roman" w:hAnsi="Times New Roman"/>
          <w:color w:val="000000" w:themeColor="text1"/>
        </w:rPr>
        <w:t>metaboreflex</w:t>
      </w:r>
      <w:proofErr w:type="spellEnd"/>
      <w:r w:rsidR="000A2624" w:rsidRPr="006E7B3F">
        <w:rPr>
          <w:rFonts w:ascii="Times New Roman" w:hAnsi="Times New Roman"/>
          <w:color w:val="000000" w:themeColor="text1"/>
        </w:rPr>
        <w:t xml:space="preserve"> also induces cerebral autonomic nervous system changes </w:t>
      </w:r>
      <w:r w:rsidR="003F487F" w:rsidRPr="006E7B3F">
        <w:rPr>
          <w:rFonts w:ascii="Times New Roman" w:hAnsi="Times New Roman"/>
          <w:color w:val="000000" w:themeColor="text1"/>
        </w:rPr>
        <w:t xml:space="preserve">that have </w:t>
      </w:r>
      <w:r w:rsidR="005B3089" w:rsidRPr="006E7B3F">
        <w:rPr>
          <w:rFonts w:ascii="Times New Roman" w:hAnsi="Times New Roman"/>
          <w:color w:val="000000" w:themeColor="text1"/>
        </w:rPr>
        <w:t>been suggested to be depressed in HF</w:t>
      </w:r>
      <w:r w:rsidR="00A92E1C" w:rsidRPr="006E7B3F">
        <w:rPr>
          <w:rFonts w:ascii="Times New Roman" w:hAnsi="Times New Roman"/>
          <w:color w:val="000000" w:themeColor="text1"/>
        </w:rPr>
        <w:t xml:space="preserve"> </w:t>
      </w:r>
      <w:r w:rsidR="00A92E1C"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ab0c941vt","properties":{"formattedCitation":"(45)","plainCitation":"(45)"},"citationItems":[{"id":3374,"uris":["http://zotero.org/users/3599068/items/963EKU6R"],"uri":["http://zotero.org/users/3599068/items/963EKU6R"],"itemData":{"id":3374,"type":"article-journal","title":"Muscle metaboreflex and cerebral blood flow regulation in humans: implications for exercise with blood flow restriction","container-title":"American Journal of Physiology. Heart and Circulatory Physiology","page":"H1201-1209","volume":"310","issue":"9","source":"PubMed","abstract":"We investigated the effect of activating metabolically sensitive skeletal muscle afferents (muscle metaboreflex) on cerebral blood flow and the potentially confounding influence of concomitant changes in the partial pressure of arterial carbon dioxide. Eleven healthy males (25 ± 4 yr) performed submaximal leg cycling exercise on a semirecumbent cycle ergometer (heart rate: </w:instrText>
      </w:r>
      <w:r w:rsidR="00613762" w:rsidRPr="006E7B3F">
        <w:rPr>
          <w:rFonts w:ascii="MS Mincho" w:hAnsi="MS Mincho" w:cs="MS Mincho"/>
          <w:color w:val="000000" w:themeColor="text1"/>
        </w:rPr>
        <w:instrText>∼</w:instrText>
      </w:r>
      <w:r w:rsidR="00613762" w:rsidRPr="006E7B3F">
        <w:rPr>
          <w:rFonts w:ascii="Times New Roman" w:hAnsi="Times New Roman"/>
          <w:color w:val="000000" w:themeColor="text1"/>
        </w:rPr>
        <w:instrText xml:space="preserve">120 beats/min), and assessments were made of the partial pressure of end-tidal carbon dioxide (PetCO2 ), internal carotid artery blood flow (ICAQ) and conductance (ICACVC), and middle cerebral artery mean blood velocity (MCAvm) and conductance index (MCACVCi).The muscle metaboreflex was activated during cycling with leg blood flow restriction (BFR) or isolated with postexercise ischemia (PEI). In separate trials, PetCO2 was either permitted to fluctuate spontaneously (control trial) or was clamped at 1 mmHg above resting levels (PetCO2 clamp trial). In the control trial, leg cycling with BFR decreased PetCO2 (Δ-4.8 ± 0.9 mmHg vs. leg cycling exercise) secondary to hyperventilation, while ICAQ, ICACVC, and MCAvm were unchanged and MCACVCi decreased. However, in the PetCO2 clamp trial, leg cycling with BFR increased both MCAvm (Δ5.9 ± 1.4 cm/s) and ICAQ (Δ20.0 ± 7.8 ml/min) and attenuated the decrease in MCACVCi, while ICACVC was unchanged. In the control trial, PEI decreased PetCO2 (Δ-7.0 ± 1.3 mmHg vs. rest), MCAvm and MCACVCi, whereas ICAQ and ICACVC were unchanged. In contrast, in the PetCO2 clamp trial both ICAQ (Δ18.5 ± 11.9 ml/min) and MCAvm (Δ8.8 ± 2.0 cm/s) were elevated, while ICACVC and MCACVCi were unchanged. In conclusion, when hyperventilation-related decreases in PetCO2 are prevented the activation of metabolically sensitive skeletal muscle afferent fibers increases cerebral blood flow.","DOI":"10.1152/ajpheart.00894.2015","ISSN":"1522-1539","note":"PMID: 26873971","shortTitle":"Muscle metaboreflex and cerebral blood flow regulation in humans","journalAbbreviation":"Am. J. Physiol. Heart Circ. Physiol.","language":"eng","author":[{"family":"Prodel","given":"Eliza"},{"family":"Balanos","given":"George M."},{"family":"Braz","given":"Igor D."},{"family":"Nobrega","given":"Antonio C. L."},{"family":"Vianna","given":"Lauro C."},{"family":"Fisher","given":"James P."}],"issued":{"date-parts":[["2016",5,1]]}}}],"schema":"https://github.com/citation-style-language/schema/raw/master/csl-citation.json"} </w:instrText>
      </w:r>
      <w:r w:rsidR="00A92E1C"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(45)</w:t>
      </w:r>
      <w:r w:rsidR="00A92E1C" w:rsidRPr="006E7B3F">
        <w:rPr>
          <w:rFonts w:ascii="Times New Roman" w:hAnsi="Times New Roman"/>
          <w:color w:val="000000" w:themeColor="text1"/>
        </w:rPr>
        <w:fldChar w:fldCharType="end"/>
      </w:r>
      <w:r w:rsidR="001C2001" w:rsidRPr="006E7B3F">
        <w:rPr>
          <w:rFonts w:ascii="Times New Roman" w:hAnsi="Times New Roman"/>
          <w:color w:val="000000" w:themeColor="text1"/>
        </w:rPr>
        <w:t>, although in our study PaCO</w:t>
      </w:r>
      <w:r w:rsidR="001C2001" w:rsidRPr="006E7B3F">
        <w:rPr>
          <w:rFonts w:ascii="Times New Roman" w:hAnsi="Times New Roman"/>
          <w:color w:val="000000" w:themeColor="text1"/>
          <w:vertAlign w:val="subscript"/>
        </w:rPr>
        <w:t>2</w:t>
      </w:r>
      <w:r w:rsidR="001C2001" w:rsidRPr="006E7B3F">
        <w:rPr>
          <w:rFonts w:ascii="Times New Roman" w:hAnsi="Times New Roman"/>
          <w:color w:val="000000" w:themeColor="text1"/>
        </w:rPr>
        <w:t xml:space="preserve"> was not clamped</w:t>
      </w:r>
      <w:r w:rsidR="00A92E1C" w:rsidRPr="006E7B3F">
        <w:rPr>
          <w:rFonts w:ascii="Times New Roman" w:hAnsi="Times New Roman"/>
          <w:color w:val="000000" w:themeColor="text1"/>
        </w:rPr>
        <w:t>.</w:t>
      </w:r>
      <w:r w:rsidR="000A2624" w:rsidRPr="006E7B3F">
        <w:rPr>
          <w:rFonts w:ascii="Times New Roman" w:hAnsi="Times New Roman"/>
          <w:color w:val="000000" w:themeColor="text1"/>
        </w:rPr>
        <w:t xml:space="preserve"> </w:t>
      </w:r>
      <w:r w:rsidR="005B3089" w:rsidRPr="006E7B3F">
        <w:rPr>
          <w:rFonts w:ascii="Times New Roman" w:hAnsi="Times New Roman"/>
          <w:color w:val="000000" w:themeColor="text1"/>
        </w:rPr>
        <w:t>Finally</w:t>
      </w:r>
      <w:r w:rsidR="000A2624" w:rsidRPr="006E7B3F">
        <w:rPr>
          <w:rFonts w:ascii="Times New Roman" w:hAnsi="Times New Roman"/>
          <w:color w:val="000000" w:themeColor="text1"/>
        </w:rPr>
        <w:t>, deficiencies in the metabolic, neurovascular coupling</w:t>
      </w:r>
      <w:r w:rsidR="0032624F" w:rsidRPr="006E7B3F">
        <w:rPr>
          <w:rFonts w:ascii="Times New Roman" w:hAnsi="Times New Roman"/>
          <w:color w:val="000000" w:themeColor="text1"/>
        </w:rPr>
        <w:t>,</w:t>
      </w:r>
      <w:r w:rsidR="000A2624" w:rsidRPr="006E7B3F">
        <w:rPr>
          <w:rFonts w:ascii="Times New Roman" w:hAnsi="Times New Roman"/>
          <w:color w:val="000000" w:themeColor="text1"/>
        </w:rPr>
        <w:t xml:space="preserve"> component of the response in HF are suggested by the delayed increase in </w:t>
      </w:r>
      <w:r w:rsidR="003B0D04" w:rsidRPr="006E7B3F">
        <w:rPr>
          <w:rFonts w:ascii="Times New Roman" w:hAnsi="Times New Roman"/>
          <w:color w:val="000000" w:themeColor="text1"/>
          <w:lang w:val="en-US"/>
        </w:rPr>
        <w:t>CBV</w:t>
      </w:r>
      <w:r w:rsidR="003B0D04" w:rsidRPr="006E7B3F">
        <w:rPr>
          <w:rFonts w:ascii="Times New Roman" w:hAnsi="Times New Roman"/>
          <w:color w:val="000000" w:themeColor="text1"/>
        </w:rPr>
        <w:t xml:space="preserve"> </w:t>
      </w:r>
      <w:r w:rsidR="000A2624" w:rsidRPr="006E7B3F">
        <w:rPr>
          <w:rFonts w:ascii="Times New Roman" w:hAnsi="Times New Roman"/>
          <w:color w:val="000000" w:themeColor="text1"/>
        </w:rPr>
        <w:t xml:space="preserve">(Fig. 1.C) </w:t>
      </w:r>
      <w:r w:rsidR="0092642E" w:rsidRPr="006E7B3F">
        <w:rPr>
          <w:rFonts w:ascii="Times New Roman" w:hAnsi="Times New Roman"/>
          <w:color w:val="000000" w:themeColor="text1"/>
        </w:rPr>
        <w:t>T</w:t>
      </w:r>
      <w:r w:rsidR="00B94E58" w:rsidRPr="006E7B3F">
        <w:rPr>
          <w:rFonts w:ascii="Times New Roman" w:hAnsi="Times New Roman"/>
          <w:color w:val="000000" w:themeColor="text1"/>
        </w:rPr>
        <w:t xml:space="preserve">he temporal pattern of the </w:t>
      </w:r>
      <w:r w:rsidR="0092642E" w:rsidRPr="006E7B3F">
        <w:rPr>
          <w:rFonts w:ascii="Times New Roman" w:hAnsi="Times New Roman"/>
          <w:color w:val="000000" w:themeColor="text1"/>
        </w:rPr>
        <w:t>CB</w:t>
      </w:r>
      <w:r w:rsidR="00B94E58" w:rsidRPr="006E7B3F">
        <w:rPr>
          <w:rFonts w:ascii="Times New Roman" w:hAnsi="Times New Roman"/>
          <w:color w:val="000000" w:themeColor="text1"/>
        </w:rPr>
        <w:t xml:space="preserve">V response to </w:t>
      </w:r>
      <w:r w:rsidR="00D02674" w:rsidRPr="006E7B3F">
        <w:rPr>
          <w:rFonts w:ascii="Times New Roman" w:hAnsi="Times New Roman"/>
          <w:color w:val="000000" w:themeColor="text1"/>
        </w:rPr>
        <w:t>(</w:t>
      </w:r>
      <w:proofErr w:type="spellStart"/>
      <w:proofErr w:type="gram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00B94E58" w:rsidRPr="006E7B3F">
        <w:rPr>
          <w:rFonts w:ascii="Times New Roman" w:hAnsi="Times New Roman"/>
          <w:color w:val="000000" w:themeColor="text1"/>
        </w:rPr>
        <w:t xml:space="preserve"> in</w:t>
      </w:r>
      <w:proofErr w:type="gramEnd"/>
      <w:r w:rsidR="00B94E58" w:rsidRPr="006E7B3F">
        <w:rPr>
          <w:rFonts w:ascii="Times New Roman" w:hAnsi="Times New Roman"/>
          <w:color w:val="000000" w:themeColor="text1"/>
        </w:rPr>
        <w:t xml:space="preserve"> HF (Fig. 1C) is markedly different from controls, as it suggests impairment of both the myogenic and metabolic mechanisms contributing to </w:t>
      </w:r>
      <w:proofErr w:type="spellStart"/>
      <w:r w:rsidR="00B94E58" w:rsidRPr="006E7B3F">
        <w:rPr>
          <w:rFonts w:ascii="Times New Roman" w:hAnsi="Times New Roman"/>
          <w:color w:val="000000" w:themeColor="text1"/>
        </w:rPr>
        <w:t>dCA</w:t>
      </w:r>
      <w:proofErr w:type="spellEnd"/>
      <w:r w:rsidR="00B94E58" w:rsidRPr="006E7B3F">
        <w:rPr>
          <w:rFonts w:ascii="Times New Roman" w:hAnsi="Times New Roman"/>
          <w:color w:val="000000" w:themeColor="text1"/>
        </w:rPr>
        <w:t>. Considering the slow BP rise induced by</w:t>
      </w:r>
      <w:r w:rsidR="00D02674" w:rsidRPr="006E7B3F">
        <w:rPr>
          <w:rFonts w:ascii="Times New Roman" w:hAnsi="Times New Roman"/>
          <w:color w:val="000000" w:themeColor="text1"/>
        </w:rPr>
        <w:t xml:space="preserve"> (</w:t>
      </w:r>
      <w:proofErr w:type="spellStart"/>
      <w:proofErr w:type="gram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00B94E58" w:rsidRPr="006E7B3F">
        <w:rPr>
          <w:rFonts w:ascii="Times New Roman" w:hAnsi="Times New Roman"/>
          <w:color w:val="000000" w:themeColor="text1"/>
        </w:rPr>
        <w:t xml:space="preserve"> in</w:t>
      </w:r>
      <w:proofErr w:type="gramEnd"/>
      <w:r w:rsidR="00B94E58" w:rsidRPr="006E7B3F">
        <w:rPr>
          <w:rFonts w:ascii="Times New Roman" w:hAnsi="Times New Roman"/>
          <w:color w:val="000000" w:themeColor="text1"/>
        </w:rPr>
        <w:t xml:space="preserve"> HF (Fig. 1A), if one removes the velocity ‘surge’, starting at approximately 75</w:t>
      </w:r>
      <w:r w:rsidR="0092642E" w:rsidRPr="006E7B3F">
        <w:rPr>
          <w:rFonts w:ascii="Times New Roman" w:hAnsi="Times New Roman"/>
          <w:color w:val="000000" w:themeColor="text1"/>
        </w:rPr>
        <w:t xml:space="preserve"> s (Fig. 1C), the underlying CB</w:t>
      </w:r>
      <w:r w:rsidR="00F946EB" w:rsidRPr="006E7B3F">
        <w:rPr>
          <w:rFonts w:ascii="Times New Roman" w:hAnsi="Times New Roman"/>
          <w:color w:val="000000" w:themeColor="text1"/>
        </w:rPr>
        <w:t>V rise</w:t>
      </w:r>
      <w:r w:rsidR="00B94E58" w:rsidRPr="006E7B3F">
        <w:rPr>
          <w:rFonts w:ascii="Times New Roman" w:hAnsi="Times New Roman"/>
          <w:color w:val="000000" w:themeColor="text1"/>
        </w:rPr>
        <w:t xml:space="preserve"> follows that of BP, thus indicating absence of a myogenic response. On the other hand, when focusing on the </w:t>
      </w:r>
      <w:r w:rsidR="00B94E58" w:rsidRPr="006E7B3F">
        <w:rPr>
          <w:rFonts w:ascii="Times New Roman" w:hAnsi="Times New Roman"/>
          <w:color w:val="000000" w:themeColor="text1"/>
        </w:rPr>
        <w:lastRenderedPageBreak/>
        <w:t xml:space="preserve">‘surge’, which would be ascribed to the increased metabolic demand induced by </w:t>
      </w:r>
      <w:r w:rsidR="00D02674" w:rsidRPr="006E7B3F">
        <w:rPr>
          <w:rFonts w:ascii="Times New Roman" w:hAnsi="Times New Roman"/>
          <w:color w:val="000000" w:themeColor="text1"/>
        </w:rPr>
        <w:t>(</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w:t>
      </w:r>
      <w:r w:rsidR="00B94E58" w:rsidRPr="006E7B3F">
        <w:rPr>
          <w:rFonts w:ascii="Times New Roman" w:hAnsi="Times New Roman"/>
          <w:color w:val="000000" w:themeColor="text1"/>
        </w:rPr>
        <w:t>, there is a clear delay compared to controls, thus suggesting that the metabolic component, which could also be regarded as the neurovascular coupling contribution, is also impaired.</w:t>
      </w:r>
    </w:p>
    <w:p w14:paraId="73D608A1" w14:textId="6D329C0E" w:rsidR="00A95736" w:rsidRPr="006E7B3F" w:rsidRDefault="003F487F"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The relevance of th</w:t>
      </w:r>
      <w:r w:rsidR="0032624F" w:rsidRPr="006E7B3F">
        <w:rPr>
          <w:rFonts w:ascii="Times New Roman" w:hAnsi="Times New Roman"/>
          <w:color w:val="000000" w:themeColor="text1"/>
        </w:rPr>
        <w:t>e</w:t>
      </w:r>
      <w:r w:rsidRPr="006E7B3F">
        <w:rPr>
          <w:rFonts w:ascii="Times New Roman" w:hAnsi="Times New Roman"/>
          <w:color w:val="000000" w:themeColor="text1"/>
        </w:rPr>
        <w:t>s</w:t>
      </w:r>
      <w:r w:rsidR="0032624F" w:rsidRPr="006E7B3F">
        <w:rPr>
          <w:rFonts w:ascii="Times New Roman" w:hAnsi="Times New Roman"/>
          <w:color w:val="000000" w:themeColor="text1"/>
        </w:rPr>
        <w:t>e</w:t>
      </w:r>
      <w:r w:rsidRPr="006E7B3F">
        <w:rPr>
          <w:rFonts w:ascii="Times New Roman" w:hAnsi="Times New Roman"/>
          <w:color w:val="000000" w:themeColor="text1"/>
        </w:rPr>
        <w:t xml:space="preserve"> new findings, as compared to previous reports of a depressed </w:t>
      </w:r>
      <w:r w:rsidRPr="006E7B3F">
        <w:rPr>
          <w:rFonts w:ascii="Times New Roman" w:hAnsi="Times New Roman"/>
          <w:strike/>
          <w:color w:val="000000" w:themeColor="text1"/>
        </w:rPr>
        <w:t>dynamic</w:t>
      </w:r>
      <w:r w:rsidRPr="006E7B3F">
        <w:rPr>
          <w:rFonts w:ascii="Times New Roman" w:hAnsi="Times New Roman"/>
          <w:color w:val="000000" w:themeColor="text1"/>
        </w:rPr>
        <w:t xml:space="preserve"> </w:t>
      </w:r>
      <w:proofErr w:type="spellStart"/>
      <w:r w:rsidR="00FF4EB8"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in HF at rest </w:t>
      </w:r>
      <w:r w:rsidR="00A92E1C"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piolm80ds","properties":{"formattedCitation":"(5)","plainCitation":"(5)","dontUpdate":true},"citationItems":[{"id":3080,"uris":["http://zotero.org/users/3599068/items/S7HGZF55"],"uri":["http://zotero.org/users/3599068/items/S7HGZF55"],"itemData":{"id":3080,"type":"article-journal","title":"Cerebral blood flow autoregulation in ischemic heart failure","container-title":"American Journal of Physiology. Regulatory, Integrative and Comparative Physiology","page":"R108-R113","volume":"312","issue":"1","source":"PubMed","abstract":"Patients with ischemic heart failure (iHF) have a high risk of neurological complications such as cognitive impairment and stroke. We hypothesized that iHF patients have a higher incidence of impaired dynamic cerebral autoregulation (dCA). Adult patients with iHF and healthy volunteers were included. Cerebral blood flow velocity (CBFV, transcranial Doppler, middle cerebral artery), end-tidal CO2 (capnography), and arterial blood pressure (Finometer) were continuously recorded supine for 5 min at rest. Autoregulation index (ARI) was estimated from the CBFV step response derived by transfer function analysis using standard template curves. Fifty-two iHF patients and 54 age-, gender-, and BP-matched healthy volunteers were studied. Echocardiogram ejection fraction was 40 (20-45) % in iHF group. iHF patients compared with control subjects had reduced end-tidal CO2 (34.1 ± 3.7 vs. 38.3 ± 4.0 mmHg, P &lt; 0.001) and lower ARI values (5.1 ± 1.6 vs. 5.9 ± 1.0, P = 0.012). ARI &lt;4, suggestive of impaired CA, was more common in iHF patients (28.8 vs. 7.4%, P = 0.004). These results confirm that iHF patients are more likely to have impaired dCA compared with age-matched controls. The relationship between impaired dCA and neurological complications in iHF patients deserves further investigation.","DOI":"10.1152/ajpregu.00361.2016","ISSN":"1522-1490","note":"PMID: 27927624","journalAbbreviation":"Am. J. Physiol. Regul. Integr. Comp. Physiol.","language":"eng","author":[{"family":"Caldas","given":"J. R."},{"family":"Panerai","given":"R. B."},{"family":"Haunton","given":"V. J."},{"family":"Almeida","given":"J. P."},{"family":"Ferreira","given":"G. S. R."},{"family":"Camara","given":"L."},{"family":"Nogueira","given":"R. C."},{"family":"Bor-Seng-Shu","given":"E."},{"family":"Oliveira","given":"M. L."},{"family":"Groehs","given":"R. R. V."},{"family":"Ferreira-Santos","given":"L."},{"family":"Teixeira","given":"M. J."},{"family":"Galas","given":"F. R. B. G."},{"family":"Robinson","given":"T. G."},{"family":"Jatene","given":"F. B."},{"family":"Hajjar","given":"L. A."}],"issued":{"date-parts":[["2017",1,1]]}}}],"schema":"https://github.com/citation-style-language/schema/raw/master/csl-citation.json"} </w:instrText>
      </w:r>
      <w:r w:rsidR="00A92E1C" w:rsidRPr="006E7B3F">
        <w:rPr>
          <w:rFonts w:ascii="Times New Roman" w:hAnsi="Times New Roman"/>
          <w:color w:val="000000" w:themeColor="text1"/>
        </w:rPr>
        <w:fldChar w:fldCharType="separate"/>
      </w:r>
      <w:r w:rsidR="00B82DBC" w:rsidRPr="006E7B3F">
        <w:rPr>
          <w:rFonts w:ascii="Times New Roman" w:hAnsi="Times New Roman"/>
          <w:noProof/>
          <w:color w:val="000000" w:themeColor="text1"/>
        </w:rPr>
        <w:t>(5</w:t>
      </w:r>
      <w:r w:rsidR="00F946EB" w:rsidRPr="006E7B3F">
        <w:rPr>
          <w:rFonts w:ascii="Times New Roman" w:hAnsi="Times New Roman"/>
          <w:noProof/>
          <w:color w:val="000000" w:themeColor="text1"/>
        </w:rPr>
        <w:t>, 10</w:t>
      </w:r>
      <w:r w:rsidR="00B82DBC" w:rsidRPr="006E7B3F">
        <w:rPr>
          <w:rFonts w:ascii="Times New Roman" w:hAnsi="Times New Roman"/>
          <w:noProof/>
          <w:color w:val="000000" w:themeColor="text1"/>
        </w:rPr>
        <w:t>)</w:t>
      </w:r>
      <w:r w:rsidR="00A92E1C" w:rsidRPr="006E7B3F">
        <w:rPr>
          <w:rFonts w:ascii="Times New Roman" w:hAnsi="Times New Roman"/>
          <w:color w:val="000000" w:themeColor="text1"/>
        </w:rPr>
        <w:fldChar w:fldCharType="end"/>
      </w:r>
      <w:r w:rsidR="00F44FB7" w:rsidRPr="006E7B3F">
        <w:rPr>
          <w:rFonts w:ascii="Times New Roman" w:hAnsi="Times New Roman"/>
          <w:color w:val="000000" w:themeColor="text1"/>
        </w:rPr>
        <w:t>,</w:t>
      </w:r>
      <w:r w:rsidR="00A92E1C" w:rsidRPr="006E7B3F">
        <w:rPr>
          <w:rFonts w:ascii="Times New Roman" w:hAnsi="Times New Roman"/>
          <w:color w:val="000000" w:themeColor="text1"/>
        </w:rPr>
        <w:t xml:space="preserve"> </w:t>
      </w:r>
      <w:r w:rsidRPr="006E7B3F">
        <w:rPr>
          <w:rFonts w:ascii="Times New Roman" w:hAnsi="Times New Roman"/>
          <w:color w:val="000000" w:themeColor="text1"/>
        </w:rPr>
        <w:t>is that impairment of CBF regulation is not limited to the myogenic response to BP changes, but also applies to the metabolic and neurogenic control mechanisms as well</w:t>
      </w:r>
      <w:r w:rsidR="002A7D6D" w:rsidRPr="006E7B3F">
        <w:rPr>
          <w:rFonts w:ascii="Times New Roman" w:hAnsi="Times New Roman"/>
          <w:color w:val="000000" w:themeColor="text1"/>
        </w:rPr>
        <w:t xml:space="preserve">, which </w:t>
      </w:r>
      <w:r w:rsidR="00402E66" w:rsidRPr="006E7B3F">
        <w:rPr>
          <w:rFonts w:ascii="Times New Roman" w:hAnsi="Times New Roman"/>
          <w:color w:val="000000" w:themeColor="text1"/>
        </w:rPr>
        <w:t xml:space="preserve">may </w:t>
      </w:r>
      <w:r w:rsidR="002A7D6D" w:rsidRPr="006E7B3F">
        <w:rPr>
          <w:rFonts w:ascii="Times New Roman" w:hAnsi="Times New Roman"/>
          <w:color w:val="000000" w:themeColor="text1"/>
        </w:rPr>
        <w:t>explain the increased risk of cognitive impairment in HF.</w:t>
      </w:r>
    </w:p>
    <w:p w14:paraId="5A78FBF8" w14:textId="77777777" w:rsidR="005C66E7" w:rsidRPr="006E7B3F" w:rsidRDefault="005C66E7" w:rsidP="00022C6B">
      <w:pPr>
        <w:spacing w:line="480" w:lineRule="auto"/>
        <w:jc w:val="both"/>
        <w:rPr>
          <w:rFonts w:ascii="Times New Roman" w:hAnsi="Times New Roman"/>
          <w:color w:val="000000" w:themeColor="text1"/>
        </w:rPr>
      </w:pPr>
    </w:p>
    <w:p w14:paraId="1934202B" w14:textId="77777777" w:rsidR="001F38D8" w:rsidRPr="006E7B3F" w:rsidRDefault="001F38D8" w:rsidP="00022C6B">
      <w:pPr>
        <w:spacing w:line="480" w:lineRule="auto"/>
        <w:jc w:val="both"/>
        <w:rPr>
          <w:rFonts w:ascii="Times New Roman" w:hAnsi="Times New Roman"/>
          <w:color w:val="000000" w:themeColor="text1"/>
        </w:rPr>
      </w:pPr>
    </w:p>
    <w:p w14:paraId="7FC2CE4F" w14:textId="159883EC" w:rsidR="001F38D8" w:rsidRPr="006E7B3F" w:rsidRDefault="00EC336A" w:rsidP="00022C6B">
      <w:pPr>
        <w:spacing w:line="480" w:lineRule="auto"/>
        <w:jc w:val="both"/>
        <w:rPr>
          <w:rFonts w:ascii="Times New Roman" w:hAnsi="Times New Roman"/>
          <w:i/>
          <w:color w:val="000000" w:themeColor="text1"/>
        </w:rPr>
      </w:pPr>
      <w:r w:rsidRPr="006E7B3F">
        <w:rPr>
          <w:rFonts w:ascii="Times New Roman" w:hAnsi="Times New Roman"/>
          <w:i/>
          <w:color w:val="000000" w:themeColor="text1"/>
        </w:rPr>
        <w:t>Clinical implications</w:t>
      </w:r>
    </w:p>
    <w:p w14:paraId="047BB9CC" w14:textId="19633674" w:rsidR="003B3046" w:rsidRPr="006E7B3F" w:rsidRDefault="000E1B00"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The </w:t>
      </w:r>
      <w:r w:rsidR="00185B8A" w:rsidRPr="006E7B3F">
        <w:rPr>
          <w:rFonts w:ascii="Times New Roman" w:hAnsi="Times New Roman"/>
          <w:color w:val="000000" w:themeColor="text1"/>
        </w:rPr>
        <w:t>fact</w:t>
      </w:r>
      <w:r w:rsidRPr="006E7B3F">
        <w:rPr>
          <w:rFonts w:ascii="Times New Roman" w:hAnsi="Times New Roman"/>
          <w:color w:val="000000" w:themeColor="text1"/>
        </w:rPr>
        <w:t xml:space="preserve"> that CBF regulation is impaired in patients with HF during isometric exercise, has direct implications for the care and follow</w:t>
      </w:r>
      <w:r w:rsidR="00402E66" w:rsidRPr="006E7B3F">
        <w:rPr>
          <w:rFonts w:ascii="Times New Roman" w:hAnsi="Times New Roman"/>
          <w:color w:val="000000" w:themeColor="text1"/>
        </w:rPr>
        <w:t>-</w:t>
      </w:r>
      <w:r w:rsidRPr="006E7B3F">
        <w:rPr>
          <w:rFonts w:ascii="Times New Roman" w:hAnsi="Times New Roman"/>
          <w:color w:val="000000" w:themeColor="text1"/>
        </w:rPr>
        <w:t xml:space="preserve">up of these patients. </w:t>
      </w:r>
      <w:r w:rsidRPr="006E7B3F">
        <w:rPr>
          <w:rFonts w:ascii="Times New Roman" w:eastAsia="Times New Roman" w:hAnsi="Times New Roman"/>
          <w:color w:val="000000" w:themeColor="text1"/>
          <w:lang w:eastAsia="en-GB"/>
        </w:rPr>
        <w:t xml:space="preserve">Given the number of common daily activities that require an isometric </w:t>
      </w:r>
      <w:r w:rsidR="00A83F67" w:rsidRPr="006E7B3F">
        <w:rPr>
          <w:rFonts w:ascii="Times New Roman" w:eastAsia="Times New Roman" w:hAnsi="Times New Roman"/>
          <w:color w:val="000000" w:themeColor="text1"/>
          <w:lang w:eastAsia="en-GB"/>
        </w:rPr>
        <w:t xml:space="preserve">muscle contraction (e.g. </w:t>
      </w:r>
      <w:r w:rsidRPr="006E7B3F">
        <w:rPr>
          <w:rFonts w:ascii="Times New Roman" w:eastAsia="Times New Roman" w:hAnsi="Times New Roman"/>
          <w:color w:val="000000" w:themeColor="text1"/>
          <w:lang w:eastAsia="en-GB"/>
        </w:rPr>
        <w:t>carrying</w:t>
      </w:r>
      <w:r w:rsidR="00B30CB4" w:rsidRPr="006E7B3F">
        <w:rPr>
          <w:rFonts w:ascii="Times New Roman" w:eastAsia="Times New Roman" w:hAnsi="Times New Roman"/>
          <w:color w:val="000000" w:themeColor="text1"/>
          <w:lang w:eastAsia="en-GB"/>
        </w:rPr>
        <w:t xml:space="preserve"> foodstuffs</w:t>
      </w:r>
      <w:r w:rsidR="00A83F67" w:rsidRPr="006E7B3F">
        <w:rPr>
          <w:rFonts w:ascii="Times New Roman" w:eastAsia="Times New Roman" w:hAnsi="Times New Roman"/>
          <w:color w:val="000000" w:themeColor="text1"/>
          <w:lang w:eastAsia="en-GB"/>
        </w:rPr>
        <w:t xml:space="preserve">, lifting </w:t>
      </w:r>
      <w:r w:rsidR="00D24AC9" w:rsidRPr="006E7B3F">
        <w:rPr>
          <w:rFonts w:ascii="Times New Roman" w:eastAsia="Times New Roman" w:hAnsi="Times New Roman"/>
          <w:color w:val="000000" w:themeColor="text1"/>
          <w:lang w:eastAsia="en-GB"/>
        </w:rPr>
        <w:t>light weights</w:t>
      </w:r>
      <w:r w:rsidRPr="006E7B3F">
        <w:rPr>
          <w:rFonts w:ascii="Times New Roman" w:eastAsia="Times New Roman" w:hAnsi="Times New Roman"/>
          <w:color w:val="000000" w:themeColor="text1"/>
          <w:lang w:eastAsia="en-GB"/>
        </w:rPr>
        <w:t>)</w:t>
      </w:r>
      <w:r w:rsidR="005974D6" w:rsidRPr="006E7B3F">
        <w:rPr>
          <w:rFonts w:ascii="Times New Roman" w:eastAsia="Times New Roman" w:hAnsi="Times New Roman"/>
          <w:color w:val="000000" w:themeColor="text1"/>
          <w:lang w:eastAsia="en-GB"/>
        </w:rPr>
        <w:t xml:space="preserve">, </w:t>
      </w:r>
      <w:r w:rsidRPr="006E7B3F">
        <w:rPr>
          <w:rFonts w:ascii="Times New Roman" w:hAnsi="Times New Roman"/>
          <w:color w:val="000000" w:themeColor="text1"/>
        </w:rPr>
        <w:t>our findings</w:t>
      </w:r>
      <w:r w:rsidR="001C4389" w:rsidRPr="006E7B3F">
        <w:rPr>
          <w:rFonts w:ascii="Times New Roman" w:hAnsi="Times New Roman"/>
          <w:color w:val="000000" w:themeColor="text1"/>
        </w:rPr>
        <w:t xml:space="preserve"> suggest that</w:t>
      </w:r>
      <w:r w:rsidRPr="006E7B3F">
        <w:rPr>
          <w:rFonts w:ascii="Times New Roman" w:hAnsi="Times New Roman"/>
          <w:color w:val="000000" w:themeColor="text1"/>
        </w:rPr>
        <w:t xml:space="preserve"> </w:t>
      </w:r>
      <w:r w:rsidR="00402E66" w:rsidRPr="006E7B3F">
        <w:rPr>
          <w:rFonts w:ascii="Times New Roman" w:hAnsi="Times New Roman"/>
          <w:color w:val="000000" w:themeColor="text1"/>
        </w:rPr>
        <w:t xml:space="preserve">BP </w:t>
      </w:r>
      <w:r w:rsidRPr="006E7B3F">
        <w:rPr>
          <w:rFonts w:ascii="Times New Roman" w:hAnsi="Times New Roman"/>
          <w:color w:val="000000" w:themeColor="text1"/>
        </w:rPr>
        <w:t xml:space="preserve">surges </w:t>
      </w:r>
      <w:r w:rsidR="001C4389" w:rsidRPr="006E7B3F">
        <w:rPr>
          <w:rFonts w:ascii="Times New Roman" w:hAnsi="Times New Roman"/>
          <w:color w:val="000000" w:themeColor="text1"/>
        </w:rPr>
        <w:t xml:space="preserve">are buffered less efficiently, with more passive transmission of BP to the cerebral vasculature </w:t>
      </w:r>
      <w:r w:rsidR="001C4389"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r5beqf3ju","properties":{"formattedCitation":"(36)","plainCitation":"(36)"},"citationItems":[{"id":859,"uris":["http://zotero.org/users/3599068/items/EMQG9IGU"],"uri":["http://zotero.org/users/3599068/items/EMQG9IGU"],"itemData":{"id":859,"type":"article-journal","title":"Cerebral autoregulation: from models to clinical applications","container-title":"Cardiovascular engineering (Dordrecht, Netherlands)","page":"42-59","volume":"8","issue":"1","abstract":"Short-term regulation of cerebral blood flow (CBF) is controlled by myogenic, metabolic and neurogenic mechanisms, which maintain flow within narrow limits, despite large changes in arterial blood pressure (ABP). Static cerebral autoregulation (CA) represents the steady-state relationship between CBF and ABP, characterized by a plateau of nearly constant CBF for ABP changes in the interval 60-150 mmHg. The transient response of the CBF-ABP relationship is usually referred to as dynamic CA and can be observed during spontaneous fluctuations in ABP or from sudden changes in ABP induced by thigh cuff deflation, changes in posture and other manoeuvres. Modelling the dynamic ABP-CBFV relationship is an essential step to gain better insight into the physiology of CA and to obtain clinically relevant information from model parameters. This paper reviews the literature on the application of CA models to different clinical conditions. Although mathematical models have been proposed and should be pursued, most studies have adopted linear input-output ('black-box') models, despite the inherently non-linear nature of CA. The most common of these have been transfer function analysis (TFA) and a second-order differential equation model, which have been the main focus of the review. An index of CA (ARI), and frequency-domain parameters derived from TFA, have been shown to be sensitive to pathophysiological changes in patients with carotid artery disease, stroke, severe head injury, subarachnoid haemorrhage and other conditions. Non-linear dynamic models have also been proposed, but more work is required to establish their superiority and applicability in the clinical environment. Of particular importance is the development of multivariate models that can cope with time-varying parameters, and protocols to validate the reproducibility and ranges of normality of dynamic CA parameters extracted from these models.","DOI":"10.1007/s10558-007-9044-6 [doi]","note":"JID: 101132083; RF: 135; ppublish\nPMID: 18041584","language":"eng","author":[{"family":"Panerai","given":"R. B."}],"issued":{"date-parts":[["2008",3]]}}}],"schema":"https://github.com/citation-style-language/schema/raw/master/csl-citation.json"} </w:instrText>
      </w:r>
      <w:r w:rsidR="001C4389"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(36)</w:t>
      </w:r>
      <w:r w:rsidR="001C4389" w:rsidRPr="006E7B3F">
        <w:rPr>
          <w:rFonts w:ascii="Times New Roman" w:hAnsi="Times New Roman"/>
          <w:color w:val="000000" w:themeColor="text1"/>
        </w:rPr>
        <w:fldChar w:fldCharType="end"/>
      </w:r>
      <w:r w:rsidRPr="006E7B3F">
        <w:rPr>
          <w:rFonts w:ascii="Times New Roman" w:hAnsi="Times New Roman"/>
          <w:color w:val="000000" w:themeColor="text1"/>
        </w:rPr>
        <w:t>, whilst metabolic demands</w:t>
      </w:r>
      <w:r w:rsidR="00402E66" w:rsidRPr="006E7B3F">
        <w:rPr>
          <w:rFonts w:ascii="Times New Roman" w:hAnsi="Times New Roman"/>
          <w:color w:val="000000" w:themeColor="text1"/>
        </w:rPr>
        <w:t xml:space="preserve"> may</w:t>
      </w:r>
      <w:r w:rsidRPr="006E7B3F">
        <w:rPr>
          <w:rFonts w:ascii="Times New Roman" w:hAnsi="Times New Roman"/>
          <w:color w:val="000000" w:themeColor="text1"/>
        </w:rPr>
        <w:t xml:space="preserve"> not be met</w:t>
      </w:r>
      <w:r w:rsidR="005974D6" w:rsidRPr="006E7B3F">
        <w:rPr>
          <w:rFonts w:ascii="Times New Roman" w:hAnsi="Times New Roman"/>
          <w:color w:val="000000" w:themeColor="text1"/>
        </w:rPr>
        <w:t xml:space="preserve"> by the neurovascular coupling mechanism</w:t>
      </w:r>
      <w:r w:rsidRPr="006E7B3F">
        <w:rPr>
          <w:rFonts w:ascii="Times New Roman" w:hAnsi="Times New Roman"/>
          <w:color w:val="000000" w:themeColor="text1"/>
        </w:rPr>
        <w:t>, thus leading to temporary ischaemia</w:t>
      </w:r>
      <w:r w:rsidR="005974D6" w:rsidRPr="006E7B3F">
        <w:rPr>
          <w:rFonts w:ascii="Times New Roman" w:hAnsi="Times New Roman"/>
          <w:color w:val="000000" w:themeColor="text1"/>
        </w:rPr>
        <w:t xml:space="preserve">. </w:t>
      </w:r>
      <w:r w:rsidR="009E0BE4" w:rsidRPr="006E7B3F">
        <w:rPr>
          <w:rFonts w:ascii="Times New Roman" w:hAnsi="Times New Roman"/>
          <w:color w:val="000000" w:themeColor="text1"/>
        </w:rPr>
        <w:t>R</w:t>
      </w:r>
      <w:r w:rsidR="005729DF" w:rsidRPr="006E7B3F">
        <w:rPr>
          <w:rFonts w:ascii="Times New Roman" w:hAnsi="Times New Roman"/>
          <w:color w:val="000000" w:themeColor="text1"/>
        </w:rPr>
        <w:t>ecent systematic</w:t>
      </w:r>
      <w:r w:rsidR="009E0BE4" w:rsidRPr="006E7B3F">
        <w:rPr>
          <w:rFonts w:ascii="Times New Roman" w:hAnsi="Times New Roman"/>
          <w:color w:val="000000" w:themeColor="text1"/>
        </w:rPr>
        <w:t>s</w:t>
      </w:r>
      <w:r w:rsidR="005729DF" w:rsidRPr="006E7B3F">
        <w:rPr>
          <w:rFonts w:ascii="Times New Roman" w:hAnsi="Times New Roman"/>
          <w:color w:val="000000" w:themeColor="text1"/>
        </w:rPr>
        <w:t xml:space="preserve"> review</w:t>
      </w:r>
      <w:r w:rsidR="009E0BE4" w:rsidRPr="006E7B3F">
        <w:rPr>
          <w:rFonts w:ascii="Times New Roman" w:hAnsi="Times New Roman"/>
          <w:color w:val="000000" w:themeColor="text1"/>
        </w:rPr>
        <w:t>s</w:t>
      </w:r>
      <w:r w:rsidR="005729DF" w:rsidRPr="006E7B3F">
        <w:rPr>
          <w:rFonts w:ascii="Times New Roman" w:hAnsi="Times New Roman"/>
          <w:color w:val="000000" w:themeColor="text1"/>
        </w:rPr>
        <w:t xml:space="preserve"> </w:t>
      </w:r>
      <w:r w:rsidR="00A24F2F" w:rsidRPr="006E7B3F">
        <w:rPr>
          <w:rFonts w:ascii="Times New Roman" w:hAnsi="Times New Roman"/>
          <w:color w:val="000000" w:themeColor="text1"/>
        </w:rPr>
        <w:t>and meta-analyse</w:t>
      </w:r>
      <w:r w:rsidR="00591FA2" w:rsidRPr="006E7B3F">
        <w:rPr>
          <w:rFonts w:ascii="Times New Roman" w:hAnsi="Times New Roman"/>
          <w:color w:val="000000" w:themeColor="text1"/>
        </w:rPr>
        <w:t xml:space="preserve">s </w:t>
      </w:r>
      <w:r w:rsidR="00A152D5"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{"citationID":"1upu3cd3ae","properties":{"formattedCitation":"(9, 19)","plainCitation":"(9, 19)"},"citationItems":[{"id":3376,"uris":["http://zotero.org/users/3599068/items/88CFXR3S"],"uri":["http://zotero.org/users/3599068/items/88CFXR3S"],"itemData":{"id":3376,"type":"article-journal","title":"Clinical outcomes and cardiovascular responses to exercise training in heart failure patients with preserved ejection fraction: a systematic review and meta-analysis","container-title":"Journal of Applied Physiology (Bethesda, Md.: 1985)","page":"726-733","volume":"119","issue":"6","source":"PubMed","abstract":"Exercise training induces physical adaptations for heart failure patients with systolic dysfunction, but less is known about those patients with preserved ejection fraction. To establish whether exercise training produces changes in peak V̇o2 and related measures, quality of life, general health, and diastolic function in heart failure patients with preserved ejection fraction. We conducted a MEDLINE search (1985 to October 10, 2014), for exercise-based rehabilitation trials in heart failure, using search terms \"exercise training, heart failure with preserved ejection fraction, heart failure with normal ejection fraction, peak V̇o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and diastolic heart dysfunction\". Seven intervention studies were included providing a total of 144 exercising subjects and 114 control subjects, a total of 258 participants. Peak V̇o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xml:space="preserve"> increased by a mean difference (MD) 2.13 ml·kg(-1)·min(-1) [95% confidence interval (CI) 1.54 to 2.71, P &lt; 0.00001] in exercise training vs. sedentary control, equating to a 17% improvement from baseline. The corresponding data are provided for the following exercise test variables: V̇e/V̇co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xml:space="preserve"> slope, MD 0.85 ml·kg(-1)·min(-1) (95% CI 0.05 to 1.65, P = 0.04); maximum heart rate, MD 5.60 beats per minute (95% CI 3.95 to 7.25, P &lt; 0.00001); Six-Minute Walk Test, MD 32.1 m (95% CI 17.2 to 47.1, P &lt; 0.0001); and indices of diastolic function: E/A ratio, MD 0.07 (95% CI 0.02 to 0.12, P = 0.005); E/E' ratio MD -2.31 (95% CI -3.44 to -1.19, P &lt; 0.0001); deceleration time (DT), MD -13.2 ms (95% CI -19.8 to -6.5, P = 0.0001); and quality of life: Minnesota Living with Heart Failure Questionnaire, MD -6.50 (95% CI -9.47 to -3.53, P &lt; 0.0001); and short form-36 health survey (physical dimension), MD 15.6 (95% CI 7.4 to 23.8, P = 0.0002). In 3,744 h patient-hours of training, not one death was directly attributable to exercise. Exercise training appears to effect several health-related improvements in people with heart failure and preserved ejection fraction.","DOI":"10.1152/japplphysiol.00904.2014","ISSN":"1522-1601","note":"PMID: 25749444","shortTitle":"Clinical outcomes and cardiovascular responses to exercise training in heart failure patients with preserved ejection fraction","journalAbbreviation":"J. Appl. Physiol.","language":"eng","author":[{"family":"Dieberg","given":"Gudrun"},{"family":"Ismail","given":"Hashbullah"},{"family":"Giallauria","given":"Francesco"},{"family":"Smart","given":"Neil A."}],"issued":{"date-parts":[["2015",9,15]]}}},{"id":3572,"uris":["http://zotero.org/users/3599068/items/G9Q5KQJC"],"uri":["http://zotero.org/users/3599068/items/G9Q5KQJC"],"itemData":{"id":3572,"type":"article-journal","title":"A meta-analysis of the effect of exercise training on left ventricular remodeling in heart failure patients: the benefit depends on the type of training performed","container-title":"Journal of the American College of Cardiology","page":"2329-2336","volume":"49","issue":"24","source":"PubMed","abstract":"OBJECTIVES: The aim of this study was to determine the effect of exercise training and type of exercise (aerobic vs. strength vs. combined training) on left ventricular (LV) remodeling in heart failure (HF).\nBACKGROUND: A number of randomized controlled trials have examined the effect of exercise training on LV remodeling in individuals with HF. However, the results of these trials have been inconclusive.\nMETHODS: The authors searched MEDLINE (1966 to 2006), Cochrane Central Register of Controlled Trials (issue #3, 2006), CINAHL (1982 to 2006), EMBASE (1988 to 2006), PubMed (1966 to 2006), and reference lists of identified studies for randomized controlled trials examining the effects of exercise training on ejection fraction (EF), end-diastolic volume (EDV), and end-systolic volume (ESV) in clinically stable patients with HF. Primary study authors were also contacted if appropriate. Studies were selected and data were extracted independently by 2 reviewers. Weighted mean differences (WMD) were calculated using a random effects model.\nRESULTS: Fourteen trials reported EF data (n = 812 patients). Seven trials reported both EDV and ESV data (n = 569). Aerobic training significantly improved EF (9 trials, 538 patients, WMD = 2.59%; 95% confidence interval [CI] 1.44% to 3.74%), EDV (371 patients; WMD = -11.49 ml; 95% CI -19.95 to -3.02 ml) and ESV (371 patients; WMD = -12.87 ml; 95% CI -17.80 to -7.93 ml). Combined aerobic and strength training was not associated with significant improvements in EF, EDV, or ESV.\nCONCLUSIONS: Aerobic training reverses LV remodeling in clinically stable individuals with HF. This benefit was not confirmed with combined aerobic and strength training.","DOI":"10.1016/j.jacc.2007.02.055","ISSN":"1558-3597","note":"PMID: 17572248","shortTitle":"A meta-analysis of the effect of exercise training on left ventricular remodeling in heart failure patients","journalAbbreviation":"J. Am. Coll. Cardiol.","language":"eng","author":[{"family":"Haykowsky","given":"Mark J."},{"family":"Liang","given":"Yuanyuan"},{"family":"Pechter","given":"David"},{"family":"Jones","given":"Lee W."},{"family":"McAlister","given":"Finlay A."},{"family":"Clark","given":"Alexander M."}],"issued":{"date-parts":[["2007",6,19]]}}}],"schema":"https://github.com/citation-style-language/schema/raw/master/csl-citation.json"} </w:instrText>
      </w:r>
      <w:r w:rsidR="00A152D5"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(9, 19)</w:t>
      </w:r>
      <w:r w:rsidR="00A152D5" w:rsidRPr="006E7B3F">
        <w:rPr>
          <w:rFonts w:ascii="Times New Roman" w:hAnsi="Times New Roman"/>
          <w:color w:val="000000" w:themeColor="text1"/>
        </w:rPr>
        <w:fldChar w:fldCharType="end"/>
      </w:r>
      <w:r w:rsidR="00F411D0" w:rsidRPr="006E7B3F">
        <w:rPr>
          <w:rFonts w:ascii="Times New Roman" w:hAnsi="Times New Roman"/>
          <w:color w:val="000000" w:themeColor="text1"/>
        </w:rPr>
        <w:t xml:space="preserve"> </w:t>
      </w:r>
      <w:r w:rsidR="00591FA2" w:rsidRPr="006E7B3F">
        <w:rPr>
          <w:rFonts w:ascii="Times New Roman" w:hAnsi="Times New Roman"/>
          <w:color w:val="000000" w:themeColor="text1"/>
        </w:rPr>
        <w:t>report</w:t>
      </w:r>
      <w:r w:rsidR="00CC73D0" w:rsidRPr="006E7B3F">
        <w:rPr>
          <w:rFonts w:ascii="Times New Roman" w:hAnsi="Times New Roman"/>
          <w:color w:val="000000" w:themeColor="text1"/>
        </w:rPr>
        <w:t>ed</w:t>
      </w:r>
      <w:r w:rsidR="005729DF" w:rsidRPr="006E7B3F">
        <w:rPr>
          <w:rFonts w:ascii="Times New Roman" w:hAnsi="Times New Roman"/>
          <w:color w:val="000000" w:themeColor="text1"/>
        </w:rPr>
        <w:t xml:space="preserve"> that exercise training</w:t>
      </w:r>
      <w:r w:rsidR="00DB6CC6" w:rsidRPr="006E7B3F">
        <w:rPr>
          <w:rFonts w:ascii="Times New Roman" w:hAnsi="Times New Roman"/>
          <w:color w:val="000000" w:themeColor="text1"/>
        </w:rPr>
        <w:t xml:space="preserve"> in HF</w:t>
      </w:r>
      <w:r w:rsidR="005729DF" w:rsidRPr="006E7B3F">
        <w:rPr>
          <w:rFonts w:ascii="Times New Roman" w:hAnsi="Times New Roman"/>
          <w:color w:val="000000" w:themeColor="text1"/>
        </w:rPr>
        <w:t xml:space="preserve"> does yield improvements in cardiorespiratory fitness, diastolic function, quality of life, and </w:t>
      </w:r>
      <w:r w:rsidR="00591FA2" w:rsidRPr="006E7B3F">
        <w:rPr>
          <w:rFonts w:ascii="Times New Roman" w:hAnsi="Times New Roman"/>
          <w:color w:val="000000" w:themeColor="text1"/>
        </w:rPr>
        <w:t xml:space="preserve">general health, </w:t>
      </w:r>
      <w:r w:rsidR="00DB6CC6" w:rsidRPr="006E7B3F">
        <w:rPr>
          <w:rFonts w:ascii="Times New Roman" w:hAnsi="Times New Roman"/>
          <w:color w:val="000000" w:themeColor="text1"/>
        </w:rPr>
        <w:t xml:space="preserve">but </w:t>
      </w:r>
      <w:r w:rsidR="00F965B6" w:rsidRPr="006E7B3F">
        <w:rPr>
          <w:rFonts w:ascii="Times New Roman" w:hAnsi="Times New Roman"/>
          <w:color w:val="000000" w:themeColor="text1"/>
        </w:rPr>
        <w:t>some studies</w:t>
      </w:r>
      <w:r w:rsidR="00591FA2" w:rsidRPr="006E7B3F">
        <w:rPr>
          <w:rFonts w:ascii="Times New Roman" w:hAnsi="Times New Roman"/>
          <w:color w:val="000000" w:themeColor="text1"/>
        </w:rPr>
        <w:t xml:space="preserve"> </w:t>
      </w:r>
      <w:r w:rsidR="00DB6CC6" w:rsidRPr="006E7B3F">
        <w:rPr>
          <w:rFonts w:ascii="Times New Roman" w:hAnsi="Times New Roman"/>
          <w:color w:val="000000" w:themeColor="text1"/>
        </w:rPr>
        <w:t>only</w:t>
      </w:r>
      <w:r w:rsidR="00591FA2" w:rsidRPr="006E7B3F">
        <w:rPr>
          <w:rFonts w:ascii="Times New Roman" w:hAnsi="Times New Roman"/>
          <w:color w:val="000000" w:themeColor="text1"/>
        </w:rPr>
        <w:t xml:space="preserve"> included </w:t>
      </w:r>
      <w:r w:rsidR="005729DF" w:rsidRPr="006E7B3F">
        <w:rPr>
          <w:rFonts w:ascii="Times New Roman" w:hAnsi="Times New Roman"/>
          <w:color w:val="000000" w:themeColor="text1"/>
        </w:rPr>
        <w:t>patients with preserved ejection fraction</w:t>
      </w:r>
      <w:r w:rsidR="00591FA2" w:rsidRPr="006E7B3F">
        <w:rPr>
          <w:rFonts w:ascii="Times New Roman" w:hAnsi="Times New Roman"/>
          <w:color w:val="000000" w:themeColor="text1"/>
        </w:rPr>
        <w:t xml:space="preserve"> </w:t>
      </w:r>
      <w:r w:rsidR="00591FA2"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s3mb5d4ji","properties":{"formattedCitation":"(9)","plainCitation":"(9)"},"citationItems":[{"id":3376,"uris":["http://zotero.org/users/3599068/items/88CFXR3S"],"uri":["http://zotero.org/users/3599068/items/88CFXR3S"],"itemData":{"id":3376,"type":"article-journal","title":"Clinical outcomes and cardiovascular responses to exercise training in heart failure patients with preserved ejection fraction: a systematic review and meta-analysis","container-title":"Journal of Applied Physiology (Bethesda, Md.: 1985)","page":"726-733","volume":"119","issue":"6","source":"PubMed","abstract":"Exercise training induces physical adaptations for heart failure patients with systolic dysfunction, but less is known about those patients with preserved ejection fraction. To establish whether exercise training produces changes in peak V̇o2 and related measures, quality of life, general health, and diastolic function in heart failure patients with preserved ejection fraction. We conducted a MEDLINE search (1985 to October 10, 2014), for exercise-based rehabilitation trials in heart failure, using search terms \"exercise training, heart failure with preserved ejection fraction, heart failure with normal ejection fraction, peak V̇o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and diastolic heart dysfunction\". Seven intervention studies were included providing a total of 144 exercising subjects and 114 control subjects, a total of 258 participants. Peak V̇o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xml:space="preserve"> increased by a mean difference (MD) 2.13 ml·kg(-1)·min(-1) [95% confidence interval (CI) 1.54 to 2.71, P &lt; 0.00001] in exercise training vs. sedentary control, equating to a 17% improvement from baseline. The corresponding data are provided for the following exercise test variables: V̇e/V̇co</w:instrText>
      </w:r>
      <w:r w:rsidR="00613762" w:rsidRPr="006E7B3F">
        <w:rPr>
          <w:rFonts w:ascii="Calibri" w:eastAsia="Calibri" w:hAnsi="Calibri" w:cs="Calibri"/>
          <w:color w:val="000000" w:themeColor="text1"/>
        </w:rPr>
        <w:instrText>₂</w:instrText>
      </w:r>
      <w:r w:rsidR="00613762" w:rsidRPr="006E7B3F">
        <w:rPr>
          <w:rFonts w:ascii="Times New Roman" w:hAnsi="Times New Roman"/>
          <w:color w:val="000000" w:themeColor="text1"/>
        </w:rPr>
        <w:instrText xml:space="preserve"> slope, MD 0.85 ml·kg(-1)·min(-1) (95% CI 0.05 to 1.65, P = 0.04); maximum heart rate, MD 5.60 beats per minute (95% CI 3.95 to 7.25, P &lt; 0.00001); Six-Minute Walk Test, MD 32.1 m (95% CI 17.2 to 47.1, P &lt; 0.0001); and indices of diastolic function: E/A ratio, MD 0.07 (95% CI 0.02 to 0.12, P = 0.005); E/E' ratio MD -2.31 (95% CI -3.44 to -1.19, P &lt; 0.0001); deceleration time (DT), MD -13.2 ms (95% CI -19.8 to -6.5, P = 0.0001); and quality of life: Minnesota Living with Heart Failure Questionnaire, MD -6.50 (95% CI -9.47 to -3.53, P &lt; 0.0001); and short form-36 health survey (physical dimension), MD 15.6 (95% CI 7.4 to 23.8, P = 0.0002). In 3,744 h patient-hours of training, not one death was directly attributable to exercise. Exercise training appears to effect several health-related improvements in people with heart failure and preserved ejection fraction.","DOI":"10.1152/japplphysiol.00904.2014","ISSN":"1522-1601","note":"PMID: 25749444","shortTitle":"Clinical outcomes and cardiovascular responses to exercise training in heart failure patients with preserved ejection fraction","journalAbbreviation":"J. Appl. Physiol.","language":"eng","author":[{"family":"Dieberg","given":"Gudrun"},{"family":"Ismail","given":"Hashbullah"},{"family":"Giallauria","given":"Francesco"},{"family":"Smart","given":"Neil A."}],"issued":{"date-parts":[["2015",9,15]]}}}],"schema":"https://github.com/citation-style-language/schema/raw/master/csl-citation.json"} </w:instrText>
      </w:r>
      <w:r w:rsidR="00591FA2"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(9)</w:t>
      </w:r>
      <w:r w:rsidR="00591FA2" w:rsidRPr="006E7B3F">
        <w:rPr>
          <w:rFonts w:ascii="Times New Roman" w:hAnsi="Times New Roman"/>
          <w:color w:val="000000" w:themeColor="text1"/>
        </w:rPr>
        <w:fldChar w:fldCharType="end"/>
      </w:r>
      <w:r w:rsidR="009E0BE4" w:rsidRPr="006E7B3F">
        <w:rPr>
          <w:rFonts w:ascii="Times New Roman" w:hAnsi="Times New Roman"/>
          <w:color w:val="000000" w:themeColor="text1"/>
        </w:rPr>
        <w:t xml:space="preserve"> </w:t>
      </w:r>
      <w:r w:rsidR="00F965B6" w:rsidRPr="006E7B3F">
        <w:rPr>
          <w:rFonts w:ascii="Times New Roman" w:hAnsi="Times New Roman"/>
          <w:color w:val="000000" w:themeColor="text1"/>
        </w:rPr>
        <w:t xml:space="preserve">while  </w:t>
      </w:r>
      <w:r w:rsidR="009E0BE4" w:rsidRPr="006E7B3F">
        <w:rPr>
          <w:rFonts w:ascii="Times New Roman" w:hAnsi="Times New Roman"/>
          <w:color w:val="000000" w:themeColor="text1"/>
        </w:rPr>
        <w:t>other</w:t>
      </w:r>
      <w:r w:rsidR="00F965B6" w:rsidRPr="006E7B3F">
        <w:rPr>
          <w:rFonts w:ascii="Times New Roman" w:hAnsi="Times New Roman"/>
          <w:color w:val="000000" w:themeColor="text1"/>
        </w:rPr>
        <w:t>s</w:t>
      </w:r>
      <w:r w:rsidR="009E0BE4" w:rsidRPr="006E7B3F">
        <w:rPr>
          <w:rFonts w:ascii="Times New Roman" w:hAnsi="Times New Roman"/>
          <w:color w:val="000000" w:themeColor="text1"/>
        </w:rPr>
        <w:t xml:space="preserve"> </w:t>
      </w:r>
      <w:r w:rsidR="00F965B6" w:rsidRPr="006E7B3F">
        <w:rPr>
          <w:rFonts w:ascii="Times New Roman" w:hAnsi="Times New Roman"/>
          <w:color w:val="000000" w:themeColor="text1"/>
        </w:rPr>
        <w:t>called attention to</w:t>
      </w:r>
      <w:r w:rsidR="009E0BE4" w:rsidRPr="006E7B3F">
        <w:rPr>
          <w:rFonts w:ascii="Times New Roman" w:hAnsi="Times New Roman"/>
          <w:color w:val="000000" w:themeColor="text1"/>
        </w:rPr>
        <w:t xml:space="preserve"> benefit</w:t>
      </w:r>
      <w:r w:rsidR="00F965B6" w:rsidRPr="006E7B3F">
        <w:rPr>
          <w:rFonts w:ascii="Times New Roman" w:hAnsi="Times New Roman"/>
          <w:color w:val="000000" w:themeColor="text1"/>
        </w:rPr>
        <w:t>s</w:t>
      </w:r>
      <w:r w:rsidR="009E0BE4" w:rsidRPr="006E7B3F">
        <w:rPr>
          <w:rFonts w:ascii="Times New Roman" w:hAnsi="Times New Roman"/>
          <w:color w:val="000000" w:themeColor="text1"/>
        </w:rPr>
        <w:t xml:space="preserve"> depend</w:t>
      </w:r>
      <w:r w:rsidR="00F965B6" w:rsidRPr="006E7B3F">
        <w:rPr>
          <w:rFonts w:ascii="Times New Roman" w:hAnsi="Times New Roman"/>
          <w:color w:val="000000" w:themeColor="text1"/>
        </w:rPr>
        <w:t>ence</w:t>
      </w:r>
      <w:r w:rsidR="009E0BE4" w:rsidRPr="006E7B3F">
        <w:rPr>
          <w:rFonts w:ascii="Times New Roman" w:hAnsi="Times New Roman"/>
          <w:color w:val="000000" w:themeColor="text1"/>
        </w:rPr>
        <w:t xml:space="preserve"> on the type of training performed</w:t>
      </w:r>
      <w:r w:rsidR="00037DFB" w:rsidRPr="006E7B3F">
        <w:rPr>
          <w:rFonts w:ascii="Times New Roman" w:hAnsi="Times New Roman"/>
          <w:color w:val="000000" w:themeColor="text1"/>
        </w:rPr>
        <w:t xml:space="preserve"> </w:t>
      </w:r>
      <w:r w:rsidR="00037DFB"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29f06l9lm9","properties":{"formattedCitation":"(19)","plainCitation":"(19)"},"citationItems":[{"id":3572,"uris":["http://zotero.org/users/3599068/items/G9Q5KQJC"],"uri":["http://zotero.org/users/3599068/items/G9Q5KQJC"],"itemData":{"id":3572,"type":"article-journal","title":"A meta-analysis of the effect of exercise training on left ventricular remodeling in heart failure patients: the benefit depends on the type of training performed","container-title":"Journal of the American College of Cardiology","page":"2329-2336","volume":"49","issue":"24","source":"PubMed","abstract":"OBJECTIVES: The aim of this study was to determine the effect of exercise training and type of exercise (aerobic vs. strength vs. combined training) on left ventricular (LV) remodeling in heart failure (HF).\nBACKGROUND: A number of randomized controlled trials have examined the effect of exercise training on LV remodeling in individuals with HF. However, the results of these trials have been inconclusive.\nMETHODS: The authors searched MEDLINE (1966 to 2006), Cochrane Central Register of Controlled Trials (issue #3, 2006), CINAHL (1982 to 2006), EMBASE (1988 to 2006), PubMed (1966 to 2006), and reference lists of identified studies for randomized controlled trials examining the effects of exercise training on ejection fraction (EF), end-diastolic volume (EDV), and end-systolic volume (ESV) in clinically stable patients with HF. Primary study authors were also contacted if appropriate. Studies were selected and data were extracted independently by 2 reviewers. Weighted mean differences (WMD) were calculated using a random effects model.\nRESULTS: Fourteen trials reported EF data (n = 812 patients). Seven trials reported both EDV and ESV data (n = 569). Aerobic training significantly improved EF (9 trials, 538 patients, WMD = 2.59%; 95% confidence interval [CI] 1.44% to 3.74%), EDV (371 patients; WMD = -11.49 ml; 95% CI -19.95 to -3.02 ml) and ESV (371 patients; WMD = -12.87 ml; 95% CI -17.80 to -7.93 ml). Combined aerobic and strength training was not associated with significant improvements in EF, EDV, or ESV.\nCONCLUSIONS: Aerobic training reverses LV remodeling in clinically stable individuals with HF. This benefit was not confirmed with combined aerobic and strength training.","DOI":"10.1016/j.jacc.2007.02.055","ISSN":"1558-3597","note":"PMID: 17572248","shortTitle":"A meta-analysis of the effect of exercise training on left ventricular remodeling in heart failure patients","journalAbbreviation":"J. Am. Coll. Cardiol.","language":"eng","author":[{"family":"Haykowsky","given":"Mark J."},{"family":"Liang","given":"Yuanyuan"},{"family":"Pechter","given":"David"},{"family":"Jones","given":"Lee W."},{"family":"McAlister","given":"Finlay A."},{"family":"Clark","given":"Alexander M."}],"issued":{"date-parts":[["2007",6,19]]}}}],"schema":"https://github.com/citation-style-language/schema/raw/master/csl-citation.json"} </w:instrText>
      </w:r>
      <w:r w:rsidR="00037DFB"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(19)</w:t>
      </w:r>
      <w:r w:rsidR="00037DFB" w:rsidRPr="006E7B3F">
        <w:rPr>
          <w:rFonts w:ascii="Times New Roman" w:hAnsi="Times New Roman"/>
          <w:color w:val="000000" w:themeColor="text1"/>
        </w:rPr>
        <w:fldChar w:fldCharType="end"/>
      </w:r>
      <w:r w:rsidR="00F411D0" w:rsidRPr="006E7B3F">
        <w:rPr>
          <w:rFonts w:ascii="Times New Roman" w:hAnsi="Times New Roman"/>
          <w:color w:val="000000" w:themeColor="text1"/>
        </w:rPr>
        <w:t>.</w:t>
      </w:r>
      <w:r w:rsidR="003B3046" w:rsidRPr="006E7B3F">
        <w:rPr>
          <w:rFonts w:ascii="Times New Roman" w:hAnsi="Times New Roman"/>
          <w:color w:val="000000" w:themeColor="text1"/>
        </w:rPr>
        <w:t xml:space="preserve"> More work is needed to understand the role of exercise training in patients with low ejection fraction, </w:t>
      </w:r>
      <w:r w:rsidR="00B67CBB" w:rsidRPr="006E7B3F">
        <w:rPr>
          <w:rFonts w:ascii="Times New Roman" w:hAnsi="Times New Roman"/>
          <w:color w:val="000000" w:themeColor="text1"/>
        </w:rPr>
        <w:t xml:space="preserve">as included in our study, </w:t>
      </w:r>
      <w:r w:rsidR="003B3046" w:rsidRPr="006E7B3F">
        <w:rPr>
          <w:rFonts w:ascii="Times New Roman" w:hAnsi="Times New Roman"/>
          <w:color w:val="000000" w:themeColor="text1"/>
        </w:rPr>
        <w:t>ideally taking into account their cerebrovascular response to exercise. Of particular relevance</w:t>
      </w:r>
      <w:r w:rsidR="00B26C44" w:rsidRPr="006E7B3F">
        <w:rPr>
          <w:rFonts w:ascii="Times New Roman" w:hAnsi="Times New Roman"/>
          <w:color w:val="000000" w:themeColor="text1"/>
        </w:rPr>
        <w:t>,</w:t>
      </w:r>
      <w:r w:rsidR="003B3046" w:rsidRPr="006E7B3F">
        <w:rPr>
          <w:rFonts w:ascii="Times New Roman" w:hAnsi="Times New Roman"/>
          <w:color w:val="000000" w:themeColor="text1"/>
        </w:rPr>
        <w:t xml:space="preserve"> would be longitudinal assessments to test the hypothesis that exercise training might improve CBF regulatory mechanisms, thus reducing the risk of neurological complications.</w:t>
      </w:r>
      <w:r w:rsidR="00106186" w:rsidRPr="006E7B3F">
        <w:rPr>
          <w:rFonts w:ascii="Times New Roman" w:hAnsi="Times New Roman"/>
          <w:color w:val="000000" w:themeColor="text1"/>
        </w:rPr>
        <w:t xml:space="preserve"> </w:t>
      </w:r>
      <w:r w:rsidR="00DB6CC6" w:rsidRPr="006E7B3F">
        <w:rPr>
          <w:rFonts w:ascii="Times New Roman" w:hAnsi="Times New Roman"/>
          <w:color w:val="000000" w:themeColor="text1"/>
        </w:rPr>
        <w:t xml:space="preserve">In the move towards more individualised medicine, it is </w:t>
      </w:r>
      <w:r w:rsidR="00DB6CC6" w:rsidRPr="006E7B3F">
        <w:rPr>
          <w:rFonts w:ascii="Times New Roman" w:hAnsi="Times New Roman"/>
          <w:color w:val="000000" w:themeColor="text1"/>
        </w:rPr>
        <w:lastRenderedPageBreak/>
        <w:t>important to take into consideration the cerebrovascular response to exercise in HF patients</w:t>
      </w:r>
      <w:r w:rsidR="00A24F2F" w:rsidRPr="006E7B3F">
        <w:rPr>
          <w:rFonts w:ascii="Times New Roman" w:hAnsi="Times New Roman"/>
          <w:color w:val="000000" w:themeColor="text1"/>
        </w:rPr>
        <w:t>. F</w:t>
      </w:r>
      <w:r w:rsidR="00DB6CC6" w:rsidRPr="006E7B3F">
        <w:rPr>
          <w:rFonts w:ascii="Times New Roman" w:hAnsi="Times New Roman"/>
          <w:color w:val="000000" w:themeColor="text1"/>
        </w:rPr>
        <w:t>or this reason</w:t>
      </w:r>
      <w:r w:rsidR="003B3046" w:rsidRPr="006E7B3F">
        <w:rPr>
          <w:rFonts w:ascii="Times New Roman" w:hAnsi="Times New Roman"/>
          <w:color w:val="000000" w:themeColor="text1"/>
        </w:rPr>
        <w:t>,</w:t>
      </w:r>
      <w:r w:rsidR="00DB6CC6" w:rsidRPr="006E7B3F">
        <w:rPr>
          <w:rFonts w:ascii="Times New Roman" w:hAnsi="Times New Roman"/>
          <w:color w:val="000000" w:themeColor="text1"/>
        </w:rPr>
        <w:t xml:space="preserve"> </w:t>
      </w:r>
      <w:r w:rsidR="003B3046" w:rsidRPr="006E7B3F">
        <w:rPr>
          <w:rFonts w:ascii="Times New Roman" w:hAnsi="Times New Roman"/>
          <w:color w:val="000000" w:themeColor="text1"/>
        </w:rPr>
        <w:t xml:space="preserve">incorporating techniques for assessment of </w:t>
      </w:r>
      <w:r w:rsidR="00B67CBB" w:rsidRPr="006E7B3F">
        <w:rPr>
          <w:rFonts w:ascii="Times New Roman" w:hAnsi="Times New Roman"/>
          <w:color w:val="000000" w:themeColor="text1"/>
        </w:rPr>
        <w:t>CBF</w:t>
      </w:r>
      <w:r w:rsidR="003B3046" w:rsidRPr="006E7B3F">
        <w:rPr>
          <w:rFonts w:ascii="Times New Roman" w:hAnsi="Times New Roman"/>
          <w:color w:val="000000" w:themeColor="text1"/>
        </w:rPr>
        <w:t xml:space="preserve"> regulatory mechanisms during exe</w:t>
      </w:r>
      <w:r w:rsidR="00402E66" w:rsidRPr="006E7B3F">
        <w:rPr>
          <w:rFonts w:ascii="Times New Roman" w:hAnsi="Times New Roman"/>
          <w:color w:val="000000" w:themeColor="text1"/>
        </w:rPr>
        <w:t>r</w:t>
      </w:r>
      <w:r w:rsidR="003B3046" w:rsidRPr="006E7B3F">
        <w:rPr>
          <w:rFonts w:ascii="Times New Roman" w:hAnsi="Times New Roman"/>
          <w:color w:val="000000" w:themeColor="text1"/>
        </w:rPr>
        <w:t xml:space="preserve">cise into clinical practice should be seen as a priority </w:t>
      </w:r>
      <w:r w:rsidR="003B3046"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2fum3p9af","properties":{"formattedCitation":"(44)","plainCitation":"(44)"},"citationItems":[{"id":3378,"uris":["http://zotero.org/users/3599068/items/67RBQJRN"],"uri":["http://zotero.org/users/3599068/items/67RBQJRN"],"itemData":{"id":3378,"type":"article-journal","title":"Exercise Limitations in Heart Failure with Reduced and Preserved Ejection Fraction","container-title":"Journal of Applied Physiology (Bethesda, Md.: 1985)","page":"jap.00747.2017","source":"PubMed","abstract":"The hallmark symptom of chronic heart failure (CHF) syndrome is severe exercise intolerance. Impaired perfusive and diffusive O2 transport are two of the major determinants of reduced physical capacity and lowered maximal O2 uptake (VO2max) in CHF patients. It has now become evident that this syndrome manifests two different phenotypic variations: heart failure with preserved or reduced ejection fraction (HFpEF and HFrEF, respectively). Unlike HFrEF, however, there is currently limited understanding of HFpEF pathophysiology leading to a lack of effective pharmacological treatments for this subpopulation. This brief review focuses on the disturbances within the O2 transport pathway resulting in limited exercise capacity in both HFpEF and HFrEF. Evidence from human and animal research reveals CHF-induced impairments in both perfusive and diffusive O2 conductances identifying potential targets for clinical intervention. Specifically, utilization of different experimental approaches in humans (e.g., small vs. large muscle mass exercise) and animals (e.g., intravital microscopy and phosphorescence quenching) has provided important clues to elucidating these pathophysiological mechanisms. Adaptations within the skeletal muscle O2 delivery-utilization system following established and emerging therapies (e.g., exercise training and inorganic nitrate supplementation, respectively) are discussed. Clarifying the underlying mechanisms of skeletal muscle dysfunction and exercise intolerance is necessary for the development and refinement of treatments for CHF patients.","DOI":"10.1152/japplphysiol.00747.2017","ISSN":"1522-1601","note":"PMID: 29051336","journalAbbreviation":"J. Appl. Physiol.","language":"eng","author":[{"family":"Poole","given":"David C."},{"family":"Richardson","given":"Russell S."},{"family":"Haykowsky","given":"Mark J."},{"family":"Hirai","given":"Daniel M."},{"family":"Musch","given":"Timothy I."}],"issued":{"date-parts":[["2017",10,19]]}}}],"schema":"https://github.com/citation-style-language/schema/raw/master/csl-citation.json"} </w:instrText>
      </w:r>
      <w:r w:rsidR="003B3046"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(44)</w:t>
      </w:r>
      <w:r w:rsidR="003B3046" w:rsidRPr="006E7B3F">
        <w:rPr>
          <w:rFonts w:ascii="Times New Roman" w:hAnsi="Times New Roman"/>
          <w:color w:val="000000" w:themeColor="text1"/>
        </w:rPr>
        <w:fldChar w:fldCharType="end"/>
      </w:r>
      <w:r w:rsidR="003B3046" w:rsidRPr="006E7B3F">
        <w:rPr>
          <w:rFonts w:ascii="Times New Roman" w:hAnsi="Times New Roman"/>
          <w:color w:val="000000" w:themeColor="text1"/>
        </w:rPr>
        <w:t>. Moreover, further research into the role of phenotype in the response of HF patients</w:t>
      </w:r>
      <w:r w:rsidR="00402E66" w:rsidRPr="006E7B3F">
        <w:rPr>
          <w:rFonts w:ascii="Times New Roman" w:hAnsi="Times New Roman"/>
          <w:color w:val="000000" w:themeColor="text1"/>
        </w:rPr>
        <w:t>,</w:t>
      </w:r>
      <w:r w:rsidR="003B3046" w:rsidRPr="006E7B3F">
        <w:rPr>
          <w:rFonts w:ascii="Times New Roman" w:hAnsi="Times New Roman"/>
          <w:color w:val="000000" w:themeColor="text1"/>
        </w:rPr>
        <w:t xml:space="preserve"> and other forms of exercise</w:t>
      </w:r>
      <w:r w:rsidR="00A24F2F" w:rsidRPr="006E7B3F">
        <w:rPr>
          <w:rFonts w:ascii="Times New Roman" w:hAnsi="Times New Roman"/>
          <w:color w:val="000000" w:themeColor="text1"/>
        </w:rPr>
        <w:t>,</w:t>
      </w:r>
      <w:r w:rsidR="003B3046" w:rsidRPr="006E7B3F">
        <w:rPr>
          <w:rFonts w:ascii="Times New Roman" w:hAnsi="Times New Roman"/>
          <w:color w:val="000000" w:themeColor="text1"/>
        </w:rPr>
        <w:t xml:space="preserve"> will also contribute to better risk stratification of these patients.</w:t>
      </w:r>
    </w:p>
    <w:p w14:paraId="79F5F330" w14:textId="0EE0DEB2" w:rsidR="00806CAA" w:rsidRPr="006E7B3F" w:rsidRDefault="00806CAA" w:rsidP="00022C6B">
      <w:pPr>
        <w:spacing w:line="480" w:lineRule="auto"/>
        <w:jc w:val="both"/>
        <w:rPr>
          <w:rFonts w:ascii="Times New Roman" w:hAnsi="Times New Roman"/>
          <w:color w:val="000000" w:themeColor="text1"/>
        </w:rPr>
      </w:pPr>
    </w:p>
    <w:p w14:paraId="7BF4F141" w14:textId="77777777" w:rsidR="00FF0F9D" w:rsidRPr="006E7B3F" w:rsidRDefault="00FF0F9D" w:rsidP="00022C6B">
      <w:pPr>
        <w:spacing w:line="480" w:lineRule="auto"/>
        <w:jc w:val="both"/>
        <w:rPr>
          <w:rFonts w:ascii="Times New Roman" w:hAnsi="Times New Roman"/>
          <w:i/>
          <w:color w:val="000000" w:themeColor="text1"/>
        </w:rPr>
      </w:pPr>
      <w:r w:rsidRPr="006E7B3F">
        <w:rPr>
          <w:rFonts w:ascii="Times New Roman" w:hAnsi="Times New Roman"/>
          <w:i/>
          <w:color w:val="000000" w:themeColor="text1"/>
        </w:rPr>
        <w:t>Limitations of the study</w:t>
      </w:r>
    </w:p>
    <w:p w14:paraId="7ED83C47" w14:textId="7BD26E0D" w:rsidR="00FF0F9D" w:rsidRPr="006E7B3F" w:rsidRDefault="00FF0F9D"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TCD cannot provide absolute measurements of CBF, the use of </w:t>
      </w:r>
      <w:r w:rsidR="003B0D04" w:rsidRPr="006E7B3F">
        <w:rPr>
          <w:rFonts w:ascii="Times New Roman" w:hAnsi="Times New Roman"/>
          <w:color w:val="000000" w:themeColor="text1"/>
          <w:lang w:val="en-US"/>
        </w:rPr>
        <w:t>CBV</w:t>
      </w:r>
      <w:r w:rsidRPr="006E7B3F">
        <w:rPr>
          <w:rFonts w:ascii="Times New Roman" w:hAnsi="Times New Roman"/>
          <w:color w:val="000000" w:themeColor="text1"/>
        </w:rPr>
        <w:t xml:space="preserve"> as a surrogate relies on the assumption that the MCA diameter remains approximately constant. This i</w:t>
      </w:r>
      <w:r w:rsidR="00340996" w:rsidRPr="006E7B3F">
        <w:rPr>
          <w:rFonts w:ascii="Times New Roman" w:hAnsi="Times New Roman"/>
          <w:color w:val="000000" w:themeColor="text1"/>
        </w:rPr>
        <w:t xml:space="preserve">s likely to be the case during </w:t>
      </w:r>
      <w:r w:rsidRPr="006E7B3F">
        <w:rPr>
          <w:rFonts w:ascii="Times New Roman" w:hAnsi="Times New Roman"/>
          <w:color w:val="000000" w:themeColor="text1"/>
        </w:rPr>
        <w:t>baseline measurements obtained at rest</w:t>
      </w:r>
      <w:r w:rsidR="00340996" w:rsidRPr="006E7B3F">
        <w:rPr>
          <w:rFonts w:ascii="Times New Roman" w:hAnsi="Times New Roman"/>
          <w:color w:val="000000" w:themeColor="text1"/>
        </w:rPr>
        <w:t>, but the effects of isometric exercise on MCA diameter have not been investigated</w:t>
      </w:r>
      <w:r w:rsidRPr="006E7B3F">
        <w:rPr>
          <w:rFonts w:ascii="Times New Roman" w:hAnsi="Times New Roman"/>
          <w:color w:val="000000" w:themeColor="text1"/>
        </w:rPr>
        <w:t>.</w:t>
      </w:r>
      <w:r w:rsidR="00340996" w:rsidRPr="006E7B3F">
        <w:rPr>
          <w:rFonts w:ascii="Times New Roman" w:hAnsi="Times New Roman"/>
          <w:color w:val="000000" w:themeColor="text1"/>
        </w:rPr>
        <w:t xml:space="preserve"> </w:t>
      </w:r>
      <w:r w:rsidR="00E01E02" w:rsidRPr="006E7B3F">
        <w:rPr>
          <w:rFonts w:ascii="Times New Roman" w:hAnsi="Times New Roman"/>
          <w:color w:val="000000" w:themeColor="text1"/>
        </w:rPr>
        <w:t xml:space="preserve">During rhythmic </w:t>
      </w:r>
      <w:proofErr w:type="spellStart"/>
      <w:r w:rsidR="00D02674" w:rsidRPr="006E7B3F">
        <w:rPr>
          <w:rFonts w:ascii="Times New Roman" w:hAnsi="Times New Roman"/>
          <w:color w:val="000000" w:themeColor="text1"/>
        </w:rPr>
        <w:t>i</w:t>
      </w:r>
      <w:r w:rsidR="00E01E02" w:rsidRPr="006E7B3F">
        <w:rPr>
          <w:rFonts w:ascii="Times New Roman" w:hAnsi="Times New Roman"/>
          <w:color w:val="000000" w:themeColor="text1"/>
        </w:rPr>
        <w:t>HG</w:t>
      </w:r>
      <w:proofErr w:type="spellEnd"/>
      <w:r w:rsidR="00E01E02" w:rsidRPr="006E7B3F">
        <w:rPr>
          <w:rFonts w:ascii="Times New Roman" w:hAnsi="Times New Roman"/>
          <w:color w:val="000000" w:themeColor="text1"/>
        </w:rPr>
        <w:t xml:space="preserve">, </w:t>
      </w:r>
      <w:proofErr w:type="spellStart"/>
      <w:r w:rsidR="00E01E02" w:rsidRPr="006E7B3F">
        <w:rPr>
          <w:rFonts w:ascii="Times New Roman" w:hAnsi="Times New Roman"/>
          <w:color w:val="000000" w:themeColor="text1"/>
        </w:rPr>
        <w:t>Verbree</w:t>
      </w:r>
      <w:proofErr w:type="spellEnd"/>
      <w:r w:rsidR="00E01E02" w:rsidRPr="006E7B3F">
        <w:rPr>
          <w:rFonts w:ascii="Times New Roman" w:hAnsi="Times New Roman"/>
          <w:color w:val="000000" w:themeColor="text1"/>
        </w:rPr>
        <w:t xml:space="preserve"> et al</w:t>
      </w:r>
      <w:r w:rsidR="005E32AB" w:rsidRPr="006E7B3F">
        <w:rPr>
          <w:rFonts w:ascii="Times New Roman" w:hAnsi="Times New Roman"/>
          <w:color w:val="000000" w:themeColor="text1"/>
        </w:rPr>
        <w:t xml:space="preserve"> </w:t>
      </w:r>
      <w:r w:rsidR="00DB0B84" w:rsidRPr="006E7B3F">
        <w:rPr>
          <w:rFonts w:ascii="Times New Roman" w:hAnsi="Times New Roman"/>
          <w:color w:val="000000" w:themeColor="text1"/>
        </w:rPr>
        <w:fldChar w:fldCharType="begin"/>
      </w:r>
      <w:r w:rsidR="00DB0B84" w:rsidRPr="006E7B3F">
        <w:rPr>
          <w:rFonts w:ascii="Times New Roman" w:hAnsi="Times New Roman"/>
          <w:color w:val="000000" w:themeColor="text1"/>
        </w:rPr>
        <w:instrText xml:space="preserve"> ADDIN ZOTERO_ITEM CSL_CITATION {"citationID":"1h96blnb88","properties":{"formattedCitation":"(58)","plainCitation":"(58)"},"citationItems":[{"id":3601,"uris":["http://zotero.org/users/3599068/items/7ZGFJ22R"],"uri":["http://zotero.org/users/3599068/items/7ZGFJ22R"],"itemData":{"id":3601,"type":"article-journal","title":"Middle cerebral artery diameter changes during rhythmic handgrip exercise in humans","container-title":"Journal of Cerebral Blood Flow and Metabolism: Official Journal of the International Society of Cerebral Blood Flow and Metabolism","page":"2921-2927","volume":"37","issue":"8","source":"PubMed","abstract":"Transcranial Doppler (TCD) sonography is a frequently employed technique for quantifying cerebral blood flow by assuming a constant arterial diameter. Given that exercise increases arterial pressure by sympathetic activation, we hypothesized that exercise might induce a change in the diameter of large cerebral arteries. Middle cerebral artery (MCA) cross-sectional area was assessed in response to handgrip exercise by direct magnetic resonance imaging (MRI) observations. Twenty healthy subjects (11 female) performed three 5 min bouts of rhythmic handgrip exercise at 60% maximum voluntary contraction, alternated with 5 min of rest. High-resolution 7 T MRI scans were acquired perpendicular to the MCA. Two blinded observers manually determined the MCA cross-sectional area. Sufficient image quality was obtained in 101 MCA-scans of 19 subjects (age-range 20-59 years). Mixed effects modelling showed that the MCA cross-sectional area decreased by 2.1 ± 0.8% (p = 0.01) during handgrip, while the heart rate increased by 11 ± 2% (p &lt; 0.001) at constant end-tidal CO2(p = 0.10). In conclusion, the present study showed a 2% decrease in MCA cross-sectional area during rhythmic handgrip exercise. This further strengthens the current concept of sympathetic control of large cerebral arteries, showing in vivo vasoconstriction during exercise-induced sympathetic activation. Moreover, care must be taken when interpreting TCD exercise studies as diameter constancy cannot be assumed.","DOI":"10.1177/0271678X16679419","ISSN":"1559-7016","note":"PMID: 27837189\nPMCID: PMC5536799","journalAbbreviation":"J. Cereb. Blood Flow Metab.","language":"eng","author":[{"family":"Verbree","given":"J."},{"family":"Bronzwaer","given":"Agt"},{"family":"Buchem","given":"M. A.","non-dropping-particle":"van"},{"family":"Daemen","given":"Mjap"},{"family":"Lieshout","given":"J. J.","non-dropping-particle":"van"},{"family":"Osch","given":"Mjp","non-dropping-particle":"van"}],"issued":{"date-parts":[["2017",8]]}}}],"schema":"https://github.com/citation-style-language/schema/raw/master/csl-citation.json"} </w:instrText>
      </w:r>
      <w:r w:rsidR="00DB0B84" w:rsidRPr="006E7B3F">
        <w:rPr>
          <w:rFonts w:ascii="Times New Roman" w:hAnsi="Times New Roman"/>
          <w:color w:val="000000" w:themeColor="text1"/>
        </w:rPr>
        <w:fldChar w:fldCharType="separate"/>
      </w:r>
      <w:r w:rsidR="00DB0B84" w:rsidRPr="006E7B3F">
        <w:rPr>
          <w:rFonts w:ascii="Times New Roman" w:hAnsi="Times New Roman"/>
          <w:noProof/>
          <w:color w:val="000000" w:themeColor="text1"/>
        </w:rPr>
        <w:t>(58)</w:t>
      </w:r>
      <w:r w:rsidR="00DB0B84" w:rsidRPr="006E7B3F">
        <w:rPr>
          <w:rFonts w:ascii="Times New Roman" w:hAnsi="Times New Roman"/>
          <w:color w:val="000000" w:themeColor="text1"/>
        </w:rPr>
        <w:fldChar w:fldCharType="end"/>
      </w:r>
      <w:r w:rsidR="00E01E02" w:rsidRPr="006E7B3F">
        <w:rPr>
          <w:rFonts w:ascii="Times New Roman" w:hAnsi="Times New Roman"/>
          <w:color w:val="000000" w:themeColor="text1"/>
        </w:rPr>
        <w:t xml:space="preserve"> </w:t>
      </w:r>
      <w:r w:rsidR="006B76B8" w:rsidRPr="006E7B3F">
        <w:rPr>
          <w:rFonts w:ascii="Times New Roman" w:hAnsi="Times New Roman"/>
          <w:color w:val="000000" w:themeColor="text1"/>
        </w:rPr>
        <w:t>as</w:t>
      </w:r>
      <w:r w:rsidR="00E01E02" w:rsidRPr="006E7B3F">
        <w:rPr>
          <w:rFonts w:ascii="Times New Roman" w:hAnsi="Times New Roman"/>
          <w:color w:val="000000" w:themeColor="text1"/>
        </w:rPr>
        <w:t xml:space="preserve">sessed changes in MCA cross-sectional area (CSA) using MRI, detecting a 2% reduction in CSA, when young volunteers performed rhythmic </w:t>
      </w:r>
      <w:r w:rsidR="00DB0B84" w:rsidRPr="006E7B3F">
        <w:rPr>
          <w:rFonts w:ascii="Times New Roman" w:hAnsi="Times New Roman"/>
          <w:color w:val="000000" w:themeColor="text1"/>
        </w:rPr>
        <w:t>handgrip</w:t>
      </w:r>
      <w:r w:rsidR="00E01E02" w:rsidRPr="006E7B3F">
        <w:rPr>
          <w:rFonts w:ascii="Times New Roman" w:hAnsi="Times New Roman"/>
          <w:color w:val="000000" w:themeColor="text1"/>
        </w:rPr>
        <w:t xml:space="preserve"> at 60% maximum voluntary contraction. The small CSA changes they observed, resulting from mu</w:t>
      </w:r>
      <w:r w:rsidR="00DB0B84" w:rsidRPr="006E7B3F">
        <w:rPr>
          <w:rFonts w:ascii="Times New Roman" w:hAnsi="Times New Roman"/>
          <w:color w:val="000000" w:themeColor="text1"/>
        </w:rPr>
        <w:t xml:space="preserve">ch more </w:t>
      </w:r>
      <w:r w:rsidR="00E01E02" w:rsidRPr="006E7B3F">
        <w:rPr>
          <w:rFonts w:ascii="Times New Roman" w:hAnsi="Times New Roman"/>
          <w:color w:val="000000" w:themeColor="text1"/>
        </w:rPr>
        <w:t>intense exercise, would suggest nearly negligible MCA diameter changes in our case.  Nevertheless, i</w:t>
      </w:r>
      <w:r w:rsidR="00340996" w:rsidRPr="006E7B3F">
        <w:rPr>
          <w:rFonts w:ascii="Times New Roman" w:hAnsi="Times New Roman"/>
          <w:color w:val="000000" w:themeColor="text1"/>
        </w:rPr>
        <w:t xml:space="preserve">f MCA diameter </w:t>
      </w:r>
      <w:r w:rsidR="00E01E02" w:rsidRPr="006E7B3F">
        <w:rPr>
          <w:rFonts w:ascii="Times New Roman" w:hAnsi="Times New Roman"/>
          <w:color w:val="000000" w:themeColor="text1"/>
        </w:rPr>
        <w:t>wa</w:t>
      </w:r>
      <w:r w:rsidR="00340996" w:rsidRPr="006E7B3F">
        <w:rPr>
          <w:rFonts w:ascii="Times New Roman" w:hAnsi="Times New Roman"/>
          <w:color w:val="000000" w:themeColor="text1"/>
        </w:rPr>
        <w:t>s reduced during</w:t>
      </w:r>
      <w:r w:rsidR="00D02674" w:rsidRPr="006E7B3F">
        <w:rPr>
          <w:rFonts w:ascii="Times New Roman" w:hAnsi="Times New Roman"/>
          <w:color w:val="000000" w:themeColor="text1"/>
        </w:rPr>
        <w:t xml:space="preserve"> (</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w:t>
      </w:r>
      <w:r w:rsidR="00340996" w:rsidRPr="006E7B3F">
        <w:rPr>
          <w:rFonts w:ascii="Times New Roman" w:hAnsi="Times New Roman"/>
          <w:color w:val="000000" w:themeColor="text1"/>
        </w:rPr>
        <w:t xml:space="preserve">, CBV would overestimate corresponding changes in CBF, but estimates of </w:t>
      </w:r>
      <w:proofErr w:type="spellStart"/>
      <w:r w:rsidR="00340996" w:rsidRPr="006E7B3F">
        <w:rPr>
          <w:rFonts w:ascii="Times New Roman" w:hAnsi="Times New Roman"/>
          <w:color w:val="000000" w:themeColor="text1"/>
        </w:rPr>
        <w:t>ARI</w:t>
      </w:r>
      <w:r w:rsidR="00340996" w:rsidRPr="006E7B3F">
        <w:rPr>
          <w:rFonts w:ascii="Times New Roman" w:hAnsi="Times New Roman"/>
          <w:color w:val="000000" w:themeColor="text1"/>
          <w:vertAlign w:val="subscript"/>
        </w:rPr>
        <w:t>t</w:t>
      </w:r>
      <w:proofErr w:type="spellEnd"/>
      <w:r w:rsidR="00340996" w:rsidRPr="006E7B3F">
        <w:rPr>
          <w:rFonts w:ascii="Times New Roman" w:hAnsi="Times New Roman"/>
          <w:color w:val="000000" w:themeColor="text1"/>
        </w:rPr>
        <w:t xml:space="preserve"> would not be affected as they only depend on the temporal pattern of the CBV step response.</w:t>
      </w:r>
      <w:r w:rsidRPr="006E7B3F">
        <w:rPr>
          <w:rFonts w:ascii="Times New Roman" w:hAnsi="Times New Roman"/>
          <w:color w:val="000000" w:themeColor="text1"/>
        </w:rPr>
        <w:t xml:space="preserve"> </w:t>
      </w:r>
      <w:r w:rsidR="00340996" w:rsidRPr="006E7B3F">
        <w:rPr>
          <w:rFonts w:ascii="Times New Roman" w:hAnsi="Times New Roman"/>
          <w:color w:val="000000" w:themeColor="text1"/>
        </w:rPr>
        <w:t>D</w:t>
      </w:r>
      <w:r w:rsidRPr="006E7B3F">
        <w:rPr>
          <w:rFonts w:ascii="Times New Roman" w:hAnsi="Times New Roman"/>
          <w:color w:val="000000" w:themeColor="text1"/>
        </w:rPr>
        <w:t xml:space="preserve">ifferences in </w:t>
      </w:r>
      <w:proofErr w:type="spellStart"/>
      <w:r w:rsidRPr="006E7B3F">
        <w:rPr>
          <w:rFonts w:ascii="Times New Roman" w:hAnsi="Times New Roman"/>
          <w:color w:val="000000" w:themeColor="text1"/>
        </w:rPr>
        <w:t>insonation</w:t>
      </w:r>
      <w:proofErr w:type="spellEnd"/>
      <w:r w:rsidRPr="006E7B3F">
        <w:rPr>
          <w:rFonts w:ascii="Times New Roman" w:hAnsi="Times New Roman"/>
          <w:color w:val="000000" w:themeColor="text1"/>
        </w:rPr>
        <w:t xml:space="preserve"> angle, the chance of arteries other than the MCA being </w:t>
      </w:r>
      <w:proofErr w:type="spellStart"/>
      <w:r w:rsidRPr="006E7B3F">
        <w:rPr>
          <w:rFonts w:ascii="Times New Roman" w:hAnsi="Times New Roman"/>
          <w:color w:val="000000" w:themeColor="text1"/>
        </w:rPr>
        <w:t>insonated</w:t>
      </w:r>
      <w:proofErr w:type="spellEnd"/>
      <w:r w:rsidRPr="006E7B3F">
        <w:rPr>
          <w:rFonts w:ascii="Times New Roman" w:hAnsi="Times New Roman"/>
          <w:color w:val="000000" w:themeColor="text1"/>
        </w:rPr>
        <w:t xml:space="preserve">, and inter-subject anatomical differences, including the acoustic permeability of temporal windows, are </w:t>
      </w:r>
      <w:r w:rsidR="00340996" w:rsidRPr="006E7B3F">
        <w:rPr>
          <w:rFonts w:ascii="Times New Roman" w:hAnsi="Times New Roman"/>
          <w:color w:val="000000" w:themeColor="text1"/>
        </w:rPr>
        <w:t xml:space="preserve">also </w:t>
      </w:r>
      <w:r w:rsidRPr="006E7B3F">
        <w:rPr>
          <w:rFonts w:ascii="Times New Roman" w:hAnsi="Times New Roman"/>
          <w:color w:val="000000" w:themeColor="text1"/>
        </w:rPr>
        <w:t>factors that need to be considered as potential limitations.</w:t>
      </w:r>
    </w:p>
    <w:p w14:paraId="098C9156" w14:textId="1139DDA6" w:rsidR="00FF0F9D" w:rsidRPr="006E7B3F" w:rsidRDefault="00FF0F9D"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Lack of information about the prevalence of carotid artery disease (CAD) in the HF group is also a limitation of the study. Several studies have shown that both the ARI and transfer function phase are depressed in patients with significant carotid artery stenosis</w:t>
      </w:r>
      <w:r w:rsidR="00D44F64" w:rsidRPr="006E7B3F">
        <w:rPr>
          <w:rFonts w:ascii="Times New Roman" w:hAnsi="Times New Roman"/>
          <w:color w:val="000000" w:themeColor="text1"/>
        </w:rPr>
        <w:t xml:space="preserve"> </w:t>
      </w:r>
      <w:r w:rsidR="00D44F64"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rn0jn7ed8","properties":{"formattedCitation":"(34)","plainCitation":"(34)"},"citationItems":[{"id":3131,"uris":["http://zotero.org/users/3599068/items/8HWWKVSN"],"uri":["http://zotero.org/users/3599068/items/8HWWKVSN"],"itemData":{"id":3131,"type":"article-journal","title":"Assessment of cerebral pressure autoregulation in humans--a review of measurement methods","container-title":"Physiological Measurement","page":"305-338","volume":"19","issue":"3","source":"PubMed","abstract":"Assessment of cerebral autoregulation is an important adjunct to measurement of cerebral blood flow for diagnosis, monitoring or prognosis of cerebrovascular disease. The most common approach tests the effects of changes in mean arterial blood pressure on cerebral blood flow, known as pressure autoregulation. A 'gold standard' for this purpose is not available and the literature shows considerable disparity of methods and criteria. This is understandable because cerebral autoregulation is more a concept rather than a physically measurable entity. Static methods utilize steady-state values to test for changes in cerebral blood flow (or velocity) when mean arterial pressure is changed significantly. This is usually achieved with the use of drugs, shifts in blood volume or by observing spontaneous changes. The long time interval between measurements is a particular concern in many of the studies reviewed. Parallel changes in other critical variables, such as pCO2, haematocrit, brain activation and sympathetic tone, are rarely controlled for. Proposed indices of static autoregulation are based on changes in cerebrovascular resistance, on parameters of the linear regression of flow/velocity versus pressure changes, or only on the absolute changes in flow. The limitations of studies which assess patient groups rather than individual cases are highlighted. Newer methods of dynamic assessment are based on transient changes in cerebral blood flow (or velocity) induced by the deflation of thigh cuffs, Valsalva manoeuvres, tilting and induced or spontaneous oscillations in mean arterial blood pressure. Dynamic testing overcomes several limitations of static methods but it is not clear whether the two approaches are interchangeable. Classification of autoregulation performance using dynamic methods has been based on mathematical modelling, coherent averaging, transfer function analysis, crosscorrelation function or impulse response analysis. More research on reproducibility and inter-method comparisons is urgently needed, particularly involving the assessment of pressure autoregulation in individuals rather than patient groups.","ISSN":"0967-3334","note":"PMID: 9735883","journalAbbreviation":"Physiol Meas","language":"eng","author":[{"family":"Panerai","given":"R. B."}],"issued":{"date-parts":[["1998",8]]}}}],"schema":"https://github.com/citation-style-language/schema/raw/master/csl-citation.json"} </w:instrText>
      </w:r>
      <w:r w:rsidR="00D44F64"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(34)</w:t>
      </w:r>
      <w:r w:rsidR="00D44F64"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None of </w:t>
      </w:r>
      <w:r w:rsidRPr="006E7B3F">
        <w:rPr>
          <w:rFonts w:ascii="Times New Roman" w:hAnsi="Times New Roman"/>
          <w:color w:val="000000" w:themeColor="text1"/>
        </w:rPr>
        <w:lastRenderedPageBreak/>
        <w:t xml:space="preserve">the patients studied had symptoms of advanced CAD, but we cannot exclude the possibility that values of </w:t>
      </w:r>
      <w:proofErr w:type="spellStart"/>
      <w:r w:rsidRPr="006E7B3F">
        <w:rPr>
          <w:rFonts w:ascii="Times New Roman" w:hAnsi="Times New Roman"/>
          <w:color w:val="000000" w:themeColor="text1"/>
        </w:rPr>
        <w:t>ARI</w:t>
      </w:r>
      <w:r w:rsidR="002F7346" w:rsidRPr="006E7B3F">
        <w:rPr>
          <w:rFonts w:ascii="Times New Roman" w:hAnsi="Times New Roman"/>
          <w:color w:val="000000" w:themeColor="text1"/>
          <w:vertAlign w:val="subscript"/>
        </w:rPr>
        <w:t>t</w:t>
      </w:r>
      <w:proofErr w:type="spellEnd"/>
      <w:r w:rsidRPr="006E7B3F">
        <w:rPr>
          <w:rFonts w:ascii="Times New Roman" w:hAnsi="Times New Roman"/>
          <w:color w:val="000000" w:themeColor="text1"/>
        </w:rPr>
        <w:t xml:space="preserve"> could have been biased by the presence of asymptomatic CAD.</w:t>
      </w:r>
    </w:p>
    <w:p w14:paraId="6B7F76D7" w14:textId="56308C13" w:rsidR="00806CAA" w:rsidRPr="006E7B3F" w:rsidRDefault="00806CAA"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For logistic reasons we have not been able to perform measurements of EtCO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in </w:t>
      </w:r>
      <w:r w:rsidR="00A93D7C" w:rsidRPr="006E7B3F">
        <w:rPr>
          <w:rFonts w:ascii="Times New Roman" w:hAnsi="Times New Roman"/>
          <w:color w:val="000000" w:themeColor="text1"/>
        </w:rPr>
        <w:t>controls</w:t>
      </w:r>
      <w:r w:rsidRPr="006E7B3F">
        <w:rPr>
          <w:rFonts w:ascii="Times New Roman" w:hAnsi="Times New Roman"/>
          <w:color w:val="000000" w:themeColor="text1"/>
        </w:rPr>
        <w:t xml:space="preserve">, but </w:t>
      </w:r>
      <w:r w:rsidR="00615EA1" w:rsidRPr="006E7B3F">
        <w:rPr>
          <w:rFonts w:ascii="Times New Roman" w:hAnsi="Times New Roman"/>
          <w:color w:val="000000" w:themeColor="text1"/>
        </w:rPr>
        <w:t xml:space="preserve">several studies </w:t>
      </w:r>
      <w:r w:rsidRPr="006E7B3F">
        <w:rPr>
          <w:rFonts w:ascii="Times New Roman" w:hAnsi="Times New Roman"/>
          <w:color w:val="000000" w:themeColor="text1"/>
        </w:rPr>
        <w:t>have shown that EtCO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is not significantly altered during HG</w:t>
      </w:r>
      <w:r w:rsidR="00D02674" w:rsidRPr="006E7B3F">
        <w:rPr>
          <w:rFonts w:ascii="Times New Roman" w:hAnsi="Times New Roman"/>
          <w:color w:val="000000" w:themeColor="text1"/>
        </w:rPr>
        <w:t xml:space="preserve"> (</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00A96111" w:rsidRPr="006E7B3F">
        <w:rPr>
          <w:rFonts w:ascii="Times New Roman" w:hAnsi="Times New Roman"/>
          <w:color w:val="000000" w:themeColor="text1"/>
        </w:rPr>
        <w:t xml:space="preserve"> </w:t>
      </w:r>
      <w:r w:rsidR="00A96111" w:rsidRPr="006E7B3F">
        <w:rPr>
          <w:rFonts w:ascii="Times New Roman" w:hAnsi="Times New Roman"/>
          <w:color w:val="000000" w:themeColor="text1"/>
        </w:rPr>
        <w:fldChar w:fldCharType="begin"/>
      </w:r>
      <w:r w:rsidR="00DB0B84" w:rsidRPr="006E7B3F">
        <w:rPr>
          <w:rFonts w:ascii="Times New Roman" w:hAnsi="Times New Roman"/>
          <w:color w:val="000000" w:themeColor="text1"/>
        </w:rPr>
        <w:instrText xml:space="preserve"> ADDIN ZOTERO_ITEM CSL_CITATION {"citationID":"6mjMvt4o","properties":{"formattedCitation":"(25, 30, 31, 59)","plainCitation":"(25, 30, 31, 59)"},"citationItems":[{"id":3107,"uris":["http://zotero.org/users/3599068/items/26RE27IR"],"uri":["http://zotero.org/users/3599068/items/26RE27IR"],"itemData":{"id":3107,"type":"article-journal","title":"Dynamic cerebral autoregulation during passive heat stress in humans","container-title":"American Journal of Physiology. Regulatory, Integrative and Comparative Physiology","page":"R1598-1605","volume":"296","issue":"5","source":"PubMed","abstract":"This study tested the hypothesis that passive heating impairs cerebral autoregulation. Transfer function analyses of resting arterial blood pressure and middle cerebral artery blood velocity (MCA V(mean)), as well as MCA V(mean) and blood pressure responses to rapid deflation of previously inflated thigh cuffs, were examined in nine healthy subjects under normothermic and passive heat stress (increase core temperature 1.1 +/- 0.2 degrees C, P &lt; 0.001) conditions. Passive heating reduced MCA V(mean) [change (Delta) of 8 +/- 8 cm/s, P = 0.01], while blood pressure was maintained (Delta -1 +/- 4 mmHg, P = 0.36). Coherence was decreased in the very-low-frequency range during heat stress (0.57 +/- 0.13 to 0.26 +/- 0.10, P = 0.001), but was &gt;0.5 and similar between normothermia and heat stress in the low- (0.07-0.20 Hz, P = 0.40) and high-frequency (0.20-0.35 Hz, P = 0.12) ranges. Transfer gain was reduced during heat stress in the very-low-frequency (0.88 +/- 0.38 to 0.59 +/- 0.19 cm.s(-1).mmHg(-1), P = 0.02) range, but was unaffected in the low- and high-frequency ranges. The magnitude of the decrease in blood pressure (normothermia: 20 +/- 4 mmHg, heat stress: 19 +/- 6 mmHg, P = 0.88) and MCA V(mean) (13 +/- 4 to 12 +/- 6 cm/s, P = 0.59) in response to cuff deflation was not affected by the thermal condition. Similarly, the rate of regulation of cerebrovascular conductance (CBVC) after cuff release (0.44 +/- 0.22 to 0.38 +/- 0.13 DeltaCBVC units/s, P = 0.16) and the time for MCA V(mean) to recover to precuff deflation baseline (10.0 +/- 7.9 to 8.7 +/- 4.9 s, P = 0.77) were not affected by heat stress. Counter to the proposed hypothesis, similar rate of regulation responses suggests that heat stress does not impair the ability to control cerebral perfusion after a rapid reduction in perfusion pressure, while reduced transfer function gain and coherence in the very-low-frequency range during heat stress suggest that dynamic cerebral autoregulation is improved during spontaneous oscillations in blood pressure within this frequency range.","DOI":"10.1152/ajpregu.90900.2008","ISSN":"0363-6119","note":"PMID: 19279292\nPMCID: PMC2689817","journalAbbreviation":"Am. J. Physiol. Regul. Integr. Comp. Physiol.","language":"eng","author":[{"family":"Low","given":"David A."},{"family":"Wingo","given":"Jonathan E."},{"family":"Keller","given":"David M."},{"family":"Davis","given":"Scott L."},{"family":"Cui","given":"Jian"},{"family":"Zhang","given":"Rong"},{"family":"Crandall","given":"Craig G."}],"issued":{"date-parts":[["2009",5]]}}},{"id":1089,"uris":["http://zotero.org/users/3599068/items/2VHJVDU7"],"uri":["http://zotero.org/users/3599068/items/2VHJVDU7"],"itemData":{"id":1089,"type":"article-journal","title":"Dynamic cerebral autoregulation changes during sub-maximal handgrip maneuver","container-title":"PloS one","page":"e70821","volume":"8","issue":"8","abstract":"PURPOSE: We investigated the effect of handgrip (HG) maneuver on time-varying estimates of dynamic cerebral autoregulation (CA) using the autoregressive moving average technique. METHODS: Twelve healthy subjects were recruited to perform HG maneuver during 3 minutes with 30% of maximum contraction force. Cerebral blood flow velocity, end-tidal CO(2) pressure (PETCO(2)), and noninvasive arterial blood pressure (ABP) were continuously recorded during baseline, HG and recovery. Critical closing pressure (CrCP), resistance area-product (RAP), and time-varying autoregulation index (ARI) were obtained. RESULTS: PETCO(2) did not show significant changes during HG maneuver. Whilst ABP increased continuously during the maneuver, to 27% above its baseline value, CBFV raised to a plateau approximately 15% above baseline. This was sustained by a parallel increase in RAP, suggestive of myogenic vasoconstriction, and a reduction in CrCP that could be associated with metabolic vasodilation. The time-varying ARI index dropped at the beginning and end of the maneuver (p&lt;0.005), which could be related to corresponding alert reactions or to different time constants of the myogenic, metabolic and/or neurogenic mechanisms. CONCLUSION: Changes in dynamic CA during HG suggest a complex interplay of regulatory mechanisms during static exercise that should be considered when assessing the determinants of cerebral blood flow and metabolism.","DOI":"10.1371/journal.pone.0070821 [doi]","note":"LR: 20150423; JID: 101285081; OID: NLM: PMC3743835; 2013 [ecollection]; 2013/03/06 [received]; 2013/06/23 [accepted]; 2013/08/14 [epublish]; epublish\nPMCID: PMC3743835\nPMID: 23967113","language":"eng","author":[{"family":"Nogueira","given":"R. C."},{"family":"Bor-Seng-Shu","given":"E."},{"family":"Santos","given":"M. R."},{"family":"Negrao","given":"C. E."},{"family":"Teixeira","given":"M. J."},{"family":"Panerai","given":"R. B."}],"issued":{"date-parts":[["2013",8,14]]}}},{"id":3353,"uris":["http://zotero.org/users/3599068/items/KHZ63FTC"],"uri":["http://zotero.org/users/3599068/items/KHZ63FTC"],"itemData":{"id":3353,"type":"article-journal","title":"Regulatory mechanisms of cerebral blood flow during exercise: new concepts","container-title":"Exercise and Sport Sciences Reviews","page":"123-129","volume":"37","issue":"3","source":"PubMed","abstract":"The response of the cerebral vasculature to exercise is different from the other peripheral vasculature (e.g., muscle); the cerebral vasculature has a small vascular bed and is strongly regulated by cerebral autoregulation and the partial pressure of arterial carbon dioxide. This review focuses on the integrative mechanisms underlying the regulation of cerebral blood flow during exercise.","DOI":"10.1097/JES.0b013e3181aa64d7","ISSN":"1538-3008","note":"PMID: 19550203","shortTitle":"Regulatory mechanisms of cerebral blood flow during exercise","journalAbbreviation":"Exerc Sport Sci Rev","language":"eng","author":[{"family":"Ogoh","given":"Shigehiko"},{"family":"Ainslie","given":"Philip N."}],"issued":{"date-parts":[["2009",7]]}}},{"id":3069,"uris":["http://zotero.org/users/3599068/items/JVKXXX6M"],"uri":["http://zotero.org/users/3599068/items/JVKXXX6M"],"itemData":{"id":3069,"type":"article-journal","title":"Impaired dynamic cerebral autoregulation at rest and during isometric exercise in type 2 diabetes patients","container-title":"American Journal of Physiology. Heart and Circulatory Physiology","page":"H681-687","volume":"308","issue":"7","source":"PubMed","abstract":"Type 2 diabetes mellitus patients (T2D) have elevated risk of stroke, suggesting that cerebrovascular function is impaired. Herein, we examined dynamic cerebral autoregulation (CA) at rest and during exercise in T2D patients and determined whether underlying systemic oxidative stress is associated with impairments in CA. Middle cerebral artery blood velocity and arterial blood pressure (BP) were measured at rest and during 2-min bouts of low- and high-intensity isometric handgrip performed at 20% and 40% maximum voluntary contraction, respectively, in seven normotensive and eight hypertensive T2D patients and eight healthy controls. Dynamic CA was estimated using the rate of regulation (RoR). Total reactive oxygen species (ROS) and superoxide levels were measured at rest. There were no differences in RoR at rest or during exercise between normotensive and hypertensive T2D patients. However, when compared with controls, T2D patients exhibited lower RoR at rest and during low-intensity handgrip indicating impaired dynamic CA. Moreover, the RoR was further reduced by 29 ± 4% during high-intensity handgrip in T2D patients (0.307 ± 0.012/s rest vs. 0.220 ± 0.014/s high intensity; P &lt; 0.01), although well maintained in controls. T2D patients demonstrated greater baseline total ROS and superoxide compared with controls, both of which were negatively related to RoR during handgrip (e.g., total ROS: r = -0.71, P &lt; 0.05; 40% maximum voluntary contraction). Collectively, these data demonstrate impaired dynamic CA at rest and during isometric handgrip in T2D patients, which may be, in part, related to greater underlying systemic oxidative stress. Additionally, dynamic CA is blunted further with high intensity isometric contractions potentially placing T2D patients at greater risk for cerebral events during such activities.","DOI":"10.1152/ajpheart.00343.2014","ISSN":"1522-1539","note":"PMID: 25599569\nPMCID: PMC4385994","journalAbbreviation":"Am. J. Physiol. Heart Circ. Physiol.","language":"eng","author":[{"family":"Vianna","given":"Lauro C."},{"family":"Deo","given":"Shekhar H."},{"family":"Jensen","given":"Areum K."},{"family":"Holwerda","given":"Seth W."},{"family":"Zimmerman","given":"Matthew C."},{"family":"Fadel","given":"Paul J."}],"issued":{"date-parts":[["2015",4,1]]}}}],"schema":"https://github.com/citation-style-language/schema/raw/master/csl-citation.json"} </w:instrText>
      </w:r>
      <w:r w:rsidR="00A96111" w:rsidRPr="006E7B3F">
        <w:rPr>
          <w:rFonts w:ascii="Times New Roman" w:hAnsi="Times New Roman"/>
          <w:color w:val="000000" w:themeColor="text1"/>
        </w:rPr>
        <w:fldChar w:fldCharType="separate"/>
      </w:r>
      <w:r w:rsidR="00DB0B84" w:rsidRPr="006E7B3F">
        <w:rPr>
          <w:rFonts w:ascii="Times New Roman" w:hAnsi="Times New Roman"/>
          <w:noProof/>
          <w:color w:val="000000" w:themeColor="text1"/>
        </w:rPr>
        <w:t>(25, 30, 31, 59)</w:t>
      </w:r>
      <w:r w:rsidR="00A96111" w:rsidRPr="006E7B3F">
        <w:rPr>
          <w:rFonts w:ascii="Times New Roman" w:hAnsi="Times New Roman"/>
          <w:color w:val="000000" w:themeColor="text1"/>
        </w:rPr>
        <w:fldChar w:fldCharType="end"/>
      </w:r>
      <w:r w:rsidRPr="006E7B3F">
        <w:rPr>
          <w:rFonts w:ascii="Times New Roman" w:hAnsi="Times New Roman"/>
          <w:color w:val="000000" w:themeColor="text1"/>
        </w:rPr>
        <w:t xml:space="preserve">. This was confirmed in the patient group in the present study, although the values we found suggest these patients were mildly </w:t>
      </w:r>
      <w:proofErr w:type="spellStart"/>
      <w:r w:rsidRPr="006E7B3F">
        <w:rPr>
          <w:rFonts w:ascii="Times New Roman" w:hAnsi="Times New Roman"/>
          <w:color w:val="000000" w:themeColor="text1"/>
        </w:rPr>
        <w:t>hypocapnic</w:t>
      </w:r>
      <w:proofErr w:type="spellEnd"/>
      <w:r w:rsidRPr="006E7B3F">
        <w:rPr>
          <w:rFonts w:ascii="Times New Roman" w:hAnsi="Times New Roman"/>
          <w:color w:val="000000" w:themeColor="text1"/>
        </w:rPr>
        <w:t>, given their mean EtCO</w:t>
      </w:r>
      <w:r w:rsidRPr="006E7B3F">
        <w:rPr>
          <w:rFonts w:ascii="Times New Roman" w:hAnsi="Times New Roman"/>
          <w:color w:val="000000" w:themeColor="text1"/>
          <w:vertAlign w:val="subscript"/>
        </w:rPr>
        <w:t>2</w:t>
      </w:r>
      <w:r w:rsidRPr="006E7B3F">
        <w:rPr>
          <w:rFonts w:ascii="Times New Roman" w:hAnsi="Times New Roman"/>
          <w:color w:val="000000" w:themeColor="text1"/>
        </w:rPr>
        <w:t xml:space="preserve"> of 34.7 mmHg. If that was the case, then the differences in </w:t>
      </w:r>
      <w:proofErr w:type="spellStart"/>
      <w:r w:rsidR="00FF4EB8"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that we found would be an underestimate given the expectation that </w:t>
      </w:r>
      <w:proofErr w:type="spellStart"/>
      <w:r w:rsidR="00FF4EB8" w:rsidRPr="006E7B3F">
        <w:rPr>
          <w:rFonts w:ascii="Times New Roman" w:hAnsi="Times New Roman"/>
          <w:color w:val="000000" w:themeColor="text1"/>
        </w:rPr>
        <w:t>d</w:t>
      </w:r>
      <w:r w:rsidRPr="006E7B3F">
        <w:rPr>
          <w:rFonts w:ascii="Times New Roman" w:hAnsi="Times New Roman"/>
          <w:color w:val="000000" w:themeColor="text1"/>
        </w:rPr>
        <w:t>CA</w:t>
      </w:r>
      <w:proofErr w:type="spellEnd"/>
      <w:r w:rsidRPr="006E7B3F">
        <w:rPr>
          <w:rFonts w:ascii="Times New Roman" w:hAnsi="Times New Roman"/>
          <w:color w:val="000000" w:themeColor="text1"/>
        </w:rPr>
        <w:t xml:space="preserve"> would be improved by </w:t>
      </w:r>
      <w:proofErr w:type="spellStart"/>
      <w:r w:rsidRPr="006E7B3F">
        <w:rPr>
          <w:rFonts w:ascii="Times New Roman" w:hAnsi="Times New Roman"/>
          <w:color w:val="000000" w:themeColor="text1"/>
        </w:rPr>
        <w:t>hypocapnia</w:t>
      </w:r>
      <w:proofErr w:type="spellEnd"/>
      <w:r w:rsidR="00A92E1C" w:rsidRPr="006E7B3F">
        <w:rPr>
          <w:rFonts w:ascii="Times New Roman" w:hAnsi="Times New Roman"/>
          <w:color w:val="000000" w:themeColor="text1"/>
        </w:rPr>
        <w:t xml:space="preserve"> </w:t>
      </w:r>
      <w:r w:rsidR="00A92E1C" w:rsidRPr="006E7B3F">
        <w:rPr>
          <w:rFonts w:ascii="Times New Roman" w:hAnsi="Times New Roman"/>
          <w:color w:val="000000" w:themeColor="text1"/>
        </w:rPr>
        <w:fldChar w:fldCharType="begin"/>
      </w:r>
      <w:r w:rsidR="00516ABB" w:rsidRPr="006E7B3F">
        <w:rPr>
          <w:rFonts w:ascii="Times New Roman" w:hAnsi="Times New Roman"/>
          <w:color w:val="000000" w:themeColor="text1"/>
        </w:rPr>
        <w:instrText xml:space="preserve"> ADDIN ZOTERO_ITEM CSL_CITATION {"citationID":"tbocrbjdk","properties":{"formattedCitation":"(1)","plainCitation":"(1)"},"citationItems":[{"id":2793,"uris":["http://zotero.org/users/3599068/items/S55M2E45"],"uri":["http://zotero.org/users/3599068/items/S55M2E45"],"itemData":{"id":2793,"type":"article-journal","title":"Cerebral autoregulation dynamics in humans","container-title":"Stroke; a journal of cerebral circulation","page":"45-52","volume":"20","issue":"1","abstract":"We studied the response of cerebral blood flow to acute step decreases in arterial blood pressure noninvasively and nonpharmacologically in 10 normal volunteers during normocapnia, hypocapnia, and hypercapnia. The step (approximately 20 mm Hg) was induced by rapidly deflating thigh blood pressure cuffs following a 2-minute inflation above systolic blood pressure. Instantaneous arterial blood pressure was measured by a new servo-cuff method, and cerebral blood flow changes were assessed by transcranial Doppler recording of middle cerebral artery blood flow velocity. In hypocapnia, full restoration of blood flow to the pretest level was seen as early as 4.1 seconds after the step decrease in blood pressure, while the response was slower in normocapnia and hypercapnia. The time course of cerebrovascular resistance was calculated from blood pressure and blood flow recordings, and rate of regulation was determined as the normalized change in cerebrovascular resistance per second during 2.5 seconds just after the step decrease in blood pressure. The reference for normalization was the calculated change in cerebrovascular resistance that would have nullified the effects of the step decrease in arterial blood pressure on cerebral blood flow. The rate of regulation was 0.38, 0.20, and 0.11/sec in hypocapnia, normocapnia, and hypercapnia, respectively. There was a highly significant inverse relation between rate of regulation and PaCO2 (p less than 0.001), indicating that the response rate of cerebral autoregulation in awake normal humans is profoundly dependent on vascular tone.","note":"LR: 20131121; JID: 0235266; 142M471B3J (Carbon Dioxide); ppublish\nPMID: 2492126","language":"eng","author":[{"family":"Aaslid","given":"R."},{"family":"Lindegaard","given":"K. F."},{"family":"Sorteberg","given":"W."},{"family":"Nornes","given":"H."}],"issued":{"date-parts":[["1989",1]]}}}],"schema":"https://github.com/citation-style-language/schema/raw/master/csl-citation.json"} </w:instrText>
      </w:r>
      <w:r w:rsidR="00A92E1C" w:rsidRPr="006E7B3F">
        <w:rPr>
          <w:rFonts w:ascii="Times New Roman" w:hAnsi="Times New Roman"/>
          <w:color w:val="000000" w:themeColor="text1"/>
        </w:rPr>
        <w:fldChar w:fldCharType="separate"/>
      </w:r>
      <w:r w:rsidR="00516ABB" w:rsidRPr="006E7B3F">
        <w:rPr>
          <w:rFonts w:ascii="Times New Roman" w:hAnsi="Times New Roman"/>
          <w:noProof/>
          <w:color w:val="000000" w:themeColor="text1"/>
        </w:rPr>
        <w:t>(1)</w:t>
      </w:r>
      <w:r w:rsidR="00A92E1C" w:rsidRPr="006E7B3F">
        <w:rPr>
          <w:rFonts w:ascii="Times New Roman" w:hAnsi="Times New Roman"/>
          <w:color w:val="000000" w:themeColor="text1"/>
        </w:rPr>
        <w:fldChar w:fldCharType="end"/>
      </w:r>
      <w:r w:rsidR="00A92E1C" w:rsidRPr="006E7B3F">
        <w:rPr>
          <w:rFonts w:ascii="Times New Roman" w:hAnsi="Times New Roman"/>
          <w:color w:val="000000" w:themeColor="text1"/>
        </w:rPr>
        <w:t>.</w:t>
      </w:r>
      <w:r w:rsidRPr="006E7B3F">
        <w:rPr>
          <w:rFonts w:ascii="Times New Roman" w:hAnsi="Times New Roman"/>
          <w:color w:val="000000" w:themeColor="text1"/>
        </w:rPr>
        <w:t xml:space="preserve"> </w:t>
      </w:r>
      <w:r w:rsidR="00A14BCC" w:rsidRPr="006E7B3F">
        <w:rPr>
          <w:rFonts w:ascii="Times New Roman" w:hAnsi="Times New Roman"/>
          <w:color w:val="000000" w:themeColor="text1"/>
        </w:rPr>
        <w:t xml:space="preserve">The higher values of </w:t>
      </w:r>
      <w:proofErr w:type="spellStart"/>
      <w:r w:rsidR="00A14BCC" w:rsidRPr="006E7B3F">
        <w:rPr>
          <w:rFonts w:ascii="Times New Roman" w:hAnsi="Times New Roman"/>
          <w:color w:val="000000" w:themeColor="text1"/>
        </w:rPr>
        <w:t>CrCP</w:t>
      </w:r>
      <w:proofErr w:type="spellEnd"/>
      <w:r w:rsidR="00A14BCC" w:rsidRPr="006E7B3F">
        <w:rPr>
          <w:rFonts w:ascii="Times New Roman" w:hAnsi="Times New Roman"/>
          <w:color w:val="000000" w:themeColor="text1"/>
        </w:rPr>
        <w:t xml:space="preserve"> observed in HF, compared to</w:t>
      </w:r>
      <w:r w:rsidR="00A93D7C" w:rsidRPr="006E7B3F">
        <w:rPr>
          <w:rFonts w:ascii="Times New Roman" w:hAnsi="Times New Roman"/>
          <w:color w:val="000000" w:themeColor="text1"/>
        </w:rPr>
        <w:t xml:space="preserve"> controls</w:t>
      </w:r>
      <w:r w:rsidR="00A14BCC" w:rsidRPr="006E7B3F">
        <w:rPr>
          <w:rFonts w:ascii="Times New Roman" w:hAnsi="Times New Roman"/>
          <w:color w:val="000000" w:themeColor="text1"/>
        </w:rPr>
        <w:t xml:space="preserve"> (Table 1, Fig. 1.E) also support the speculation that PaCO</w:t>
      </w:r>
      <w:r w:rsidR="00A14BCC" w:rsidRPr="006E7B3F">
        <w:rPr>
          <w:rFonts w:ascii="Times New Roman" w:hAnsi="Times New Roman"/>
          <w:color w:val="000000" w:themeColor="text1"/>
          <w:vertAlign w:val="subscript"/>
        </w:rPr>
        <w:t>2</w:t>
      </w:r>
      <w:r w:rsidR="00A14BCC" w:rsidRPr="006E7B3F">
        <w:rPr>
          <w:rFonts w:ascii="Times New Roman" w:hAnsi="Times New Roman"/>
          <w:color w:val="000000" w:themeColor="text1"/>
        </w:rPr>
        <w:t xml:space="preserve"> was markedly reduced in HF in comparison with controls</w:t>
      </w:r>
      <w:r w:rsidR="00A92E1C" w:rsidRPr="006E7B3F">
        <w:rPr>
          <w:rFonts w:ascii="Times New Roman" w:hAnsi="Times New Roman"/>
          <w:color w:val="000000" w:themeColor="text1"/>
        </w:rPr>
        <w:t xml:space="preserve"> </w:t>
      </w:r>
      <w:r w:rsidR="00A92E1C"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19smrm3sto","properties":{"formattedCitation":"(35)","plainCitation":"(35)"},"citationItems":[{"id":3101,"uris":["http://zotero.org/users/3599068/items/PRB463XM"],"uri":["http://zotero.org/users/3599068/items/PRB463XM"],"itemData":{"id":3101,"type":"article-journal","title":"The critical closing pressure of the cerebral circulation","container-title":"Medical Engineering &amp; Physics","page":"621-632","volume":"25","issue":"8","source":"PubMed","abstract":"The critical closing pressure (CrCP) of the cerebral circulation indicates the value of arterial blood pressure (ABP) at which cerebral blood flow (CBF) approaches zero. Measurements in animals and in humans, have shown that the CrCP is significantly greater than zero. A simple mathematical model, incorporating the effects of arterial elasticity and active wall tension, shows that CrCP can be influenced by several structural and physiological parameters, notably intracranial pressure (ICP) and active wall tension. Due to the non-linear shape of the complete ABP-CBF curve, most methods proposed for estimation of CrCP can only represent the linear range of the pressure-flow (or velocity) relationship. As a consequence, only estimates of apparent CrCP can be obtained, and these tend to be significantly higher than the true CrCP. Estimates of apparent CrCP have been shown to be influenced by arterial PCO2, ICP, cerebral autoregulation, intra-thoracic pressure, and mean ABP. There is a lack of investigation, under well-controlled conditions, to assess whether CrCP is altered in disease states. Studies of the cerebral circulation need to take CrCP into account, to obtain more accurate estimates of cerebrovascular resistance changes, and to reflect the correct dynamic relationship between instantaneous ABP and CBF.","ISSN":"1350-4533","note":"PMID: 12900178","journalAbbreviation":"Med Eng Phys","language":"eng","author":[{"family":"Panerai","given":"R. B."}],"issued":{"date-parts":[["2003",10]]}}}],"schema":"https://github.com/citation-style-language/schema/raw/master/csl-citation.json"} </w:instrText>
      </w:r>
      <w:r w:rsidR="00A92E1C"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(35)</w:t>
      </w:r>
      <w:r w:rsidR="00A92E1C" w:rsidRPr="006E7B3F">
        <w:rPr>
          <w:rFonts w:ascii="Times New Roman" w:hAnsi="Times New Roman"/>
          <w:color w:val="000000" w:themeColor="text1"/>
        </w:rPr>
        <w:fldChar w:fldCharType="end"/>
      </w:r>
      <w:r w:rsidR="00A92E1C" w:rsidRPr="006E7B3F">
        <w:rPr>
          <w:rFonts w:ascii="Times New Roman" w:hAnsi="Times New Roman"/>
          <w:color w:val="000000" w:themeColor="text1"/>
        </w:rPr>
        <w:t>.</w:t>
      </w:r>
      <w:r w:rsidR="00A14BCC" w:rsidRPr="006E7B3F">
        <w:rPr>
          <w:rFonts w:ascii="Times New Roman" w:hAnsi="Times New Roman"/>
          <w:color w:val="000000" w:themeColor="text1"/>
        </w:rPr>
        <w:t xml:space="preserve"> </w:t>
      </w:r>
    </w:p>
    <w:p w14:paraId="17244571" w14:textId="3F4BFCDD" w:rsidR="008B6484" w:rsidRPr="006E7B3F" w:rsidRDefault="00B26C44"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In a previous study</w:t>
      </w:r>
      <w:r w:rsidR="009F0E66" w:rsidRPr="006E7B3F">
        <w:rPr>
          <w:rFonts w:ascii="Times New Roman" w:hAnsi="Times New Roman"/>
          <w:color w:val="000000" w:themeColor="text1"/>
        </w:rPr>
        <w:t>,</w:t>
      </w:r>
      <w:r w:rsidRPr="006E7B3F">
        <w:rPr>
          <w:rFonts w:ascii="Times New Roman" w:hAnsi="Times New Roman"/>
          <w:color w:val="000000" w:themeColor="text1"/>
        </w:rPr>
        <w:t xml:space="preserve"> </w:t>
      </w:r>
      <w:proofErr w:type="spellStart"/>
      <w:r w:rsidR="004C11C1" w:rsidRPr="006E7B3F">
        <w:rPr>
          <w:rFonts w:ascii="Times New Roman" w:hAnsi="Times New Roman"/>
          <w:color w:val="000000" w:themeColor="text1"/>
        </w:rPr>
        <w:t>Nogueira</w:t>
      </w:r>
      <w:proofErr w:type="spellEnd"/>
      <w:r w:rsidR="004C11C1" w:rsidRPr="006E7B3F">
        <w:rPr>
          <w:rFonts w:ascii="Times New Roman" w:hAnsi="Times New Roman"/>
          <w:color w:val="000000" w:themeColor="text1"/>
        </w:rPr>
        <w:t xml:space="preserve"> et al.</w:t>
      </w:r>
      <w:r w:rsidR="00A83F67" w:rsidRPr="006E7B3F">
        <w:rPr>
          <w:rFonts w:ascii="Times New Roman" w:hAnsi="Times New Roman"/>
          <w:color w:val="000000" w:themeColor="text1"/>
        </w:rPr>
        <w:t xml:space="preserve"> </w:t>
      </w:r>
      <w:r w:rsidR="00534E36"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g0btlelj6","properties":{"formattedCitation":"(30)","plainCitation":"(30)"},"citationItems":[{"id":1089,"uris":["http://zotero.org/users/3599068/items/2VHJVDU7"],"uri":["http://zotero.org/users/3599068/items/2VHJVDU7"],"itemData":{"id":1089,"type":"article-journal","title":"Dynamic cerebral autoregulation changes during sub-maximal handgrip maneuver","container-title":"PloS one","page":"e70821","volume":"8","issue":"8","abstract":"PURPOSE: We investigated the effect of handgrip (HG) maneuver on time-varying estimates of dynamic cerebral autoregulation (CA) using the autoregressive moving average technique. METHODS: Twelve healthy subjects were recruited to perform HG maneuver during 3 minutes with 30% of maximum contraction force. Cerebral blood flow velocity, end-tidal CO(2) pressure (PETCO(2)), and noninvasive arterial blood pressure (ABP) were continuously recorded during baseline, HG and recovery. Critical closing pressure (CrCP), resistance area-product (RAP), and time-varying autoregulation index (ARI) were obtained. RESULTS: PETCO(2) did not show significant changes during HG maneuver. Whilst ABP increased continuously during the maneuver, to 27% above its baseline value, CBFV raised to a plateau approximately 15% above baseline. This was sustained by a parallel increase in RAP, suggestive of myogenic vasoconstriction, and a reduction in CrCP that could be associated with metabolic vasodilation. The time-varying ARI index dropped at the beginning and end of the maneuver (p&lt;0.005), which could be related to corresponding alert reactions or to different time constants of the myogenic, metabolic and/or neurogenic mechanisms. CONCLUSION: Changes in dynamic CA during HG suggest a complex interplay of regulatory mechanisms during static exercise that should be considered when assessing the determinants of cerebral blood flow and metabolism.","DOI":"10.1371/journal.pone.0070821 [doi]","note":"LR: 20150423; JID: 101285081; OID: NLM: PMC3743835; 2013 [ecollection]; 2013/03/06 [received]; 2013/06/23 [accepted]; 2013/08/14 [epublish]; epublish\nPMCID: PMC3743835\nPMID: 23967113","language":"eng","author":[{"family":"Nogueira","given":"R. C."},{"family":"Bor-Seng-Shu","given":"E."},{"family":"Santos","given":"M. R."},{"family":"Negrao","given":"C. E."},{"family":"Teixeira","given":"M. J."},{"family":"Panerai","given":"R. B."}],"issued":{"date-parts":[["2013",8,14]]}}}],"schema":"https://github.com/citation-style-language/schema/raw/master/csl-citation.json"} </w:instrText>
      </w:r>
      <w:r w:rsidR="00534E36"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(30)</w:t>
      </w:r>
      <w:r w:rsidR="00534E36" w:rsidRPr="006E7B3F">
        <w:rPr>
          <w:rFonts w:ascii="Times New Roman" w:hAnsi="Times New Roman"/>
          <w:color w:val="000000" w:themeColor="text1"/>
        </w:rPr>
        <w:fldChar w:fldCharType="end"/>
      </w:r>
      <w:r w:rsidR="004C11C1" w:rsidRPr="006E7B3F">
        <w:rPr>
          <w:rFonts w:ascii="Times New Roman" w:hAnsi="Times New Roman"/>
          <w:color w:val="000000" w:themeColor="text1"/>
        </w:rPr>
        <w:t xml:space="preserve"> </w:t>
      </w:r>
      <w:r w:rsidRPr="006E7B3F">
        <w:rPr>
          <w:rFonts w:ascii="Times New Roman" w:hAnsi="Times New Roman"/>
          <w:color w:val="000000" w:themeColor="text1"/>
        </w:rPr>
        <w:t xml:space="preserve">reported temporal changes in </w:t>
      </w:r>
      <w:proofErr w:type="spellStart"/>
      <w:r w:rsidRPr="006E7B3F">
        <w:rPr>
          <w:rFonts w:ascii="Times New Roman" w:hAnsi="Times New Roman"/>
          <w:color w:val="000000" w:themeColor="text1"/>
        </w:rPr>
        <w:t>ARI</w:t>
      </w:r>
      <w:r w:rsidRPr="006E7B3F">
        <w:rPr>
          <w:rFonts w:ascii="Times New Roman" w:hAnsi="Times New Roman"/>
          <w:color w:val="000000" w:themeColor="text1"/>
          <w:vertAlign w:val="subscript"/>
        </w:rPr>
        <w:t>t</w:t>
      </w:r>
      <w:proofErr w:type="spellEnd"/>
      <w:r w:rsidRPr="006E7B3F">
        <w:rPr>
          <w:rFonts w:ascii="Times New Roman" w:hAnsi="Times New Roman"/>
          <w:color w:val="000000" w:themeColor="text1"/>
        </w:rPr>
        <w:t xml:space="preserve"> during </w:t>
      </w:r>
      <w:r w:rsidR="00D02674" w:rsidRPr="006E7B3F">
        <w:rPr>
          <w:rFonts w:ascii="Times New Roman" w:hAnsi="Times New Roman"/>
          <w:color w:val="000000" w:themeColor="text1"/>
        </w:rPr>
        <w:t>(</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Pr="006E7B3F">
        <w:rPr>
          <w:rFonts w:ascii="Times New Roman" w:hAnsi="Times New Roman"/>
          <w:color w:val="000000" w:themeColor="text1"/>
        </w:rPr>
        <w:t xml:space="preserve">in control subjects, differently from the relatively constant values observed in the present study (Fig. 1.D). The reasons for this difference are not clear, but </w:t>
      </w:r>
      <w:r w:rsidR="00817706" w:rsidRPr="006E7B3F">
        <w:rPr>
          <w:rFonts w:ascii="Times New Roman" w:hAnsi="Times New Roman"/>
          <w:color w:val="000000" w:themeColor="text1"/>
        </w:rPr>
        <w:t xml:space="preserve">these results might have been influenced by the relatively small sample size and it could be related </w:t>
      </w:r>
      <w:r w:rsidRPr="006E7B3F">
        <w:rPr>
          <w:rFonts w:ascii="Times New Roman" w:hAnsi="Times New Roman"/>
          <w:color w:val="000000" w:themeColor="text1"/>
        </w:rPr>
        <w:t xml:space="preserve">to the wider age distribution </w:t>
      </w:r>
      <w:r w:rsidR="002A546B" w:rsidRPr="006E7B3F">
        <w:rPr>
          <w:rFonts w:ascii="Times New Roman" w:hAnsi="Times New Roman"/>
          <w:color w:val="000000" w:themeColor="text1"/>
        </w:rPr>
        <w:t>of the</w:t>
      </w:r>
      <w:r w:rsidRPr="006E7B3F">
        <w:rPr>
          <w:rFonts w:ascii="Times New Roman" w:hAnsi="Times New Roman"/>
          <w:color w:val="000000" w:themeColor="text1"/>
        </w:rPr>
        <w:t xml:space="preserve"> former study which include</w:t>
      </w:r>
      <w:r w:rsidR="009F0E66" w:rsidRPr="006E7B3F">
        <w:rPr>
          <w:rFonts w:ascii="Times New Roman" w:hAnsi="Times New Roman"/>
          <w:color w:val="000000" w:themeColor="text1"/>
        </w:rPr>
        <w:t>d</w:t>
      </w:r>
      <w:r w:rsidRPr="006E7B3F">
        <w:rPr>
          <w:rFonts w:ascii="Times New Roman" w:hAnsi="Times New Roman"/>
          <w:color w:val="000000" w:themeColor="text1"/>
        </w:rPr>
        <w:t xml:space="preserve"> subjects </w:t>
      </w:r>
      <w:r w:rsidR="009F0E66" w:rsidRPr="006E7B3F">
        <w:rPr>
          <w:rFonts w:ascii="Times New Roman" w:hAnsi="Times New Roman"/>
          <w:color w:val="000000" w:themeColor="text1"/>
        </w:rPr>
        <w:t>that were, on average, 23 years younger than in our CG. Another possibility is the occurrence of an alert reaction to the beginning</w:t>
      </w:r>
      <w:r w:rsidR="00A83F67" w:rsidRPr="006E7B3F">
        <w:rPr>
          <w:rFonts w:ascii="Times New Roman" w:hAnsi="Times New Roman"/>
          <w:color w:val="000000" w:themeColor="text1"/>
        </w:rPr>
        <w:t xml:space="preserve"> of the </w:t>
      </w:r>
      <w:proofErr w:type="spellStart"/>
      <w:r w:rsidR="00A83F67" w:rsidRPr="006E7B3F">
        <w:rPr>
          <w:rFonts w:ascii="Times New Roman" w:hAnsi="Times New Roman"/>
          <w:color w:val="000000" w:themeColor="text1"/>
        </w:rPr>
        <w:t>maneuver</w:t>
      </w:r>
      <w:proofErr w:type="spellEnd"/>
      <w:r w:rsidR="00A83F67" w:rsidRPr="006E7B3F">
        <w:rPr>
          <w:rFonts w:ascii="Times New Roman" w:hAnsi="Times New Roman"/>
          <w:color w:val="000000" w:themeColor="text1"/>
        </w:rPr>
        <w:t xml:space="preserve"> in that</w:t>
      </w:r>
      <w:r w:rsidR="009F0E66" w:rsidRPr="006E7B3F">
        <w:rPr>
          <w:rFonts w:ascii="Times New Roman" w:hAnsi="Times New Roman"/>
          <w:color w:val="000000" w:themeColor="text1"/>
        </w:rPr>
        <w:t xml:space="preserve"> study, whic</w:t>
      </w:r>
      <w:r w:rsidR="00A83F67" w:rsidRPr="006E7B3F">
        <w:rPr>
          <w:rFonts w:ascii="Times New Roman" w:hAnsi="Times New Roman"/>
          <w:color w:val="000000" w:themeColor="text1"/>
        </w:rPr>
        <w:t>h we tried to avoid in our protocol</w:t>
      </w:r>
      <w:r w:rsidR="009F0E66" w:rsidRPr="006E7B3F">
        <w:rPr>
          <w:rFonts w:ascii="Times New Roman" w:hAnsi="Times New Roman"/>
          <w:color w:val="000000" w:themeColor="text1"/>
        </w:rPr>
        <w:t>, by gradual warning of the moment to initiate hand contraction.</w:t>
      </w:r>
      <w:r w:rsidR="003F2CE8" w:rsidRPr="006E7B3F">
        <w:rPr>
          <w:rFonts w:ascii="Times New Roman" w:hAnsi="Times New Roman"/>
          <w:color w:val="000000" w:themeColor="text1"/>
        </w:rPr>
        <w:t xml:space="preserve"> </w:t>
      </w:r>
      <w:r w:rsidR="00FE5C14" w:rsidRPr="006E7B3F">
        <w:rPr>
          <w:rFonts w:ascii="Times New Roman" w:hAnsi="Times New Roman"/>
          <w:color w:val="000000" w:themeColor="text1"/>
        </w:rPr>
        <w:t>The lack of matching for sex i</w:t>
      </w:r>
      <w:r w:rsidR="003F2CE8" w:rsidRPr="006E7B3F">
        <w:rPr>
          <w:rFonts w:ascii="Times New Roman" w:hAnsi="Times New Roman"/>
          <w:color w:val="000000" w:themeColor="text1"/>
        </w:rPr>
        <w:t>s also a limitation of the</w:t>
      </w:r>
      <w:r w:rsidR="00FE5C14" w:rsidRPr="006E7B3F">
        <w:rPr>
          <w:rFonts w:ascii="Times New Roman" w:hAnsi="Times New Roman"/>
          <w:color w:val="000000" w:themeColor="text1"/>
        </w:rPr>
        <w:t xml:space="preserve"> </w:t>
      </w:r>
      <w:r w:rsidR="003F2CE8" w:rsidRPr="006E7B3F">
        <w:rPr>
          <w:rFonts w:ascii="Times New Roman" w:hAnsi="Times New Roman"/>
          <w:color w:val="000000" w:themeColor="text1"/>
        </w:rPr>
        <w:t>study</w:t>
      </w:r>
      <w:r w:rsidR="002858A4" w:rsidRPr="006E7B3F">
        <w:rPr>
          <w:rFonts w:ascii="Times New Roman" w:hAnsi="Times New Roman"/>
          <w:color w:val="000000" w:themeColor="text1"/>
        </w:rPr>
        <w:t>,</w:t>
      </w:r>
      <w:r w:rsidR="00FE5C14" w:rsidRPr="006E7B3F">
        <w:rPr>
          <w:rFonts w:ascii="Times New Roman" w:hAnsi="Times New Roman"/>
          <w:color w:val="000000" w:themeColor="text1"/>
        </w:rPr>
        <w:t xml:space="preserve"> </w:t>
      </w:r>
      <w:r w:rsidR="002858A4" w:rsidRPr="006E7B3F">
        <w:rPr>
          <w:rFonts w:ascii="Times New Roman" w:hAnsi="Times New Roman"/>
          <w:color w:val="000000" w:themeColor="text1"/>
        </w:rPr>
        <w:t>a</w:t>
      </w:r>
      <w:r w:rsidR="004D2F99" w:rsidRPr="006E7B3F">
        <w:rPr>
          <w:rFonts w:ascii="Times New Roman" w:hAnsi="Times New Roman"/>
          <w:color w:val="000000" w:themeColor="text1"/>
        </w:rPr>
        <w:t xml:space="preserve">lthough its role in cerebral </w:t>
      </w:r>
      <w:proofErr w:type="spellStart"/>
      <w:r w:rsidR="004D2F99" w:rsidRPr="006E7B3F">
        <w:rPr>
          <w:rFonts w:ascii="Times New Roman" w:hAnsi="Times New Roman"/>
          <w:color w:val="000000" w:themeColor="text1"/>
        </w:rPr>
        <w:t>h</w:t>
      </w:r>
      <w:r w:rsidR="00FE5C14" w:rsidRPr="006E7B3F">
        <w:rPr>
          <w:rFonts w:ascii="Times New Roman" w:hAnsi="Times New Roman"/>
          <w:color w:val="000000" w:themeColor="text1"/>
        </w:rPr>
        <w:t>emodynamics</w:t>
      </w:r>
      <w:proofErr w:type="spellEnd"/>
      <w:r w:rsidR="00FE5C14" w:rsidRPr="006E7B3F">
        <w:rPr>
          <w:rFonts w:ascii="Times New Roman" w:hAnsi="Times New Roman"/>
          <w:color w:val="000000" w:themeColor="text1"/>
        </w:rPr>
        <w:t xml:space="preserve"> is still fairly controversial, with the majority of studies not detecting any effects</w:t>
      </w:r>
      <w:r w:rsidR="0052694B" w:rsidRPr="006E7B3F">
        <w:rPr>
          <w:rFonts w:ascii="Times New Roman" w:hAnsi="Times New Roman"/>
          <w:color w:val="000000" w:themeColor="text1"/>
        </w:rPr>
        <w:t xml:space="preserve"> </w:t>
      </w:r>
      <w:r w:rsidR="0052694B"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{"citationID":"yTuDTYe6","properties":{"formattedCitation":"(7, 21, 42)","plainCitation":"(7, 21, 42)"},"citationItems":[{"id":2299,"uris":["http://zotero.org/users/3599068/items/W3P9FFH9"],"uri":["http://zotero.org/users/3599068/items/W3P9FFH9"],"itemData":{"id":2299,"type":"article-journal","title":"The relationship between cardiac output and dynamic cerebral autoregulation in humans","container-title":"Journal of applied physiology (Bethesda, Md.: 1985)","page":"1424-1431","volume":"109","issue":"5","abstract":"Cerebral autoregulation adjusts cerebrovascular resistance in the face of changing perfusion pressures to maintain relatively constant flow. Results from several studies suggest that cardiac output may also play a role. We tested the hypothesis that cerebral blood flow would autoregulate independent of changes in cardiac output. Transient systemic hypotension was induced by thigh-cuff deflation in 19 healthy volunteers (7 women) in both supine and seated positions. Mean arterial pressure (Finapres), cerebral blood flow (transcranial Doppler) in the anterior (ACA) and middle cerebral artery (MCA), beat-by-beat cardiac output (echocardiography), and end-tidal Pco(2) were measured. Autoregulation was assessed using the autoregulatory index (ARI) defined by Tiecks et al. (Tiecks FP, Lam AM, Aaslid R, Newell DW. Stroke 26: 1014-1019, 1995). Cerebral autoregulation was better in the supine position in both the ACA [supine ARI: 5.0 +/- 0.21 (mean +/- SE), seated ARI: 3.9 +/- 0.4, P = 0.01] and MCA (supine ARI: 5.0 +/- 0.2, seated ARI: 3.8 +/- 0.3, P = 0.004). In contrast, cardiac output responses were not different between positions and did not correlate with cerebral blood flow ARIs. In addition, women had better autoregulation in the ACA (P = 0.046), but not the MCA, despite having the same cardiac output response. These data demonstrate cardiac output does not appear to affect the dynamic cerebral autoregulatory response to sudden hypotension in healthy controls, regardless of posture. These results also highlight the importance of considering sex when studying cerebral autoregulation.","DOI":"10.1152/japplphysiol.01262.2009 [doi]","note":"LR: 20140824; JID: 8502536; OID: NLM: PMC2980368; 2010/08/05 [aheadofprint]; ppublish\nPMCID: PMC2980368\nPMID: 20689094","language":"eng","author":[{"family":"Deegan","given":"B. M."},{"family":"Devine","given":"E. R."},{"family":"Geraghty","given":"M. C."},{"family":"Jones","given":"E."},{"family":"Olaighin","given":"G."},{"family":"Serrador","given":"J. M."}],"issued":{"date-parts":[["2010",11]]}}},{"id":3580,"uris":["http://zotero.org/users/3599068/items/J39I9T92"],"uri":["http://zotero.org/users/3599068/items/J39I9T92"],"itemData":{"id":3580,"type":"article-journal","title":"Signal-to-noise ratio of bilateral nonimaging transcranial Doppler recordings of the middle cerebral artery is not affected by age and sex","container-title":"Ultrasound in Medicine &amp; Biology","page":"530-538","volume":"37","issue":"4","source":"PubMed","abstract":"Differences between transcranial Doppler ultrasonography (TCD) recordings of symmetrical vessels can show true physiologic differences, but can also be caused by measurement error and other sources of noise. The aim of this project was to assess the influence of noise on estimates of dynamic cerebral autoregulation (dCA), and of age, sex and breathing manoeuvres on the signal-to-noise ratio (SNR). Cerebral blood flow (CBF) was monitored in 30 young (&lt;40 years) and 30 older volunteers (age &gt;60 years) during baseline conditions, breath-holding and hyperventilation. Noise was defined as the difference between beat-to-beat values of the two mean CBF velocity (CBFV) signals. Magnitude squared coherence estimates of noise vs. ABP and ABP vs. CBFV were obtained and averaged. A similar approach was adopted for the CBFV step response. The effect of age and breathing manoeuvre on the SNR was assessed using a two-way analysis of variance (ANOVA), whilst the effect of sex was investigated using a Student's t test. No significant differences were observed in SNR (baseline 6.07 ± 3.07 dB and 7.33 ± 3.84 dB, breath-hold: 13.53 ± 3.93 dB and 14.64 ± 4.52 dB, and hyperventilation: 14.69 ± 4.04 dB and 14.84 ± 4.05 dB) estimates between young and old groups, respectively. The use of breathing manoeuvres significantly improved the SNR (p &lt; 10(-4)) without a significant difference between manoeuvres. Sex does not appear to have an effect on SNR (p = 0.365). Coherence estimates were not influenced by the SNR, but significant differences were found in the amplitude of the CBFV step response.","DOI":"10.1016/j.ultrasmedbio.2010.12.015","ISSN":"1879-291X","note":"PMID: 21420579","journalAbbreviation":"Ultrasound Med Biol","language":"eng","author":[{"family":"Katsogridakis","given":"Emmanuel"},{"family":"Dineen","given":"Nicky E."},{"family":"Brodie","given":"Fiona G."},{"family":"Robinson","given":"Thompson G."},{"family":"Panerai","given":"Ronney B."}],"issued":{"date-parts":[["2011",4]]}}},{"id":892,"uris":["http://zotero.org/users/3599068/items/3VTWMIMP"],"uri":["http://zotero.org/users/3599068/items/3VTWMIMP"],"itemData":{"id":892,"type":"article-journal","title":"The Leicester cerebral haemodynamics database: normative values and the influence of age and sex","container-title":"Physiological Measurement","page":"1485-1498","volume":"37","issue":"9","abstract":"Normative values of physiological parameters hold significance in modern day clinical decision-making. Lack of such normative values has been a major hurdle in the translation of research into clinical practice. A large database containing uniform recordings was constructed to allow more robust estimates of normative ranges and also assess the influence of age and sex. Doppler recordings were performed on healthy volunteers in the same laboratory, using similar protocols and equipment. Beat-to-beat blood pressure, heart-rate, electrocardiogram, and end-tidal CO2 were measured continuously. Bilateral insonation of the middle cerebral arteries (MCAs) was performed using TCD following a 15 min stabilisation, and a 5 min baseline recording. Good quality Doppler recordings for both MCAs were obtained in 129 participants (57 female) with a median age of 57 years (range 20-82). Age was found to influence baseline haemodynamic and transfer function analysis parameters. Cerebral blood flow velocity and critical closing pressure were the only sex-related differences found, which was significantly higher in females than males. Normative values for cerebral haemodynamic parameters have been defined in a large, healthy population. Such age/sex-defined normal values can be used to reduce the burden of collecting additional control data in future studies, as well as to identify disease-associated changes.","DOI":"10.1088/0967-3334/37/9/1485 [doi]","note":"JID: 9306921; 2016/08/11 [aheadofprint]; ppublish\nPMID: 27511128","language":"eng","author":[{"family":"Patel","given":"N."},{"family":"Panerai","given":"R. B."},{"family":"Haunton","given":"V."},{"family":"Katsogridakis","given":"E."},{"family":"Saeed","given":"N. P."},{"family":"Salinet","given":"A."},{"family":"Brodie","given":"F."},{"family":"Syed","given":"N."},{"family":"D'Sa","given":"S."},{"family":"Robinson","given":"T. G."}],"issued":{"date-parts":[["2016",9]]}}}],"schema":"https://github.com/citation-style-language/schema/raw/master/csl-citation.json"} </w:instrText>
      </w:r>
      <w:r w:rsidR="0052694B"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(7, 21, 42)</w:t>
      </w:r>
      <w:r w:rsidR="0052694B" w:rsidRPr="006E7B3F">
        <w:rPr>
          <w:rFonts w:ascii="Times New Roman" w:hAnsi="Times New Roman"/>
          <w:color w:val="000000" w:themeColor="text1"/>
        </w:rPr>
        <w:fldChar w:fldCharType="end"/>
      </w:r>
      <w:r w:rsidR="00220505" w:rsidRPr="006E7B3F">
        <w:rPr>
          <w:rFonts w:ascii="Times New Roman" w:hAnsi="Times New Roman"/>
          <w:color w:val="000000" w:themeColor="text1"/>
        </w:rPr>
        <w:t xml:space="preserve">. </w:t>
      </w:r>
      <w:r w:rsidR="008358EF" w:rsidRPr="006E7B3F">
        <w:rPr>
          <w:rFonts w:ascii="Times New Roman" w:hAnsi="Times New Roman"/>
          <w:color w:val="000000" w:themeColor="text1"/>
        </w:rPr>
        <w:t xml:space="preserve">In older subjects (&gt;70 years old), Deegan et al </w:t>
      </w:r>
      <w:r w:rsidR="008279BA" w:rsidRPr="006E7B3F">
        <w:rPr>
          <w:rFonts w:ascii="Times New Roman" w:hAnsi="Times New Roman"/>
          <w:color w:val="000000" w:themeColor="text1"/>
        </w:rPr>
        <w:fldChar w:fldCharType="begin"/>
      </w:r>
      <w:r w:rsidR="00613762" w:rsidRPr="006E7B3F">
        <w:rPr>
          <w:rFonts w:ascii="Times New Roman" w:hAnsi="Times New Roman"/>
          <w:color w:val="000000" w:themeColor="text1"/>
        </w:rPr>
        <w:instrText xml:space="preserve"> ADDIN ZOTERO_ITEM CSL_CITATION {"citationID":"170ilsjti4","properties":{"formattedCitation":"(8)","plainCitation":"(8)"},"citationItems":[{"id":3593,"uris":["http://zotero.org/users/3599068/items/275MEVKV"],"uri":["http://zotero.org/users/3599068/items/275MEVKV"],"itemData":{"id":3593,"type":"article-journal","title":"Elderly women regulate brain blood flow better than men do","container-title":"Stroke","page":"1988-1993","volume":"42","issue":"7","source":"PubMed","abstract":"BACKGROUND AND PURPOSE: Orthostatic intolerance and falls differ between sexes and change with age. However, it remains unclear what role cerebral autoregulation may play in this response. This study was designed to determine whether cerebral autoregulation, assessed using transcranial Doppler ultrasound, is more effective in elderly females than in males.\nMETHODS: We used transcranial Doppler ultrasound to evaluate cerebral autoregulation in 544 (236 male) subjects older than age 70 years recruited as part of the MOBILIZE Boston study. The MOBILIZE Boston study is a prospective cohort study of a unique set of risk factors for falls in seniors in the Boston area. We assessed CO2 reactivity and transfer function gain, phase, and coherence during 5 minutes of quiet sitting and autoregulatory index during sit-to-stand tests.\nRESULTS: Male subjects had significantly lower CO2 reactivity (males, 1.10 ± 0.03; females, 1.32 ± 0.43 (cm/s)/%CO2; P&lt;0.001) and autoregulatory indices (males, 4.41 ± 2.44; female, 5.32 ± 2.47; P&lt;0.001), higher transfer function gain (males, 1.34 ± 0.49; females, 1.19 ± 0.43; P=0.002), and lower phase (males, 42.7 ± 23.6; females, 49.4 ± 24.9; P=0.002) in the autoregulatory band, implying less effective cerebral autoregulation. However, reduced autoregulation in males was not below the normal range, indicating autoregulation was intact but less effective.\nCONCLUSIONS: Female subjects were better able to maintain cerebral flow velocities during postural changes and demonstrated better cerebral autoregulation. The mechanisms of sex-based differences in autoregulation remain unclear but may partially explain the higher rates of orthostatic hypotension-related hospitalizations in elderly men.","DOI":"10.1161/STROKEAHA.110.605618","ISSN":"1524-4628","note":"PMID: 21566238","journalAbbreviation":"Stroke","language":"eng","author":[{"family":"Deegan","given":"Brian M."},{"family":"Sorond","given":"Farzaneh A."},{"family":"Galica","given":"Andrew"},{"family":"Lipsitz","given":"Lewis A."},{"family":"O'Laighin","given":"Gearoid"},{"family":"Serrador","given":"Jorge M."}],"issued":{"date-parts":[["2011",7]]}}}],"schema":"https://github.com/citation-style-language/schema/raw/master/csl-citation.json"} </w:instrText>
      </w:r>
      <w:r w:rsidR="008279BA" w:rsidRPr="006E7B3F">
        <w:rPr>
          <w:rFonts w:ascii="Times New Roman" w:hAnsi="Times New Roman"/>
          <w:color w:val="000000" w:themeColor="text1"/>
        </w:rPr>
        <w:fldChar w:fldCharType="separate"/>
      </w:r>
      <w:r w:rsidR="00613762" w:rsidRPr="006E7B3F">
        <w:rPr>
          <w:rFonts w:ascii="Times New Roman" w:hAnsi="Times New Roman"/>
          <w:noProof/>
          <w:color w:val="000000" w:themeColor="text1"/>
        </w:rPr>
        <w:t>(8)</w:t>
      </w:r>
      <w:r w:rsidR="008279BA" w:rsidRPr="006E7B3F">
        <w:rPr>
          <w:rFonts w:ascii="Times New Roman" w:hAnsi="Times New Roman"/>
          <w:color w:val="000000" w:themeColor="text1"/>
        </w:rPr>
        <w:fldChar w:fldCharType="end"/>
      </w:r>
      <w:r w:rsidR="008358EF" w:rsidRPr="006E7B3F">
        <w:rPr>
          <w:rFonts w:ascii="Times New Roman" w:hAnsi="Times New Roman"/>
          <w:color w:val="000000" w:themeColor="text1"/>
        </w:rPr>
        <w:t xml:space="preserve"> reported bett</w:t>
      </w:r>
      <w:r w:rsidR="007A5F03" w:rsidRPr="006E7B3F">
        <w:rPr>
          <w:rFonts w:ascii="Times New Roman" w:hAnsi="Times New Roman"/>
          <w:color w:val="000000" w:themeColor="text1"/>
        </w:rPr>
        <w:t>e</w:t>
      </w:r>
      <w:r w:rsidR="008358EF" w:rsidRPr="006E7B3F">
        <w:rPr>
          <w:rFonts w:ascii="Times New Roman" w:hAnsi="Times New Roman"/>
          <w:color w:val="000000" w:themeColor="text1"/>
        </w:rPr>
        <w:t xml:space="preserve">r regulation in women compared to men. In our case though, </w:t>
      </w:r>
      <w:r w:rsidR="008877AB" w:rsidRPr="006E7B3F">
        <w:rPr>
          <w:rFonts w:ascii="Times New Roman" w:hAnsi="Times New Roman"/>
          <w:color w:val="000000" w:themeColor="text1"/>
        </w:rPr>
        <w:t>there was one</w:t>
      </w:r>
      <w:r w:rsidR="002F7346" w:rsidRPr="006E7B3F">
        <w:rPr>
          <w:rFonts w:ascii="Times New Roman" w:hAnsi="Times New Roman"/>
          <w:color w:val="000000" w:themeColor="text1"/>
        </w:rPr>
        <w:t xml:space="preserve"> </w:t>
      </w:r>
      <w:r w:rsidR="008877AB" w:rsidRPr="006E7B3F">
        <w:rPr>
          <w:rFonts w:ascii="Times New Roman" w:hAnsi="Times New Roman"/>
          <w:color w:val="000000" w:themeColor="text1"/>
        </w:rPr>
        <w:t>woma</w:t>
      </w:r>
      <w:r w:rsidR="007A5F03" w:rsidRPr="006E7B3F">
        <w:rPr>
          <w:rFonts w:ascii="Times New Roman" w:hAnsi="Times New Roman"/>
          <w:color w:val="000000" w:themeColor="text1"/>
        </w:rPr>
        <w:t xml:space="preserve">n above 70 years of age in </w:t>
      </w:r>
      <w:r w:rsidR="00CB7161" w:rsidRPr="006E7B3F">
        <w:rPr>
          <w:rFonts w:ascii="Times New Roman" w:hAnsi="Times New Roman"/>
          <w:color w:val="000000" w:themeColor="text1"/>
        </w:rPr>
        <w:t xml:space="preserve">each group </w:t>
      </w:r>
      <w:r w:rsidR="007A5F03" w:rsidRPr="006E7B3F">
        <w:rPr>
          <w:rFonts w:ascii="Times New Roman" w:hAnsi="Times New Roman"/>
          <w:color w:val="000000" w:themeColor="text1"/>
        </w:rPr>
        <w:t>and for this reason it is unlikely that the lack of matching for sex would have influenced our results.</w:t>
      </w:r>
    </w:p>
    <w:p w14:paraId="6BD1284E" w14:textId="0CF3D926" w:rsidR="000309E1" w:rsidRPr="006E7B3F" w:rsidRDefault="000309E1"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 xml:space="preserve">Finally, we only investigated the cerebrovascular response to </w:t>
      </w:r>
      <w:r w:rsidRPr="006E7B3F">
        <w:rPr>
          <w:rFonts w:ascii="Times New Roman" w:hAnsi="Times New Roman"/>
          <w:strike/>
          <w:color w:val="000000" w:themeColor="text1"/>
        </w:rPr>
        <w:t>HG</w:t>
      </w:r>
      <w:r w:rsidRPr="006E7B3F">
        <w:rPr>
          <w:rFonts w:ascii="Times New Roman" w:hAnsi="Times New Roman"/>
          <w:color w:val="000000" w:themeColor="text1"/>
        </w:rPr>
        <w:t xml:space="preserve"> </w:t>
      </w:r>
      <w:r w:rsidR="00D02674" w:rsidRPr="006E7B3F">
        <w:rPr>
          <w:rFonts w:ascii="Times New Roman" w:hAnsi="Times New Roman"/>
          <w:color w:val="000000" w:themeColor="text1"/>
        </w:rPr>
        <w:t>(</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Pr="006E7B3F">
        <w:rPr>
          <w:rFonts w:ascii="Times New Roman" w:hAnsi="Times New Roman"/>
          <w:color w:val="000000" w:themeColor="text1"/>
        </w:rPr>
        <w:t>that is a form of isometric exercise</w:t>
      </w:r>
      <w:r w:rsidR="00174C43" w:rsidRPr="006E7B3F">
        <w:rPr>
          <w:rFonts w:ascii="Times New Roman" w:hAnsi="Times New Roman"/>
          <w:color w:val="000000" w:themeColor="text1"/>
        </w:rPr>
        <w:t xml:space="preserve"> and this was limited to the MCA</w:t>
      </w:r>
      <w:r w:rsidRPr="006E7B3F">
        <w:rPr>
          <w:rFonts w:ascii="Times New Roman" w:hAnsi="Times New Roman"/>
          <w:color w:val="000000" w:themeColor="text1"/>
        </w:rPr>
        <w:t>. Other forms of exercise</w:t>
      </w:r>
      <w:r w:rsidR="00174C43" w:rsidRPr="006E7B3F">
        <w:rPr>
          <w:rFonts w:ascii="Times New Roman" w:hAnsi="Times New Roman"/>
          <w:color w:val="000000" w:themeColor="text1"/>
        </w:rPr>
        <w:t>, or other intra-</w:t>
      </w:r>
      <w:r w:rsidR="00174C43" w:rsidRPr="006E7B3F">
        <w:rPr>
          <w:rFonts w:ascii="Times New Roman" w:hAnsi="Times New Roman"/>
          <w:color w:val="000000" w:themeColor="text1"/>
        </w:rPr>
        <w:lastRenderedPageBreak/>
        <w:t>cerebral arteries, like the PCA or ACA,</w:t>
      </w:r>
      <w:r w:rsidRPr="006E7B3F">
        <w:rPr>
          <w:rFonts w:ascii="Times New Roman" w:hAnsi="Times New Roman"/>
          <w:color w:val="000000" w:themeColor="text1"/>
        </w:rPr>
        <w:t xml:space="preserve"> could lead to different results with pertinent implications for optimising rehabilitation programs for HF patients</w:t>
      </w:r>
      <w:r w:rsidR="00647BED" w:rsidRPr="006E7B3F">
        <w:rPr>
          <w:rFonts w:ascii="Times New Roman" w:hAnsi="Times New Roman"/>
          <w:color w:val="000000" w:themeColor="text1"/>
        </w:rPr>
        <w:t xml:space="preserve"> (3</w:t>
      </w:r>
      <w:r w:rsidR="002F7346" w:rsidRPr="006E7B3F">
        <w:rPr>
          <w:rFonts w:ascii="Times New Roman" w:hAnsi="Times New Roman"/>
          <w:color w:val="000000" w:themeColor="text1"/>
        </w:rPr>
        <w:t>)</w:t>
      </w:r>
      <w:r w:rsidRPr="006E7B3F">
        <w:rPr>
          <w:rFonts w:ascii="Times New Roman" w:hAnsi="Times New Roman"/>
          <w:color w:val="000000" w:themeColor="text1"/>
        </w:rPr>
        <w:t>.</w:t>
      </w:r>
    </w:p>
    <w:p w14:paraId="3AF2ADEF" w14:textId="77777777" w:rsidR="007A2A3C" w:rsidRPr="006E7B3F" w:rsidRDefault="007A2A3C" w:rsidP="00022C6B">
      <w:pPr>
        <w:spacing w:line="480" w:lineRule="auto"/>
        <w:jc w:val="both"/>
        <w:rPr>
          <w:rFonts w:ascii="Times New Roman" w:hAnsi="Times New Roman"/>
          <w:i/>
          <w:color w:val="000000" w:themeColor="text1"/>
        </w:rPr>
      </w:pPr>
    </w:p>
    <w:p w14:paraId="24E3A24E" w14:textId="74DEC1A1" w:rsidR="00FF0F9D" w:rsidRPr="006E7B3F" w:rsidRDefault="00FF0F9D" w:rsidP="00022C6B">
      <w:pPr>
        <w:spacing w:line="480" w:lineRule="auto"/>
        <w:jc w:val="both"/>
        <w:rPr>
          <w:rFonts w:ascii="Times New Roman" w:hAnsi="Times New Roman"/>
          <w:b/>
          <w:color w:val="000000" w:themeColor="text1"/>
        </w:rPr>
      </w:pPr>
      <w:r w:rsidRPr="006E7B3F">
        <w:rPr>
          <w:rFonts w:ascii="Times New Roman" w:hAnsi="Times New Roman"/>
          <w:b/>
          <w:color w:val="000000" w:themeColor="text1"/>
        </w:rPr>
        <w:t>C</w:t>
      </w:r>
      <w:r w:rsidR="0099310D" w:rsidRPr="006E7B3F">
        <w:rPr>
          <w:rFonts w:ascii="Times New Roman" w:hAnsi="Times New Roman"/>
          <w:b/>
          <w:color w:val="000000" w:themeColor="text1"/>
        </w:rPr>
        <w:t>ONCLUSION</w:t>
      </w:r>
    </w:p>
    <w:p w14:paraId="1871F768" w14:textId="578C1DB8" w:rsidR="00151CDC" w:rsidRPr="006E7B3F" w:rsidRDefault="00A83F67" w:rsidP="00022C6B">
      <w:pPr>
        <w:spacing w:line="480" w:lineRule="auto"/>
        <w:jc w:val="both"/>
        <w:rPr>
          <w:rFonts w:ascii="Times New Roman" w:eastAsia="Times New Roman" w:hAnsi="Times New Roman"/>
          <w:color w:val="000000" w:themeColor="text1"/>
          <w:lang w:eastAsia="en-GB"/>
        </w:rPr>
      </w:pPr>
      <w:r w:rsidRPr="006E7B3F">
        <w:rPr>
          <w:rFonts w:ascii="Times New Roman" w:eastAsia="Times New Roman" w:hAnsi="Times New Roman"/>
          <w:color w:val="000000" w:themeColor="text1"/>
          <w:lang w:eastAsia="en-GB"/>
        </w:rPr>
        <w:t>D</w:t>
      </w:r>
      <w:r w:rsidR="00FF0F9D" w:rsidRPr="006E7B3F">
        <w:rPr>
          <w:rFonts w:ascii="Times New Roman" w:eastAsia="Times New Roman" w:hAnsi="Times New Roman"/>
          <w:color w:val="000000" w:themeColor="text1"/>
          <w:lang w:eastAsia="en-GB"/>
        </w:rPr>
        <w:t xml:space="preserve">ynamic </w:t>
      </w:r>
      <w:proofErr w:type="spellStart"/>
      <w:r w:rsidR="00B563A3" w:rsidRPr="006E7B3F">
        <w:rPr>
          <w:rFonts w:ascii="Times New Roman" w:hAnsi="Times New Roman"/>
          <w:color w:val="000000" w:themeColor="text1"/>
        </w:rPr>
        <w:t>d</w:t>
      </w:r>
      <w:r w:rsidR="00FF0F9D" w:rsidRPr="006E7B3F">
        <w:rPr>
          <w:rFonts w:ascii="Times New Roman" w:eastAsia="Times New Roman" w:hAnsi="Times New Roman"/>
          <w:color w:val="000000" w:themeColor="text1"/>
          <w:lang w:eastAsia="en-GB"/>
        </w:rPr>
        <w:t>CA</w:t>
      </w:r>
      <w:proofErr w:type="spellEnd"/>
      <w:r w:rsidR="00FF0F9D" w:rsidRPr="006E7B3F">
        <w:rPr>
          <w:rFonts w:ascii="Times New Roman" w:eastAsia="Times New Roman" w:hAnsi="Times New Roman"/>
          <w:color w:val="000000" w:themeColor="text1"/>
          <w:lang w:eastAsia="en-GB"/>
        </w:rPr>
        <w:t xml:space="preserve"> </w:t>
      </w:r>
      <w:r w:rsidR="00A93D7C" w:rsidRPr="006E7B3F">
        <w:rPr>
          <w:rFonts w:ascii="Times New Roman" w:eastAsia="Times New Roman" w:hAnsi="Times New Roman"/>
          <w:color w:val="000000" w:themeColor="text1"/>
          <w:lang w:eastAsia="en-GB"/>
        </w:rPr>
        <w:t>was</w:t>
      </w:r>
      <w:r w:rsidR="00FF0F9D" w:rsidRPr="006E7B3F">
        <w:rPr>
          <w:rFonts w:ascii="Times New Roman" w:eastAsia="Times New Roman" w:hAnsi="Times New Roman"/>
          <w:color w:val="000000" w:themeColor="text1"/>
          <w:lang w:eastAsia="en-GB"/>
        </w:rPr>
        <w:t xml:space="preserve"> </w:t>
      </w:r>
      <w:r w:rsidR="007B716C" w:rsidRPr="006E7B3F">
        <w:rPr>
          <w:rFonts w:ascii="Times New Roman" w:eastAsia="Times New Roman" w:hAnsi="Times New Roman"/>
          <w:color w:val="000000" w:themeColor="text1"/>
          <w:lang w:eastAsia="en-GB"/>
        </w:rPr>
        <w:t>impaired in</w:t>
      </w:r>
      <w:r w:rsidR="00926E6C" w:rsidRPr="006E7B3F">
        <w:rPr>
          <w:rFonts w:ascii="Times New Roman" w:eastAsia="Times New Roman" w:hAnsi="Times New Roman"/>
          <w:color w:val="000000" w:themeColor="text1"/>
          <w:lang w:eastAsia="en-GB"/>
        </w:rPr>
        <w:t xml:space="preserve"> response to </w:t>
      </w:r>
      <w:r w:rsidR="00FF0F9D" w:rsidRPr="006E7B3F">
        <w:rPr>
          <w:rFonts w:ascii="Times New Roman" w:eastAsia="Times New Roman" w:hAnsi="Times New Roman"/>
          <w:strike/>
          <w:color w:val="000000" w:themeColor="text1"/>
          <w:lang w:eastAsia="en-GB"/>
        </w:rPr>
        <w:t>HG</w:t>
      </w:r>
      <w:r w:rsidR="00FF0F9D" w:rsidRPr="006E7B3F">
        <w:rPr>
          <w:rFonts w:ascii="Times New Roman" w:eastAsia="Times New Roman" w:hAnsi="Times New Roman"/>
          <w:color w:val="000000" w:themeColor="text1"/>
          <w:lang w:eastAsia="en-GB"/>
        </w:rPr>
        <w:t xml:space="preserve"> </w:t>
      </w:r>
      <w:r w:rsidR="00D02674" w:rsidRPr="006E7B3F">
        <w:rPr>
          <w:rFonts w:ascii="Times New Roman" w:hAnsi="Times New Roman"/>
          <w:color w:val="000000" w:themeColor="text1"/>
        </w:rPr>
        <w:t>(</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00FF0F9D" w:rsidRPr="006E7B3F">
        <w:rPr>
          <w:rFonts w:ascii="Times New Roman" w:eastAsia="Times New Roman" w:hAnsi="Times New Roman"/>
          <w:color w:val="000000" w:themeColor="text1"/>
          <w:lang w:eastAsia="en-GB"/>
        </w:rPr>
        <w:t>in HF patients</w:t>
      </w:r>
      <w:r w:rsidR="00185B8A" w:rsidRPr="006E7B3F">
        <w:rPr>
          <w:rFonts w:ascii="Times New Roman" w:eastAsia="Times New Roman" w:hAnsi="Times New Roman"/>
          <w:color w:val="000000" w:themeColor="text1"/>
          <w:lang w:eastAsia="en-GB"/>
        </w:rPr>
        <w:t xml:space="preserve"> with </w:t>
      </w:r>
      <w:r w:rsidRPr="006E7B3F">
        <w:rPr>
          <w:rFonts w:ascii="Times New Roman" w:eastAsia="Times New Roman" w:hAnsi="Times New Roman"/>
          <w:color w:val="000000" w:themeColor="text1"/>
          <w:lang w:eastAsia="en-GB"/>
        </w:rPr>
        <w:t xml:space="preserve">reduced </w:t>
      </w:r>
      <w:r w:rsidR="00185B8A" w:rsidRPr="006E7B3F">
        <w:rPr>
          <w:rFonts w:ascii="Times New Roman" w:eastAsia="Times New Roman" w:hAnsi="Times New Roman"/>
          <w:color w:val="000000" w:themeColor="text1"/>
          <w:lang w:eastAsia="en-GB"/>
        </w:rPr>
        <w:t>LVEF</w:t>
      </w:r>
      <w:r w:rsidR="00FF0F9D" w:rsidRPr="006E7B3F">
        <w:rPr>
          <w:rFonts w:ascii="Times New Roman" w:eastAsia="Times New Roman" w:hAnsi="Times New Roman"/>
          <w:color w:val="000000" w:themeColor="text1"/>
          <w:lang w:eastAsia="en-GB"/>
        </w:rPr>
        <w:t xml:space="preserve">. </w:t>
      </w:r>
      <w:r w:rsidR="00A93D7C" w:rsidRPr="006E7B3F">
        <w:rPr>
          <w:rFonts w:ascii="Times New Roman" w:eastAsia="Times New Roman" w:hAnsi="Times New Roman"/>
          <w:color w:val="000000" w:themeColor="text1"/>
          <w:lang w:eastAsia="en-GB"/>
        </w:rPr>
        <w:t xml:space="preserve">In contrast </w:t>
      </w:r>
      <w:r w:rsidR="0099310D" w:rsidRPr="006E7B3F">
        <w:rPr>
          <w:rFonts w:ascii="Times New Roman" w:eastAsia="Times New Roman" w:hAnsi="Times New Roman"/>
          <w:color w:val="000000" w:themeColor="text1"/>
          <w:lang w:eastAsia="en-GB"/>
        </w:rPr>
        <w:t xml:space="preserve">to healthy controls, BP, HR, </w:t>
      </w:r>
      <w:r w:rsidR="003B0D04" w:rsidRPr="006E7B3F">
        <w:rPr>
          <w:rFonts w:ascii="Times New Roman" w:hAnsi="Times New Roman"/>
          <w:color w:val="000000" w:themeColor="text1"/>
          <w:lang w:val="en-US"/>
        </w:rPr>
        <w:t>CBV</w:t>
      </w:r>
      <w:r w:rsidR="0099310D" w:rsidRPr="006E7B3F">
        <w:rPr>
          <w:rFonts w:ascii="Times New Roman" w:eastAsia="Times New Roman" w:hAnsi="Times New Roman"/>
          <w:color w:val="000000" w:themeColor="text1"/>
          <w:lang w:eastAsia="en-GB"/>
        </w:rPr>
        <w:t xml:space="preserve"> and RAP failed to return to their baseline levels with </w:t>
      </w:r>
      <w:r w:rsidR="00A93D7C" w:rsidRPr="006E7B3F">
        <w:rPr>
          <w:rFonts w:ascii="Times New Roman" w:eastAsia="Times New Roman" w:hAnsi="Times New Roman"/>
          <w:strike/>
          <w:color w:val="000000" w:themeColor="text1"/>
          <w:lang w:eastAsia="en-GB"/>
        </w:rPr>
        <w:t>HG</w:t>
      </w:r>
      <w:r w:rsidR="0099310D" w:rsidRPr="006E7B3F">
        <w:rPr>
          <w:rFonts w:ascii="Times New Roman" w:eastAsia="Times New Roman" w:hAnsi="Times New Roman"/>
          <w:color w:val="000000" w:themeColor="text1"/>
          <w:lang w:eastAsia="en-GB"/>
        </w:rPr>
        <w:t xml:space="preserve"> </w:t>
      </w:r>
      <w:r w:rsidR="00D02674" w:rsidRPr="006E7B3F">
        <w:rPr>
          <w:rFonts w:ascii="Times New Roman" w:hAnsi="Times New Roman"/>
          <w:color w:val="000000" w:themeColor="text1"/>
        </w:rPr>
        <w:t>(</w:t>
      </w:r>
      <w:proofErr w:type="spellStart"/>
      <w:r w:rsidR="00D02674" w:rsidRPr="006E7B3F">
        <w:rPr>
          <w:rFonts w:ascii="Times New Roman" w:hAnsi="Times New Roman"/>
          <w:color w:val="000000" w:themeColor="text1"/>
        </w:rPr>
        <w:t>iHG</w:t>
      </w:r>
      <w:proofErr w:type="spellEnd"/>
      <w:r w:rsidR="00D02674" w:rsidRPr="006E7B3F">
        <w:rPr>
          <w:rFonts w:ascii="Times New Roman" w:hAnsi="Times New Roman"/>
          <w:color w:val="000000" w:themeColor="text1"/>
        </w:rPr>
        <w:t xml:space="preserve">) </w:t>
      </w:r>
      <w:r w:rsidR="0099310D" w:rsidRPr="006E7B3F">
        <w:rPr>
          <w:rFonts w:ascii="Times New Roman" w:eastAsia="Times New Roman" w:hAnsi="Times New Roman"/>
          <w:color w:val="000000" w:themeColor="text1"/>
          <w:lang w:eastAsia="en-GB"/>
        </w:rPr>
        <w:t xml:space="preserve">cessation. </w:t>
      </w:r>
      <w:r w:rsidR="00FF0F9D" w:rsidRPr="006E7B3F">
        <w:rPr>
          <w:rFonts w:ascii="Times New Roman" w:eastAsia="Times New Roman" w:hAnsi="Times New Roman"/>
          <w:color w:val="000000" w:themeColor="text1"/>
          <w:lang w:eastAsia="en-GB"/>
        </w:rPr>
        <w:t xml:space="preserve">Collectively, our results suggest that the cerebral vasculature of HF patients is at a greater risk to </w:t>
      </w:r>
      <w:r w:rsidR="00A93D7C" w:rsidRPr="006E7B3F">
        <w:rPr>
          <w:rFonts w:ascii="Times New Roman" w:eastAsia="Times New Roman" w:hAnsi="Times New Roman"/>
          <w:color w:val="000000" w:themeColor="text1"/>
          <w:lang w:eastAsia="en-GB"/>
        </w:rPr>
        <w:t xml:space="preserve">BP </w:t>
      </w:r>
      <w:r w:rsidR="00FF0F9D" w:rsidRPr="006E7B3F">
        <w:rPr>
          <w:rFonts w:ascii="Times New Roman" w:eastAsia="Times New Roman" w:hAnsi="Times New Roman"/>
          <w:color w:val="000000" w:themeColor="text1"/>
          <w:lang w:eastAsia="en-GB"/>
        </w:rPr>
        <w:t xml:space="preserve">fluctuations, </w:t>
      </w:r>
      <w:r w:rsidR="00A93D7C" w:rsidRPr="006E7B3F">
        <w:rPr>
          <w:rFonts w:ascii="Times New Roman" w:eastAsia="Times New Roman" w:hAnsi="Times New Roman"/>
          <w:color w:val="000000" w:themeColor="text1"/>
          <w:lang w:eastAsia="en-GB"/>
        </w:rPr>
        <w:t xml:space="preserve">especially </w:t>
      </w:r>
      <w:r w:rsidR="00FF0F9D" w:rsidRPr="006E7B3F">
        <w:rPr>
          <w:rFonts w:ascii="Times New Roman" w:eastAsia="Times New Roman" w:hAnsi="Times New Roman"/>
          <w:color w:val="000000" w:themeColor="text1"/>
          <w:lang w:eastAsia="en-GB"/>
        </w:rPr>
        <w:t>during activities encompassing isometric contractions</w:t>
      </w:r>
      <w:r w:rsidR="008C12B9" w:rsidRPr="006E7B3F">
        <w:rPr>
          <w:rFonts w:ascii="Times New Roman" w:eastAsia="Times New Roman" w:hAnsi="Times New Roman"/>
          <w:color w:val="000000" w:themeColor="text1"/>
          <w:lang w:eastAsia="en-GB"/>
        </w:rPr>
        <w:t>, including rehabilitation</w:t>
      </w:r>
      <w:r w:rsidR="00FF0F9D" w:rsidRPr="006E7B3F">
        <w:rPr>
          <w:rFonts w:ascii="Times New Roman" w:eastAsia="Times New Roman" w:hAnsi="Times New Roman"/>
          <w:color w:val="000000" w:themeColor="text1"/>
          <w:lang w:eastAsia="en-GB"/>
        </w:rPr>
        <w:t>. These findings are of particular importance given the number of common daily activities that require isometric muscle contraction</w:t>
      </w:r>
      <w:r w:rsidR="00F34F69" w:rsidRPr="006E7B3F">
        <w:rPr>
          <w:rFonts w:ascii="Times New Roman" w:eastAsia="Times New Roman" w:hAnsi="Times New Roman"/>
          <w:color w:val="000000" w:themeColor="text1"/>
          <w:lang w:eastAsia="en-GB"/>
        </w:rPr>
        <w:t>. I</w:t>
      </w:r>
      <w:r w:rsidR="00FF0F9D" w:rsidRPr="006E7B3F">
        <w:rPr>
          <w:rFonts w:ascii="Times New Roman" w:eastAsia="Times New Roman" w:hAnsi="Times New Roman"/>
          <w:color w:val="000000" w:themeColor="text1"/>
          <w:lang w:eastAsia="en-GB"/>
        </w:rPr>
        <w:t xml:space="preserve">n addition, it </w:t>
      </w:r>
      <w:r w:rsidR="00FF0F9D" w:rsidRPr="006E7B3F">
        <w:rPr>
          <w:rFonts w:ascii="Times New Roman" w:hAnsi="Times New Roman"/>
          <w:color w:val="000000" w:themeColor="text1"/>
        </w:rPr>
        <w:t>could explain the higher rates of neurological complications such as stroke and cognitive dysfunction in HF patients.</w:t>
      </w:r>
      <w:r w:rsidR="00F34F69" w:rsidRPr="006E7B3F">
        <w:rPr>
          <w:rFonts w:ascii="Times New Roman" w:hAnsi="Times New Roman"/>
          <w:color w:val="000000" w:themeColor="text1"/>
        </w:rPr>
        <w:t xml:space="preserve"> Further research is needed on the cerebrovascular response of HF patients to other forms of exercise, to allow a more comprehensive assessment and risk stratification in these patients.</w:t>
      </w:r>
    </w:p>
    <w:p w14:paraId="69C82394" w14:textId="77777777" w:rsidR="00FD22FA" w:rsidRPr="006E7B3F" w:rsidRDefault="00FD22FA" w:rsidP="00022C6B">
      <w:pPr>
        <w:spacing w:line="480" w:lineRule="auto"/>
        <w:jc w:val="both"/>
        <w:rPr>
          <w:rFonts w:ascii="Times New Roman" w:eastAsia="Times New Roman" w:hAnsi="Times New Roman"/>
          <w:b/>
          <w:color w:val="000000" w:themeColor="text1"/>
          <w:lang w:eastAsia="en-GB"/>
        </w:rPr>
      </w:pPr>
    </w:p>
    <w:p w14:paraId="3EFA13ED" w14:textId="77777777" w:rsidR="00481BFD" w:rsidRPr="006E7B3F" w:rsidRDefault="00481BFD" w:rsidP="00022C6B">
      <w:pPr>
        <w:spacing w:line="480" w:lineRule="auto"/>
        <w:rPr>
          <w:rFonts w:ascii="Times New Roman" w:eastAsia="Times New Roman" w:hAnsi="Times New Roman"/>
          <w:b/>
          <w:color w:val="000000" w:themeColor="text1"/>
          <w:lang w:eastAsia="en-GB"/>
        </w:rPr>
      </w:pPr>
    </w:p>
    <w:p w14:paraId="29780631"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66446852"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6B6C5A54"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12473463"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4849661C"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2231B7D5"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214B8802"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294D4868" w14:textId="77777777" w:rsidR="007B716C" w:rsidRPr="006E7B3F" w:rsidRDefault="007B716C" w:rsidP="00022C6B">
      <w:pPr>
        <w:spacing w:line="480" w:lineRule="auto"/>
        <w:rPr>
          <w:rFonts w:ascii="Times New Roman" w:eastAsia="Times New Roman" w:hAnsi="Times New Roman"/>
          <w:b/>
          <w:color w:val="000000" w:themeColor="text1"/>
          <w:lang w:eastAsia="en-GB"/>
        </w:rPr>
      </w:pPr>
    </w:p>
    <w:p w14:paraId="1CEA78F6" w14:textId="77777777" w:rsidR="00981516" w:rsidRPr="006E7B3F" w:rsidRDefault="00981516" w:rsidP="00022C6B">
      <w:pPr>
        <w:spacing w:line="480" w:lineRule="auto"/>
        <w:rPr>
          <w:rFonts w:ascii="Times New Roman" w:eastAsia="Times New Roman" w:hAnsi="Times New Roman"/>
          <w:b/>
          <w:color w:val="000000" w:themeColor="text1"/>
          <w:lang w:eastAsia="en-GB"/>
        </w:rPr>
      </w:pPr>
    </w:p>
    <w:p w14:paraId="6FE3012F" w14:textId="75219BFD" w:rsidR="00F65FB2" w:rsidRPr="006E7B3F" w:rsidRDefault="006D4592" w:rsidP="00022C6B">
      <w:pPr>
        <w:spacing w:line="480" w:lineRule="auto"/>
        <w:rPr>
          <w:rFonts w:ascii="Times New Roman" w:hAnsi="Times New Roman"/>
          <w:b/>
          <w:color w:val="000000" w:themeColor="text1"/>
        </w:rPr>
      </w:pPr>
      <w:r w:rsidRPr="006E7B3F">
        <w:rPr>
          <w:rFonts w:ascii="Times New Roman" w:hAnsi="Times New Roman"/>
          <w:b/>
          <w:color w:val="000000" w:themeColor="text1"/>
        </w:rPr>
        <w:lastRenderedPageBreak/>
        <w:t>REFERENCE</w:t>
      </w:r>
      <w:r w:rsidR="001B588A" w:rsidRPr="006E7B3F">
        <w:rPr>
          <w:rFonts w:ascii="Times New Roman" w:hAnsi="Times New Roman"/>
          <w:color w:val="000000" w:themeColor="text1"/>
        </w:rPr>
        <w:t>S</w:t>
      </w:r>
    </w:p>
    <w:p w14:paraId="69F2431D" w14:textId="77777777" w:rsidR="00DB0B84" w:rsidRPr="006E7B3F" w:rsidRDefault="006D4592" w:rsidP="00DB0B84">
      <w:pPr>
        <w:pStyle w:val="Bibliography"/>
        <w:rPr>
          <w:color w:val="000000" w:themeColor="text1"/>
        </w:rPr>
      </w:pPr>
      <w:r w:rsidRPr="006E7B3F">
        <w:rPr>
          <w:color w:val="000000" w:themeColor="text1"/>
        </w:rPr>
        <w:fldChar w:fldCharType="begin"/>
      </w:r>
      <w:r w:rsidR="00613762" w:rsidRPr="006E7B3F">
        <w:rPr>
          <w:color w:val="000000" w:themeColor="text1"/>
        </w:rPr>
        <w:instrText xml:space="preserve"> ADDIN ZOTERO_BIBL {"custom":[]} CSL_BIBLIOGRAPHY </w:instrText>
      </w:r>
      <w:r w:rsidRPr="006E7B3F">
        <w:rPr>
          <w:color w:val="000000" w:themeColor="text1"/>
        </w:rPr>
        <w:fldChar w:fldCharType="separate"/>
      </w:r>
      <w:r w:rsidR="00DB0B84" w:rsidRPr="006E7B3F">
        <w:rPr>
          <w:color w:val="000000" w:themeColor="text1"/>
        </w:rPr>
        <w:t xml:space="preserve">1. </w:t>
      </w:r>
      <w:r w:rsidR="00DB0B84" w:rsidRPr="006E7B3F">
        <w:rPr>
          <w:color w:val="000000" w:themeColor="text1"/>
        </w:rPr>
        <w:tab/>
      </w:r>
      <w:proofErr w:type="spellStart"/>
      <w:r w:rsidR="00DB0B84" w:rsidRPr="006E7B3F">
        <w:rPr>
          <w:b/>
          <w:bCs/>
          <w:color w:val="000000" w:themeColor="text1"/>
        </w:rPr>
        <w:t>Aaslid</w:t>
      </w:r>
      <w:proofErr w:type="spellEnd"/>
      <w:r w:rsidR="00DB0B84" w:rsidRPr="006E7B3F">
        <w:rPr>
          <w:b/>
          <w:bCs/>
          <w:color w:val="000000" w:themeColor="text1"/>
        </w:rPr>
        <w:t xml:space="preserve"> R</w:t>
      </w:r>
      <w:r w:rsidR="00DB0B84" w:rsidRPr="006E7B3F">
        <w:rPr>
          <w:color w:val="000000" w:themeColor="text1"/>
        </w:rPr>
        <w:t xml:space="preserve">, </w:t>
      </w:r>
      <w:proofErr w:type="spellStart"/>
      <w:r w:rsidR="00DB0B84" w:rsidRPr="006E7B3F">
        <w:rPr>
          <w:b/>
          <w:bCs/>
          <w:color w:val="000000" w:themeColor="text1"/>
        </w:rPr>
        <w:t>Lindegaard</w:t>
      </w:r>
      <w:proofErr w:type="spellEnd"/>
      <w:r w:rsidR="00DB0B84" w:rsidRPr="006E7B3F">
        <w:rPr>
          <w:b/>
          <w:bCs/>
          <w:color w:val="000000" w:themeColor="text1"/>
        </w:rPr>
        <w:t xml:space="preserve"> KF</w:t>
      </w:r>
      <w:r w:rsidR="00DB0B84" w:rsidRPr="006E7B3F">
        <w:rPr>
          <w:color w:val="000000" w:themeColor="text1"/>
        </w:rPr>
        <w:t xml:space="preserve">, </w:t>
      </w:r>
      <w:proofErr w:type="spellStart"/>
      <w:r w:rsidR="00DB0B84" w:rsidRPr="006E7B3F">
        <w:rPr>
          <w:b/>
          <w:bCs/>
          <w:color w:val="000000" w:themeColor="text1"/>
        </w:rPr>
        <w:t>Sorteberg</w:t>
      </w:r>
      <w:proofErr w:type="spellEnd"/>
      <w:r w:rsidR="00DB0B84" w:rsidRPr="006E7B3F">
        <w:rPr>
          <w:b/>
          <w:bCs/>
          <w:color w:val="000000" w:themeColor="text1"/>
        </w:rPr>
        <w:t xml:space="preserve"> W</w:t>
      </w:r>
      <w:r w:rsidR="00DB0B84" w:rsidRPr="006E7B3F">
        <w:rPr>
          <w:color w:val="000000" w:themeColor="text1"/>
        </w:rPr>
        <w:t xml:space="preserve">, </w:t>
      </w:r>
      <w:proofErr w:type="spellStart"/>
      <w:r w:rsidR="00DB0B84" w:rsidRPr="006E7B3F">
        <w:rPr>
          <w:b/>
          <w:bCs/>
          <w:color w:val="000000" w:themeColor="text1"/>
        </w:rPr>
        <w:t>Nornes</w:t>
      </w:r>
      <w:proofErr w:type="spellEnd"/>
      <w:r w:rsidR="00DB0B84" w:rsidRPr="006E7B3F">
        <w:rPr>
          <w:b/>
          <w:bCs/>
          <w:color w:val="000000" w:themeColor="text1"/>
        </w:rPr>
        <w:t xml:space="preserve"> H</w:t>
      </w:r>
      <w:r w:rsidR="00DB0B84" w:rsidRPr="006E7B3F">
        <w:rPr>
          <w:color w:val="000000" w:themeColor="text1"/>
        </w:rPr>
        <w:t xml:space="preserve">. Cerebral autoregulation dynamics in humans. </w:t>
      </w:r>
      <w:r w:rsidR="00DB0B84" w:rsidRPr="006E7B3F">
        <w:rPr>
          <w:i/>
          <w:iCs/>
          <w:color w:val="000000" w:themeColor="text1"/>
        </w:rPr>
        <w:t xml:space="preserve">Stroke J </w:t>
      </w:r>
      <w:proofErr w:type="spellStart"/>
      <w:r w:rsidR="00DB0B84" w:rsidRPr="006E7B3F">
        <w:rPr>
          <w:i/>
          <w:iCs/>
          <w:color w:val="000000" w:themeColor="text1"/>
        </w:rPr>
        <w:t>Cereb</w:t>
      </w:r>
      <w:proofErr w:type="spellEnd"/>
      <w:r w:rsidR="00DB0B84" w:rsidRPr="006E7B3F">
        <w:rPr>
          <w:i/>
          <w:iCs/>
          <w:color w:val="000000" w:themeColor="text1"/>
        </w:rPr>
        <w:t xml:space="preserve"> </w:t>
      </w:r>
      <w:proofErr w:type="spellStart"/>
      <w:r w:rsidR="00DB0B84" w:rsidRPr="006E7B3F">
        <w:rPr>
          <w:i/>
          <w:iCs/>
          <w:color w:val="000000" w:themeColor="text1"/>
        </w:rPr>
        <w:t>Circ</w:t>
      </w:r>
      <w:proofErr w:type="spellEnd"/>
      <w:r w:rsidR="00DB0B84" w:rsidRPr="006E7B3F">
        <w:rPr>
          <w:color w:val="000000" w:themeColor="text1"/>
        </w:rPr>
        <w:t xml:space="preserve"> 20: 45–52, 1989.</w:t>
      </w:r>
    </w:p>
    <w:p w14:paraId="0E059272" w14:textId="77777777" w:rsidR="00DB0B84" w:rsidRPr="002A5075" w:rsidRDefault="00DB0B84" w:rsidP="00DB0B84">
      <w:pPr>
        <w:pStyle w:val="Bibliography"/>
        <w:rPr>
          <w:color w:val="FF0000"/>
        </w:rPr>
      </w:pPr>
      <w:r w:rsidRPr="006E7B3F">
        <w:rPr>
          <w:color w:val="000000" w:themeColor="text1"/>
        </w:rPr>
        <w:t xml:space="preserve">2. </w:t>
      </w:r>
      <w:r w:rsidRPr="006E7B3F">
        <w:rPr>
          <w:color w:val="000000" w:themeColor="text1"/>
        </w:rPr>
        <w:tab/>
      </w:r>
      <w:proofErr w:type="spellStart"/>
      <w:r w:rsidRPr="002A5075">
        <w:rPr>
          <w:b/>
          <w:bCs/>
          <w:color w:val="FF0000"/>
        </w:rPr>
        <w:t>Beek</w:t>
      </w:r>
      <w:proofErr w:type="spellEnd"/>
      <w:r w:rsidRPr="002A5075">
        <w:rPr>
          <w:b/>
          <w:bCs/>
          <w:color w:val="FF0000"/>
        </w:rPr>
        <w:t xml:space="preserve"> AH van</w:t>
      </w:r>
      <w:r w:rsidRPr="002A5075">
        <w:rPr>
          <w:color w:val="FF0000"/>
        </w:rPr>
        <w:t xml:space="preserve">, </w:t>
      </w:r>
      <w:r w:rsidRPr="002A5075">
        <w:rPr>
          <w:b/>
          <w:bCs/>
          <w:color w:val="FF0000"/>
        </w:rPr>
        <w:t>Claassen JA</w:t>
      </w:r>
      <w:r w:rsidRPr="002A5075">
        <w:rPr>
          <w:color w:val="FF0000"/>
        </w:rPr>
        <w:t xml:space="preserve">, </w:t>
      </w:r>
      <w:proofErr w:type="spellStart"/>
      <w:r w:rsidRPr="002A5075">
        <w:rPr>
          <w:b/>
          <w:bCs/>
          <w:color w:val="FF0000"/>
        </w:rPr>
        <w:t>Rikkert</w:t>
      </w:r>
      <w:proofErr w:type="spellEnd"/>
      <w:r w:rsidRPr="002A5075">
        <w:rPr>
          <w:b/>
          <w:bCs/>
          <w:color w:val="FF0000"/>
        </w:rPr>
        <w:t xml:space="preserve"> MG</w:t>
      </w:r>
      <w:r w:rsidRPr="002A5075">
        <w:rPr>
          <w:color w:val="FF0000"/>
        </w:rPr>
        <w:t xml:space="preserve">, </w:t>
      </w:r>
      <w:r w:rsidRPr="002A5075">
        <w:rPr>
          <w:b/>
          <w:bCs/>
          <w:color w:val="FF0000"/>
        </w:rPr>
        <w:t>Jansen RW</w:t>
      </w:r>
      <w:r w:rsidRPr="002A5075">
        <w:rPr>
          <w:color w:val="FF0000"/>
        </w:rPr>
        <w:t xml:space="preserve">. Cerebral autoregulation: an overview of current concepts and methodology with special focus on the elderly. </w:t>
      </w:r>
      <w:r w:rsidRPr="002A5075">
        <w:rPr>
          <w:i/>
          <w:iCs/>
          <w:color w:val="FF0000"/>
        </w:rPr>
        <w:t xml:space="preserve">J </w:t>
      </w:r>
      <w:proofErr w:type="spellStart"/>
      <w:r w:rsidRPr="002A5075">
        <w:rPr>
          <w:i/>
          <w:iCs/>
          <w:color w:val="FF0000"/>
        </w:rPr>
        <w:t>Cereb</w:t>
      </w:r>
      <w:proofErr w:type="spellEnd"/>
      <w:r w:rsidRPr="002A5075">
        <w:rPr>
          <w:i/>
          <w:iCs/>
          <w:color w:val="FF0000"/>
        </w:rPr>
        <w:t xml:space="preserve"> Blood Flow </w:t>
      </w:r>
      <w:proofErr w:type="spellStart"/>
      <w:r w:rsidRPr="002A5075">
        <w:rPr>
          <w:i/>
          <w:iCs/>
          <w:color w:val="FF0000"/>
        </w:rPr>
        <w:t>Metab</w:t>
      </w:r>
      <w:proofErr w:type="spellEnd"/>
      <w:r w:rsidRPr="002A5075">
        <w:rPr>
          <w:i/>
          <w:iCs/>
          <w:color w:val="FF0000"/>
        </w:rPr>
        <w:t xml:space="preserve"> Off J </w:t>
      </w:r>
      <w:proofErr w:type="spellStart"/>
      <w:r w:rsidRPr="002A5075">
        <w:rPr>
          <w:i/>
          <w:iCs/>
          <w:color w:val="FF0000"/>
        </w:rPr>
        <w:t>Int</w:t>
      </w:r>
      <w:proofErr w:type="spellEnd"/>
      <w:r w:rsidRPr="002A5075">
        <w:rPr>
          <w:i/>
          <w:iCs/>
          <w:color w:val="FF0000"/>
        </w:rPr>
        <w:t xml:space="preserve"> </w:t>
      </w:r>
      <w:proofErr w:type="spellStart"/>
      <w:r w:rsidRPr="002A5075">
        <w:rPr>
          <w:i/>
          <w:iCs/>
          <w:color w:val="FF0000"/>
        </w:rPr>
        <w:t>Soc</w:t>
      </w:r>
      <w:proofErr w:type="spellEnd"/>
      <w:r w:rsidRPr="002A5075">
        <w:rPr>
          <w:i/>
          <w:iCs/>
          <w:color w:val="FF0000"/>
        </w:rPr>
        <w:t xml:space="preserve"> </w:t>
      </w:r>
      <w:proofErr w:type="spellStart"/>
      <w:r w:rsidRPr="002A5075">
        <w:rPr>
          <w:i/>
          <w:iCs/>
          <w:color w:val="FF0000"/>
        </w:rPr>
        <w:t>Cereb</w:t>
      </w:r>
      <w:proofErr w:type="spellEnd"/>
      <w:r w:rsidRPr="002A5075">
        <w:rPr>
          <w:i/>
          <w:iCs/>
          <w:color w:val="FF0000"/>
        </w:rPr>
        <w:t xml:space="preserve"> Blood Flow </w:t>
      </w:r>
      <w:proofErr w:type="spellStart"/>
      <w:r w:rsidRPr="002A5075">
        <w:rPr>
          <w:i/>
          <w:iCs/>
          <w:color w:val="FF0000"/>
        </w:rPr>
        <w:t>Metab</w:t>
      </w:r>
      <w:proofErr w:type="spellEnd"/>
      <w:r w:rsidRPr="002A5075">
        <w:rPr>
          <w:color w:val="FF0000"/>
        </w:rPr>
        <w:t xml:space="preserve"> 28: 1071–1085, 2008.</w:t>
      </w:r>
    </w:p>
    <w:p w14:paraId="06CFC9E7" w14:textId="77777777" w:rsidR="00DB0B84" w:rsidRPr="006E7B3F" w:rsidRDefault="00DB0B84" w:rsidP="00DB0B84">
      <w:pPr>
        <w:pStyle w:val="Bibliography"/>
        <w:rPr>
          <w:color w:val="000000" w:themeColor="text1"/>
        </w:rPr>
      </w:pPr>
      <w:r w:rsidRPr="006E7B3F">
        <w:rPr>
          <w:color w:val="000000" w:themeColor="text1"/>
        </w:rPr>
        <w:t xml:space="preserve">3. </w:t>
      </w:r>
      <w:r w:rsidRPr="006E7B3F">
        <w:rPr>
          <w:color w:val="000000" w:themeColor="text1"/>
        </w:rPr>
        <w:tab/>
      </w:r>
      <w:r w:rsidRPr="006E7B3F">
        <w:rPr>
          <w:b/>
          <w:bCs/>
          <w:color w:val="000000" w:themeColor="text1"/>
        </w:rPr>
        <w:t>Bennett JA</w:t>
      </w:r>
      <w:r w:rsidRPr="006E7B3F">
        <w:rPr>
          <w:color w:val="000000" w:themeColor="text1"/>
        </w:rPr>
        <w:t xml:space="preserve">, </w:t>
      </w:r>
      <w:proofErr w:type="spellStart"/>
      <w:r w:rsidRPr="006E7B3F">
        <w:rPr>
          <w:b/>
          <w:bCs/>
          <w:color w:val="000000" w:themeColor="text1"/>
        </w:rPr>
        <w:t>Riegel</w:t>
      </w:r>
      <w:proofErr w:type="spellEnd"/>
      <w:r w:rsidRPr="006E7B3F">
        <w:rPr>
          <w:b/>
          <w:bCs/>
          <w:color w:val="000000" w:themeColor="text1"/>
        </w:rPr>
        <w:t xml:space="preserve"> B</w:t>
      </w:r>
      <w:r w:rsidRPr="006E7B3F">
        <w:rPr>
          <w:color w:val="000000" w:themeColor="text1"/>
        </w:rPr>
        <w:t xml:space="preserve">, </w:t>
      </w:r>
      <w:r w:rsidRPr="006E7B3F">
        <w:rPr>
          <w:b/>
          <w:bCs/>
          <w:color w:val="000000" w:themeColor="text1"/>
        </w:rPr>
        <w:t>Bittner V</w:t>
      </w:r>
      <w:r w:rsidRPr="006E7B3F">
        <w:rPr>
          <w:color w:val="000000" w:themeColor="text1"/>
        </w:rPr>
        <w:t xml:space="preserve">, </w:t>
      </w:r>
      <w:r w:rsidRPr="006E7B3F">
        <w:rPr>
          <w:b/>
          <w:bCs/>
          <w:color w:val="000000" w:themeColor="text1"/>
        </w:rPr>
        <w:t>Nichols J</w:t>
      </w:r>
      <w:r w:rsidRPr="006E7B3F">
        <w:rPr>
          <w:color w:val="000000" w:themeColor="text1"/>
        </w:rPr>
        <w:t xml:space="preserve">. Validity and reliability of the NYHA classes for measuring research outcomes in patients with cardiac disease. </w:t>
      </w:r>
      <w:r w:rsidRPr="006E7B3F">
        <w:rPr>
          <w:i/>
          <w:iCs/>
          <w:color w:val="000000" w:themeColor="text1"/>
        </w:rPr>
        <w:t xml:space="preserve">Heart Lung J </w:t>
      </w:r>
      <w:proofErr w:type="spellStart"/>
      <w:r w:rsidRPr="006E7B3F">
        <w:rPr>
          <w:i/>
          <w:iCs/>
          <w:color w:val="000000" w:themeColor="text1"/>
        </w:rPr>
        <w:t>Crit</w:t>
      </w:r>
      <w:proofErr w:type="spellEnd"/>
      <w:r w:rsidRPr="006E7B3F">
        <w:rPr>
          <w:i/>
          <w:iCs/>
          <w:color w:val="000000" w:themeColor="text1"/>
        </w:rPr>
        <w:t xml:space="preserve"> Care</w:t>
      </w:r>
      <w:r w:rsidRPr="006E7B3F">
        <w:rPr>
          <w:color w:val="000000" w:themeColor="text1"/>
        </w:rPr>
        <w:t xml:space="preserve"> 31: 262–270, 2002.</w:t>
      </w:r>
    </w:p>
    <w:p w14:paraId="6C815604" w14:textId="77777777" w:rsidR="00DB0B84" w:rsidRPr="006E7B3F" w:rsidRDefault="00DB0B84" w:rsidP="00DB0B84">
      <w:pPr>
        <w:pStyle w:val="Bibliography"/>
        <w:rPr>
          <w:color w:val="000000" w:themeColor="text1"/>
        </w:rPr>
      </w:pPr>
      <w:r w:rsidRPr="006E7B3F">
        <w:rPr>
          <w:color w:val="000000" w:themeColor="text1"/>
        </w:rPr>
        <w:t xml:space="preserve">4. </w:t>
      </w:r>
      <w:r w:rsidRPr="006E7B3F">
        <w:rPr>
          <w:color w:val="000000" w:themeColor="text1"/>
        </w:rPr>
        <w:tab/>
      </w:r>
      <w:r w:rsidRPr="006E7B3F">
        <w:rPr>
          <w:b/>
          <w:bCs/>
          <w:color w:val="000000" w:themeColor="text1"/>
        </w:rPr>
        <w:t>Brassard P</w:t>
      </w:r>
      <w:r w:rsidRPr="006E7B3F">
        <w:rPr>
          <w:color w:val="000000" w:themeColor="text1"/>
        </w:rPr>
        <w:t xml:space="preserve">, </w:t>
      </w:r>
      <w:proofErr w:type="spellStart"/>
      <w:r w:rsidRPr="006E7B3F">
        <w:rPr>
          <w:b/>
          <w:bCs/>
          <w:color w:val="000000" w:themeColor="text1"/>
        </w:rPr>
        <w:t>Gustafsson</w:t>
      </w:r>
      <w:proofErr w:type="spellEnd"/>
      <w:r w:rsidRPr="006E7B3F">
        <w:rPr>
          <w:b/>
          <w:bCs/>
          <w:color w:val="000000" w:themeColor="text1"/>
        </w:rPr>
        <w:t xml:space="preserve"> F</w:t>
      </w:r>
      <w:r w:rsidRPr="006E7B3F">
        <w:rPr>
          <w:color w:val="000000" w:themeColor="text1"/>
        </w:rPr>
        <w:t xml:space="preserve">. Exercise Intolerance in Heart Failure: Did We Forget the Brain? </w:t>
      </w:r>
      <w:r w:rsidRPr="006E7B3F">
        <w:rPr>
          <w:i/>
          <w:iCs/>
          <w:color w:val="000000" w:themeColor="text1"/>
        </w:rPr>
        <w:t xml:space="preserve">Can J </w:t>
      </w:r>
      <w:proofErr w:type="spellStart"/>
      <w:r w:rsidRPr="006E7B3F">
        <w:rPr>
          <w:i/>
          <w:iCs/>
          <w:color w:val="000000" w:themeColor="text1"/>
        </w:rPr>
        <w:t>Cardiol</w:t>
      </w:r>
      <w:proofErr w:type="spellEnd"/>
      <w:r w:rsidRPr="006E7B3F">
        <w:rPr>
          <w:color w:val="000000" w:themeColor="text1"/>
        </w:rPr>
        <w:t xml:space="preserve"> 32: 475–484, 2016.</w:t>
      </w:r>
    </w:p>
    <w:p w14:paraId="38CDD303" w14:textId="77777777" w:rsidR="00DB0B84" w:rsidRPr="006E7B3F" w:rsidRDefault="00DB0B84" w:rsidP="00DB0B84">
      <w:pPr>
        <w:pStyle w:val="Bibliography"/>
        <w:rPr>
          <w:color w:val="000000" w:themeColor="text1"/>
        </w:rPr>
      </w:pPr>
      <w:r w:rsidRPr="006E7B3F">
        <w:rPr>
          <w:color w:val="000000" w:themeColor="text1"/>
        </w:rPr>
        <w:t xml:space="preserve">5. </w:t>
      </w:r>
      <w:r w:rsidRPr="006E7B3F">
        <w:rPr>
          <w:color w:val="000000" w:themeColor="text1"/>
        </w:rPr>
        <w:tab/>
      </w:r>
      <w:proofErr w:type="spellStart"/>
      <w:r w:rsidRPr="006E7B3F">
        <w:rPr>
          <w:b/>
          <w:bCs/>
          <w:color w:val="000000" w:themeColor="text1"/>
        </w:rPr>
        <w:t>Brys</w:t>
      </w:r>
      <w:proofErr w:type="spellEnd"/>
      <w:r w:rsidRPr="006E7B3F">
        <w:rPr>
          <w:b/>
          <w:bCs/>
          <w:color w:val="000000" w:themeColor="text1"/>
        </w:rPr>
        <w:t xml:space="preserve"> M</w:t>
      </w:r>
      <w:r w:rsidRPr="006E7B3F">
        <w:rPr>
          <w:color w:val="000000" w:themeColor="text1"/>
        </w:rPr>
        <w:t xml:space="preserve">, </w:t>
      </w:r>
      <w:r w:rsidRPr="006E7B3F">
        <w:rPr>
          <w:b/>
          <w:bCs/>
          <w:color w:val="000000" w:themeColor="text1"/>
        </w:rPr>
        <w:t>Brown CM</w:t>
      </w:r>
      <w:r w:rsidRPr="006E7B3F">
        <w:rPr>
          <w:color w:val="000000" w:themeColor="text1"/>
        </w:rPr>
        <w:t xml:space="preserve">, </w:t>
      </w:r>
      <w:proofErr w:type="spellStart"/>
      <w:r w:rsidRPr="006E7B3F">
        <w:rPr>
          <w:b/>
          <w:bCs/>
          <w:color w:val="000000" w:themeColor="text1"/>
        </w:rPr>
        <w:t>Marthol</w:t>
      </w:r>
      <w:proofErr w:type="spellEnd"/>
      <w:r w:rsidRPr="006E7B3F">
        <w:rPr>
          <w:b/>
          <w:bCs/>
          <w:color w:val="000000" w:themeColor="text1"/>
        </w:rPr>
        <w:t xml:space="preserve"> H</w:t>
      </w:r>
      <w:r w:rsidRPr="006E7B3F">
        <w:rPr>
          <w:color w:val="000000" w:themeColor="text1"/>
        </w:rPr>
        <w:t xml:space="preserve">, </w:t>
      </w:r>
      <w:proofErr w:type="spellStart"/>
      <w:r w:rsidRPr="006E7B3F">
        <w:rPr>
          <w:b/>
          <w:bCs/>
          <w:color w:val="000000" w:themeColor="text1"/>
        </w:rPr>
        <w:t>Franta</w:t>
      </w:r>
      <w:proofErr w:type="spellEnd"/>
      <w:r w:rsidRPr="006E7B3F">
        <w:rPr>
          <w:b/>
          <w:bCs/>
          <w:color w:val="000000" w:themeColor="text1"/>
        </w:rPr>
        <w:t xml:space="preserve"> R</w:t>
      </w:r>
      <w:r w:rsidRPr="006E7B3F">
        <w:rPr>
          <w:color w:val="000000" w:themeColor="text1"/>
        </w:rPr>
        <w:t xml:space="preserve">, </w:t>
      </w:r>
      <w:proofErr w:type="spellStart"/>
      <w:r w:rsidRPr="006E7B3F">
        <w:rPr>
          <w:b/>
          <w:bCs/>
          <w:color w:val="000000" w:themeColor="text1"/>
        </w:rPr>
        <w:t>Hilz</w:t>
      </w:r>
      <w:proofErr w:type="spellEnd"/>
      <w:r w:rsidRPr="006E7B3F">
        <w:rPr>
          <w:b/>
          <w:bCs/>
          <w:color w:val="000000" w:themeColor="text1"/>
        </w:rPr>
        <w:t xml:space="preserve"> MJ</w:t>
      </w:r>
      <w:r w:rsidRPr="006E7B3F">
        <w:rPr>
          <w:color w:val="000000" w:themeColor="text1"/>
        </w:rPr>
        <w:t xml:space="preserve">. Dynamic cerebral autoregulation remains stable during physical challenge in healthy persons.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285: H1048-1054, 2003.</w:t>
      </w:r>
    </w:p>
    <w:p w14:paraId="4B24E1CC" w14:textId="77777777" w:rsidR="00DB0B84" w:rsidRPr="006E7B3F" w:rsidRDefault="00DB0B84" w:rsidP="00DB0B84">
      <w:pPr>
        <w:pStyle w:val="Bibliography"/>
        <w:rPr>
          <w:color w:val="000000" w:themeColor="text1"/>
        </w:rPr>
      </w:pPr>
      <w:r w:rsidRPr="006E7B3F">
        <w:rPr>
          <w:color w:val="000000" w:themeColor="text1"/>
        </w:rPr>
        <w:t xml:space="preserve">6. </w:t>
      </w:r>
      <w:r w:rsidRPr="006E7B3F">
        <w:rPr>
          <w:color w:val="000000" w:themeColor="text1"/>
        </w:rPr>
        <w:tab/>
      </w:r>
      <w:r w:rsidRPr="006E7B3F">
        <w:rPr>
          <w:b/>
          <w:bCs/>
          <w:color w:val="000000" w:themeColor="text1"/>
        </w:rPr>
        <w:t>Caldas JR</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proofErr w:type="spellStart"/>
      <w:r w:rsidRPr="006E7B3F">
        <w:rPr>
          <w:b/>
          <w:bCs/>
          <w:color w:val="000000" w:themeColor="text1"/>
        </w:rPr>
        <w:t>Haunton</w:t>
      </w:r>
      <w:proofErr w:type="spellEnd"/>
      <w:r w:rsidRPr="006E7B3F">
        <w:rPr>
          <w:b/>
          <w:bCs/>
          <w:color w:val="000000" w:themeColor="text1"/>
        </w:rPr>
        <w:t xml:space="preserve"> VJ</w:t>
      </w:r>
      <w:r w:rsidRPr="006E7B3F">
        <w:rPr>
          <w:color w:val="000000" w:themeColor="text1"/>
        </w:rPr>
        <w:t xml:space="preserve">, </w:t>
      </w:r>
      <w:r w:rsidRPr="006E7B3F">
        <w:rPr>
          <w:b/>
          <w:bCs/>
          <w:color w:val="000000" w:themeColor="text1"/>
        </w:rPr>
        <w:t>Almeida JP</w:t>
      </w:r>
      <w:r w:rsidRPr="006E7B3F">
        <w:rPr>
          <w:color w:val="000000" w:themeColor="text1"/>
        </w:rPr>
        <w:t xml:space="preserve">, </w:t>
      </w:r>
      <w:r w:rsidRPr="006E7B3F">
        <w:rPr>
          <w:b/>
          <w:bCs/>
          <w:color w:val="000000" w:themeColor="text1"/>
        </w:rPr>
        <w:t>Ferreira GSR</w:t>
      </w:r>
      <w:r w:rsidRPr="006E7B3F">
        <w:rPr>
          <w:color w:val="000000" w:themeColor="text1"/>
        </w:rPr>
        <w:t xml:space="preserve">, </w:t>
      </w:r>
      <w:proofErr w:type="spellStart"/>
      <w:r w:rsidRPr="006E7B3F">
        <w:rPr>
          <w:b/>
          <w:bCs/>
          <w:color w:val="000000" w:themeColor="text1"/>
        </w:rPr>
        <w:t>Camara</w:t>
      </w:r>
      <w:proofErr w:type="spellEnd"/>
      <w:r w:rsidRPr="006E7B3F">
        <w:rPr>
          <w:b/>
          <w:bCs/>
          <w:color w:val="000000" w:themeColor="text1"/>
        </w:rPr>
        <w:t xml:space="preserve"> L</w:t>
      </w:r>
      <w:r w:rsidRPr="006E7B3F">
        <w:rPr>
          <w:color w:val="000000" w:themeColor="text1"/>
        </w:rPr>
        <w:t xml:space="preserve">, </w:t>
      </w:r>
      <w:proofErr w:type="spellStart"/>
      <w:r w:rsidRPr="006E7B3F">
        <w:rPr>
          <w:b/>
          <w:bCs/>
          <w:color w:val="000000" w:themeColor="text1"/>
        </w:rPr>
        <w:t>Nogueira</w:t>
      </w:r>
      <w:proofErr w:type="spellEnd"/>
      <w:r w:rsidRPr="006E7B3F">
        <w:rPr>
          <w:b/>
          <w:bCs/>
          <w:color w:val="000000" w:themeColor="text1"/>
        </w:rPr>
        <w:t xml:space="preserve"> RC</w:t>
      </w:r>
      <w:r w:rsidRPr="006E7B3F">
        <w:rPr>
          <w:color w:val="000000" w:themeColor="text1"/>
        </w:rPr>
        <w:t xml:space="preserve">, </w:t>
      </w:r>
      <w:proofErr w:type="spellStart"/>
      <w:r w:rsidRPr="006E7B3F">
        <w:rPr>
          <w:b/>
          <w:bCs/>
          <w:color w:val="000000" w:themeColor="text1"/>
        </w:rPr>
        <w:t>Bor</w:t>
      </w:r>
      <w:proofErr w:type="spellEnd"/>
      <w:r w:rsidRPr="006E7B3F">
        <w:rPr>
          <w:b/>
          <w:bCs/>
          <w:color w:val="000000" w:themeColor="text1"/>
        </w:rPr>
        <w:t>-Seng-Shu E</w:t>
      </w:r>
      <w:r w:rsidRPr="006E7B3F">
        <w:rPr>
          <w:color w:val="000000" w:themeColor="text1"/>
        </w:rPr>
        <w:t xml:space="preserve">, </w:t>
      </w:r>
      <w:r w:rsidRPr="006E7B3F">
        <w:rPr>
          <w:b/>
          <w:bCs/>
          <w:color w:val="000000" w:themeColor="text1"/>
        </w:rPr>
        <w:t>Oliveira ML</w:t>
      </w:r>
      <w:r w:rsidRPr="006E7B3F">
        <w:rPr>
          <w:color w:val="000000" w:themeColor="text1"/>
        </w:rPr>
        <w:t xml:space="preserve">, </w:t>
      </w:r>
      <w:proofErr w:type="spellStart"/>
      <w:r w:rsidRPr="006E7B3F">
        <w:rPr>
          <w:b/>
          <w:bCs/>
          <w:color w:val="000000" w:themeColor="text1"/>
        </w:rPr>
        <w:t>Groehs</w:t>
      </w:r>
      <w:proofErr w:type="spellEnd"/>
      <w:r w:rsidRPr="006E7B3F">
        <w:rPr>
          <w:b/>
          <w:bCs/>
          <w:color w:val="000000" w:themeColor="text1"/>
        </w:rPr>
        <w:t xml:space="preserve"> RRV</w:t>
      </w:r>
      <w:r w:rsidRPr="006E7B3F">
        <w:rPr>
          <w:color w:val="000000" w:themeColor="text1"/>
        </w:rPr>
        <w:t xml:space="preserve">, </w:t>
      </w:r>
      <w:r w:rsidRPr="006E7B3F">
        <w:rPr>
          <w:b/>
          <w:bCs/>
          <w:color w:val="000000" w:themeColor="text1"/>
        </w:rPr>
        <w:t>Ferreira-Santos L</w:t>
      </w:r>
      <w:r w:rsidRPr="006E7B3F">
        <w:rPr>
          <w:color w:val="000000" w:themeColor="text1"/>
        </w:rPr>
        <w:t xml:space="preserve">, </w:t>
      </w:r>
      <w:proofErr w:type="spellStart"/>
      <w:r w:rsidRPr="006E7B3F">
        <w:rPr>
          <w:b/>
          <w:bCs/>
          <w:color w:val="000000" w:themeColor="text1"/>
        </w:rPr>
        <w:t>Teixeira</w:t>
      </w:r>
      <w:proofErr w:type="spellEnd"/>
      <w:r w:rsidRPr="006E7B3F">
        <w:rPr>
          <w:b/>
          <w:bCs/>
          <w:color w:val="000000" w:themeColor="text1"/>
        </w:rPr>
        <w:t xml:space="preserve"> MJ</w:t>
      </w:r>
      <w:r w:rsidRPr="006E7B3F">
        <w:rPr>
          <w:color w:val="000000" w:themeColor="text1"/>
        </w:rPr>
        <w:t xml:space="preserve">, </w:t>
      </w:r>
      <w:r w:rsidRPr="006E7B3F">
        <w:rPr>
          <w:b/>
          <w:bCs/>
          <w:color w:val="000000" w:themeColor="text1"/>
        </w:rPr>
        <w:t>Galas FRBG</w:t>
      </w:r>
      <w:r w:rsidRPr="006E7B3F">
        <w:rPr>
          <w:color w:val="000000" w:themeColor="text1"/>
        </w:rPr>
        <w:t xml:space="preserve">, </w:t>
      </w:r>
      <w:r w:rsidRPr="006E7B3F">
        <w:rPr>
          <w:b/>
          <w:bCs/>
          <w:color w:val="000000" w:themeColor="text1"/>
        </w:rPr>
        <w:t>Robinson TG</w:t>
      </w:r>
      <w:r w:rsidRPr="006E7B3F">
        <w:rPr>
          <w:color w:val="000000" w:themeColor="text1"/>
        </w:rPr>
        <w:t xml:space="preserve">, </w:t>
      </w:r>
      <w:proofErr w:type="spellStart"/>
      <w:r w:rsidRPr="006E7B3F">
        <w:rPr>
          <w:b/>
          <w:bCs/>
          <w:color w:val="000000" w:themeColor="text1"/>
        </w:rPr>
        <w:t>Jatene</w:t>
      </w:r>
      <w:proofErr w:type="spellEnd"/>
      <w:r w:rsidRPr="006E7B3F">
        <w:rPr>
          <w:b/>
          <w:bCs/>
          <w:color w:val="000000" w:themeColor="text1"/>
        </w:rPr>
        <w:t xml:space="preserve"> FB</w:t>
      </w:r>
      <w:r w:rsidRPr="006E7B3F">
        <w:rPr>
          <w:color w:val="000000" w:themeColor="text1"/>
        </w:rPr>
        <w:t xml:space="preserve">, </w:t>
      </w:r>
      <w:proofErr w:type="spellStart"/>
      <w:r w:rsidRPr="006E7B3F">
        <w:rPr>
          <w:b/>
          <w:bCs/>
          <w:color w:val="000000" w:themeColor="text1"/>
        </w:rPr>
        <w:t>Hajjar</w:t>
      </w:r>
      <w:proofErr w:type="spellEnd"/>
      <w:r w:rsidRPr="006E7B3F">
        <w:rPr>
          <w:b/>
          <w:bCs/>
          <w:color w:val="000000" w:themeColor="text1"/>
        </w:rPr>
        <w:t xml:space="preserve"> LA</w:t>
      </w:r>
      <w:r w:rsidRPr="006E7B3F">
        <w:rPr>
          <w:color w:val="000000" w:themeColor="text1"/>
        </w:rPr>
        <w:t xml:space="preserve">. Cerebral blood flow autoregulation in ischemic heart failure.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Regul</w:t>
      </w:r>
      <w:proofErr w:type="spellEnd"/>
      <w:r w:rsidRPr="006E7B3F">
        <w:rPr>
          <w:i/>
          <w:iCs/>
          <w:color w:val="000000" w:themeColor="text1"/>
        </w:rPr>
        <w:t xml:space="preserve"> </w:t>
      </w:r>
      <w:proofErr w:type="spellStart"/>
      <w:r w:rsidRPr="006E7B3F">
        <w:rPr>
          <w:i/>
          <w:iCs/>
          <w:color w:val="000000" w:themeColor="text1"/>
        </w:rPr>
        <w:t>Integr</w:t>
      </w:r>
      <w:proofErr w:type="spellEnd"/>
      <w:r w:rsidRPr="006E7B3F">
        <w:rPr>
          <w:i/>
          <w:iCs/>
          <w:color w:val="000000" w:themeColor="text1"/>
        </w:rPr>
        <w:t xml:space="preserve"> Comp </w:t>
      </w:r>
      <w:proofErr w:type="spellStart"/>
      <w:r w:rsidRPr="006E7B3F">
        <w:rPr>
          <w:i/>
          <w:iCs/>
          <w:color w:val="000000" w:themeColor="text1"/>
        </w:rPr>
        <w:t>Physiol</w:t>
      </w:r>
      <w:proofErr w:type="spellEnd"/>
      <w:r w:rsidRPr="006E7B3F">
        <w:rPr>
          <w:color w:val="000000" w:themeColor="text1"/>
        </w:rPr>
        <w:t xml:space="preserve"> 312: R108–R113, 2017.</w:t>
      </w:r>
    </w:p>
    <w:p w14:paraId="60F7226E" w14:textId="77777777" w:rsidR="00DB0B84" w:rsidRPr="006E7B3F" w:rsidRDefault="00DB0B84" w:rsidP="00DB0B84">
      <w:pPr>
        <w:pStyle w:val="Bibliography"/>
        <w:rPr>
          <w:color w:val="000000" w:themeColor="text1"/>
        </w:rPr>
      </w:pPr>
      <w:r w:rsidRPr="006E7B3F">
        <w:rPr>
          <w:color w:val="000000" w:themeColor="text1"/>
        </w:rPr>
        <w:t xml:space="preserve">7. </w:t>
      </w:r>
      <w:r w:rsidRPr="006E7B3F">
        <w:rPr>
          <w:color w:val="000000" w:themeColor="text1"/>
        </w:rPr>
        <w:tab/>
      </w:r>
      <w:r w:rsidRPr="006E7B3F">
        <w:rPr>
          <w:b/>
          <w:bCs/>
          <w:color w:val="000000" w:themeColor="text1"/>
        </w:rPr>
        <w:t>Deegan BM</w:t>
      </w:r>
      <w:r w:rsidRPr="006E7B3F">
        <w:rPr>
          <w:color w:val="000000" w:themeColor="text1"/>
        </w:rPr>
        <w:t xml:space="preserve">, </w:t>
      </w:r>
      <w:r w:rsidRPr="006E7B3F">
        <w:rPr>
          <w:b/>
          <w:bCs/>
          <w:color w:val="000000" w:themeColor="text1"/>
        </w:rPr>
        <w:t>Devine ER</w:t>
      </w:r>
      <w:r w:rsidRPr="006E7B3F">
        <w:rPr>
          <w:color w:val="000000" w:themeColor="text1"/>
        </w:rPr>
        <w:t xml:space="preserve">, </w:t>
      </w:r>
      <w:proofErr w:type="spellStart"/>
      <w:r w:rsidRPr="006E7B3F">
        <w:rPr>
          <w:b/>
          <w:bCs/>
          <w:color w:val="000000" w:themeColor="text1"/>
        </w:rPr>
        <w:t>Geraghty</w:t>
      </w:r>
      <w:proofErr w:type="spellEnd"/>
      <w:r w:rsidRPr="006E7B3F">
        <w:rPr>
          <w:b/>
          <w:bCs/>
          <w:color w:val="000000" w:themeColor="text1"/>
        </w:rPr>
        <w:t xml:space="preserve"> MC</w:t>
      </w:r>
      <w:r w:rsidRPr="006E7B3F">
        <w:rPr>
          <w:color w:val="000000" w:themeColor="text1"/>
        </w:rPr>
        <w:t xml:space="preserve">, </w:t>
      </w:r>
      <w:r w:rsidRPr="006E7B3F">
        <w:rPr>
          <w:b/>
          <w:bCs/>
          <w:color w:val="000000" w:themeColor="text1"/>
        </w:rPr>
        <w:t>Jones E</w:t>
      </w:r>
      <w:r w:rsidRPr="006E7B3F">
        <w:rPr>
          <w:color w:val="000000" w:themeColor="text1"/>
        </w:rPr>
        <w:t xml:space="preserve">, </w:t>
      </w:r>
      <w:proofErr w:type="spellStart"/>
      <w:r w:rsidRPr="006E7B3F">
        <w:rPr>
          <w:b/>
          <w:bCs/>
          <w:color w:val="000000" w:themeColor="text1"/>
        </w:rPr>
        <w:t>Olaighin</w:t>
      </w:r>
      <w:proofErr w:type="spellEnd"/>
      <w:r w:rsidRPr="006E7B3F">
        <w:rPr>
          <w:b/>
          <w:bCs/>
          <w:color w:val="000000" w:themeColor="text1"/>
        </w:rPr>
        <w:t xml:space="preserve"> G</w:t>
      </w:r>
      <w:r w:rsidRPr="006E7B3F">
        <w:rPr>
          <w:color w:val="000000" w:themeColor="text1"/>
        </w:rPr>
        <w:t xml:space="preserve">, </w:t>
      </w:r>
      <w:proofErr w:type="spellStart"/>
      <w:r w:rsidRPr="006E7B3F">
        <w:rPr>
          <w:b/>
          <w:bCs/>
          <w:color w:val="000000" w:themeColor="text1"/>
        </w:rPr>
        <w:t>Serrador</w:t>
      </w:r>
      <w:proofErr w:type="spellEnd"/>
      <w:r w:rsidRPr="006E7B3F">
        <w:rPr>
          <w:b/>
          <w:bCs/>
          <w:color w:val="000000" w:themeColor="text1"/>
        </w:rPr>
        <w:t xml:space="preserve"> JM</w:t>
      </w:r>
      <w:r w:rsidRPr="006E7B3F">
        <w:rPr>
          <w:color w:val="000000" w:themeColor="text1"/>
        </w:rPr>
        <w:t xml:space="preserve">. The relationship between cardiac output and dynamic cerebral autoregulation in humans.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109: 1424–1431, 2010.</w:t>
      </w:r>
    </w:p>
    <w:p w14:paraId="03F0AF34" w14:textId="77777777" w:rsidR="00DB0B84" w:rsidRPr="006E7B3F" w:rsidRDefault="00DB0B84" w:rsidP="00DB0B84">
      <w:pPr>
        <w:pStyle w:val="Bibliography"/>
        <w:rPr>
          <w:color w:val="000000" w:themeColor="text1"/>
        </w:rPr>
      </w:pPr>
      <w:r w:rsidRPr="006E7B3F">
        <w:rPr>
          <w:color w:val="000000" w:themeColor="text1"/>
        </w:rPr>
        <w:t xml:space="preserve">8. </w:t>
      </w:r>
      <w:r w:rsidRPr="006E7B3F">
        <w:rPr>
          <w:color w:val="000000" w:themeColor="text1"/>
        </w:rPr>
        <w:tab/>
      </w:r>
      <w:r w:rsidRPr="006E7B3F">
        <w:rPr>
          <w:b/>
          <w:bCs/>
          <w:color w:val="000000" w:themeColor="text1"/>
        </w:rPr>
        <w:t>Deegan BM</w:t>
      </w:r>
      <w:r w:rsidRPr="006E7B3F">
        <w:rPr>
          <w:color w:val="000000" w:themeColor="text1"/>
        </w:rPr>
        <w:t xml:space="preserve">, </w:t>
      </w:r>
      <w:proofErr w:type="spellStart"/>
      <w:r w:rsidRPr="006E7B3F">
        <w:rPr>
          <w:b/>
          <w:bCs/>
          <w:color w:val="000000" w:themeColor="text1"/>
        </w:rPr>
        <w:t>Sorond</w:t>
      </w:r>
      <w:proofErr w:type="spellEnd"/>
      <w:r w:rsidRPr="006E7B3F">
        <w:rPr>
          <w:b/>
          <w:bCs/>
          <w:color w:val="000000" w:themeColor="text1"/>
        </w:rPr>
        <w:t xml:space="preserve"> FA</w:t>
      </w:r>
      <w:r w:rsidRPr="006E7B3F">
        <w:rPr>
          <w:color w:val="000000" w:themeColor="text1"/>
        </w:rPr>
        <w:t xml:space="preserve">, </w:t>
      </w:r>
      <w:proofErr w:type="spellStart"/>
      <w:r w:rsidRPr="006E7B3F">
        <w:rPr>
          <w:b/>
          <w:bCs/>
          <w:color w:val="000000" w:themeColor="text1"/>
        </w:rPr>
        <w:t>Galica</w:t>
      </w:r>
      <w:proofErr w:type="spellEnd"/>
      <w:r w:rsidRPr="006E7B3F">
        <w:rPr>
          <w:b/>
          <w:bCs/>
          <w:color w:val="000000" w:themeColor="text1"/>
        </w:rPr>
        <w:t xml:space="preserve"> A</w:t>
      </w:r>
      <w:r w:rsidRPr="006E7B3F">
        <w:rPr>
          <w:color w:val="000000" w:themeColor="text1"/>
        </w:rPr>
        <w:t xml:space="preserve">, </w:t>
      </w:r>
      <w:proofErr w:type="spellStart"/>
      <w:r w:rsidRPr="006E7B3F">
        <w:rPr>
          <w:b/>
          <w:bCs/>
          <w:color w:val="000000" w:themeColor="text1"/>
        </w:rPr>
        <w:t>Lipsitz</w:t>
      </w:r>
      <w:proofErr w:type="spellEnd"/>
      <w:r w:rsidRPr="006E7B3F">
        <w:rPr>
          <w:b/>
          <w:bCs/>
          <w:color w:val="000000" w:themeColor="text1"/>
        </w:rPr>
        <w:t xml:space="preserve"> LA</w:t>
      </w:r>
      <w:r w:rsidRPr="006E7B3F">
        <w:rPr>
          <w:color w:val="000000" w:themeColor="text1"/>
        </w:rPr>
        <w:t xml:space="preserve">, </w:t>
      </w:r>
      <w:proofErr w:type="spellStart"/>
      <w:r w:rsidRPr="006E7B3F">
        <w:rPr>
          <w:b/>
          <w:bCs/>
          <w:color w:val="000000" w:themeColor="text1"/>
        </w:rPr>
        <w:t>O’Laighin</w:t>
      </w:r>
      <w:proofErr w:type="spellEnd"/>
      <w:r w:rsidRPr="006E7B3F">
        <w:rPr>
          <w:b/>
          <w:bCs/>
          <w:color w:val="000000" w:themeColor="text1"/>
        </w:rPr>
        <w:t xml:space="preserve"> G</w:t>
      </w:r>
      <w:r w:rsidRPr="006E7B3F">
        <w:rPr>
          <w:color w:val="000000" w:themeColor="text1"/>
        </w:rPr>
        <w:t xml:space="preserve">, </w:t>
      </w:r>
      <w:proofErr w:type="spellStart"/>
      <w:r w:rsidRPr="006E7B3F">
        <w:rPr>
          <w:b/>
          <w:bCs/>
          <w:color w:val="000000" w:themeColor="text1"/>
        </w:rPr>
        <w:t>Serrador</w:t>
      </w:r>
      <w:proofErr w:type="spellEnd"/>
      <w:r w:rsidRPr="006E7B3F">
        <w:rPr>
          <w:b/>
          <w:bCs/>
          <w:color w:val="000000" w:themeColor="text1"/>
        </w:rPr>
        <w:t xml:space="preserve"> JM</w:t>
      </w:r>
      <w:r w:rsidRPr="006E7B3F">
        <w:rPr>
          <w:color w:val="000000" w:themeColor="text1"/>
        </w:rPr>
        <w:t xml:space="preserve">. Elderly women regulate brain blood flow better than men do. </w:t>
      </w:r>
      <w:r w:rsidRPr="006E7B3F">
        <w:rPr>
          <w:i/>
          <w:iCs/>
          <w:color w:val="000000" w:themeColor="text1"/>
        </w:rPr>
        <w:t>Stroke</w:t>
      </w:r>
      <w:r w:rsidRPr="006E7B3F">
        <w:rPr>
          <w:color w:val="000000" w:themeColor="text1"/>
        </w:rPr>
        <w:t xml:space="preserve"> 42: 1988–1993, 2011.</w:t>
      </w:r>
    </w:p>
    <w:p w14:paraId="437E1E2E" w14:textId="77777777" w:rsidR="00DB0B84" w:rsidRPr="006E7B3F" w:rsidRDefault="00DB0B84" w:rsidP="00DB0B84">
      <w:pPr>
        <w:pStyle w:val="Bibliography"/>
        <w:rPr>
          <w:color w:val="000000" w:themeColor="text1"/>
        </w:rPr>
      </w:pPr>
      <w:r w:rsidRPr="006E7B3F">
        <w:rPr>
          <w:color w:val="000000" w:themeColor="text1"/>
        </w:rPr>
        <w:t xml:space="preserve">9. </w:t>
      </w:r>
      <w:r w:rsidRPr="006E7B3F">
        <w:rPr>
          <w:color w:val="000000" w:themeColor="text1"/>
        </w:rPr>
        <w:tab/>
      </w:r>
      <w:proofErr w:type="spellStart"/>
      <w:r w:rsidRPr="006E7B3F">
        <w:rPr>
          <w:b/>
          <w:bCs/>
          <w:color w:val="000000" w:themeColor="text1"/>
        </w:rPr>
        <w:t>Dieberg</w:t>
      </w:r>
      <w:proofErr w:type="spellEnd"/>
      <w:r w:rsidRPr="006E7B3F">
        <w:rPr>
          <w:b/>
          <w:bCs/>
          <w:color w:val="000000" w:themeColor="text1"/>
        </w:rPr>
        <w:t xml:space="preserve"> G</w:t>
      </w:r>
      <w:r w:rsidRPr="006E7B3F">
        <w:rPr>
          <w:color w:val="000000" w:themeColor="text1"/>
        </w:rPr>
        <w:t xml:space="preserve">, </w:t>
      </w:r>
      <w:r w:rsidRPr="006E7B3F">
        <w:rPr>
          <w:b/>
          <w:bCs/>
          <w:color w:val="000000" w:themeColor="text1"/>
        </w:rPr>
        <w:t>Ismail H</w:t>
      </w:r>
      <w:r w:rsidRPr="006E7B3F">
        <w:rPr>
          <w:color w:val="000000" w:themeColor="text1"/>
        </w:rPr>
        <w:t xml:space="preserve">, </w:t>
      </w:r>
      <w:proofErr w:type="spellStart"/>
      <w:r w:rsidRPr="006E7B3F">
        <w:rPr>
          <w:b/>
          <w:bCs/>
          <w:color w:val="000000" w:themeColor="text1"/>
        </w:rPr>
        <w:t>Giallauria</w:t>
      </w:r>
      <w:proofErr w:type="spellEnd"/>
      <w:r w:rsidRPr="006E7B3F">
        <w:rPr>
          <w:b/>
          <w:bCs/>
          <w:color w:val="000000" w:themeColor="text1"/>
        </w:rPr>
        <w:t xml:space="preserve"> F</w:t>
      </w:r>
      <w:r w:rsidRPr="006E7B3F">
        <w:rPr>
          <w:color w:val="000000" w:themeColor="text1"/>
        </w:rPr>
        <w:t xml:space="preserve">, </w:t>
      </w:r>
      <w:r w:rsidRPr="006E7B3F">
        <w:rPr>
          <w:b/>
          <w:bCs/>
          <w:color w:val="000000" w:themeColor="text1"/>
        </w:rPr>
        <w:t>Smart NA</w:t>
      </w:r>
      <w:r w:rsidRPr="006E7B3F">
        <w:rPr>
          <w:color w:val="000000" w:themeColor="text1"/>
        </w:rPr>
        <w:t xml:space="preserve">. Clinical outcomes and cardiovascular responses to exercise training in heart failure patients with preserved ejection fraction: a systematic review and meta-analysis.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119: 726–733, 2015.</w:t>
      </w:r>
    </w:p>
    <w:p w14:paraId="58589EB4" w14:textId="77777777" w:rsidR="00DB0B84" w:rsidRPr="006E7B3F" w:rsidRDefault="00DB0B84" w:rsidP="00DB0B84">
      <w:pPr>
        <w:pStyle w:val="Bibliography"/>
        <w:rPr>
          <w:color w:val="000000" w:themeColor="text1"/>
        </w:rPr>
      </w:pPr>
      <w:r w:rsidRPr="006E7B3F">
        <w:rPr>
          <w:color w:val="000000" w:themeColor="text1"/>
        </w:rPr>
        <w:t xml:space="preserve">10. </w:t>
      </w:r>
      <w:r w:rsidRPr="006E7B3F">
        <w:rPr>
          <w:color w:val="000000" w:themeColor="text1"/>
        </w:rPr>
        <w:tab/>
      </w:r>
      <w:r w:rsidRPr="006E7B3F">
        <w:rPr>
          <w:b/>
          <w:bCs/>
          <w:color w:val="000000" w:themeColor="text1"/>
        </w:rPr>
        <w:t>Dineen NE</w:t>
      </w:r>
      <w:r w:rsidRPr="006E7B3F">
        <w:rPr>
          <w:color w:val="000000" w:themeColor="text1"/>
        </w:rPr>
        <w:t xml:space="preserve">, </w:t>
      </w:r>
      <w:r w:rsidRPr="006E7B3F">
        <w:rPr>
          <w:b/>
          <w:bCs/>
          <w:color w:val="000000" w:themeColor="text1"/>
        </w:rPr>
        <w:t>Brodie FG</w:t>
      </w:r>
      <w:r w:rsidRPr="006E7B3F">
        <w:rPr>
          <w:color w:val="000000" w:themeColor="text1"/>
        </w:rPr>
        <w:t xml:space="preserve">, </w:t>
      </w:r>
      <w:r w:rsidRPr="006E7B3F">
        <w:rPr>
          <w:b/>
          <w:bCs/>
          <w:color w:val="000000" w:themeColor="text1"/>
        </w:rPr>
        <w:t>Robinson TG</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Continuous estimates of dynamic cerebral autoregulation during transient </w:t>
      </w:r>
      <w:proofErr w:type="spellStart"/>
      <w:r w:rsidRPr="006E7B3F">
        <w:rPr>
          <w:color w:val="000000" w:themeColor="text1"/>
        </w:rPr>
        <w:t>hypocapnia</w:t>
      </w:r>
      <w:proofErr w:type="spellEnd"/>
      <w:r w:rsidRPr="006E7B3F">
        <w:rPr>
          <w:color w:val="000000" w:themeColor="text1"/>
        </w:rPr>
        <w:t xml:space="preserve"> and hypercapnia.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108: 604–613, 2010.</w:t>
      </w:r>
    </w:p>
    <w:p w14:paraId="5ACD50FB" w14:textId="77777777" w:rsidR="00DB0B84" w:rsidRPr="006E7B3F" w:rsidRDefault="00DB0B84" w:rsidP="00DB0B84">
      <w:pPr>
        <w:pStyle w:val="Bibliography"/>
        <w:rPr>
          <w:color w:val="000000" w:themeColor="text1"/>
        </w:rPr>
      </w:pPr>
      <w:r w:rsidRPr="006E7B3F">
        <w:rPr>
          <w:color w:val="000000" w:themeColor="text1"/>
        </w:rPr>
        <w:t xml:space="preserve">11. </w:t>
      </w:r>
      <w:r w:rsidRPr="006E7B3F">
        <w:rPr>
          <w:color w:val="000000" w:themeColor="text1"/>
        </w:rPr>
        <w:tab/>
      </w:r>
      <w:proofErr w:type="spellStart"/>
      <w:r w:rsidRPr="006E7B3F">
        <w:rPr>
          <w:b/>
          <w:bCs/>
          <w:color w:val="000000" w:themeColor="text1"/>
        </w:rPr>
        <w:t>Erkelens</w:t>
      </w:r>
      <w:proofErr w:type="spellEnd"/>
      <w:r w:rsidRPr="006E7B3F">
        <w:rPr>
          <w:b/>
          <w:bCs/>
          <w:color w:val="000000" w:themeColor="text1"/>
        </w:rPr>
        <w:t xml:space="preserve"> CD</w:t>
      </w:r>
      <w:r w:rsidRPr="006E7B3F">
        <w:rPr>
          <w:color w:val="000000" w:themeColor="text1"/>
        </w:rPr>
        <w:t xml:space="preserve">, </w:t>
      </w:r>
      <w:r w:rsidRPr="006E7B3F">
        <w:rPr>
          <w:b/>
          <w:bCs/>
          <w:color w:val="000000" w:themeColor="text1"/>
        </w:rPr>
        <w:t xml:space="preserve">van der </w:t>
      </w:r>
      <w:proofErr w:type="spellStart"/>
      <w:r w:rsidRPr="006E7B3F">
        <w:rPr>
          <w:b/>
          <w:bCs/>
          <w:color w:val="000000" w:themeColor="text1"/>
        </w:rPr>
        <w:t>Wal</w:t>
      </w:r>
      <w:proofErr w:type="spellEnd"/>
      <w:r w:rsidRPr="006E7B3F">
        <w:rPr>
          <w:b/>
          <w:bCs/>
          <w:color w:val="000000" w:themeColor="text1"/>
        </w:rPr>
        <w:t xml:space="preserve"> HH</w:t>
      </w:r>
      <w:r w:rsidRPr="006E7B3F">
        <w:rPr>
          <w:color w:val="000000" w:themeColor="text1"/>
        </w:rPr>
        <w:t xml:space="preserve">, </w:t>
      </w:r>
      <w:r w:rsidRPr="006E7B3F">
        <w:rPr>
          <w:b/>
          <w:bCs/>
          <w:color w:val="000000" w:themeColor="text1"/>
        </w:rPr>
        <w:t>de Jong BM</w:t>
      </w:r>
      <w:r w:rsidRPr="006E7B3F">
        <w:rPr>
          <w:color w:val="000000" w:themeColor="text1"/>
        </w:rPr>
        <w:t xml:space="preserve">, </w:t>
      </w:r>
      <w:proofErr w:type="spellStart"/>
      <w:r w:rsidRPr="006E7B3F">
        <w:rPr>
          <w:b/>
          <w:bCs/>
          <w:color w:val="000000" w:themeColor="text1"/>
        </w:rPr>
        <w:t>Elting</w:t>
      </w:r>
      <w:proofErr w:type="spellEnd"/>
      <w:r w:rsidRPr="006E7B3F">
        <w:rPr>
          <w:b/>
          <w:bCs/>
          <w:color w:val="000000" w:themeColor="text1"/>
        </w:rPr>
        <w:t xml:space="preserve"> J-W</w:t>
      </w:r>
      <w:r w:rsidRPr="006E7B3F">
        <w:rPr>
          <w:color w:val="000000" w:themeColor="text1"/>
        </w:rPr>
        <w:t xml:space="preserve">, </w:t>
      </w:r>
      <w:proofErr w:type="spellStart"/>
      <w:r w:rsidRPr="006E7B3F">
        <w:rPr>
          <w:b/>
          <w:bCs/>
          <w:color w:val="000000" w:themeColor="text1"/>
        </w:rPr>
        <w:t>Renken</w:t>
      </w:r>
      <w:proofErr w:type="spellEnd"/>
      <w:r w:rsidRPr="006E7B3F">
        <w:rPr>
          <w:b/>
          <w:bCs/>
          <w:color w:val="000000" w:themeColor="text1"/>
        </w:rPr>
        <w:t xml:space="preserve"> R</w:t>
      </w:r>
      <w:r w:rsidRPr="006E7B3F">
        <w:rPr>
          <w:color w:val="000000" w:themeColor="text1"/>
        </w:rPr>
        <w:t xml:space="preserve">, </w:t>
      </w:r>
      <w:proofErr w:type="spellStart"/>
      <w:r w:rsidRPr="006E7B3F">
        <w:rPr>
          <w:b/>
          <w:bCs/>
          <w:color w:val="000000" w:themeColor="text1"/>
        </w:rPr>
        <w:t>Gerritsen</w:t>
      </w:r>
      <w:proofErr w:type="spellEnd"/>
      <w:r w:rsidRPr="006E7B3F">
        <w:rPr>
          <w:b/>
          <w:bCs/>
          <w:color w:val="000000" w:themeColor="text1"/>
        </w:rPr>
        <w:t xml:space="preserve"> M</w:t>
      </w:r>
      <w:r w:rsidRPr="006E7B3F">
        <w:rPr>
          <w:color w:val="000000" w:themeColor="text1"/>
        </w:rPr>
        <w:t xml:space="preserve">, </w:t>
      </w:r>
      <w:r w:rsidRPr="006E7B3F">
        <w:rPr>
          <w:b/>
          <w:bCs/>
          <w:color w:val="000000" w:themeColor="text1"/>
        </w:rPr>
        <w:t xml:space="preserve">van </w:t>
      </w:r>
      <w:proofErr w:type="spellStart"/>
      <w:r w:rsidRPr="006E7B3F">
        <w:rPr>
          <w:b/>
          <w:bCs/>
          <w:color w:val="000000" w:themeColor="text1"/>
        </w:rPr>
        <w:t>Laar</w:t>
      </w:r>
      <w:proofErr w:type="spellEnd"/>
      <w:r w:rsidRPr="006E7B3F">
        <w:rPr>
          <w:b/>
          <w:bCs/>
          <w:color w:val="000000" w:themeColor="text1"/>
        </w:rPr>
        <w:t xml:space="preserve"> PJ</w:t>
      </w:r>
      <w:r w:rsidRPr="006E7B3F">
        <w:rPr>
          <w:color w:val="000000" w:themeColor="text1"/>
        </w:rPr>
        <w:t xml:space="preserve">, </w:t>
      </w:r>
      <w:r w:rsidRPr="006E7B3F">
        <w:rPr>
          <w:b/>
          <w:bCs/>
          <w:color w:val="000000" w:themeColor="text1"/>
        </w:rPr>
        <w:t xml:space="preserve">van </w:t>
      </w:r>
      <w:proofErr w:type="spellStart"/>
      <w:r w:rsidRPr="006E7B3F">
        <w:rPr>
          <w:b/>
          <w:bCs/>
          <w:color w:val="000000" w:themeColor="text1"/>
        </w:rPr>
        <w:t>Deursen</w:t>
      </w:r>
      <w:proofErr w:type="spellEnd"/>
      <w:r w:rsidRPr="006E7B3F">
        <w:rPr>
          <w:b/>
          <w:bCs/>
          <w:color w:val="000000" w:themeColor="text1"/>
        </w:rPr>
        <w:t xml:space="preserve"> VM</w:t>
      </w:r>
      <w:r w:rsidRPr="006E7B3F">
        <w:rPr>
          <w:color w:val="000000" w:themeColor="text1"/>
        </w:rPr>
        <w:t xml:space="preserve">, </w:t>
      </w:r>
      <w:r w:rsidRPr="006E7B3F">
        <w:rPr>
          <w:b/>
          <w:bCs/>
          <w:color w:val="000000" w:themeColor="text1"/>
        </w:rPr>
        <w:t>van der Meer P</w:t>
      </w:r>
      <w:r w:rsidRPr="006E7B3F">
        <w:rPr>
          <w:color w:val="000000" w:themeColor="text1"/>
        </w:rPr>
        <w:t xml:space="preserve">, </w:t>
      </w:r>
      <w:r w:rsidRPr="006E7B3F">
        <w:rPr>
          <w:b/>
          <w:bCs/>
          <w:color w:val="000000" w:themeColor="text1"/>
        </w:rPr>
        <w:t xml:space="preserve">van </w:t>
      </w:r>
      <w:proofErr w:type="spellStart"/>
      <w:r w:rsidRPr="006E7B3F">
        <w:rPr>
          <w:b/>
          <w:bCs/>
          <w:color w:val="000000" w:themeColor="text1"/>
        </w:rPr>
        <w:t>Veldhuisen</w:t>
      </w:r>
      <w:proofErr w:type="spellEnd"/>
      <w:r w:rsidRPr="006E7B3F">
        <w:rPr>
          <w:b/>
          <w:bCs/>
          <w:color w:val="000000" w:themeColor="text1"/>
        </w:rPr>
        <w:t xml:space="preserve"> DJ</w:t>
      </w:r>
      <w:r w:rsidRPr="006E7B3F">
        <w:rPr>
          <w:color w:val="000000" w:themeColor="text1"/>
        </w:rPr>
        <w:t xml:space="preserve">, </w:t>
      </w:r>
      <w:proofErr w:type="spellStart"/>
      <w:r w:rsidRPr="006E7B3F">
        <w:rPr>
          <w:b/>
          <w:bCs/>
          <w:color w:val="000000" w:themeColor="text1"/>
        </w:rPr>
        <w:t>Voors</w:t>
      </w:r>
      <w:proofErr w:type="spellEnd"/>
      <w:r w:rsidRPr="006E7B3F">
        <w:rPr>
          <w:b/>
          <w:bCs/>
          <w:color w:val="000000" w:themeColor="text1"/>
        </w:rPr>
        <w:t xml:space="preserve"> AA</w:t>
      </w:r>
      <w:r w:rsidRPr="006E7B3F">
        <w:rPr>
          <w:color w:val="000000" w:themeColor="text1"/>
        </w:rPr>
        <w:t xml:space="preserve">, </w:t>
      </w:r>
      <w:proofErr w:type="spellStart"/>
      <w:r w:rsidRPr="006E7B3F">
        <w:rPr>
          <w:b/>
          <w:bCs/>
          <w:color w:val="000000" w:themeColor="text1"/>
        </w:rPr>
        <w:t>Luijckx</w:t>
      </w:r>
      <w:proofErr w:type="spellEnd"/>
      <w:r w:rsidRPr="006E7B3F">
        <w:rPr>
          <w:b/>
          <w:bCs/>
          <w:color w:val="000000" w:themeColor="text1"/>
        </w:rPr>
        <w:t xml:space="preserve"> G-J</w:t>
      </w:r>
      <w:r w:rsidRPr="006E7B3F">
        <w:rPr>
          <w:color w:val="000000" w:themeColor="text1"/>
        </w:rPr>
        <w:t xml:space="preserve">. Dynamics of cerebral blood flow in patients with mild non-ischaemic heart failure. </w:t>
      </w:r>
      <w:proofErr w:type="spellStart"/>
      <w:r w:rsidRPr="006E7B3F">
        <w:rPr>
          <w:i/>
          <w:iCs/>
          <w:color w:val="000000" w:themeColor="text1"/>
        </w:rPr>
        <w:t>Eur</w:t>
      </w:r>
      <w:proofErr w:type="spellEnd"/>
      <w:r w:rsidRPr="006E7B3F">
        <w:rPr>
          <w:i/>
          <w:iCs/>
          <w:color w:val="000000" w:themeColor="text1"/>
        </w:rPr>
        <w:t xml:space="preserve"> J Heart Fail</w:t>
      </w:r>
      <w:r w:rsidRPr="006E7B3F">
        <w:rPr>
          <w:color w:val="000000" w:themeColor="text1"/>
        </w:rPr>
        <w:t xml:space="preserve"> 19: 261–268, 2017.</w:t>
      </w:r>
    </w:p>
    <w:p w14:paraId="11A8951D" w14:textId="77777777" w:rsidR="00DB0B84" w:rsidRPr="006E7B3F" w:rsidRDefault="00DB0B84" w:rsidP="00DB0B84">
      <w:pPr>
        <w:pStyle w:val="Bibliography"/>
        <w:rPr>
          <w:color w:val="000000" w:themeColor="text1"/>
        </w:rPr>
      </w:pPr>
      <w:r w:rsidRPr="006E7B3F">
        <w:rPr>
          <w:color w:val="000000" w:themeColor="text1"/>
        </w:rPr>
        <w:t xml:space="preserve">12. </w:t>
      </w:r>
      <w:r w:rsidRPr="006E7B3F">
        <w:rPr>
          <w:color w:val="000000" w:themeColor="text1"/>
        </w:rPr>
        <w:tab/>
      </w:r>
      <w:proofErr w:type="spellStart"/>
      <w:r w:rsidRPr="006E7B3F">
        <w:rPr>
          <w:b/>
          <w:bCs/>
          <w:color w:val="000000" w:themeColor="text1"/>
        </w:rPr>
        <w:t>Fadel</w:t>
      </w:r>
      <w:proofErr w:type="spellEnd"/>
      <w:r w:rsidRPr="006E7B3F">
        <w:rPr>
          <w:b/>
          <w:bCs/>
          <w:color w:val="000000" w:themeColor="text1"/>
        </w:rPr>
        <w:t xml:space="preserve"> PJ</w:t>
      </w:r>
      <w:r w:rsidRPr="006E7B3F">
        <w:rPr>
          <w:color w:val="000000" w:themeColor="text1"/>
        </w:rPr>
        <w:t xml:space="preserve">, </w:t>
      </w:r>
      <w:r w:rsidRPr="006E7B3F">
        <w:rPr>
          <w:b/>
          <w:bCs/>
          <w:color w:val="000000" w:themeColor="text1"/>
        </w:rPr>
        <w:t>Wang Z</w:t>
      </w:r>
      <w:r w:rsidRPr="006E7B3F">
        <w:rPr>
          <w:color w:val="000000" w:themeColor="text1"/>
        </w:rPr>
        <w:t xml:space="preserve">, </w:t>
      </w:r>
      <w:proofErr w:type="spellStart"/>
      <w:r w:rsidRPr="006E7B3F">
        <w:rPr>
          <w:b/>
          <w:bCs/>
          <w:color w:val="000000" w:themeColor="text1"/>
        </w:rPr>
        <w:t>Tuncel</w:t>
      </w:r>
      <w:proofErr w:type="spellEnd"/>
      <w:r w:rsidRPr="006E7B3F">
        <w:rPr>
          <w:b/>
          <w:bCs/>
          <w:color w:val="000000" w:themeColor="text1"/>
        </w:rPr>
        <w:t xml:space="preserve"> M</w:t>
      </w:r>
      <w:r w:rsidRPr="006E7B3F">
        <w:rPr>
          <w:color w:val="000000" w:themeColor="text1"/>
        </w:rPr>
        <w:t xml:space="preserve">, </w:t>
      </w:r>
      <w:r w:rsidRPr="006E7B3F">
        <w:rPr>
          <w:b/>
          <w:bCs/>
          <w:color w:val="000000" w:themeColor="text1"/>
        </w:rPr>
        <w:t>Watanabe H</w:t>
      </w:r>
      <w:r w:rsidRPr="006E7B3F">
        <w:rPr>
          <w:color w:val="000000" w:themeColor="text1"/>
        </w:rPr>
        <w:t xml:space="preserve">, </w:t>
      </w:r>
      <w:r w:rsidRPr="006E7B3F">
        <w:rPr>
          <w:b/>
          <w:bCs/>
          <w:color w:val="000000" w:themeColor="text1"/>
        </w:rPr>
        <w:t>Abbas A</w:t>
      </w:r>
      <w:r w:rsidRPr="006E7B3F">
        <w:rPr>
          <w:color w:val="000000" w:themeColor="text1"/>
        </w:rPr>
        <w:t xml:space="preserve">, </w:t>
      </w:r>
      <w:proofErr w:type="spellStart"/>
      <w:r w:rsidRPr="006E7B3F">
        <w:rPr>
          <w:b/>
          <w:bCs/>
          <w:color w:val="000000" w:themeColor="text1"/>
        </w:rPr>
        <w:t>Arbique</w:t>
      </w:r>
      <w:proofErr w:type="spellEnd"/>
      <w:r w:rsidRPr="006E7B3F">
        <w:rPr>
          <w:b/>
          <w:bCs/>
          <w:color w:val="000000" w:themeColor="text1"/>
        </w:rPr>
        <w:t xml:space="preserve"> D</w:t>
      </w:r>
      <w:r w:rsidRPr="006E7B3F">
        <w:rPr>
          <w:color w:val="000000" w:themeColor="text1"/>
        </w:rPr>
        <w:t xml:space="preserve">, </w:t>
      </w:r>
      <w:proofErr w:type="spellStart"/>
      <w:r w:rsidRPr="006E7B3F">
        <w:rPr>
          <w:b/>
          <w:bCs/>
          <w:color w:val="000000" w:themeColor="text1"/>
        </w:rPr>
        <w:t>Vongpatanasin</w:t>
      </w:r>
      <w:proofErr w:type="spellEnd"/>
      <w:r w:rsidRPr="006E7B3F">
        <w:rPr>
          <w:b/>
          <w:bCs/>
          <w:color w:val="000000" w:themeColor="text1"/>
        </w:rPr>
        <w:t xml:space="preserve"> W</w:t>
      </w:r>
      <w:r w:rsidRPr="006E7B3F">
        <w:rPr>
          <w:color w:val="000000" w:themeColor="text1"/>
        </w:rPr>
        <w:t xml:space="preserve">, </w:t>
      </w:r>
      <w:r w:rsidRPr="006E7B3F">
        <w:rPr>
          <w:b/>
          <w:bCs/>
          <w:color w:val="000000" w:themeColor="text1"/>
        </w:rPr>
        <w:t>Haley RW</w:t>
      </w:r>
      <w:r w:rsidRPr="006E7B3F">
        <w:rPr>
          <w:color w:val="000000" w:themeColor="text1"/>
        </w:rPr>
        <w:t xml:space="preserve">, </w:t>
      </w:r>
      <w:r w:rsidRPr="006E7B3F">
        <w:rPr>
          <w:b/>
          <w:bCs/>
          <w:color w:val="000000" w:themeColor="text1"/>
        </w:rPr>
        <w:t>Victor RG</w:t>
      </w:r>
      <w:r w:rsidRPr="006E7B3F">
        <w:rPr>
          <w:color w:val="000000" w:themeColor="text1"/>
        </w:rPr>
        <w:t xml:space="preserve">, </w:t>
      </w:r>
      <w:r w:rsidRPr="006E7B3F">
        <w:rPr>
          <w:b/>
          <w:bCs/>
          <w:color w:val="000000" w:themeColor="text1"/>
        </w:rPr>
        <w:t>Thomas GD</w:t>
      </w:r>
      <w:r w:rsidRPr="006E7B3F">
        <w:rPr>
          <w:color w:val="000000" w:themeColor="text1"/>
        </w:rPr>
        <w:t xml:space="preserve">. Reflex sympathetic activation during static exercise is severely impaired in patients with </w:t>
      </w:r>
      <w:proofErr w:type="spellStart"/>
      <w:r w:rsidRPr="006E7B3F">
        <w:rPr>
          <w:color w:val="000000" w:themeColor="text1"/>
        </w:rPr>
        <w:t>myophosphorylase</w:t>
      </w:r>
      <w:proofErr w:type="spellEnd"/>
      <w:r w:rsidRPr="006E7B3F">
        <w:rPr>
          <w:color w:val="000000" w:themeColor="text1"/>
        </w:rPr>
        <w:t xml:space="preserve"> deficiency. </w:t>
      </w:r>
      <w:r w:rsidRPr="006E7B3F">
        <w:rPr>
          <w:i/>
          <w:iCs/>
          <w:color w:val="000000" w:themeColor="text1"/>
        </w:rPr>
        <w:t xml:space="preserve">J </w:t>
      </w:r>
      <w:proofErr w:type="spellStart"/>
      <w:r w:rsidRPr="006E7B3F">
        <w:rPr>
          <w:i/>
          <w:iCs/>
          <w:color w:val="000000" w:themeColor="text1"/>
        </w:rPr>
        <w:t>Physiol</w:t>
      </w:r>
      <w:proofErr w:type="spellEnd"/>
      <w:r w:rsidRPr="006E7B3F">
        <w:rPr>
          <w:color w:val="000000" w:themeColor="text1"/>
        </w:rPr>
        <w:t xml:space="preserve"> 548: 983–993, 2003.</w:t>
      </w:r>
    </w:p>
    <w:p w14:paraId="0B6D2A8B" w14:textId="77777777" w:rsidR="00DB0B84" w:rsidRPr="006E7B3F" w:rsidRDefault="00DB0B84" w:rsidP="00DB0B84">
      <w:pPr>
        <w:pStyle w:val="Bibliography"/>
        <w:rPr>
          <w:color w:val="000000" w:themeColor="text1"/>
        </w:rPr>
      </w:pPr>
      <w:r w:rsidRPr="006E7B3F">
        <w:rPr>
          <w:color w:val="000000" w:themeColor="text1"/>
        </w:rPr>
        <w:lastRenderedPageBreak/>
        <w:t xml:space="preserve">13. </w:t>
      </w:r>
      <w:r w:rsidRPr="006E7B3F">
        <w:rPr>
          <w:color w:val="000000" w:themeColor="text1"/>
        </w:rPr>
        <w:tab/>
      </w:r>
      <w:r w:rsidRPr="006E7B3F">
        <w:rPr>
          <w:b/>
          <w:bCs/>
          <w:color w:val="000000" w:themeColor="text1"/>
        </w:rPr>
        <w:t>Fisher JP</w:t>
      </w:r>
      <w:r w:rsidRPr="006E7B3F">
        <w:rPr>
          <w:color w:val="000000" w:themeColor="text1"/>
        </w:rPr>
        <w:t xml:space="preserve">, </w:t>
      </w:r>
      <w:proofErr w:type="spellStart"/>
      <w:r w:rsidRPr="006E7B3F">
        <w:rPr>
          <w:b/>
          <w:bCs/>
          <w:color w:val="000000" w:themeColor="text1"/>
        </w:rPr>
        <w:t>Ogoh</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Young CN</w:t>
      </w:r>
      <w:r w:rsidRPr="006E7B3F">
        <w:rPr>
          <w:color w:val="000000" w:themeColor="text1"/>
        </w:rPr>
        <w:t xml:space="preserve">, </w:t>
      </w:r>
      <w:r w:rsidRPr="006E7B3F">
        <w:rPr>
          <w:b/>
          <w:bCs/>
          <w:color w:val="000000" w:themeColor="text1"/>
        </w:rPr>
        <w:t>Raven PB</w:t>
      </w:r>
      <w:r w:rsidRPr="006E7B3F">
        <w:rPr>
          <w:color w:val="000000" w:themeColor="text1"/>
        </w:rPr>
        <w:t xml:space="preserve">, </w:t>
      </w:r>
      <w:proofErr w:type="spellStart"/>
      <w:r w:rsidRPr="006E7B3F">
        <w:rPr>
          <w:b/>
          <w:bCs/>
          <w:color w:val="000000" w:themeColor="text1"/>
        </w:rPr>
        <w:t>Fadel</w:t>
      </w:r>
      <w:proofErr w:type="spellEnd"/>
      <w:r w:rsidRPr="006E7B3F">
        <w:rPr>
          <w:b/>
          <w:bCs/>
          <w:color w:val="000000" w:themeColor="text1"/>
        </w:rPr>
        <w:t xml:space="preserve"> PJ</w:t>
      </w:r>
      <w:r w:rsidRPr="006E7B3F">
        <w:rPr>
          <w:color w:val="000000" w:themeColor="text1"/>
        </w:rPr>
        <w:t xml:space="preserve">. Regulation of middle cerebral artery blood velocity during dynamic exercise in humans: influence of aging.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105: 266–273, 2008.</w:t>
      </w:r>
    </w:p>
    <w:p w14:paraId="7605C207" w14:textId="77777777" w:rsidR="00DB0B84" w:rsidRPr="006E7B3F" w:rsidRDefault="00DB0B84" w:rsidP="00DB0B84">
      <w:pPr>
        <w:pStyle w:val="Bibliography"/>
        <w:rPr>
          <w:color w:val="000000" w:themeColor="text1"/>
        </w:rPr>
      </w:pPr>
      <w:r w:rsidRPr="006E7B3F">
        <w:rPr>
          <w:color w:val="000000" w:themeColor="text1"/>
        </w:rPr>
        <w:t xml:space="preserve">14. </w:t>
      </w:r>
      <w:r w:rsidRPr="006E7B3F">
        <w:rPr>
          <w:color w:val="000000" w:themeColor="text1"/>
        </w:rPr>
        <w:tab/>
      </w:r>
      <w:bookmarkStart w:id="2" w:name="_GoBack"/>
      <w:r w:rsidRPr="002A5075">
        <w:rPr>
          <w:b/>
          <w:bCs/>
          <w:color w:val="FF0000"/>
        </w:rPr>
        <w:t>Fontana J</w:t>
      </w:r>
      <w:r w:rsidRPr="002A5075">
        <w:rPr>
          <w:color w:val="FF0000"/>
        </w:rPr>
        <w:t xml:space="preserve">, </w:t>
      </w:r>
      <w:proofErr w:type="spellStart"/>
      <w:r w:rsidRPr="002A5075">
        <w:rPr>
          <w:b/>
          <w:bCs/>
          <w:color w:val="FF0000"/>
        </w:rPr>
        <w:t>Moratin</w:t>
      </w:r>
      <w:proofErr w:type="spellEnd"/>
      <w:r w:rsidRPr="002A5075">
        <w:rPr>
          <w:b/>
          <w:bCs/>
          <w:color w:val="FF0000"/>
        </w:rPr>
        <w:t xml:space="preserve"> J</w:t>
      </w:r>
      <w:r w:rsidRPr="002A5075">
        <w:rPr>
          <w:color w:val="FF0000"/>
        </w:rPr>
        <w:t xml:space="preserve">, </w:t>
      </w:r>
      <w:r w:rsidRPr="002A5075">
        <w:rPr>
          <w:b/>
          <w:bCs/>
          <w:color w:val="FF0000"/>
        </w:rPr>
        <w:t>Ehrlich G</w:t>
      </w:r>
      <w:r w:rsidRPr="002A5075">
        <w:rPr>
          <w:color w:val="FF0000"/>
        </w:rPr>
        <w:t xml:space="preserve">, </w:t>
      </w:r>
      <w:r w:rsidRPr="002A5075">
        <w:rPr>
          <w:b/>
          <w:bCs/>
          <w:color w:val="FF0000"/>
        </w:rPr>
        <w:t>Scharf J</w:t>
      </w:r>
      <w:r w:rsidRPr="002A5075">
        <w:rPr>
          <w:color w:val="FF0000"/>
        </w:rPr>
        <w:t xml:space="preserve">, </w:t>
      </w:r>
      <w:proofErr w:type="spellStart"/>
      <w:r w:rsidRPr="002A5075">
        <w:rPr>
          <w:b/>
          <w:bCs/>
          <w:color w:val="FF0000"/>
        </w:rPr>
        <w:t>Weiß</w:t>
      </w:r>
      <w:proofErr w:type="spellEnd"/>
      <w:r w:rsidRPr="002A5075">
        <w:rPr>
          <w:b/>
          <w:bCs/>
          <w:color w:val="FF0000"/>
        </w:rPr>
        <w:t xml:space="preserve"> C</w:t>
      </w:r>
      <w:r w:rsidRPr="002A5075">
        <w:rPr>
          <w:color w:val="FF0000"/>
        </w:rPr>
        <w:t xml:space="preserve">, </w:t>
      </w:r>
      <w:proofErr w:type="spellStart"/>
      <w:r w:rsidRPr="002A5075">
        <w:rPr>
          <w:b/>
          <w:bCs/>
          <w:color w:val="FF0000"/>
        </w:rPr>
        <w:t>Schmieder</w:t>
      </w:r>
      <w:proofErr w:type="spellEnd"/>
      <w:r w:rsidRPr="002A5075">
        <w:rPr>
          <w:b/>
          <w:bCs/>
          <w:color w:val="FF0000"/>
        </w:rPr>
        <w:t xml:space="preserve"> K</w:t>
      </w:r>
      <w:r w:rsidRPr="002A5075">
        <w:rPr>
          <w:color w:val="FF0000"/>
        </w:rPr>
        <w:t xml:space="preserve">, </w:t>
      </w:r>
      <w:r w:rsidRPr="002A5075">
        <w:rPr>
          <w:b/>
          <w:bCs/>
          <w:color w:val="FF0000"/>
        </w:rPr>
        <w:t>Barth M</w:t>
      </w:r>
      <w:r w:rsidRPr="002A5075">
        <w:rPr>
          <w:color w:val="FF0000"/>
        </w:rPr>
        <w:t xml:space="preserve">. Dynamic </w:t>
      </w:r>
      <w:proofErr w:type="spellStart"/>
      <w:r w:rsidRPr="002A5075">
        <w:rPr>
          <w:color w:val="FF0000"/>
        </w:rPr>
        <w:t>Autoregulatory</w:t>
      </w:r>
      <w:proofErr w:type="spellEnd"/>
      <w:r w:rsidRPr="002A5075">
        <w:rPr>
          <w:color w:val="FF0000"/>
        </w:rPr>
        <w:t xml:space="preserve"> Response After Aneurysmal Subarachnoid </w:t>
      </w:r>
      <w:proofErr w:type="spellStart"/>
      <w:r w:rsidRPr="002A5075">
        <w:rPr>
          <w:color w:val="FF0000"/>
        </w:rPr>
        <w:t>Hemorrhage</w:t>
      </w:r>
      <w:proofErr w:type="spellEnd"/>
      <w:r w:rsidRPr="002A5075">
        <w:rPr>
          <w:color w:val="FF0000"/>
        </w:rPr>
        <w:t xml:space="preserve"> and Its Relation to Angiographic Vasospasm and Clinical Outcome. </w:t>
      </w:r>
      <w:proofErr w:type="spellStart"/>
      <w:r w:rsidRPr="002A5075">
        <w:rPr>
          <w:i/>
          <w:iCs/>
          <w:color w:val="FF0000"/>
        </w:rPr>
        <w:t>Neurocrit</w:t>
      </w:r>
      <w:proofErr w:type="spellEnd"/>
      <w:r w:rsidRPr="002A5075">
        <w:rPr>
          <w:i/>
          <w:iCs/>
          <w:color w:val="FF0000"/>
        </w:rPr>
        <w:t xml:space="preserve"> Care</w:t>
      </w:r>
      <w:r w:rsidRPr="002A5075">
        <w:rPr>
          <w:color w:val="FF0000"/>
        </w:rPr>
        <w:t xml:space="preserve"> 23: 355–363, 2015.</w:t>
      </w:r>
      <w:bookmarkEnd w:id="2"/>
    </w:p>
    <w:p w14:paraId="55F174D6" w14:textId="77777777" w:rsidR="00DB0B84" w:rsidRPr="006E7B3F" w:rsidRDefault="00DB0B84" w:rsidP="00DB0B84">
      <w:pPr>
        <w:pStyle w:val="Bibliography"/>
        <w:rPr>
          <w:color w:val="000000" w:themeColor="text1"/>
        </w:rPr>
      </w:pPr>
      <w:r w:rsidRPr="006E7B3F">
        <w:rPr>
          <w:color w:val="000000" w:themeColor="text1"/>
        </w:rPr>
        <w:t xml:space="preserve">15. </w:t>
      </w:r>
      <w:r w:rsidRPr="006E7B3F">
        <w:rPr>
          <w:color w:val="000000" w:themeColor="text1"/>
        </w:rPr>
        <w:tab/>
      </w:r>
      <w:r w:rsidRPr="006E7B3F">
        <w:rPr>
          <w:b/>
          <w:bCs/>
          <w:color w:val="000000" w:themeColor="text1"/>
        </w:rPr>
        <w:t>Fraser KS</w:t>
      </w:r>
      <w:r w:rsidRPr="006E7B3F">
        <w:rPr>
          <w:color w:val="000000" w:themeColor="text1"/>
        </w:rPr>
        <w:t xml:space="preserve">, </w:t>
      </w:r>
      <w:r w:rsidRPr="006E7B3F">
        <w:rPr>
          <w:b/>
          <w:bCs/>
          <w:color w:val="000000" w:themeColor="text1"/>
        </w:rPr>
        <w:t>Heckman GA</w:t>
      </w:r>
      <w:r w:rsidRPr="006E7B3F">
        <w:rPr>
          <w:color w:val="000000" w:themeColor="text1"/>
        </w:rPr>
        <w:t xml:space="preserve">, </w:t>
      </w:r>
      <w:proofErr w:type="spellStart"/>
      <w:r w:rsidRPr="006E7B3F">
        <w:rPr>
          <w:b/>
          <w:bCs/>
          <w:color w:val="000000" w:themeColor="text1"/>
        </w:rPr>
        <w:t>McKelvie</w:t>
      </w:r>
      <w:proofErr w:type="spellEnd"/>
      <w:r w:rsidRPr="006E7B3F">
        <w:rPr>
          <w:b/>
          <w:bCs/>
          <w:color w:val="000000" w:themeColor="text1"/>
        </w:rPr>
        <w:t xml:space="preserve"> RS</w:t>
      </w:r>
      <w:r w:rsidRPr="006E7B3F">
        <w:rPr>
          <w:color w:val="000000" w:themeColor="text1"/>
        </w:rPr>
        <w:t xml:space="preserve">, </w:t>
      </w:r>
      <w:r w:rsidRPr="006E7B3F">
        <w:rPr>
          <w:b/>
          <w:bCs/>
          <w:color w:val="000000" w:themeColor="text1"/>
        </w:rPr>
        <w:t>Harkness K</w:t>
      </w:r>
      <w:r w:rsidRPr="006E7B3F">
        <w:rPr>
          <w:color w:val="000000" w:themeColor="text1"/>
        </w:rPr>
        <w:t xml:space="preserve">, </w:t>
      </w:r>
      <w:r w:rsidRPr="006E7B3F">
        <w:rPr>
          <w:b/>
          <w:bCs/>
          <w:color w:val="000000" w:themeColor="text1"/>
        </w:rPr>
        <w:t>Middleton LE</w:t>
      </w:r>
      <w:r w:rsidRPr="006E7B3F">
        <w:rPr>
          <w:color w:val="000000" w:themeColor="text1"/>
        </w:rPr>
        <w:t xml:space="preserve">, </w:t>
      </w:r>
      <w:r w:rsidRPr="006E7B3F">
        <w:rPr>
          <w:b/>
          <w:bCs/>
          <w:color w:val="000000" w:themeColor="text1"/>
        </w:rPr>
        <w:t>Hughson RL</w:t>
      </w:r>
      <w:r w:rsidRPr="006E7B3F">
        <w:rPr>
          <w:color w:val="000000" w:themeColor="text1"/>
        </w:rPr>
        <w:t xml:space="preserve">. Cerebral </w:t>
      </w:r>
      <w:proofErr w:type="spellStart"/>
      <w:r w:rsidRPr="006E7B3F">
        <w:rPr>
          <w:color w:val="000000" w:themeColor="text1"/>
        </w:rPr>
        <w:t>hypoperfusion</w:t>
      </w:r>
      <w:proofErr w:type="spellEnd"/>
      <w:r w:rsidRPr="006E7B3F">
        <w:rPr>
          <w:color w:val="000000" w:themeColor="text1"/>
        </w:rPr>
        <w:t xml:space="preserve"> is exaggerated with an upright posture in heart failure: impact of depressed cardiac output. </w:t>
      </w:r>
      <w:proofErr w:type="spellStart"/>
      <w:r w:rsidRPr="006E7B3F">
        <w:rPr>
          <w:i/>
          <w:iCs/>
          <w:color w:val="000000" w:themeColor="text1"/>
        </w:rPr>
        <w:t>JACCHeart</w:t>
      </w:r>
      <w:proofErr w:type="spellEnd"/>
      <w:r w:rsidRPr="006E7B3F">
        <w:rPr>
          <w:i/>
          <w:iCs/>
          <w:color w:val="000000" w:themeColor="text1"/>
        </w:rPr>
        <w:t xml:space="preserve"> Fail</w:t>
      </w:r>
      <w:r w:rsidRPr="006E7B3F">
        <w:rPr>
          <w:color w:val="000000" w:themeColor="text1"/>
        </w:rPr>
        <w:t xml:space="preserve"> 3: 168–175, 2015.</w:t>
      </w:r>
    </w:p>
    <w:p w14:paraId="2B1C1DF8" w14:textId="77777777" w:rsidR="00DB0B84" w:rsidRPr="006E7B3F" w:rsidRDefault="00DB0B84" w:rsidP="00DB0B84">
      <w:pPr>
        <w:pStyle w:val="Bibliography"/>
        <w:rPr>
          <w:color w:val="000000" w:themeColor="text1"/>
        </w:rPr>
      </w:pPr>
      <w:r w:rsidRPr="006E7B3F">
        <w:rPr>
          <w:color w:val="000000" w:themeColor="text1"/>
        </w:rPr>
        <w:t xml:space="preserve">16. </w:t>
      </w:r>
      <w:r w:rsidRPr="006E7B3F">
        <w:rPr>
          <w:color w:val="000000" w:themeColor="text1"/>
        </w:rPr>
        <w:tab/>
      </w:r>
      <w:proofErr w:type="spellStart"/>
      <w:r w:rsidRPr="006E7B3F">
        <w:rPr>
          <w:b/>
          <w:bCs/>
          <w:color w:val="000000" w:themeColor="text1"/>
        </w:rPr>
        <w:t>Gruhn</w:t>
      </w:r>
      <w:proofErr w:type="spellEnd"/>
      <w:r w:rsidRPr="006E7B3F">
        <w:rPr>
          <w:b/>
          <w:bCs/>
          <w:color w:val="000000" w:themeColor="text1"/>
        </w:rPr>
        <w:t xml:space="preserve"> N</w:t>
      </w:r>
      <w:r w:rsidRPr="006E7B3F">
        <w:rPr>
          <w:color w:val="000000" w:themeColor="text1"/>
        </w:rPr>
        <w:t xml:space="preserve">, </w:t>
      </w:r>
      <w:r w:rsidRPr="006E7B3F">
        <w:rPr>
          <w:b/>
          <w:bCs/>
          <w:color w:val="000000" w:themeColor="text1"/>
        </w:rPr>
        <w:t>Larsen FS</w:t>
      </w:r>
      <w:r w:rsidRPr="006E7B3F">
        <w:rPr>
          <w:color w:val="000000" w:themeColor="text1"/>
        </w:rPr>
        <w:t xml:space="preserve">, </w:t>
      </w:r>
      <w:proofErr w:type="spellStart"/>
      <w:r w:rsidRPr="006E7B3F">
        <w:rPr>
          <w:b/>
          <w:bCs/>
          <w:color w:val="000000" w:themeColor="text1"/>
        </w:rPr>
        <w:t>Boesgaard</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Knudsen GM</w:t>
      </w:r>
      <w:r w:rsidRPr="006E7B3F">
        <w:rPr>
          <w:color w:val="000000" w:themeColor="text1"/>
        </w:rPr>
        <w:t xml:space="preserve">, </w:t>
      </w:r>
      <w:r w:rsidRPr="006E7B3F">
        <w:rPr>
          <w:b/>
          <w:bCs/>
          <w:color w:val="000000" w:themeColor="text1"/>
        </w:rPr>
        <w:t>Mortensen SA</w:t>
      </w:r>
      <w:r w:rsidRPr="006E7B3F">
        <w:rPr>
          <w:color w:val="000000" w:themeColor="text1"/>
        </w:rPr>
        <w:t xml:space="preserve">, </w:t>
      </w:r>
      <w:r w:rsidRPr="006E7B3F">
        <w:rPr>
          <w:b/>
          <w:bCs/>
          <w:color w:val="000000" w:themeColor="text1"/>
        </w:rPr>
        <w:t>Thomsen G</w:t>
      </w:r>
      <w:r w:rsidRPr="006E7B3F">
        <w:rPr>
          <w:color w:val="000000" w:themeColor="text1"/>
        </w:rPr>
        <w:t xml:space="preserve">, </w:t>
      </w:r>
      <w:proofErr w:type="spellStart"/>
      <w:r w:rsidRPr="006E7B3F">
        <w:rPr>
          <w:b/>
          <w:bCs/>
          <w:color w:val="000000" w:themeColor="text1"/>
        </w:rPr>
        <w:t>Aldershvile</w:t>
      </w:r>
      <w:proofErr w:type="spellEnd"/>
      <w:r w:rsidRPr="006E7B3F">
        <w:rPr>
          <w:b/>
          <w:bCs/>
          <w:color w:val="000000" w:themeColor="text1"/>
        </w:rPr>
        <w:t xml:space="preserve"> J</w:t>
      </w:r>
      <w:r w:rsidRPr="006E7B3F">
        <w:rPr>
          <w:color w:val="000000" w:themeColor="text1"/>
        </w:rPr>
        <w:t xml:space="preserve">. Cerebral blood flow in patients with chronic heart failure before and after heart transplantation. </w:t>
      </w:r>
      <w:r w:rsidRPr="006E7B3F">
        <w:rPr>
          <w:i/>
          <w:iCs/>
          <w:color w:val="000000" w:themeColor="text1"/>
        </w:rPr>
        <w:t>Stroke</w:t>
      </w:r>
      <w:r w:rsidRPr="006E7B3F">
        <w:rPr>
          <w:color w:val="000000" w:themeColor="text1"/>
        </w:rPr>
        <w:t xml:space="preserve"> 32: 2530–2533, 2001.</w:t>
      </w:r>
    </w:p>
    <w:p w14:paraId="70B67FF8" w14:textId="77777777" w:rsidR="00DB0B84" w:rsidRPr="006E7B3F" w:rsidRDefault="00DB0B84" w:rsidP="00DB0B84">
      <w:pPr>
        <w:pStyle w:val="Bibliography"/>
        <w:rPr>
          <w:color w:val="000000" w:themeColor="text1"/>
        </w:rPr>
      </w:pPr>
      <w:r w:rsidRPr="006E7B3F">
        <w:rPr>
          <w:color w:val="000000" w:themeColor="text1"/>
        </w:rPr>
        <w:t xml:space="preserve">17. </w:t>
      </w:r>
      <w:r w:rsidRPr="006E7B3F">
        <w:rPr>
          <w:color w:val="000000" w:themeColor="text1"/>
        </w:rPr>
        <w:tab/>
      </w:r>
      <w:proofErr w:type="spellStart"/>
      <w:r w:rsidRPr="006E7B3F">
        <w:rPr>
          <w:b/>
          <w:bCs/>
          <w:color w:val="000000" w:themeColor="text1"/>
        </w:rPr>
        <w:t>Haeusler</w:t>
      </w:r>
      <w:proofErr w:type="spellEnd"/>
      <w:r w:rsidRPr="006E7B3F">
        <w:rPr>
          <w:b/>
          <w:bCs/>
          <w:color w:val="000000" w:themeColor="text1"/>
        </w:rPr>
        <w:t xml:space="preserve"> KG</w:t>
      </w:r>
      <w:r w:rsidRPr="006E7B3F">
        <w:rPr>
          <w:color w:val="000000" w:themeColor="text1"/>
        </w:rPr>
        <w:t xml:space="preserve">, </w:t>
      </w:r>
      <w:proofErr w:type="spellStart"/>
      <w:r w:rsidRPr="006E7B3F">
        <w:rPr>
          <w:b/>
          <w:bCs/>
          <w:color w:val="000000" w:themeColor="text1"/>
        </w:rPr>
        <w:t>Laufs</w:t>
      </w:r>
      <w:proofErr w:type="spellEnd"/>
      <w:r w:rsidRPr="006E7B3F">
        <w:rPr>
          <w:b/>
          <w:bCs/>
          <w:color w:val="000000" w:themeColor="text1"/>
        </w:rPr>
        <w:t xml:space="preserve"> U</w:t>
      </w:r>
      <w:r w:rsidRPr="006E7B3F">
        <w:rPr>
          <w:color w:val="000000" w:themeColor="text1"/>
        </w:rPr>
        <w:t xml:space="preserve">, </w:t>
      </w:r>
      <w:proofErr w:type="spellStart"/>
      <w:r w:rsidRPr="006E7B3F">
        <w:rPr>
          <w:b/>
          <w:bCs/>
          <w:color w:val="000000" w:themeColor="text1"/>
        </w:rPr>
        <w:t>Endres</w:t>
      </w:r>
      <w:proofErr w:type="spellEnd"/>
      <w:r w:rsidRPr="006E7B3F">
        <w:rPr>
          <w:b/>
          <w:bCs/>
          <w:color w:val="000000" w:themeColor="text1"/>
        </w:rPr>
        <w:t xml:space="preserve"> M</w:t>
      </w:r>
      <w:r w:rsidRPr="006E7B3F">
        <w:rPr>
          <w:color w:val="000000" w:themeColor="text1"/>
        </w:rPr>
        <w:t xml:space="preserve">. Chronic heart failure and ischemic stroke. </w:t>
      </w:r>
      <w:r w:rsidRPr="006E7B3F">
        <w:rPr>
          <w:i/>
          <w:iCs/>
          <w:color w:val="000000" w:themeColor="text1"/>
        </w:rPr>
        <w:t>Stroke</w:t>
      </w:r>
      <w:r w:rsidRPr="006E7B3F">
        <w:rPr>
          <w:color w:val="000000" w:themeColor="text1"/>
        </w:rPr>
        <w:t xml:space="preserve"> 42: 2977–2982, 2011.</w:t>
      </w:r>
    </w:p>
    <w:p w14:paraId="245834DF" w14:textId="77777777" w:rsidR="00DB0B84" w:rsidRPr="006E7B3F" w:rsidRDefault="00DB0B84" w:rsidP="00DB0B84">
      <w:pPr>
        <w:pStyle w:val="Bibliography"/>
        <w:rPr>
          <w:color w:val="000000" w:themeColor="text1"/>
        </w:rPr>
      </w:pPr>
      <w:r w:rsidRPr="006E7B3F">
        <w:rPr>
          <w:color w:val="000000" w:themeColor="text1"/>
        </w:rPr>
        <w:t xml:space="preserve">18. </w:t>
      </w:r>
      <w:r w:rsidRPr="006E7B3F">
        <w:rPr>
          <w:color w:val="000000" w:themeColor="text1"/>
        </w:rPr>
        <w:tab/>
      </w:r>
      <w:proofErr w:type="spellStart"/>
      <w:r w:rsidRPr="006E7B3F">
        <w:rPr>
          <w:b/>
          <w:bCs/>
          <w:color w:val="000000" w:themeColor="text1"/>
        </w:rPr>
        <w:t>Havakuk</w:t>
      </w:r>
      <w:proofErr w:type="spellEnd"/>
      <w:r w:rsidRPr="006E7B3F">
        <w:rPr>
          <w:b/>
          <w:bCs/>
          <w:color w:val="000000" w:themeColor="text1"/>
        </w:rPr>
        <w:t xml:space="preserve"> O</w:t>
      </w:r>
      <w:r w:rsidRPr="006E7B3F">
        <w:rPr>
          <w:color w:val="000000" w:themeColor="text1"/>
        </w:rPr>
        <w:t xml:space="preserve">, </w:t>
      </w:r>
      <w:r w:rsidRPr="006E7B3F">
        <w:rPr>
          <w:b/>
          <w:bCs/>
          <w:color w:val="000000" w:themeColor="text1"/>
        </w:rPr>
        <w:t>King KS</w:t>
      </w:r>
      <w:r w:rsidRPr="006E7B3F">
        <w:rPr>
          <w:color w:val="000000" w:themeColor="text1"/>
        </w:rPr>
        <w:t xml:space="preserve">, </w:t>
      </w:r>
      <w:proofErr w:type="spellStart"/>
      <w:r w:rsidRPr="006E7B3F">
        <w:rPr>
          <w:b/>
          <w:bCs/>
          <w:color w:val="000000" w:themeColor="text1"/>
        </w:rPr>
        <w:t>Grazette</w:t>
      </w:r>
      <w:proofErr w:type="spellEnd"/>
      <w:r w:rsidRPr="006E7B3F">
        <w:rPr>
          <w:b/>
          <w:bCs/>
          <w:color w:val="000000" w:themeColor="text1"/>
        </w:rPr>
        <w:t xml:space="preserve"> L</w:t>
      </w:r>
      <w:r w:rsidRPr="006E7B3F">
        <w:rPr>
          <w:color w:val="000000" w:themeColor="text1"/>
        </w:rPr>
        <w:t xml:space="preserve">, </w:t>
      </w:r>
      <w:r w:rsidRPr="006E7B3F">
        <w:rPr>
          <w:b/>
          <w:bCs/>
          <w:color w:val="000000" w:themeColor="text1"/>
        </w:rPr>
        <w:t>Yoon AJ</w:t>
      </w:r>
      <w:r w:rsidRPr="006E7B3F">
        <w:rPr>
          <w:color w:val="000000" w:themeColor="text1"/>
        </w:rPr>
        <w:t xml:space="preserve">, </w:t>
      </w:r>
      <w:r w:rsidRPr="006E7B3F">
        <w:rPr>
          <w:b/>
          <w:bCs/>
          <w:color w:val="000000" w:themeColor="text1"/>
        </w:rPr>
        <w:t>Fong M</w:t>
      </w:r>
      <w:r w:rsidRPr="006E7B3F">
        <w:rPr>
          <w:color w:val="000000" w:themeColor="text1"/>
        </w:rPr>
        <w:t xml:space="preserve">, </w:t>
      </w:r>
      <w:proofErr w:type="spellStart"/>
      <w:r w:rsidRPr="006E7B3F">
        <w:rPr>
          <w:b/>
          <w:bCs/>
          <w:color w:val="000000" w:themeColor="text1"/>
        </w:rPr>
        <w:t>Bregman</w:t>
      </w:r>
      <w:proofErr w:type="spellEnd"/>
      <w:r w:rsidRPr="006E7B3F">
        <w:rPr>
          <w:b/>
          <w:bCs/>
          <w:color w:val="000000" w:themeColor="text1"/>
        </w:rPr>
        <w:t xml:space="preserve"> N</w:t>
      </w:r>
      <w:r w:rsidRPr="006E7B3F">
        <w:rPr>
          <w:color w:val="000000" w:themeColor="text1"/>
        </w:rPr>
        <w:t xml:space="preserve">, </w:t>
      </w:r>
      <w:proofErr w:type="spellStart"/>
      <w:r w:rsidRPr="006E7B3F">
        <w:rPr>
          <w:b/>
          <w:bCs/>
          <w:color w:val="000000" w:themeColor="text1"/>
        </w:rPr>
        <w:t>Elkayam</w:t>
      </w:r>
      <w:proofErr w:type="spellEnd"/>
      <w:r w:rsidRPr="006E7B3F">
        <w:rPr>
          <w:b/>
          <w:bCs/>
          <w:color w:val="000000" w:themeColor="text1"/>
        </w:rPr>
        <w:t xml:space="preserve"> U</w:t>
      </w:r>
      <w:r w:rsidRPr="006E7B3F">
        <w:rPr>
          <w:color w:val="000000" w:themeColor="text1"/>
        </w:rPr>
        <w:t xml:space="preserve">, </w:t>
      </w:r>
      <w:proofErr w:type="spellStart"/>
      <w:r w:rsidRPr="006E7B3F">
        <w:rPr>
          <w:b/>
          <w:bCs/>
          <w:color w:val="000000" w:themeColor="text1"/>
        </w:rPr>
        <w:t>Kloner</w:t>
      </w:r>
      <w:proofErr w:type="spellEnd"/>
      <w:r w:rsidRPr="006E7B3F">
        <w:rPr>
          <w:b/>
          <w:bCs/>
          <w:color w:val="000000" w:themeColor="text1"/>
        </w:rPr>
        <w:t xml:space="preserve"> RA</w:t>
      </w:r>
      <w:r w:rsidRPr="006E7B3F">
        <w:rPr>
          <w:color w:val="000000" w:themeColor="text1"/>
        </w:rPr>
        <w:t xml:space="preserve">. Heart Failure-Induced Brain Injury. </w:t>
      </w:r>
      <w:r w:rsidRPr="006E7B3F">
        <w:rPr>
          <w:i/>
          <w:iCs/>
          <w:color w:val="000000" w:themeColor="text1"/>
        </w:rPr>
        <w:t xml:space="preserve">J Am </w:t>
      </w:r>
      <w:proofErr w:type="spellStart"/>
      <w:r w:rsidRPr="006E7B3F">
        <w:rPr>
          <w:i/>
          <w:iCs/>
          <w:color w:val="000000" w:themeColor="text1"/>
        </w:rPr>
        <w:t>Coll</w:t>
      </w:r>
      <w:proofErr w:type="spellEnd"/>
      <w:r w:rsidRPr="006E7B3F">
        <w:rPr>
          <w:i/>
          <w:iCs/>
          <w:color w:val="000000" w:themeColor="text1"/>
        </w:rPr>
        <w:t xml:space="preserve"> </w:t>
      </w:r>
      <w:proofErr w:type="spellStart"/>
      <w:r w:rsidRPr="006E7B3F">
        <w:rPr>
          <w:i/>
          <w:iCs/>
          <w:color w:val="000000" w:themeColor="text1"/>
        </w:rPr>
        <w:t>Cardiol</w:t>
      </w:r>
      <w:proofErr w:type="spellEnd"/>
      <w:r w:rsidRPr="006E7B3F">
        <w:rPr>
          <w:color w:val="000000" w:themeColor="text1"/>
        </w:rPr>
        <w:t xml:space="preserve"> 69: 1609–1616, 2017.</w:t>
      </w:r>
    </w:p>
    <w:p w14:paraId="66F11884" w14:textId="77777777" w:rsidR="00DB0B84" w:rsidRPr="006E7B3F" w:rsidRDefault="00DB0B84" w:rsidP="00DB0B84">
      <w:pPr>
        <w:pStyle w:val="Bibliography"/>
        <w:rPr>
          <w:color w:val="000000" w:themeColor="text1"/>
        </w:rPr>
      </w:pPr>
      <w:r w:rsidRPr="006E7B3F">
        <w:rPr>
          <w:color w:val="000000" w:themeColor="text1"/>
        </w:rPr>
        <w:t xml:space="preserve">19. </w:t>
      </w:r>
      <w:r w:rsidRPr="006E7B3F">
        <w:rPr>
          <w:color w:val="000000" w:themeColor="text1"/>
        </w:rPr>
        <w:tab/>
      </w:r>
      <w:proofErr w:type="spellStart"/>
      <w:r w:rsidRPr="006E7B3F">
        <w:rPr>
          <w:b/>
          <w:bCs/>
          <w:color w:val="000000" w:themeColor="text1"/>
        </w:rPr>
        <w:t>Haykowsky</w:t>
      </w:r>
      <w:proofErr w:type="spellEnd"/>
      <w:r w:rsidRPr="006E7B3F">
        <w:rPr>
          <w:b/>
          <w:bCs/>
          <w:color w:val="000000" w:themeColor="text1"/>
        </w:rPr>
        <w:t xml:space="preserve"> MJ</w:t>
      </w:r>
      <w:r w:rsidRPr="006E7B3F">
        <w:rPr>
          <w:color w:val="000000" w:themeColor="text1"/>
        </w:rPr>
        <w:t xml:space="preserve">, </w:t>
      </w:r>
      <w:r w:rsidRPr="006E7B3F">
        <w:rPr>
          <w:b/>
          <w:bCs/>
          <w:color w:val="000000" w:themeColor="text1"/>
        </w:rPr>
        <w:t>Liang Y</w:t>
      </w:r>
      <w:r w:rsidRPr="006E7B3F">
        <w:rPr>
          <w:color w:val="000000" w:themeColor="text1"/>
        </w:rPr>
        <w:t xml:space="preserve">, </w:t>
      </w:r>
      <w:proofErr w:type="spellStart"/>
      <w:r w:rsidRPr="006E7B3F">
        <w:rPr>
          <w:b/>
          <w:bCs/>
          <w:color w:val="000000" w:themeColor="text1"/>
        </w:rPr>
        <w:t>Pechter</w:t>
      </w:r>
      <w:proofErr w:type="spellEnd"/>
      <w:r w:rsidRPr="006E7B3F">
        <w:rPr>
          <w:b/>
          <w:bCs/>
          <w:color w:val="000000" w:themeColor="text1"/>
        </w:rPr>
        <w:t xml:space="preserve"> D</w:t>
      </w:r>
      <w:r w:rsidRPr="006E7B3F">
        <w:rPr>
          <w:color w:val="000000" w:themeColor="text1"/>
        </w:rPr>
        <w:t xml:space="preserve">, </w:t>
      </w:r>
      <w:r w:rsidRPr="006E7B3F">
        <w:rPr>
          <w:b/>
          <w:bCs/>
          <w:color w:val="000000" w:themeColor="text1"/>
        </w:rPr>
        <w:t>Jones LW</w:t>
      </w:r>
      <w:r w:rsidRPr="006E7B3F">
        <w:rPr>
          <w:color w:val="000000" w:themeColor="text1"/>
        </w:rPr>
        <w:t xml:space="preserve">, </w:t>
      </w:r>
      <w:r w:rsidRPr="006E7B3F">
        <w:rPr>
          <w:b/>
          <w:bCs/>
          <w:color w:val="000000" w:themeColor="text1"/>
        </w:rPr>
        <w:t>McAlister FA</w:t>
      </w:r>
      <w:r w:rsidRPr="006E7B3F">
        <w:rPr>
          <w:color w:val="000000" w:themeColor="text1"/>
        </w:rPr>
        <w:t xml:space="preserve">, </w:t>
      </w:r>
      <w:r w:rsidRPr="006E7B3F">
        <w:rPr>
          <w:b/>
          <w:bCs/>
          <w:color w:val="000000" w:themeColor="text1"/>
        </w:rPr>
        <w:t>Clark AM</w:t>
      </w:r>
      <w:r w:rsidRPr="006E7B3F">
        <w:rPr>
          <w:color w:val="000000" w:themeColor="text1"/>
        </w:rPr>
        <w:t xml:space="preserve">. A meta-analysis of the effect of exercise training on left ventricular </w:t>
      </w:r>
      <w:proofErr w:type="spellStart"/>
      <w:r w:rsidRPr="006E7B3F">
        <w:rPr>
          <w:color w:val="000000" w:themeColor="text1"/>
        </w:rPr>
        <w:t>remodeling</w:t>
      </w:r>
      <w:proofErr w:type="spellEnd"/>
      <w:r w:rsidRPr="006E7B3F">
        <w:rPr>
          <w:color w:val="000000" w:themeColor="text1"/>
        </w:rPr>
        <w:t xml:space="preserve"> in heart failure patients: the benefit depends on the type of training performed. </w:t>
      </w:r>
      <w:r w:rsidRPr="006E7B3F">
        <w:rPr>
          <w:i/>
          <w:iCs/>
          <w:color w:val="000000" w:themeColor="text1"/>
        </w:rPr>
        <w:t xml:space="preserve">J Am </w:t>
      </w:r>
      <w:proofErr w:type="spellStart"/>
      <w:r w:rsidRPr="006E7B3F">
        <w:rPr>
          <w:i/>
          <w:iCs/>
          <w:color w:val="000000" w:themeColor="text1"/>
        </w:rPr>
        <w:t>Coll</w:t>
      </w:r>
      <w:proofErr w:type="spellEnd"/>
      <w:r w:rsidRPr="006E7B3F">
        <w:rPr>
          <w:i/>
          <w:iCs/>
          <w:color w:val="000000" w:themeColor="text1"/>
        </w:rPr>
        <w:t xml:space="preserve"> </w:t>
      </w:r>
      <w:proofErr w:type="spellStart"/>
      <w:r w:rsidRPr="006E7B3F">
        <w:rPr>
          <w:i/>
          <w:iCs/>
          <w:color w:val="000000" w:themeColor="text1"/>
        </w:rPr>
        <w:t>Cardiol</w:t>
      </w:r>
      <w:proofErr w:type="spellEnd"/>
      <w:r w:rsidRPr="006E7B3F">
        <w:rPr>
          <w:color w:val="000000" w:themeColor="text1"/>
        </w:rPr>
        <w:t xml:space="preserve"> 49: 2329–2336, 2007.</w:t>
      </w:r>
    </w:p>
    <w:p w14:paraId="4A46610F" w14:textId="77777777" w:rsidR="00DB0B84" w:rsidRPr="006E7B3F" w:rsidRDefault="00DB0B84" w:rsidP="00DB0B84">
      <w:pPr>
        <w:pStyle w:val="Bibliography"/>
        <w:rPr>
          <w:color w:val="000000" w:themeColor="text1"/>
        </w:rPr>
      </w:pPr>
      <w:r w:rsidRPr="006E7B3F">
        <w:rPr>
          <w:color w:val="000000" w:themeColor="text1"/>
        </w:rPr>
        <w:t xml:space="preserve">20. </w:t>
      </w:r>
      <w:r w:rsidRPr="006E7B3F">
        <w:rPr>
          <w:color w:val="000000" w:themeColor="text1"/>
        </w:rPr>
        <w:tab/>
      </w:r>
      <w:proofErr w:type="spellStart"/>
      <w:r w:rsidRPr="006E7B3F">
        <w:rPr>
          <w:b/>
          <w:bCs/>
          <w:color w:val="000000" w:themeColor="text1"/>
        </w:rPr>
        <w:t>Hellström</w:t>
      </w:r>
      <w:proofErr w:type="spellEnd"/>
      <w:r w:rsidRPr="006E7B3F">
        <w:rPr>
          <w:b/>
          <w:bCs/>
          <w:color w:val="000000" w:themeColor="text1"/>
        </w:rPr>
        <w:t xml:space="preserve"> G</w:t>
      </w:r>
      <w:r w:rsidRPr="006E7B3F">
        <w:rPr>
          <w:color w:val="000000" w:themeColor="text1"/>
        </w:rPr>
        <w:t xml:space="preserve">, </w:t>
      </w:r>
      <w:r w:rsidRPr="006E7B3F">
        <w:rPr>
          <w:b/>
          <w:bCs/>
          <w:color w:val="000000" w:themeColor="text1"/>
        </w:rPr>
        <w:t>Fischer-</w:t>
      </w:r>
      <w:proofErr w:type="spellStart"/>
      <w:r w:rsidRPr="006E7B3F">
        <w:rPr>
          <w:b/>
          <w:bCs/>
          <w:color w:val="000000" w:themeColor="text1"/>
        </w:rPr>
        <w:t>Colbrie</w:t>
      </w:r>
      <w:proofErr w:type="spellEnd"/>
      <w:r w:rsidRPr="006E7B3F">
        <w:rPr>
          <w:b/>
          <w:bCs/>
          <w:color w:val="000000" w:themeColor="text1"/>
        </w:rPr>
        <w:t xml:space="preserve"> W</w:t>
      </w:r>
      <w:r w:rsidRPr="006E7B3F">
        <w:rPr>
          <w:color w:val="000000" w:themeColor="text1"/>
        </w:rPr>
        <w:t xml:space="preserve">, </w:t>
      </w:r>
      <w:proofErr w:type="spellStart"/>
      <w:r w:rsidRPr="006E7B3F">
        <w:rPr>
          <w:b/>
          <w:bCs/>
          <w:color w:val="000000" w:themeColor="text1"/>
        </w:rPr>
        <w:t>Wahlgren</w:t>
      </w:r>
      <w:proofErr w:type="spellEnd"/>
      <w:r w:rsidRPr="006E7B3F">
        <w:rPr>
          <w:b/>
          <w:bCs/>
          <w:color w:val="000000" w:themeColor="text1"/>
        </w:rPr>
        <w:t xml:space="preserve"> NG</w:t>
      </w:r>
      <w:r w:rsidRPr="006E7B3F">
        <w:rPr>
          <w:color w:val="000000" w:themeColor="text1"/>
        </w:rPr>
        <w:t xml:space="preserve">, </w:t>
      </w:r>
      <w:proofErr w:type="spellStart"/>
      <w:r w:rsidRPr="006E7B3F">
        <w:rPr>
          <w:b/>
          <w:bCs/>
          <w:color w:val="000000" w:themeColor="text1"/>
        </w:rPr>
        <w:t>Jogestrand</w:t>
      </w:r>
      <w:proofErr w:type="spellEnd"/>
      <w:r w:rsidRPr="006E7B3F">
        <w:rPr>
          <w:b/>
          <w:bCs/>
          <w:color w:val="000000" w:themeColor="text1"/>
        </w:rPr>
        <w:t xml:space="preserve"> T</w:t>
      </w:r>
      <w:r w:rsidRPr="006E7B3F">
        <w:rPr>
          <w:color w:val="000000" w:themeColor="text1"/>
        </w:rPr>
        <w:t xml:space="preserve">. Carotid artery blood flow and middle cerebral artery blood flow velocity during physical exercise.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81: 413–418, 1996.</w:t>
      </w:r>
    </w:p>
    <w:p w14:paraId="090665E1" w14:textId="77777777" w:rsidR="00DB0B84" w:rsidRPr="006E7B3F" w:rsidRDefault="00DB0B84" w:rsidP="00DB0B84">
      <w:pPr>
        <w:pStyle w:val="Bibliography"/>
        <w:rPr>
          <w:color w:val="000000" w:themeColor="text1"/>
        </w:rPr>
      </w:pPr>
      <w:r w:rsidRPr="006E7B3F">
        <w:rPr>
          <w:color w:val="000000" w:themeColor="text1"/>
        </w:rPr>
        <w:t xml:space="preserve">21. </w:t>
      </w:r>
      <w:r w:rsidRPr="006E7B3F">
        <w:rPr>
          <w:color w:val="000000" w:themeColor="text1"/>
        </w:rPr>
        <w:tab/>
      </w:r>
      <w:proofErr w:type="spellStart"/>
      <w:r w:rsidRPr="006E7B3F">
        <w:rPr>
          <w:b/>
          <w:bCs/>
          <w:color w:val="000000" w:themeColor="text1"/>
        </w:rPr>
        <w:t>Katsogridakis</w:t>
      </w:r>
      <w:proofErr w:type="spellEnd"/>
      <w:r w:rsidRPr="006E7B3F">
        <w:rPr>
          <w:b/>
          <w:bCs/>
          <w:color w:val="000000" w:themeColor="text1"/>
        </w:rPr>
        <w:t xml:space="preserve"> E</w:t>
      </w:r>
      <w:r w:rsidRPr="006E7B3F">
        <w:rPr>
          <w:color w:val="000000" w:themeColor="text1"/>
        </w:rPr>
        <w:t xml:space="preserve">, </w:t>
      </w:r>
      <w:r w:rsidRPr="006E7B3F">
        <w:rPr>
          <w:b/>
          <w:bCs/>
          <w:color w:val="000000" w:themeColor="text1"/>
        </w:rPr>
        <w:t>Dineen NE</w:t>
      </w:r>
      <w:r w:rsidRPr="006E7B3F">
        <w:rPr>
          <w:color w:val="000000" w:themeColor="text1"/>
        </w:rPr>
        <w:t xml:space="preserve">, </w:t>
      </w:r>
      <w:r w:rsidRPr="006E7B3F">
        <w:rPr>
          <w:b/>
          <w:bCs/>
          <w:color w:val="000000" w:themeColor="text1"/>
        </w:rPr>
        <w:t>Brodie FG</w:t>
      </w:r>
      <w:r w:rsidRPr="006E7B3F">
        <w:rPr>
          <w:color w:val="000000" w:themeColor="text1"/>
        </w:rPr>
        <w:t xml:space="preserve">, </w:t>
      </w:r>
      <w:r w:rsidRPr="006E7B3F">
        <w:rPr>
          <w:b/>
          <w:bCs/>
          <w:color w:val="000000" w:themeColor="text1"/>
        </w:rPr>
        <w:t>Robinson TG</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Signal-to-noise ratio of bilateral </w:t>
      </w:r>
      <w:proofErr w:type="spellStart"/>
      <w:r w:rsidRPr="006E7B3F">
        <w:rPr>
          <w:color w:val="000000" w:themeColor="text1"/>
        </w:rPr>
        <w:t>nonimaging</w:t>
      </w:r>
      <w:proofErr w:type="spellEnd"/>
      <w:r w:rsidRPr="006E7B3F">
        <w:rPr>
          <w:color w:val="000000" w:themeColor="text1"/>
        </w:rPr>
        <w:t xml:space="preserve"> transcranial Doppler recordings of the middle cerebral artery is not affected by age and sex. </w:t>
      </w:r>
      <w:r w:rsidRPr="006E7B3F">
        <w:rPr>
          <w:i/>
          <w:iCs/>
          <w:color w:val="000000" w:themeColor="text1"/>
        </w:rPr>
        <w:t xml:space="preserve">Ultrasound Med </w:t>
      </w:r>
      <w:proofErr w:type="spellStart"/>
      <w:r w:rsidRPr="006E7B3F">
        <w:rPr>
          <w:i/>
          <w:iCs/>
          <w:color w:val="000000" w:themeColor="text1"/>
        </w:rPr>
        <w:t>Biol</w:t>
      </w:r>
      <w:proofErr w:type="spellEnd"/>
      <w:r w:rsidRPr="006E7B3F">
        <w:rPr>
          <w:color w:val="000000" w:themeColor="text1"/>
        </w:rPr>
        <w:t xml:space="preserve"> 37: 530–538, 2011.</w:t>
      </w:r>
    </w:p>
    <w:p w14:paraId="557F0BA7" w14:textId="77777777" w:rsidR="00DB0B84" w:rsidRPr="006E7B3F" w:rsidRDefault="00DB0B84" w:rsidP="00DB0B84">
      <w:pPr>
        <w:pStyle w:val="Bibliography"/>
        <w:rPr>
          <w:color w:val="000000" w:themeColor="text1"/>
        </w:rPr>
      </w:pPr>
      <w:r w:rsidRPr="006E7B3F">
        <w:rPr>
          <w:color w:val="000000" w:themeColor="text1"/>
        </w:rPr>
        <w:t xml:space="preserve">22. </w:t>
      </w:r>
      <w:r w:rsidRPr="006E7B3F">
        <w:rPr>
          <w:color w:val="000000" w:themeColor="text1"/>
        </w:rPr>
        <w:tab/>
      </w:r>
      <w:r w:rsidRPr="006E7B3F">
        <w:rPr>
          <w:b/>
          <w:bCs/>
          <w:color w:val="000000" w:themeColor="text1"/>
        </w:rPr>
        <w:t>Kim M-S</w:t>
      </w:r>
      <w:r w:rsidRPr="006E7B3F">
        <w:rPr>
          <w:color w:val="000000" w:themeColor="text1"/>
        </w:rPr>
        <w:t xml:space="preserve">, </w:t>
      </w:r>
      <w:r w:rsidRPr="006E7B3F">
        <w:rPr>
          <w:b/>
          <w:bCs/>
          <w:color w:val="000000" w:themeColor="text1"/>
        </w:rPr>
        <w:t>Kim J-J</w:t>
      </w:r>
      <w:r w:rsidRPr="006E7B3F">
        <w:rPr>
          <w:color w:val="000000" w:themeColor="text1"/>
        </w:rPr>
        <w:t xml:space="preserve">. Heart and brain interconnection - clinical implications of changes in brain function during heart failure. </w:t>
      </w:r>
      <w:proofErr w:type="spellStart"/>
      <w:r w:rsidRPr="006E7B3F">
        <w:rPr>
          <w:i/>
          <w:iCs/>
          <w:color w:val="000000" w:themeColor="text1"/>
        </w:rPr>
        <w:t>Circ</w:t>
      </w:r>
      <w:proofErr w:type="spellEnd"/>
      <w:r w:rsidRPr="006E7B3F">
        <w:rPr>
          <w:i/>
          <w:iCs/>
          <w:color w:val="000000" w:themeColor="text1"/>
        </w:rPr>
        <w:t xml:space="preserve"> J Off J </w:t>
      </w:r>
      <w:proofErr w:type="spellStart"/>
      <w:r w:rsidRPr="006E7B3F">
        <w:rPr>
          <w:i/>
          <w:iCs/>
          <w:color w:val="000000" w:themeColor="text1"/>
        </w:rPr>
        <w:t>Jpn</w:t>
      </w:r>
      <w:proofErr w:type="spellEnd"/>
      <w:r w:rsidRPr="006E7B3F">
        <w:rPr>
          <w:i/>
          <w:iCs/>
          <w:color w:val="000000" w:themeColor="text1"/>
        </w:rPr>
        <w:t xml:space="preserve">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Soc</w:t>
      </w:r>
      <w:proofErr w:type="spellEnd"/>
      <w:r w:rsidRPr="006E7B3F">
        <w:rPr>
          <w:color w:val="000000" w:themeColor="text1"/>
        </w:rPr>
        <w:t xml:space="preserve"> 79: 942–947, 2015.</w:t>
      </w:r>
    </w:p>
    <w:p w14:paraId="05EEF83D" w14:textId="77777777" w:rsidR="00DB0B84" w:rsidRPr="006E7B3F" w:rsidRDefault="00DB0B84" w:rsidP="00DB0B84">
      <w:pPr>
        <w:pStyle w:val="Bibliography"/>
        <w:rPr>
          <w:color w:val="000000" w:themeColor="text1"/>
        </w:rPr>
      </w:pPr>
      <w:r w:rsidRPr="006E7B3F">
        <w:rPr>
          <w:color w:val="000000" w:themeColor="text1"/>
        </w:rPr>
        <w:t xml:space="preserve">23. </w:t>
      </w:r>
      <w:r w:rsidRPr="006E7B3F">
        <w:rPr>
          <w:color w:val="000000" w:themeColor="text1"/>
        </w:rPr>
        <w:tab/>
      </w:r>
      <w:r w:rsidRPr="006E7B3F">
        <w:rPr>
          <w:b/>
          <w:bCs/>
          <w:color w:val="000000" w:themeColor="text1"/>
        </w:rPr>
        <w:t>Kim Y-S</w:t>
      </w:r>
      <w:r w:rsidRPr="006E7B3F">
        <w:rPr>
          <w:color w:val="000000" w:themeColor="text1"/>
        </w:rPr>
        <w:t xml:space="preserve">, </w:t>
      </w:r>
      <w:r w:rsidRPr="006E7B3F">
        <w:rPr>
          <w:b/>
          <w:bCs/>
          <w:color w:val="000000" w:themeColor="text1"/>
        </w:rPr>
        <w:t>Krogh-Madsen R</w:t>
      </w:r>
      <w:r w:rsidRPr="006E7B3F">
        <w:rPr>
          <w:color w:val="000000" w:themeColor="text1"/>
        </w:rPr>
        <w:t xml:space="preserve">, </w:t>
      </w:r>
      <w:r w:rsidRPr="006E7B3F">
        <w:rPr>
          <w:b/>
          <w:bCs/>
          <w:color w:val="000000" w:themeColor="text1"/>
        </w:rPr>
        <w:t>Rasmussen P</w:t>
      </w:r>
      <w:r w:rsidRPr="006E7B3F">
        <w:rPr>
          <w:color w:val="000000" w:themeColor="text1"/>
        </w:rPr>
        <w:t xml:space="preserve">, </w:t>
      </w:r>
      <w:proofErr w:type="spellStart"/>
      <w:r w:rsidRPr="006E7B3F">
        <w:rPr>
          <w:b/>
          <w:bCs/>
          <w:color w:val="000000" w:themeColor="text1"/>
        </w:rPr>
        <w:t>Plomgaard</w:t>
      </w:r>
      <w:proofErr w:type="spellEnd"/>
      <w:r w:rsidRPr="006E7B3F">
        <w:rPr>
          <w:b/>
          <w:bCs/>
          <w:color w:val="000000" w:themeColor="text1"/>
        </w:rPr>
        <w:t xml:space="preserve"> P</w:t>
      </w:r>
      <w:r w:rsidRPr="006E7B3F">
        <w:rPr>
          <w:color w:val="000000" w:themeColor="text1"/>
        </w:rPr>
        <w:t xml:space="preserve">, </w:t>
      </w:r>
      <w:proofErr w:type="spellStart"/>
      <w:r w:rsidRPr="006E7B3F">
        <w:rPr>
          <w:b/>
          <w:bCs/>
          <w:color w:val="000000" w:themeColor="text1"/>
        </w:rPr>
        <w:t>Ogoh</w:t>
      </w:r>
      <w:proofErr w:type="spellEnd"/>
      <w:r w:rsidRPr="006E7B3F">
        <w:rPr>
          <w:b/>
          <w:bCs/>
          <w:color w:val="000000" w:themeColor="text1"/>
        </w:rPr>
        <w:t xml:space="preserve"> S</w:t>
      </w:r>
      <w:r w:rsidRPr="006E7B3F">
        <w:rPr>
          <w:color w:val="000000" w:themeColor="text1"/>
        </w:rPr>
        <w:t xml:space="preserve">, </w:t>
      </w:r>
      <w:proofErr w:type="spellStart"/>
      <w:r w:rsidRPr="006E7B3F">
        <w:rPr>
          <w:b/>
          <w:bCs/>
          <w:color w:val="000000" w:themeColor="text1"/>
        </w:rPr>
        <w:t>Secher</w:t>
      </w:r>
      <w:proofErr w:type="spellEnd"/>
      <w:r w:rsidRPr="006E7B3F">
        <w:rPr>
          <w:b/>
          <w:bCs/>
          <w:color w:val="000000" w:themeColor="text1"/>
        </w:rPr>
        <w:t xml:space="preserve"> NH</w:t>
      </w:r>
      <w:r w:rsidRPr="006E7B3F">
        <w:rPr>
          <w:color w:val="000000" w:themeColor="text1"/>
        </w:rPr>
        <w:t xml:space="preserve">, </w:t>
      </w:r>
      <w:r w:rsidRPr="006E7B3F">
        <w:rPr>
          <w:b/>
          <w:bCs/>
          <w:color w:val="000000" w:themeColor="text1"/>
        </w:rPr>
        <w:t xml:space="preserve">van </w:t>
      </w:r>
      <w:proofErr w:type="spellStart"/>
      <w:r w:rsidRPr="006E7B3F">
        <w:rPr>
          <w:b/>
          <w:bCs/>
          <w:color w:val="000000" w:themeColor="text1"/>
        </w:rPr>
        <w:t>Lieshout</w:t>
      </w:r>
      <w:proofErr w:type="spellEnd"/>
      <w:r w:rsidRPr="006E7B3F">
        <w:rPr>
          <w:b/>
          <w:bCs/>
          <w:color w:val="000000" w:themeColor="text1"/>
        </w:rPr>
        <w:t xml:space="preserve"> JJ</w:t>
      </w:r>
      <w:r w:rsidRPr="006E7B3F">
        <w:rPr>
          <w:color w:val="000000" w:themeColor="text1"/>
        </w:rPr>
        <w:t xml:space="preserve">. Effects of </w:t>
      </w:r>
      <w:proofErr w:type="spellStart"/>
      <w:r w:rsidRPr="006E7B3F">
        <w:rPr>
          <w:color w:val="000000" w:themeColor="text1"/>
        </w:rPr>
        <w:t>hyperglycemia</w:t>
      </w:r>
      <w:proofErr w:type="spellEnd"/>
      <w:r w:rsidRPr="006E7B3F">
        <w:rPr>
          <w:color w:val="000000" w:themeColor="text1"/>
        </w:rPr>
        <w:t xml:space="preserve"> on the cerebrovascular response to rhythmic handgrip exercise.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293: H467–H473, 2007.</w:t>
      </w:r>
    </w:p>
    <w:p w14:paraId="3BB5E539" w14:textId="77777777" w:rsidR="00DB0B84" w:rsidRPr="006E7B3F" w:rsidRDefault="00DB0B84" w:rsidP="00DB0B84">
      <w:pPr>
        <w:pStyle w:val="Bibliography"/>
        <w:rPr>
          <w:color w:val="000000" w:themeColor="text1"/>
        </w:rPr>
      </w:pPr>
      <w:r w:rsidRPr="006E7B3F">
        <w:rPr>
          <w:color w:val="000000" w:themeColor="text1"/>
        </w:rPr>
        <w:t xml:space="preserve">24. </w:t>
      </w:r>
      <w:r w:rsidRPr="006E7B3F">
        <w:rPr>
          <w:color w:val="000000" w:themeColor="text1"/>
        </w:rPr>
        <w:tab/>
      </w:r>
      <w:proofErr w:type="spellStart"/>
      <w:r w:rsidRPr="006E7B3F">
        <w:rPr>
          <w:b/>
          <w:bCs/>
          <w:color w:val="000000" w:themeColor="text1"/>
        </w:rPr>
        <w:t>Krzemiński</w:t>
      </w:r>
      <w:proofErr w:type="spellEnd"/>
      <w:r w:rsidRPr="006E7B3F">
        <w:rPr>
          <w:b/>
          <w:bCs/>
          <w:color w:val="000000" w:themeColor="text1"/>
        </w:rPr>
        <w:t xml:space="preserve"> K</w:t>
      </w:r>
      <w:r w:rsidRPr="006E7B3F">
        <w:rPr>
          <w:color w:val="000000" w:themeColor="text1"/>
        </w:rPr>
        <w:t xml:space="preserve">, </w:t>
      </w:r>
      <w:proofErr w:type="spellStart"/>
      <w:r w:rsidRPr="006E7B3F">
        <w:rPr>
          <w:b/>
          <w:bCs/>
          <w:color w:val="000000" w:themeColor="text1"/>
        </w:rPr>
        <w:t>Cybulski</w:t>
      </w:r>
      <w:proofErr w:type="spellEnd"/>
      <w:r w:rsidRPr="006E7B3F">
        <w:rPr>
          <w:b/>
          <w:bCs/>
          <w:color w:val="000000" w:themeColor="text1"/>
        </w:rPr>
        <w:t xml:space="preserve"> G</w:t>
      </w:r>
      <w:r w:rsidRPr="006E7B3F">
        <w:rPr>
          <w:color w:val="000000" w:themeColor="text1"/>
        </w:rPr>
        <w:t xml:space="preserve">, </w:t>
      </w:r>
      <w:proofErr w:type="spellStart"/>
      <w:r w:rsidRPr="006E7B3F">
        <w:rPr>
          <w:b/>
          <w:bCs/>
          <w:color w:val="000000" w:themeColor="text1"/>
        </w:rPr>
        <w:t>Ziemba</w:t>
      </w:r>
      <w:proofErr w:type="spellEnd"/>
      <w:r w:rsidRPr="006E7B3F">
        <w:rPr>
          <w:b/>
          <w:bCs/>
          <w:color w:val="000000" w:themeColor="text1"/>
        </w:rPr>
        <w:t xml:space="preserve"> A</w:t>
      </w:r>
      <w:r w:rsidRPr="006E7B3F">
        <w:rPr>
          <w:color w:val="000000" w:themeColor="text1"/>
        </w:rPr>
        <w:t xml:space="preserve">, </w:t>
      </w:r>
      <w:proofErr w:type="spellStart"/>
      <w:r w:rsidRPr="006E7B3F">
        <w:rPr>
          <w:b/>
          <w:bCs/>
          <w:color w:val="000000" w:themeColor="text1"/>
        </w:rPr>
        <w:t>Nazar</w:t>
      </w:r>
      <w:proofErr w:type="spellEnd"/>
      <w:r w:rsidRPr="006E7B3F">
        <w:rPr>
          <w:b/>
          <w:bCs/>
          <w:color w:val="000000" w:themeColor="text1"/>
        </w:rPr>
        <w:t xml:space="preserve"> K</w:t>
      </w:r>
      <w:r w:rsidRPr="006E7B3F">
        <w:rPr>
          <w:color w:val="000000" w:themeColor="text1"/>
        </w:rPr>
        <w:t xml:space="preserve">. Cardiovascular and hormonal responses to static handgrip in young and older healthy men. </w:t>
      </w:r>
      <w:proofErr w:type="spellStart"/>
      <w:r w:rsidRPr="006E7B3F">
        <w:rPr>
          <w:i/>
          <w:iCs/>
          <w:color w:val="000000" w:themeColor="text1"/>
        </w:rPr>
        <w:t>Eur</w:t>
      </w:r>
      <w:proofErr w:type="spellEnd"/>
      <w:r w:rsidRPr="006E7B3F">
        <w:rPr>
          <w:i/>
          <w:iCs/>
          <w:color w:val="000000" w:themeColor="text1"/>
        </w:rPr>
        <w:t xml:space="preserve"> 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112: 1315–1325, 2012.</w:t>
      </w:r>
    </w:p>
    <w:p w14:paraId="4C2783DD" w14:textId="77777777" w:rsidR="00DB0B84" w:rsidRPr="006E7B3F" w:rsidRDefault="00DB0B84" w:rsidP="00DB0B84">
      <w:pPr>
        <w:pStyle w:val="Bibliography"/>
        <w:rPr>
          <w:color w:val="000000" w:themeColor="text1"/>
        </w:rPr>
      </w:pPr>
      <w:r w:rsidRPr="006E7B3F">
        <w:rPr>
          <w:color w:val="000000" w:themeColor="text1"/>
        </w:rPr>
        <w:lastRenderedPageBreak/>
        <w:t xml:space="preserve">25. </w:t>
      </w:r>
      <w:r w:rsidRPr="006E7B3F">
        <w:rPr>
          <w:color w:val="000000" w:themeColor="text1"/>
        </w:rPr>
        <w:tab/>
      </w:r>
      <w:r w:rsidRPr="006E7B3F">
        <w:rPr>
          <w:b/>
          <w:bCs/>
          <w:color w:val="000000" w:themeColor="text1"/>
        </w:rPr>
        <w:t>Low DA</w:t>
      </w:r>
      <w:r w:rsidRPr="006E7B3F">
        <w:rPr>
          <w:color w:val="000000" w:themeColor="text1"/>
        </w:rPr>
        <w:t xml:space="preserve">, </w:t>
      </w:r>
      <w:proofErr w:type="spellStart"/>
      <w:r w:rsidRPr="006E7B3F">
        <w:rPr>
          <w:b/>
          <w:bCs/>
          <w:color w:val="000000" w:themeColor="text1"/>
        </w:rPr>
        <w:t>Wingo</w:t>
      </w:r>
      <w:proofErr w:type="spellEnd"/>
      <w:r w:rsidRPr="006E7B3F">
        <w:rPr>
          <w:b/>
          <w:bCs/>
          <w:color w:val="000000" w:themeColor="text1"/>
        </w:rPr>
        <w:t xml:space="preserve"> JE</w:t>
      </w:r>
      <w:r w:rsidRPr="006E7B3F">
        <w:rPr>
          <w:color w:val="000000" w:themeColor="text1"/>
        </w:rPr>
        <w:t xml:space="preserve">, </w:t>
      </w:r>
      <w:r w:rsidRPr="006E7B3F">
        <w:rPr>
          <w:b/>
          <w:bCs/>
          <w:color w:val="000000" w:themeColor="text1"/>
        </w:rPr>
        <w:t>Keller DM</w:t>
      </w:r>
      <w:r w:rsidRPr="006E7B3F">
        <w:rPr>
          <w:color w:val="000000" w:themeColor="text1"/>
        </w:rPr>
        <w:t xml:space="preserve">, </w:t>
      </w:r>
      <w:r w:rsidRPr="006E7B3F">
        <w:rPr>
          <w:b/>
          <w:bCs/>
          <w:color w:val="000000" w:themeColor="text1"/>
        </w:rPr>
        <w:t>Davis SL</w:t>
      </w:r>
      <w:r w:rsidRPr="006E7B3F">
        <w:rPr>
          <w:color w:val="000000" w:themeColor="text1"/>
        </w:rPr>
        <w:t xml:space="preserve">, </w:t>
      </w:r>
      <w:r w:rsidRPr="006E7B3F">
        <w:rPr>
          <w:b/>
          <w:bCs/>
          <w:color w:val="000000" w:themeColor="text1"/>
        </w:rPr>
        <w:t>Cui J</w:t>
      </w:r>
      <w:r w:rsidRPr="006E7B3F">
        <w:rPr>
          <w:color w:val="000000" w:themeColor="text1"/>
        </w:rPr>
        <w:t xml:space="preserve">, </w:t>
      </w:r>
      <w:r w:rsidRPr="006E7B3F">
        <w:rPr>
          <w:b/>
          <w:bCs/>
          <w:color w:val="000000" w:themeColor="text1"/>
        </w:rPr>
        <w:t>Zhang R</w:t>
      </w:r>
      <w:r w:rsidRPr="006E7B3F">
        <w:rPr>
          <w:color w:val="000000" w:themeColor="text1"/>
        </w:rPr>
        <w:t xml:space="preserve">, </w:t>
      </w:r>
      <w:r w:rsidRPr="006E7B3F">
        <w:rPr>
          <w:b/>
          <w:bCs/>
          <w:color w:val="000000" w:themeColor="text1"/>
        </w:rPr>
        <w:t>Crandall CG</w:t>
      </w:r>
      <w:r w:rsidRPr="006E7B3F">
        <w:rPr>
          <w:color w:val="000000" w:themeColor="text1"/>
        </w:rPr>
        <w:t xml:space="preserve">. Dynamic cerebral autoregulation during passive heat stress in humans.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Regul</w:t>
      </w:r>
      <w:proofErr w:type="spellEnd"/>
      <w:r w:rsidRPr="006E7B3F">
        <w:rPr>
          <w:i/>
          <w:iCs/>
          <w:color w:val="000000" w:themeColor="text1"/>
        </w:rPr>
        <w:t xml:space="preserve"> </w:t>
      </w:r>
      <w:proofErr w:type="spellStart"/>
      <w:r w:rsidRPr="006E7B3F">
        <w:rPr>
          <w:i/>
          <w:iCs/>
          <w:color w:val="000000" w:themeColor="text1"/>
        </w:rPr>
        <w:t>Integr</w:t>
      </w:r>
      <w:proofErr w:type="spellEnd"/>
      <w:r w:rsidRPr="006E7B3F">
        <w:rPr>
          <w:i/>
          <w:iCs/>
          <w:color w:val="000000" w:themeColor="text1"/>
        </w:rPr>
        <w:t xml:space="preserve"> Comp </w:t>
      </w:r>
      <w:proofErr w:type="spellStart"/>
      <w:r w:rsidRPr="006E7B3F">
        <w:rPr>
          <w:i/>
          <w:iCs/>
          <w:color w:val="000000" w:themeColor="text1"/>
        </w:rPr>
        <w:t>Physiol</w:t>
      </w:r>
      <w:proofErr w:type="spellEnd"/>
      <w:r w:rsidRPr="006E7B3F">
        <w:rPr>
          <w:color w:val="000000" w:themeColor="text1"/>
        </w:rPr>
        <w:t xml:space="preserve"> 296: R1598-1605, 2009.</w:t>
      </w:r>
    </w:p>
    <w:p w14:paraId="22FA8C0E" w14:textId="77777777" w:rsidR="00DB0B84" w:rsidRPr="006E7B3F" w:rsidRDefault="00DB0B84" w:rsidP="00DB0B84">
      <w:pPr>
        <w:pStyle w:val="Bibliography"/>
        <w:rPr>
          <w:color w:val="000000" w:themeColor="text1"/>
        </w:rPr>
      </w:pPr>
      <w:r w:rsidRPr="006E7B3F">
        <w:rPr>
          <w:color w:val="000000" w:themeColor="text1"/>
        </w:rPr>
        <w:t xml:space="preserve">26. </w:t>
      </w:r>
      <w:r w:rsidRPr="006E7B3F">
        <w:rPr>
          <w:color w:val="000000" w:themeColor="text1"/>
        </w:rPr>
        <w:tab/>
      </w:r>
      <w:proofErr w:type="spellStart"/>
      <w:r w:rsidRPr="006E7B3F">
        <w:rPr>
          <w:b/>
          <w:bCs/>
          <w:color w:val="000000" w:themeColor="text1"/>
        </w:rPr>
        <w:t>Mandic</w:t>
      </w:r>
      <w:proofErr w:type="spellEnd"/>
      <w:r w:rsidRPr="006E7B3F">
        <w:rPr>
          <w:b/>
          <w:bCs/>
          <w:color w:val="000000" w:themeColor="text1"/>
        </w:rPr>
        <w:t xml:space="preserve"> S</w:t>
      </w:r>
      <w:r w:rsidRPr="006E7B3F">
        <w:rPr>
          <w:color w:val="000000" w:themeColor="text1"/>
        </w:rPr>
        <w:t xml:space="preserve">, </w:t>
      </w:r>
      <w:proofErr w:type="spellStart"/>
      <w:r w:rsidRPr="006E7B3F">
        <w:rPr>
          <w:b/>
          <w:bCs/>
          <w:color w:val="000000" w:themeColor="text1"/>
        </w:rPr>
        <w:t>Tymchak</w:t>
      </w:r>
      <w:proofErr w:type="spellEnd"/>
      <w:r w:rsidRPr="006E7B3F">
        <w:rPr>
          <w:b/>
          <w:bCs/>
          <w:color w:val="000000" w:themeColor="text1"/>
        </w:rPr>
        <w:t xml:space="preserve"> W</w:t>
      </w:r>
      <w:r w:rsidRPr="006E7B3F">
        <w:rPr>
          <w:color w:val="000000" w:themeColor="text1"/>
        </w:rPr>
        <w:t xml:space="preserve">, </w:t>
      </w:r>
      <w:r w:rsidRPr="006E7B3F">
        <w:rPr>
          <w:b/>
          <w:bCs/>
          <w:color w:val="000000" w:themeColor="text1"/>
        </w:rPr>
        <w:t>Kim D</w:t>
      </w:r>
      <w:r w:rsidRPr="006E7B3F">
        <w:rPr>
          <w:color w:val="000000" w:themeColor="text1"/>
        </w:rPr>
        <w:t xml:space="preserve">, </w:t>
      </w:r>
      <w:r w:rsidRPr="006E7B3F">
        <w:rPr>
          <w:b/>
          <w:bCs/>
          <w:color w:val="000000" w:themeColor="text1"/>
        </w:rPr>
        <w:t>Daub B</w:t>
      </w:r>
      <w:r w:rsidRPr="006E7B3F">
        <w:rPr>
          <w:color w:val="000000" w:themeColor="text1"/>
        </w:rPr>
        <w:t xml:space="preserve">, </w:t>
      </w:r>
      <w:proofErr w:type="spellStart"/>
      <w:r w:rsidRPr="006E7B3F">
        <w:rPr>
          <w:b/>
          <w:bCs/>
          <w:color w:val="000000" w:themeColor="text1"/>
        </w:rPr>
        <w:t>Quinney</w:t>
      </w:r>
      <w:proofErr w:type="spellEnd"/>
      <w:r w:rsidRPr="006E7B3F">
        <w:rPr>
          <w:b/>
          <w:bCs/>
          <w:color w:val="000000" w:themeColor="text1"/>
        </w:rPr>
        <w:t xml:space="preserve"> HA</w:t>
      </w:r>
      <w:r w:rsidRPr="006E7B3F">
        <w:rPr>
          <w:color w:val="000000" w:themeColor="text1"/>
        </w:rPr>
        <w:t xml:space="preserve">, </w:t>
      </w:r>
      <w:r w:rsidRPr="006E7B3F">
        <w:rPr>
          <w:b/>
          <w:bCs/>
          <w:color w:val="000000" w:themeColor="text1"/>
        </w:rPr>
        <w:t>Taylor D</w:t>
      </w:r>
      <w:r w:rsidRPr="006E7B3F">
        <w:rPr>
          <w:color w:val="000000" w:themeColor="text1"/>
        </w:rPr>
        <w:t xml:space="preserve">, </w:t>
      </w:r>
      <w:r w:rsidRPr="006E7B3F">
        <w:rPr>
          <w:b/>
          <w:bCs/>
          <w:color w:val="000000" w:themeColor="text1"/>
        </w:rPr>
        <w:t>Al-</w:t>
      </w:r>
      <w:proofErr w:type="spellStart"/>
      <w:r w:rsidRPr="006E7B3F">
        <w:rPr>
          <w:b/>
          <w:bCs/>
          <w:color w:val="000000" w:themeColor="text1"/>
        </w:rPr>
        <w:t>Kurtass</w:t>
      </w:r>
      <w:proofErr w:type="spellEnd"/>
      <w:r w:rsidRPr="006E7B3F">
        <w:rPr>
          <w:b/>
          <w:bCs/>
          <w:color w:val="000000" w:themeColor="text1"/>
        </w:rPr>
        <w:t xml:space="preserve"> S</w:t>
      </w:r>
      <w:r w:rsidRPr="006E7B3F">
        <w:rPr>
          <w:color w:val="000000" w:themeColor="text1"/>
        </w:rPr>
        <w:t xml:space="preserve">, </w:t>
      </w:r>
      <w:proofErr w:type="spellStart"/>
      <w:r w:rsidRPr="006E7B3F">
        <w:rPr>
          <w:b/>
          <w:bCs/>
          <w:color w:val="000000" w:themeColor="text1"/>
        </w:rPr>
        <w:t>Haykowsky</w:t>
      </w:r>
      <w:proofErr w:type="spellEnd"/>
      <w:r w:rsidRPr="006E7B3F">
        <w:rPr>
          <w:b/>
          <w:bCs/>
          <w:color w:val="000000" w:themeColor="text1"/>
        </w:rPr>
        <w:t xml:space="preserve"> MJ</w:t>
      </w:r>
      <w:r w:rsidRPr="006E7B3F">
        <w:rPr>
          <w:color w:val="000000" w:themeColor="text1"/>
        </w:rPr>
        <w:t xml:space="preserve">. Effects of aerobic or aerobic and resistance training on cardiorespiratory and skeletal muscle function in heart failure: a randomized controlled pilot trial. </w:t>
      </w:r>
      <w:proofErr w:type="spellStart"/>
      <w:r w:rsidRPr="006E7B3F">
        <w:rPr>
          <w:i/>
          <w:iCs/>
          <w:color w:val="000000" w:themeColor="text1"/>
        </w:rPr>
        <w:t>Clin</w:t>
      </w:r>
      <w:proofErr w:type="spellEnd"/>
      <w:r w:rsidRPr="006E7B3F">
        <w:rPr>
          <w:i/>
          <w:iCs/>
          <w:color w:val="000000" w:themeColor="text1"/>
        </w:rPr>
        <w:t xml:space="preserve"> </w:t>
      </w:r>
      <w:proofErr w:type="spellStart"/>
      <w:r w:rsidRPr="006E7B3F">
        <w:rPr>
          <w:i/>
          <w:iCs/>
          <w:color w:val="000000" w:themeColor="text1"/>
        </w:rPr>
        <w:t>Rehabil</w:t>
      </w:r>
      <w:proofErr w:type="spellEnd"/>
      <w:r w:rsidRPr="006E7B3F">
        <w:rPr>
          <w:color w:val="000000" w:themeColor="text1"/>
        </w:rPr>
        <w:t xml:space="preserve"> 23: 207–216, 2009.</w:t>
      </w:r>
    </w:p>
    <w:p w14:paraId="00DBB59A" w14:textId="77777777" w:rsidR="00DB0B84" w:rsidRPr="006E7B3F" w:rsidRDefault="00DB0B84" w:rsidP="00DB0B84">
      <w:pPr>
        <w:pStyle w:val="Bibliography"/>
        <w:rPr>
          <w:color w:val="000000" w:themeColor="text1"/>
        </w:rPr>
      </w:pPr>
      <w:r w:rsidRPr="006E7B3F">
        <w:rPr>
          <w:color w:val="000000" w:themeColor="text1"/>
        </w:rPr>
        <w:t xml:space="preserve">27. </w:t>
      </w:r>
      <w:r w:rsidRPr="006E7B3F">
        <w:rPr>
          <w:color w:val="000000" w:themeColor="text1"/>
        </w:rPr>
        <w:tab/>
      </w:r>
      <w:proofErr w:type="spellStart"/>
      <w:r w:rsidRPr="006E7B3F">
        <w:rPr>
          <w:b/>
          <w:bCs/>
          <w:color w:val="000000" w:themeColor="text1"/>
        </w:rPr>
        <w:t>Massaro</w:t>
      </w:r>
      <w:proofErr w:type="spellEnd"/>
      <w:r w:rsidRPr="006E7B3F">
        <w:rPr>
          <w:b/>
          <w:bCs/>
          <w:color w:val="000000" w:themeColor="text1"/>
        </w:rPr>
        <w:t xml:space="preserve"> AR</w:t>
      </w:r>
      <w:r w:rsidRPr="006E7B3F">
        <w:rPr>
          <w:color w:val="000000" w:themeColor="text1"/>
        </w:rPr>
        <w:t xml:space="preserve">, </w:t>
      </w:r>
      <w:r w:rsidRPr="006E7B3F">
        <w:rPr>
          <w:b/>
          <w:bCs/>
          <w:color w:val="000000" w:themeColor="text1"/>
        </w:rPr>
        <w:t>Dutra AP</w:t>
      </w:r>
      <w:r w:rsidRPr="006E7B3F">
        <w:rPr>
          <w:color w:val="000000" w:themeColor="text1"/>
        </w:rPr>
        <w:t xml:space="preserve">, </w:t>
      </w:r>
      <w:r w:rsidRPr="006E7B3F">
        <w:rPr>
          <w:b/>
          <w:bCs/>
          <w:color w:val="000000" w:themeColor="text1"/>
        </w:rPr>
        <w:t>Almeida DR</w:t>
      </w:r>
      <w:r w:rsidRPr="006E7B3F">
        <w:rPr>
          <w:color w:val="000000" w:themeColor="text1"/>
        </w:rPr>
        <w:t xml:space="preserve">, </w:t>
      </w:r>
      <w:proofErr w:type="spellStart"/>
      <w:r w:rsidRPr="006E7B3F">
        <w:rPr>
          <w:b/>
          <w:bCs/>
          <w:color w:val="000000" w:themeColor="text1"/>
        </w:rPr>
        <w:t>Diniz</w:t>
      </w:r>
      <w:proofErr w:type="spellEnd"/>
      <w:r w:rsidRPr="006E7B3F">
        <w:rPr>
          <w:b/>
          <w:bCs/>
          <w:color w:val="000000" w:themeColor="text1"/>
        </w:rPr>
        <w:t xml:space="preserve"> RV</w:t>
      </w:r>
      <w:r w:rsidRPr="006E7B3F">
        <w:rPr>
          <w:color w:val="000000" w:themeColor="text1"/>
        </w:rPr>
        <w:t xml:space="preserve">, </w:t>
      </w:r>
      <w:proofErr w:type="spellStart"/>
      <w:r w:rsidRPr="006E7B3F">
        <w:rPr>
          <w:b/>
          <w:bCs/>
          <w:color w:val="000000" w:themeColor="text1"/>
        </w:rPr>
        <w:t>Malheiros</w:t>
      </w:r>
      <w:proofErr w:type="spellEnd"/>
      <w:r w:rsidRPr="006E7B3F">
        <w:rPr>
          <w:b/>
          <w:bCs/>
          <w:color w:val="000000" w:themeColor="text1"/>
        </w:rPr>
        <w:t xml:space="preserve"> SM</w:t>
      </w:r>
      <w:r w:rsidRPr="006E7B3F">
        <w:rPr>
          <w:color w:val="000000" w:themeColor="text1"/>
        </w:rPr>
        <w:t xml:space="preserve">. Transcranial Doppler assessment of cerebral blood flow: effect of cardiac transplantation. </w:t>
      </w:r>
      <w:r w:rsidRPr="006E7B3F">
        <w:rPr>
          <w:i/>
          <w:iCs/>
          <w:color w:val="000000" w:themeColor="text1"/>
        </w:rPr>
        <w:t>Neurology</w:t>
      </w:r>
      <w:r w:rsidRPr="006E7B3F">
        <w:rPr>
          <w:color w:val="000000" w:themeColor="text1"/>
        </w:rPr>
        <w:t xml:space="preserve"> 66: 124–126, 2006.</w:t>
      </w:r>
    </w:p>
    <w:p w14:paraId="07D2977C" w14:textId="77777777" w:rsidR="00DB0B84" w:rsidRPr="006E7B3F" w:rsidRDefault="00DB0B84" w:rsidP="00DB0B84">
      <w:pPr>
        <w:pStyle w:val="Bibliography"/>
        <w:rPr>
          <w:color w:val="000000" w:themeColor="text1"/>
        </w:rPr>
      </w:pPr>
      <w:r w:rsidRPr="006E7B3F">
        <w:rPr>
          <w:color w:val="000000" w:themeColor="text1"/>
        </w:rPr>
        <w:t xml:space="preserve">28. </w:t>
      </w:r>
      <w:r w:rsidRPr="006E7B3F">
        <w:rPr>
          <w:color w:val="000000" w:themeColor="text1"/>
        </w:rPr>
        <w:tab/>
      </w:r>
      <w:proofErr w:type="spellStart"/>
      <w:r w:rsidRPr="006E7B3F">
        <w:rPr>
          <w:b/>
          <w:bCs/>
          <w:color w:val="000000" w:themeColor="text1"/>
        </w:rPr>
        <w:t>Meng</w:t>
      </w:r>
      <w:proofErr w:type="spellEnd"/>
      <w:r w:rsidRPr="006E7B3F">
        <w:rPr>
          <w:b/>
          <w:bCs/>
          <w:color w:val="000000" w:themeColor="text1"/>
        </w:rPr>
        <w:t xml:space="preserve"> L</w:t>
      </w:r>
      <w:r w:rsidRPr="006E7B3F">
        <w:rPr>
          <w:color w:val="000000" w:themeColor="text1"/>
        </w:rPr>
        <w:t xml:space="preserve">, </w:t>
      </w:r>
      <w:proofErr w:type="spellStart"/>
      <w:r w:rsidRPr="006E7B3F">
        <w:rPr>
          <w:b/>
          <w:bCs/>
          <w:color w:val="000000" w:themeColor="text1"/>
        </w:rPr>
        <w:t>Hou</w:t>
      </w:r>
      <w:proofErr w:type="spellEnd"/>
      <w:r w:rsidRPr="006E7B3F">
        <w:rPr>
          <w:b/>
          <w:bCs/>
          <w:color w:val="000000" w:themeColor="text1"/>
        </w:rPr>
        <w:t xml:space="preserve"> W</w:t>
      </w:r>
      <w:r w:rsidRPr="006E7B3F">
        <w:rPr>
          <w:color w:val="000000" w:themeColor="text1"/>
        </w:rPr>
        <w:t xml:space="preserve">, </w:t>
      </w:r>
      <w:r w:rsidRPr="006E7B3F">
        <w:rPr>
          <w:b/>
          <w:bCs/>
          <w:color w:val="000000" w:themeColor="text1"/>
        </w:rPr>
        <w:t>Chui J</w:t>
      </w:r>
      <w:r w:rsidRPr="006E7B3F">
        <w:rPr>
          <w:color w:val="000000" w:themeColor="text1"/>
        </w:rPr>
        <w:t xml:space="preserve">, </w:t>
      </w:r>
      <w:r w:rsidRPr="006E7B3F">
        <w:rPr>
          <w:b/>
          <w:bCs/>
          <w:color w:val="000000" w:themeColor="text1"/>
        </w:rPr>
        <w:t>Han R</w:t>
      </w:r>
      <w:r w:rsidRPr="006E7B3F">
        <w:rPr>
          <w:color w:val="000000" w:themeColor="text1"/>
        </w:rPr>
        <w:t xml:space="preserve">, </w:t>
      </w:r>
      <w:r w:rsidRPr="006E7B3F">
        <w:rPr>
          <w:b/>
          <w:bCs/>
          <w:color w:val="000000" w:themeColor="text1"/>
        </w:rPr>
        <w:t>Gelb AW</w:t>
      </w:r>
      <w:r w:rsidRPr="006E7B3F">
        <w:rPr>
          <w:color w:val="000000" w:themeColor="text1"/>
        </w:rPr>
        <w:t xml:space="preserve">. Cardiac Output and Cerebral Blood Flow: The Integrated Regulation of Brain Perfusion in Adult Humans. </w:t>
      </w:r>
      <w:proofErr w:type="spellStart"/>
      <w:r w:rsidRPr="006E7B3F">
        <w:rPr>
          <w:i/>
          <w:iCs/>
          <w:color w:val="000000" w:themeColor="text1"/>
        </w:rPr>
        <w:t>Anesthesiology</w:t>
      </w:r>
      <w:proofErr w:type="spellEnd"/>
      <w:r w:rsidRPr="006E7B3F">
        <w:rPr>
          <w:color w:val="000000" w:themeColor="text1"/>
        </w:rPr>
        <w:t xml:space="preserve"> 123: 1198–1208, 2015.</w:t>
      </w:r>
    </w:p>
    <w:p w14:paraId="350A2EEA" w14:textId="77777777" w:rsidR="00DB0B84" w:rsidRPr="006E7B3F" w:rsidRDefault="00DB0B84" w:rsidP="00DB0B84">
      <w:pPr>
        <w:pStyle w:val="Bibliography"/>
        <w:rPr>
          <w:color w:val="000000" w:themeColor="text1"/>
        </w:rPr>
      </w:pPr>
      <w:r w:rsidRPr="006E7B3F">
        <w:rPr>
          <w:color w:val="000000" w:themeColor="text1"/>
        </w:rPr>
        <w:t xml:space="preserve">29. </w:t>
      </w:r>
      <w:r w:rsidRPr="006E7B3F">
        <w:rPr>
          <w:color w:val="000000" w:themeColor="text1"/>
        </w:rPr>
        <w:tab/>
      </w:r>
      <w:proofErr w:type="spellStart"/>
      <w:r w:rsidRPr="006E7B3F">
        <w:rPr>
          <w:b/>
          <w:bCs/>
          <w:color w:val="000000" w:themeColor="text1"/>
        </w:rPr>
        <w:t>Negrão</w:t>
      </w:r>
      <w:proofErr w:type="spellEnd"/>
      <w:r w:rsidRPr="006E7B3F">
        <w:rPr>
          <w:b/>
          <w:bCs/>
          <w:color w:val="000000" w:themeColor="text1"/>
        </w:rPr>
        <w:t xml:space="preserve"> CE</w:t>
      </w:r>
      <w:r w:rsidRPr="006E7B3F">
        <w:rPr>
          <w:color w:val="000000" w:themeColor="text1"/>
        </w:rPr>
        <w:t xml:space="preserve">, </w:t>
      </w:r>
      <w:proofErr w:type="spellStart"/>
      <w:r w:rsidRPr="006E7B3F">
        <w:rPr>
          <w:b/>
          <w:bCs/>
          <w:color w:val="000000" w:themeColor="text1"/>
        </w:rPr>
        <w:t>Rondon</w:t>
      </w:r>
      <w:proofErr w:type="spellEnd"/>
      <w:r w:rsidRPr="006E7B3F">
        <w:rPr>
          <w:b/>
          <w:bCs/>
          <w:color w:val="000000" w:themeColor="text1"/>
        </w:rPr>
        <w:t xml:space="preserve"> MU</w:t>
      </w:r>
      <w:r w:rsidRPr="006E7B3F">
        <w:rPr>
          <w:color w:val="000000" w:themeColor="text1"/>
        </w:rPr>
        <w:t xml:space="preserve">, </w:t>
      </w:r>
      <w:proofErr w:type="spellStart"/>
      <w:r w:rsidRPr="006E7B3F">
        <w:rPr>
          <w:b/>
          <w:bCs/>
          <w:color w:val="000000" w:themeColor="text1"/>
        </w:rPr>
        <w:t>Tinucci</w:t>
      </w:r>
      <w:proofErr w:type="spellEnd"/>
      <w:r w:rsidRPr="006E7B3F">
        <w:rPr>
          <w:b/>
          <w:bCs/>
          <w:color w:val="000000" w:themeColor="text1"/>
        </w:rPr>
        <w:t xml:space="preserve"> T</w:t>
      </w:r>
      <w:r w:rsidRPr="006E7B3F">
        <w:rPr>
          <w:color w:val="000000" w:themeColor="text1"/>
        </w:rPr>
        <w:t xml:space="preserve">, </w:t>
      </w:r>
      <w:r w:rsidRPr="006E7B3F">
        <w:rPr>
          <w:b/>
          <w:bCs/>
          <w:color w:val="000000" w:themeColor="text1"/>
        </w:rPr>
        <w:t>Alves MJ</w:t>
      </w:r>
      <w:r w:rsidRPr="006E7B3F">
        <w:rPr>
          <w:color w:val="000000" w:themeColor="text1"/>
        </w:rPr>
        <w:t xml:space="preserve">, </w:t>
      </w:r>
      <w:proofErr w:type="spellStart"/>
      <w:r w:rsidRPr="006E7B3F">
        <w:rPr>
          <w:b/>
          <w:bCs/>
          <w:color w:val="000000" w:themeColor="text1"/>
        </w:rPr>
        <w:t>Roveda</w:t>
      </w:r>
      <w:proofErr w:type="spellEnd"/>
      <w:r w:rsidRPr="006E7B3F">
        <w:rPr>
          <w:b/>
          <w:bCs/>
          <w:color w:val="000000" w:themeColor="text1"/>
        </w:rPr>
        <w:t xml:space="preserve"> F</w:t>
      </w:r>
      <w:r w:rsidRPr="006E7B3F">
        <w:rPr>
          <w:color w:val="000000" w:themeColor="text1"/>
        </w:rPr>
        <w:t xml:space="preserve">, </w:t>
      </w:r>
      <w:r w:rsidRPr="006E7B3F">
        <w:rPr>
          <w:b/>
          <w:bCs/>
          <w:color w:val="000000" w:themeColor="text1"/>
        </w:rPr>
        <w:t>Braga AM</w:t>
      </w:r>
      <w:r w:rsidRPr="006E7B3F">
        <w:rPr>
          <w:color w:val="000000" w:themeColor="text1"/>
        </w:rPr>
        <w:t xml:space="preserve">, </w:t>
      </w:r>
      <w:r w:rsidRPr="006E7B3F">
        <w:rPr>
          <w:b/>
          <w:bCs/>
          <w:color w:val="000000" w:themeColor="text1"/>
        </w:rPr>
        <w:t>Reis SF</w:t>
      </w:r>
      <w:r w:rsidRPr="006E7B3F">
        <w:rPr>
          <w:color w:val="000000" w:themeColor="text1"/>
        </w:rPr>
        <w:t xml:space="preserve">, </w:t>
      </w:r>
      <w:proofErr w:type="spellStart"/>
      <w:r w:rsidRPr="006E7B3F">
        <w:rPr>
          <w:b/>
          <w:bCs/>
          <w:color w:val="000000" w:themeColor="text1"/>
        </w:rPr>
        <w:t>Nastari</w:t>
      </w:r>
      <w:proofErr w:type="spellEnd"/>
      <w:r w:rsidRPr="006E7B3F">
        <w:rPr>
          <w:b/>
          <w:bCs/>
          <w:color w:val="000000" w:themeColor="text1"/>
        </w:rPr>
        <w:t xml:space="preserve"> L</w:t>
      </w:r>
      <w:r w:rsidRPr="006E7B3F">
        <w:rPr>
          <w:color w:val="000000" w:themeColor="text1"/>
        </w:rPr>
        <w:t xml:space="preserve">, </w:t>
      </w:r>
      <w:proofErr w:type="spellStart"/>
      <w:r w:rsidRPr="006E7B3F">
        <w:rPr>
          <w:b/>
          <w:bCs/>
          <w:color w:val="000000" w:themeColor="text1"/>
        </w:rPr>
        <w:t>Barretto</w:t>
      </w:r>
      <w:proofErr w:type="spellEnd"/>
      <w:r w:rsidRPr="006E7B3F">
        <w:rPr>
          <w:b/>
          <w:bCs/>
          <w:color w:val="000000" w:themeColor="text1"/>
        </w:rPr>
        <w:t xml:space="preserve"> AC</w:t>
      </w:r>
      <w:r w:rsidRPr="006E7B3F">
        <w:rPr>
          <w:color w:val="000000" w:themeColor="text1"/>
        </w:rPr>
        <w:t xml:space="preserve">, </w:t>
      </w:r>
      <w:r w:rsidRPr="006E7B3F">
        <w:rPr>
          <w:b/>
          <w:bCs/>
          <w:color w:val="000000" w:themeColor="text1"/>
        </w:rPr>
        <w:t>Krieger EM</w:t>
      </w:r>
      <w:r w:rsidRPr="006E7B3F">
        <w:rPr>
          <w:color w:val="000000" w:themeColor="text1"/>
        </w:rPr>
        <w:t xml:space="preserve">, </w:t>
      </w:r>
      <w:proofErr w:type="spellStart"/>
      <w:r w:rsidRPr="006E7B3F">
        <w:rPr>
          <w:b/>
          <w:bCs/>
          <w:color w:val="000000" w:themeColor="text1"/>
        </w:rPr>
        <w:t>Middlekauff</w:t>
      </w:r>
      <w:proofErr w:type="spellEnd"/>
      <w:r w:rsidRPr="006E7B3F">
        <w:rPr>
          <w:b/>
          <w:bCs/>
          <w:color w:val="000000" w:themeColor="text1"/>
        </w:rPr>
        <w:t xml:space="preserve"> HR</w:t>
      </w:r>
      <w:r w:rsidRPr="006E7B3F">
        <w:rPr>
          <w:color w:val="000000" w:themeColor="text1"/>
        </w:rPr>
        <w:t xml:space="preserve">. Abnormal neurovascular control during exercise is linked to heart failure severity.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280: H1286-1292, 2001.</w:t>
      </w:r>
    </w:p>
    <w:p w14:paraId="62B69532" w14:textId="77777777" w:rsidR="00DB0B84" w:rsidRPr="006E7B3F" w:rsidRDefault="00DB0B84" w:rsidP="00DB0B84">
      <w:pPr>
        <w:pStyle w:val="Bibliography"/>
        <w:rPr>
          <w:color w:val="000000" w:themeColor="text1"/>
        </w:rPr>
      </w:pPr>
      <w:r w:rsidRPr="006E7B3F">
        <w:rPr>
          <w:color w:val="000000" w:themeColor="text1"/>
        </w:rPr>
        <w:t xml:space="preserve">30. </w:t>
      </w:r>
      <w:r w:rsidRPr="006E7B3F">
        <w:rPr>
          <w:color w:val="000000" w:themeColor="text1"/>
        </w:rPr>
        <w:tab/>
      </w:r>
      <w:proofErr w:type="spellStart"/>
      <w:r w:rsidRPr="006E7B3F">
        <w:rPr>
          <w:b/>
          <w:bCs/>
          <w:color w:val="000000" w:themeColor="text1"/>
        </w:rPr>
        <w:t>Nogueira</w:t>
      </w:r>
      <w:proofErr w:type="spellEnd"/>
      <w:r w:rsidRPr="006E7B3F">
        <w:rPr>
          <w:b/>
          <w:bCs/>
          <w:color w:val="000000" w:themeColor="text1"/>
        </w:rPr>
        <w:t xml:space="preserve"> RC</w:t>
      </w:r>
      <w:r w:rsidRPr="006E7B3F">
        <w:rPr>
          <w:color w:val="000000" w:themeColor="text1"/>
        </w:rPr>
        <w:t xml:space="preserve">, </w:t>
      </w:r>
      <w:proofErr w:type="spellStart"/>
      <w:r w:rsidRPr="006E7B3F">
        <w:rPr>
          <w:b/>
          <w:bCs/>
          <w:color w:val="000000" w:themeColor="text1"/>
        </w:rPr>
        <w:t>Bor</w:t>
      </w:r>
      <w:proofErr w:type="spellEnd"/>
      <w:r w:rsidRPr="006E7B3F">
        <w:rPr>
          <w:b/>
          <w:bCs/>
          <w:color w:val="000000" w:themeColor="text1"/>
        </w:rPr>
        <w:t>-Seng-Shu E</w:t>
      </w:r>
      <w:r w:rsidRPr="006E7B3F">
        <w:rPr>
          <w:color w:val="000000" w:themeColor="text1"/>
        </w:rPr>
        <w:t xml:space="preserve">, </w:t>
      </w:r>
      <w:r w:rsidRPr="006E7B3F">
        <w:rPr>
          <w:b/>
          <w:bCs/>
          <w:color w:val="000000" w:themeColor="text1"/>
        </w:rPr>
        <w:t>Santos MR</w:t>
      </w:r>
      <w:r w:rsidRPr="006E7B3F">
        <w:rPr>
          <w:color w:val="000000" w:themeColor="text1"/>
        </w:rPr>
        <w:t xml:space="preserve">, </w:t>
      </w:r>
      <w:proofErr w:type="spellStart"/>
      <w:r w:rsidRPr="006E7B3F">
        <w:rPr>
          <w:b/>
          <w:bCs/>
          <w:color w:val="000000" w:themeColor="text1"/>
        </w:rPr>
        <w:t>Negrao</w:t>
      </w:r>
      <w:proofErr w:type="spellEnd"/>
      <w:r w:rsidRPr="006E7B3F">
        <w:rPr>
          <w:b/>
          <w:bCs/>
          <w:color w:val="000000" w:themeColor="text1"/>
        </w:rPr>
        <w:t xml:space="preserve"> CE</w:t>
      </w:r>
      <w:r w:rsidRPr="006E7B3F">
        <w:rPr>
          <w:color w:val="000000" w:themeColor="text1"/>
        </w:rPr>
        <w:t xml:space="preserve">, </w:t>
      </w:r>
      <w:proofErr w:type="spellStart"/>
      <w:r w:rsidRPr="006E7B3F">
        <w:rPr>
          <w:b/>
          <w:bCs/>
          <w:color w:val="000000" w:themeColor="text1"/>
        </w:rPr>
        <w:t>Teixeira</w:t>
      </w:r>
      <w:proofErr w:type="spellEnd"/>
      <w:r w:rsidRPr="006E7B3F">
        <w:rPr>
          <w:b/>
          <w:bCs/>
          <w:color w:val="000000" w:themeColor="text1"/>
        </w:rPr>
        <w:t xml:space="preserve"> MJ</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Dynamic cerebral autoregulation changes during sub-maximal handgrip </w:t>
      </w:r>
      <w:proofErr w:type="spellStart"/>
      <w:r w:rsidRPr="006E7B3F">
        <w:rPr>
          <w:color w:val="000000" w:themeColor="text1"/>
        </w:rPr>
        <w:t>maneuver</w:t>
      </w:r>
      <w:proofErr w:type="spellEnd"/>
      <w:r w:rsidRPr="006E7B3F">
        <w:rPr>
          <w:color w:val="000000" w:themeColor="text1"/>
        </w:rPr>
        <w:t xml:space="preserve">. </w:t>
      </w:r>
      <w:proofErr w:type="spellStart"/>
      <w:r w:rsidRPr="006E7B3F">
        <w:rPr>
          <w:i/>
          <w:iCs/>
          <w:color w:val="000000" w:themeColor="text1"/>
        </w:rPr>
        <w:t>PloS</w:t>
      </w:r>
      <w:proofErr w:type="spellEnd"/>
      <w:r w:rsidRPr="006E7B3F">
        <w:rPr>
          <w:i/>
          <w:iCs/>
          <w:color w:val="000000" w:themeColor="text1"/>
        </w:rPr>
        <w:t xml:space="preserve"> One</w:t>
      </w:r>
      <w:r w:rsidRPr="006E7B3F">
        <w:rPr>
          <w:color w:val="000000" w:themeColor="text1"/>
        </w:rPr>
        <w:t xml:space="preserve"> 8: e70821, 2013.</w:t>
      </w:r>
    </w:p>
    <w:p w14:paraId="11867A9E" w14:textId="77777777" w:rsidR="00DB0B84" w:rsidRPr="006E7B3F" w:rsidRDefault="00DB0B84" w:rsidP="00DB0B84">
      <w:pPr>
        <w:pStyle w:val="Bibliography"/>
        <w:rPr>
          <w:color w:val="000000" w:themeColor="text1"/>
        </w:rPr>
      </w:pPr>
      <w:r w:rsidRPr="006E7B3F">
        <w:rPr>
          <w:color w:val="000000" w:themeColor="text1"/>
        </w:rPr>
        <w:t xml:space="preserve">31. </w:t>
      </w:r>
      <w:r w:rsidRPr="006E7B3F">
        <w:rPr>
          <w:color w:val="000000" w:themeColor="text1"/>
        </w:rPr>
        <w:tab/>
      </w:r>
      <w:proofErr w:type="spellStart"/>
      <w:r w:rsidRPr="006E7B3F">
        <w:rPr>
          <w:b/>
          <w:bCs/>
          <w:color w:val="000000" w:themeColor="text1"/>
        </w:rPr>
        <w:t>Ogoh</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Ainslie PN</w:t>
      </w:r>
      <w:r w:rsidRPr="006E7B3F">
        <w:rPr>
          <w:color w:val="000000" w:themeColor="text1"/>
        </w:rPr>
        <w:t xml:space="preserve">. Regulatory mechanisms of cerebral blood flow during exercise: new concepts. </w:t>
      </w:r>
      <w:proofErr w:type="spellStart"/>
      <w:r w:rsidRPr="006E7B3F">
        <w:rPr>
          <w:i/>
          <w:iCs/>
          <w:color w:val="000000" w:themeColor="text1"/>
        </w:rPr>
        <w:t>Exerc</w:t>
      </w:r>
      <w:proofErr w:type="spellEnd"/>
      <w:r w:rsidRPr="006E7B3F">
        <w:rPr>
          <w:i/>
          <w:iCs/>
          <w:color w:val="000000" w:themeColor="text1"/>
        </w:rPr>
        <w:t xml:space="preserve"> Sport </w:t>
      </w:r>
      <w:proofErr w:type="spellStart"/>
      <w:r w:rsidRPr="006E7B3F">
        <w:rPr>
          <w:i/>
          <w:iCs/>
          <w:color w:val="000000" w:themeColor="text1"/>
        </w:rPr>
        <w:t>Sci</w:t>
      </w:r>
      <w:proofErr w:type="spellEnd"/>
      <w:r w:rsidRPr="006E7B3F">
        <w:rPr>
          <w:i/>
          <w:iCs/>
          <w:color w:val="000000" w:themeColor="text1"/>
        </w:rPr>
        <w:t xml:space="preserve"> Rev</w:t>
      </w:r>
      <w:r w:rsidRPr="006E7B3F">
        <w:rPr>
          <w:color w:val="000000" w:themeColor="text1"/>
        </w:rPr>
        <w:t xml:space="preserve"> 37: 123–129, 2009.</w:t>
      </w:r>
    </w:p>
    <w:p w14:paraId="6F1ABA4A" w14:textId="77777777" w:rsidR="00DB0B84" w:rsidRPr="006E7B3F" w:rsidRDefault="00DB0B84" w:rsidP="00DB0B84">
      <w:pPr>
        <w:pStyle w:val="Bibliography"/>
        <w:rPr>
          <w:color w:val="000000" w:themeColor="text1"/>
        </w:rPr>
      </w:pPr>
      <w:r w:rsidRPr="006E7B3F">
        <w:rPr>
          <w:color w:val="000000" w:themeColor="text1"/>
        </w:rPr>
        <w:t xml:space="preserve">32. </w:t>
      </w:r>
      <w:r w:rsidRPr="006E7B3F">
        <w:rPr>
          <w:color w:val="000000" w:themeColor="text1"/>
        </w:rPr>
        <w:tab/>
      </w:r>
      <w:proofErr w:type="spellStart"/>
      <w:r w:rsidRPr="006E7B3F">
        <w:rPr>
          <w:b/>
          <w:bCs/>
          <w:color w:val="000000" w:themeColor="text1"/>
        </w:rPr>
        <w:t>Ogoh</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Dalsgaard MK</w:t>
      </w:r>
      <w:r w:rsidRPr="006E7B3F">
        <w:rPr>
          <w:color w:val="000000" w:themeColor="text1"/>
        </w:rPr>
        <w:t xml:space="preserve">, </w:t>
      </w:r>
      <w:proofErr w:type="spellStart"/>
      <w:r w:rsidRPr="006E7B3F">
        <w:rPr>
          <w:b/>
          <w:bCs/>
          <w:color w:val="000000" w:themeColor="text1"/>
        </w:rPr>
        <w:t>Yoshiga</w:t>
      </w:r>
      <w:proofErr w:type="spellEnd"/>
      <w:r w:rsidRPr="006E7B3F">
        <w:rPr>
          <w:b/>
          <w:bCs/>
          <w:color w:val="000000" w:themeColor="text1"/>
        </w:rPr>
        <w:t xml:space="preserve"> CC</w:t>
      </w:r>
      <w:r w:rsidRPr="006E7B3F">
        <w:rPr>
          <w:color w:val="000000" w:themeColor="text1"/>
        </w:rPr>
        <w:t xml:space="preserve">, </w:t>
      </w:r>
      <w:r w:rsidRPr="006E7B3F">
        <w:rPr>
          <w:b/>
          <w:bCs/>
          <w:color w:val="000000" w:themeColor="text1"/>
        </w:rPr>
        <w:t>Dawson EA</w:t>
      </w:r>
      <w:r w:rsidRPr="006E7B3F">
        <w:rPr>
          <w:color w:val="000000" w:themeColor="text1"/>
        </w:rPr>
        <w:t xml:space="preserve">, </w:t>
      </w:r>
      <w:r w:rsidRPr="006E7B3F">
        <w:rPr>
          <w:b/>
          <w:bCs/>
          <w:color w:val="000000" w:themeColor="text1"/>
        </w:rPr>
        <w:t>Keller DM</w:t>
      </w:r>
      <w:r w:rsidRPr="006E7B3F">
        <w:rPr>
          <w:color w:val="000000" w:themeColor="text1"/>
        </w:rPr>
        <w:t xml:space="preserve">, </w:t>
      </w:r>
      <w:r w:rsidRPr="006E7B3F">
        <w:rPr>
          <w:b/>
          <w:bCs/>
          <w:color w:val="000000" w:themeColor="text1"/>
        </w:rPr>
        <w:t>Raven PB</w:t>
      </w:r>
      <w:r w:rsidRPr="006E7B3F">
        <w:rPr>
          <w:color w:val="000000" w:themeColor="text1"/>
        </w:rPr>
        <w:t xml:space="preserve">, </w:t>
      </w:r>
      <w:proofErr w:type="spellStart"/>
      <w:r w:rsidRPr="006E7B3F">
        <w:rPr>
          <w:b/>
          <w:bCs/>
          <w:color w:val="000000" w:themeColor="text1"/>
        </w:rPr>
        <w:t>Secher</w:t>
      </w:r>
      <w:proofErr w:type="spellEnd"/>
      <w:r w:rsidRPr="006E7B3F">
        <w:rPr>
          <w:b/>
          <w:bCs/>
          <w:color w:val="000000" w:themeColor="text1"/>
        </w:rPr>
        <w:t xml:space="preserve"> NH</w:t>
      </w:r>
      <w:r w:rsidRPr="006E7B3F">
        <w:rPr>
          <w:color w:val="000000" w:themeColor="text1"/>
        </w:rPr>
        <w:t xml:space="preserve">. Dynamic cerebral autoregulation during exhaustive exercise in humans.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288: H1461-1467, 2005.</w:t>
      </w:r>
    </w:p>
    <w:p w14:paraId="6F69A03E" w14:textId="77777777" w:rsidR="00DB0B84" w:rsidRPr="006E7B3F" w:rsidRDefault="00DB0B84" w:rsidP="00DB0B84">
      <w:pPr>
        <w:pStyle w:val="Bibliography"/>
        <w:rPr>
          <w:color w:val="000000" w:themeColor="text1"/>
        </w:rPr>
      </w:pPr>
      <w:r w:rsidRPr="006E7B3F">
        <w:rPr>
          <w:color w:val="000000" w:themeColor="text1"/>
        </w:rPr>
        <w:t xml:space="preserve">33. </w:t>
      </w:r>
      <w:r w:rsidRPr="006E7B3F">
        <w:rPr>
          <w:color w:val="000000" w:themeColor="text1"/>
        </w:rPr>
        <w:tab/>
      </w:r>
      <w:proofErr w:type="spellStart"/>
      <w:r w:rsidRPr="006E7B3F">
        <w:rPr>
          <w:b/>
          <w:bCs/>
          <w:color w:val="000000" w:themeColor="text1"/>
        </w:rPr>
        <w:t>Ogoh</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Sato K</w:t>
      </w:r>
      <w:r w:rsidRPr="006E7B3F">
        <w:rPr>
          <w:color w:val="000000" w:themeColor="text1"/>
        </w:rPr>
        <w:t xml:space="preserve">, </w:t>
      </w:r>
      <w:r w:rsidRPr="006E7B3F">
        <w:rPr>
          <w:b/>
          <w:bCs/>
          <w:color w:val="000000" w:themeColor="text1"/>
        </w:rPr>
        <w:t>Akimoto T</w:t>
      </w:r>
      <w:r w:rsidRPr="006E7B3F">
        <w:rPr>
          <w:color w:val="000000" w:themeColor="text1"/>
        </w:rPr>
        <w:t xml:space="preserve">, </w:t>
      </w:r>
      <w:proofErr w:type="spellStart"/>
      <w:r w:rsidRPr="006E7B3F">
        <w:rPr>
          <w:b/>
          <w:bCs/>
          <w:color w:val="000000" w:themeColor="text1"/>
        </w:rPr>
        <w:t>Oue</w:t>
      </w:r>
      <w:proofErr w:type="spellEnd"/>
      <w:r w:rsidRPr="006E7B3F">
        <w:rPr>
          <w:b/>
          <w:bCs/>
          <w:color w:val="000000" w:themeColor="text1"/>
        </w:rPr>
        <w:t xml:space="preserve"> A</w:t>
      </w:r>
      <w:r w:rsidRPr="006E7B3F">
        <w:rPr>
          <w:color w:val="000000" w:themeColor="text1"/>
        </w:rPr>
        <w:t xml:space="preserve">, </w:t>
      </w:r>
      <w:proofErr w:type="spellStart"/>
      <w:r w:rsidRPr="006E7B3F">
        <w:rPr>
          <w:b/>
          <w:bCs/>
          <w:color w:val="000000" w:themeColor="text1"/>
        </w:rPr>
        <w:t>Hirasawa</w:t>
      </w:r>
      <w:proofErr w:type="spellEnd"/>
      <w:r w:rsidRPr="006E7B3F">
        <w:rPr>
          <w:b/>
          <w:bCs/>
          <w:color w:val="000000" w:themeColor="text1"/>
        </w:rPr>
        <w:t xml:space="preserve"> A</w:t>
      </w:r>
      <w:r w:rsidRPr="006E7B3F">
        <w:rPr>
          <w:color w:val="000000" w:themeColor="text1"/>
        </w:rPr>
        <w:t xml:space="preserve">, </w:t>
      </w:r>
      <w:proofErr w:type="spellStart"/>
      <w:r w:rsidRPr="006E7B3F">
        <w:rPr>
          <w:b/>
          <w:bCs/>
          <w:color w:val="000000" w:themeColor="text1"/>
        </w:rPr>
        <w:t>Sadamoto</w:t>
      </w:r>
      <w:proofErr w:type="spellEnd"/>
      <w:r w:rsidRPr="006E7B3F">
        <w:rPr>
          <w:b/>
          <w:bCs/>
          <w:color w:val="000000" w:themeColor="text1"/>
        </w:rPr>
        <w:t xml:space="preserve"> T</w:t>
      </w:r>
      <w:r w:rsidRPr="006E7B3F">
        <w:rPr>
          <w:color w:val="000000" w:themeColor="text1"/>
        </w:rPr>
        <w:t xml:space="preserve">. Dynamic cerebral autoregulation during and after handgrip exercise in humans.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108: 1701–1705, 2010.</w:t>
      </w:r>
    </w:p>
    <w:p w14:paraId="42355200" w14:textId="77777777" w:rsidR="00DB0B84" w:rsidRPr="006E7B3F" w:rsidRDefault="00DB0B84" w:rsidP="00DB0B84">
      <w:pPr>
        <w:pStyle w:val="Bibliography"/>
        <w:rPr>
          <w:color w:val="000000" w:themeColor="text1"/>
        </w:rPr>
      </w:pPr>
      <w:r w:rsidRPr="006E7B3F">
        <w:rPr>
          <w:color w:val="000000" w:themeColor="text1"/>
        </w:rPr>
        <w:t xml:space="preserve">34.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Assessment of cerebral pressure autoregulation in humans--a review of measurement methods.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Meas</w:t>
      </w:r>
      <w:proofErr w:type="spellEnd"/>
      <w:r w:rsidRPr="006E7B3F">
        <w:rPr>
          <w:color w:val="000000" w:themeColor="text1"/>
        </w:rPr>
        <w:t xml:space="preserve"> 19: 305–338, 1998.</w:t>
      </w:r>
    </w:p>
    <w:p w14:paraId="12979DFF" w14:textId="77777777" w:rsidR="00DB0B84" w:rsidRPr="006E7B3F" w:rsidRDefault="00DB0B84" w:rsidP="00DB0B84">
      <w:pPr>
        <w:pStyle w:val="Bibliography"/>
        <w:rPr>
          <w:color w:val="000000" w:themeColor="text1"/>
        </w:rPr>
      </w:pPr>
      <w:r w:rsidRPr="006E7B3F">
        <w:rPr>
          <w:color w:val="000000" w:themeColor="text1"/>
        </w:rPr>
        <w:t xml:space="preserve">35.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The critical closing pressure of the cerebral circulation. </w:t>
      </w:r>
      <w:r w:rsidRPr="006E7B3F">
        <w:rPr>
          <w:i/>
          <w:iCs/>
          <w:color w:val="000000" w:themeColor="text1"/>
        </w:rPr>
        <w:t xml:space="preserve">Med </w:t>
      </w:r>
      <w:proofErr w:type="spellStart"/>
      <w:r w:rsidRPr="006E7B3F">
        <w:rPr>
          <w:i/>
          <w:iCs/>
          <w:color w:val="000000" w:themeColor="text1"/>
        </w:rPr>
        <w:t>Eng</w:t>
      </w:r>
      <w:proofErr w:type="spellEnd"/>
      <w:r w:rsidRPr="006E7B3F">
        <w:rPr>
          <w:i/>
          <w:iCs/>
          <w:color w:val="000000" w:themeColor="text1"/>
        </w:rPr>
        <w:t xml:space="preserve"> Phys</w:t>
      </w:r>
      <w:r w:rsidRPr="006E7B3F">
        <w:rPr>
          <w:color w:val="000000" w:themeColor="text1"/>
        </w:rPr>
        <w:t xml:space="preserve"> 25: 621–632, 2003.</w:t>
      </w:r>
    </w:p>
    <w:p w14:paraId="5D950ADD" w14:textId="77777777" w:rsidR="00DB0B84" w:rsidRPr="006E7B3F" w:rsidRDefault="00DB0B84" w:rsidP="00DB0B84">
      <w:pPr>
        <w:pStyle w:val="Bibliography"/>
        <w:rPr>
          <w:color w:val="000000" w:themeColor="text1"/>
        </w:rPr>
      </w:pPr>
      <w:r w:rsidRPr="006E7B3F">
        <w:rPr>
          <w:color w:val="000000" w:themeColor="text1"/>
        </w:rPr>
        <w:t xml:space="preserve">36.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Cerebral autoregulation: from models to clinical applications. </w:t>
      </w:r>
      <w:proofErr w:type="spellStart"/>
      <w:r w:rsidRPr="006E7B3F">
        <w:rPr>
          <w:i/>
          <w:iCs/>
          <w:color w:val="000000" w:themeColor="text1"/>
        </w:rPr>
        <w:t>Cardiovasc</w:t>
      </w:r>
      <w:proofErr w:type="spellEnd"/>
      <w:r w:rsidRPr="006E7B3F">
        <w:rPr>
          <w:i/>
          <w:iCs/>
          <w:color w:val="000000" w:themeColor="text1"/>
        </w:rPr>
        <w:t xml:space="preserve"> </w:t>
      </w:r>
      <w:proofErr w:type="spellStart"/>
      <w:r w:rsidRPr="006E7B3F">
        <w:rPr>
          <w:i/>
          <w:iCs/>
          <w:color w:val="000000" w:themeColor="text1"/>
        </w:rPr>
        <w:t>Eng</w:t>
      </w:r>
      <w:proofErr w:type="spellEnd"/>
      <w:r w:rsidRPr="006E7B3F">
        <w:rPr>
          <w:i/>
          <w:iCs/>
          <w:color w:val="000000" w:themeColor="text1"/>
        </w:rPr>
        <w:t xml:space="preserve"> </w:t>
      </w:r>
      <w:proofErr w:type="spellStart"/>
      <w:r w:rsidRPr="006E7B3F">
        <w:rPr>
          <w:i/>
          <w:iCs/>
          <w:color w:val="000000" w:themeColor="text1"/>
        </w:rPr>
        <w:t>Dordr</w:t>
      </w:r>
      <w:proofErr w:type="spellEnd"/>
      <w:r w:rsidRPr="006E7B3F">
        <w:rPr>
          <w:i/>
          <w:iCs/>
          <w:color w:val="000000" w:themeColor="text1"/>
        </w:rPr>
        <w:t xml:space="preserve"> </w:t>
      </w:r>
      <w:proofErr w:type="spellStart"/>
      <w:r w:rsidRPr="006E7B3F">
        <w:rPr>
          <w:i/>
          <w:iCs/>
          <w:color w:val="000000" w:themeColor="text1"/>
        </w:rPr>
        <w:t>Neth</w:t>
      </w:r>
      <w:proofErr w:type="spellEnd"/>
      <w:r w:rsidRPr="006E7B3F">
        <w:rPr>
          <w:color w:val="000000" w:themeColor="text1"/>
        </w:rPr>
        <w:t xml:space="preserve"> 8: 42–59, 2008.</w:t>
      </w:r>
    </w:p>
    <w:p w14:paraId="39CEA836" w14:textId="77777777" w:rsidR="00DB0B84" w:rsidRPr="006E7B3F" w:rsidRDefault="00DB0B84" w:rsidP="00DB0B84">
      <w:pPr>
        <w:pStyle w:val="Bibliography"/>
        <w:rPr>
          <w:color w:val="000000" w:themeColor="text1"/>
        </w:rPr>
      </w:pPr>
      <w:r w:rsidRPr="006E7B3F">
        <w:rPr>
          <w:color w:val="000000" w:themeColor="text1"/>
        </w:rPr>
        <w:t xml:space="preserve">37.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Transcranial Doppler for evaluation of cerebral autoregulation. </w:t>
      </w:r>
      <w:proofErr w:type="spellStart"/>
      <w:r w:rsidRPr="006E7B3F">
        <w:rPr>
          <w:i/>
          <w:iCs/>
          <w:color w:val="000000" w:themeColor="text1"/>
        </w:rPr>
        <w:t>Clin</w:t>
      </w:r>
      <w:proofErr w:type="spellEnd"/>
      <w:r w:rsidRPr="006E7B3F">
        <w:rPr>
          <w:i/>
          <w:iCs/>
          <w:color w:val="000000" w:themeColor="text1"/>
        </w:rPr>
        <w:t xml:space="preserve"> </w:t>
      </w:r>
      <w:proofErr w:type="spellStart"/>
      <w:r w:rsidRPr="006E7B3F">
        <w:rPr>
          <w:i/>
          <w:iCs/>
          <w:color w:val="000000" w:themeColor="text1"/>
        </w:rPr>
        <w:t>Auton</w:t>
      </w:r>
      <w:proofErr w:type="spellEnd"/>
      <w:r w:rsidRPr="006E7B3F">
        <w:rPr>
          <w:i/>
          <w:iCs/>
          <w:color w:val="000000" w:themeColor="text1"/>
        </w:rPr>
        <w:t xml:space="preserve"> Res Off J </w:t>
      </w:r>
      <w:proofErr w:type="spellStart"/>
      <w:r w:rsidRPr="006E7B3F">
        <w:rPr>
          <w:i/>
          <w:iCs/>
          <w:color w:val="000000" w:themeColor="text1"/>
        </w:rPr>
        <w:t>Clin</w:t>
      </w:r>
      <w:proofErr w:type="spellEnd"/>
      <w:r w:rsidRPr="006E7B3F">
        <w:rPr>
          <w:i/>
          <w:iCs/>
          <w:color w:val="000000" w:themeColor="text1"/>
        </w:rPr>
        <w:t xml:space="preserve"> </w:t>
      </w:r>
      <w:proofErr w:type="spellStart"/>
      <w:r w:rsidRPr="006E7B3F">
        <w:rPr>
          <w:i/>
          <w:iCs/>
          <w:color w:val="000000" w:themeColor="text1"/>
        </w:rPr>
        <w:t>Auton</w:t>
      </w:r>
      <w:proofErr w:type="spellEnd"/>
      <w:r w:rsidRPr="006E7B3F">
        <w:rPr>
          <w:i/>
          <w:iCs/>
          <w:color w:val="000000" w:themeColor="text1"/>
        </w:rPr>
        <w:t xml:space="preserve"> Res </w:t>
      </w:r>
      <w:proofErr w:type="spellStart"/>
      <w:r w:rsidRPr="006E7B3F">
        <w:rPr>
          <w:i/>
          <w:iCs/>
          <w:color w:val="000000" w:themeColor="text1"/>
        </w:rPr>
        <w:t>Soc</w:t>
      </w:r>
      <w:proofErr w:type="spellEnd"/>
      <w:r w:rsidRPr="006E7B3F">
        <w:rPr>
          <w:color w:val="000000" w:themeColor="text1"/>
        </w:rPr>
        <w:t xml:space="preserve"> 19: 197–211, 2009.</w:t>
      </w:r>
    </w:p>
    <w:p w14:paraId="4817F6FC" w14:textId="77777777" w:rsidR="00DB0B84" w:rsidRPr="006E7B3F" w:rsidRDefault="00DB0B84" w:rsidP="00DB0B84">
      <w:pPr>
        <w:pStyle w:val="Bibliography"/>
        <w:rPr>
          <w:color w:val="000000" w:themeColor="text1"/>
        </w:rPr>
      </w:pPr>
      <w:r w:rsidRPr="006E7B3F">
        <w:rPr>
          <w:color w:val="000000" w:themeColor="text1"/>
        </w:rPr>
        <w:lastRenderedPageBreak/>
        <w:t xml:space="preserve">38.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r w:rsidRPr="006E7B3F">
        <w:rPr>
          <w:b/>
          <w:bCs/>
          <w:color w:val="000000" w:themeColor="text1"/>
        </w:rPr>
        <w:t>Dineen NE</w:t>
      </w:r>
      <w:r w:rsidRPr="006E7B3F">
        <w:rPr>
          <w:color w:val="000000" w:themeColor="text1"/>
        </w:rPr>
        <w:t xml:space="preserve">, </w:t>
      </w:r>
      <w:r w:rsidRPr="006E7B3F">
        <w:rPr>
          <w:b/>
          <w:bCs/>
          <w:color w:val="000000" w:themeColor="text1"/>
        </w:rPr>
        <w:t>Brodie FG</w:t>
      </w:r>
      <w:r w:rsidRPr="006E7B3F">
        <w:rPr>
          <w:color w:val="000000" w:themeColor="text1"/>
        </w:rPr>
        <w:t xml:space="preserve">, </w:t>
      </w:r>
      <w:r w:rsidRPr="006E7B3F">
        <w:rPr>
          <w:b/>
          <w:bCs/>
          <w:color w:val="000000" w:themeColor="text1"/>
        </w:rPr>
        <w:t>Robinson TG</w:t>
      </w:r>
      <w:r w:rsidRPr="006E7B3F">
        <w:rPr>
          <w:color w:val="000000" w:themeColor="text1"/>
        </w:rPr>
        <w:t xml:space="preserve">. Spontaneous fluctuations in cerebral blood flow regulation: contribution of PaCO2.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109: 1860–1868, 2010.</w:t>
      </w:r>
    </w:p>
    <w:p w14:paraId="5A6AF371" w14:textId="77777777" w:rsidR="00DB0B84" w:rsidRPr="006E7B3F" w:rsidRDefault="00DB0B84" w:rsidP="00DB0B84">
      <w:pPr>
        <w:pStyle w:val="Bibliography"/>
        <w:rPr>
          <w:color w:val="000000" w:themeColor="text1"/>
        </w:rPr>
      </w:pPr>
      <w:r w:rsidRPr="006E7B3F">
        <w:rPr>
          <w:color w:val="000000" w:themeColor="text1"/>
        </w:rPr>
        <w:t xml:space="preserve">39.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r w:rsidRPr="006E7B3F">
        <w:rPr>
          <w:b/>
          <w:bCs/>
          <w:color w:val="000000" w:themeColor="text1"/>
        </w:rPr>
        <w:t>Eyre M</w:t>
      </w:r>
      <w:r w:rsidRPr="006E7B3F">
        <w:rPr>
          <w:color w:val="000000" w:themeColor="text1"/>
        </w:rPr>
        <w:t xml:space="preserve">, </w:t>
      </w:r>
      <w:r w:rsidRPr="006E7B3F">
        <w:rPr>
          <w:b/>
          <w:bCs/>
          <w:color w:val="000000" w:themeColor="text1"/>
        </w:rPr>
        <w:t>Potter JF</w:t>
      </w:r>
      <w:r w:rsidRPr="006E7B3F">
        <w:rPr>
          <w:color w:val="000000" w:themeColor="text1"/>
        </w:rPr>
        <w:t xml:space="preserve">. Multivariate </w:t>
      </w:r>
      <w:proofErr w:type="spellStart"/>
      <w:r w:rsidRPr="006E7B3F">
        <w:rPr>
          <w:color w:val="000000" w:themeColor="text1"/>
        </w:rPr>
        <w:t>modeling</w:t>
      </w:r>
      <w:proofErr w:type="spellEnd"/>
      <w:r w:rsidRPr="006E7B3F">
        <w:rPr>
          <w:color w:val="000000" w:themeColor="text1"/>
        </w:rPr>
        <w:t xml:space="preserve"> of cognitive-motor stimulation on neurovascular coupling: transcranial Doppler used to characterize myogenic and metabolic influences.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Regul</w:t>
      </w:r>
      <w:proofErr w:type="spellEnd"/>
      <w:r w:rsidRPr="006E7B3F">
        <w:rPr>
          <w:i/>
          <w:iCs/>
          <w:color w:val="000000" w:themeColor="text1"/>
        </w:rPr>
        <w:t xml:space="preserve"> </w:t>
      </w:r>
      <w:proofErr w:type="spellStart"/>
      <w:r w:rsidRPr="006E7B3F">
        <w:rPr>
          <w:i/>
          <w:iCs/>
          <w:color w:val="000000" w:themeColor="text1"/>
        </w:rPr>
        <w:t>Integr</w:t>
      </w:r>
      <w:proofErr w:type="spellEnd"/>
      <w:r w:rsidRPr="006E7B3F">
        <w:rPr>
          <w:i/>
          <w:iCs/>
          <w:color w:val="000000" w:themeColor="text1"/>
        </w:rPr>
        <w:t xml:space="preserve"> Comp </w:t>
      </w:r>
      <w:proofErr w:type="spellStart"/>
      <w:r w:rsidRPr="006E7B3F">
        <w:rPr>
          <w:i/>
          <w:iCs/>
          <w:color w:val="000000" w:themeColor="text1"/>
        </w:rPr>
        <w:t>Physiol</w:t>
      </w:r>
      <w:proofErr w:type="spellEnd"/>
      <w:r w:rsidRPr="006E7B3F">
        <w:rPr>
          <w:color w:val="000000" w:themeColor="text1"/>
        </w:rPr>
        <w:t xml:space="preserve"> 303: R395-407, 2012.</w:t>
      </w:r>
    </w:p>
    <w:p w14:paraId="540A2458" w14:textId="77777777" w:rsidR="00DB0B84" w:rsidRPr="006E7B3F" w:rsidRDefault="00DB0B84" w:rsidP="00DB0B84">
      <w:pPr>
        <w:pStyle w:val="Bibliography"/>
        <w:rPr>
          <w:color w:val="000000" w:themeColor="text1"/>
        </w:rPr>
      </w:pPr>
      <w:r w:rsidRPr="006E7B3F">
        <w:rPr>
          <w:color w:val="000000" w:themeColor="text1"/>
        </w:rPr>
        <w:t xml:space="preserve">40.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r w:rsidRPr="006E7B3F">
        <w:rPr>
          <w:b/>
          <w:bCs/>
          <w:color w:val="000000" w:themeColor="text1"/>
        </w:rPr>
        <w:t>Moody M</w:t>
      </w:r>
      <w:r w:rsidRPr="006E7B3F">
        <w:rPr>
          <w:color w:val="000000" w:themeColor="text1"/>
        </w:rPr>
        <w:t xml:space="preserve">, </w:t>
      </w:r>
      <w:r w:rsidRPr="006E7B3F">
        <w:rPr>
          <w:b/>
          <w:bCs/>
          <w:color w:val="000000" w:themeColor="text1"/>
        </w:rPr>
        <w:t>Eames PJ</w:t>
      </w:r>
      <w:r w:rsidRPr="006E7B3F">
        <w:rPr>
          <w:color w:val="000000" w:themeColor="text1"/>
        </w:rPr>
        <w:t xml:space="preserve">, </w:t>
      </w:r>
      <w:r w:rsidRPr="006E7B3F">
        <w:rPr>
          <w:b/>
          <w:bCs/>
          <w:color w:val="000000" w:themeColor="text1"/>
        </w:rPr>
        <w:t>Potter JF</w:t>
      </w:r>
      <w:r w:rsidRPr="006E7B3F">
        <w:rPr>
          <w:color w:val="000000" w:themeColor="text1"/>
        </w:rPr>
        <w:t xml:space="preserve">. Cerebral blood flow velocity during mental activation: interpretation with different models of the passive pressure-velocity relationship.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99: 2352–2362, 2005.</w:t>
      </w:r>
    </w:p>
    <w:p w14:paraId="24212C32" w14:textId="77777777" w:rsidR="00DB0B84" w:rsidRPr="006E7B3F" w:rsidRDefault="00DB0B84" w:rsidP="00DB0B84">
      <w:pPr>
        <w:pStyle w:val="Bibliography"/>
        <w:rPr>
          <w:color w:val="000000" w:themeColor="text1"/>
        </w:rPr>
      </w:pPr>
      <w:r w:rsidRPr="006E7B3F">
        <w:rPr>
          <w:color w:val="000000" w:themeColor="text1"/>
        </w:rPr>
        <w:t xml:space="preserve">41. </w:t>
      </w:r>
      <w:r w:rsidRPr="006E7B3F">
        <w:rPr>
          <w:color w:val="000000" w:themeColor="text1"/>
        </w:rPr>
        <w:tab/>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r w:rsidRPr="006E7B3F">
        <w:rPr>
          <w:b/>
          <w:bCs/>
          <w:color w:val="000000" w:themeColor="text1"/>
        </w:rPr>
        <w:t>White RP</w:t>
      </w:r>
      <w:r w:rsidRPr="006E7B3F">
        <w:rPr>
          <w:color w:val="000000" w:themeColor="text1"/>
        </w:rPr>
        <w:t xml:space="preserve">, </w:t>
      </w:r>
      <w:r w:rsidRPr="006E7B3F">
        <w:rPr>
          <w:b/>
          <w:bCs/>
          <w:color w:val="000000" w:themeColor="text1"/>
        </w:rPr>
        <w:t>Markus HS</w:t>
      </w:r>
      <w:r w:rsidRPr="006E7B3F">
        <w:rPr>
          <w:color w:val="000000" w:themeColor="text1"/>
        </w:rPr>
        <w:t xml:space="preserve">, </w:t>
      </w:r>
      <w:r w:rsidRPr="006E7B3F">
        <w:rPr>
          <w:b/>
          <w:bCs/>
          <w:color w:val="000000" w:themeColor="text1"/>
        </w:rPr>
        <w:t>Evans DH</w:t>
      </w:r>
      <w:r w:rsidRPr="006E7B3F">
        <w:rPr>
          <w:color w:val="000000" w:themeColor="text1"/>
        </w:rPr>
        <w:t xml:space="preserve">. Grading of cerebral dynamic autoregulation from spontaneous fluctuations in arterial blood pressure. </w:t>
      </w:r>
      <w:r w:rsidRPr="006E7B3F">
        <w:rPr>
          <w:i/>
          <w:iCs/>
          <w:color w:val="000000" w:themeColor="text1"/>
        </w:rPr>
        <w:t xml:space="preserve">Stroke J </w:t>
      </w:r>
      <w:proofErr w:type="spellStart"/>
      <w:r w:rsidRPr="006E7B3F">
        <w:rPr>
          <w:i/>
          <w:iCs/>
          <w:color w:val="000000" w:themeColor="text1"/>
        </w:rPr>
        <w:t>Cereb</w:t>
      </w:r>
      <w:proofErr w:type="spellEnd"/>
      <w:r w:rsidRPr="006E7B3F">
        <w:rPr>
          <w:i/>
          <w:iCs/>
          <w:color w:val="000000" w:themeColor="text1"/>
        </w:rPr>
        <w:t xml:space="preserve"> </w:t>
      </w:r>
      <w:proofErr w:type="spellStart"/>
      <w:r w:rsidRPr="006E7B3F">
        <w:rPr>
          <w:i/>
          <w:iCs/>
          <w:color w:val="000000" w:themeColor="text1"/>
        </w:rPr>
        <w:t>Circ</w:t>
      </w:r>
      <w:proofErr w:type="spellEnd"/>
      <w:r w:rsidRPr="006E7B3F">
        <w:rPr>
          <w:color w:val="000000" w:themeColor="text1"/>
        </w:rPr>
        <w:t xml:space="preserve"> 29: 2341–2346, 1998.</w:t>
      </w:r>
    </w:p>
    <w:p w14:paraId="27A9470B" w14:textId="77777777" w:rsidR="00DB0B84" w:rsidRPr="006E7B3F" w:rsidRDefault="00DB0B84" w:rsidP="00DB0B84">
      <w:pPr>
        <w:pStyle w:val="Bibliography"/>
        <w:rPr>
          <w:color w:val="000000" w:themeColor="text1"/>
        </w:rPr>
      </w:pPr>
      <w:r w:rsidRPr="006E7B3F">
        <w:rPr>
          <w:color w:val="000000" w:themeColor="text1"/>
        </w:rPr>
        <w:t xml:space="preserve">42. </w:t>
      </w:r>
      <w:r w:rsidRPr="006E7B3F">
        <w:rPr>
          <w:color w:val="000000" w:themeColor="text1"/>
        </w:rPr>
        <w:tab/>
      </w:r>
      <w:r w:rsidRPr="006E7B3F">
        <w:rPr>
          <w:b/>
          <w:bCs/>
          <w:color w:val="000000" w:themeColor="text1"/>
        </w:rPr>
        <w:t>Patel N</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w:t>
      </w:r>
      <w:proofErr w:type="spellStart"/>
      <w:r w:rsidRPr="006E7B3F">
        <w:rPr>
          <w:b/>
          <w:bCs/>
          <w:color w:val="000000" w:themeColor="text1"/>
        </w:rPr>
        <w:t>Haunton</w:t>
      </w:r>
      <w:proofErr w:type="spellEnd"/>
      <w:r w:rsidRPr="006E7B3F">
        <w:rPr>
          <w:b/>
          <w:bCs/>
          <w:color w:val="000000" w:themeColor="text1"/>
        </w:rPr>
        <w:t xml:space="preserve"> V</w:t>
      </w:r>
      <w:r w:rsidRPr="006E7B3F">
        <w:rPr>
          <w:color w:val="000000" w:themeColor="text1"/>
        </w:rPr>
        <w:t xml:space="preserve">, </w:t>
      </w:r>
      <w:proofErr w:type="spellStart"/>
      <w:r w:rsidRPr="006E7B3F">
        <w:rPr>
          <w:b/>
          <w:bCs/>
          <w:color w:val="000000" w:themeColor="text1"/>
        </w:rPr>
        <w:t>Katsogridakis</w:t>
      </w:r>
      <w:proofErr w:type="spellEnd"/>
      <w:r w:rsidRPr="006E7B3F">
        <w:rPr>
          <w:b/>
          <w:bCs/>
          <w:color w:val="000000" w:themeColor="text1"/>
        </w:rPr>
        <w:t xml:space="preserve"> E</w:t>
      </w:r>
      <w:r w:rsidRPr="006E7B3F">
        <w:rPr>
          <w:color w:val="000000" w:themeColor="text1"/>
        </w:rPr>
        <w:t xml:space="preserve">, </w:t>
      </w:r>
      <w:r w:rsidRPr="006E7B3F">
        <w:rPr>
          <w:b/>
          <w:bCs/>
          <w:color w:val="000000" w:themeColor="text1"/>
        </w:rPr>
        <w:t>Saeed NP</w:t>
      </w:r>
      <w:r w:rsidRPr="006E7B3F">
        <w:rPr>
          <w:color w:val="000000" w:themeColor="text1"/>
        </w:rPr>
        <w:t xml:space="preserve">, </w:t>
      </w:r>
      <w:proofErr w:type="spellStart"/>
      <w:r w:rsidRPr="006E7B3F">
        <w:rPr>
          <w:b/>
          <w:bCs/>
          <w:color w:val="000000" w:themeColor="text1"/>
        </w:rPr>
        <w:t>Salinet</w:t>
      </w:r>
      <w:proofErr w:type="spellEnd"/>
      <w:r w:rsidRPr="006E7B3F">
        <w:rPr>
          <w:b/>
          <w:bCs/>
          <w:color w:val="000000" w:themeColor="text1"/>
        </w:rPr>
        <w:t xml:space="preserve"> A</w:t>
      </w:r>
      <w:r w:rsidRPr="006E7B3F">
        <w:rPr>
          <w:color w:val="000000" w:themeColor="text1"/>
        </w:rPr>
        <w:t xml:space="preserve">, </w:t>
      </w:r>
      <w:r w:rsidRPr="006E7B3F">
        <w:rPr>
          <w:b/>
          <w:bCs/>
          <w:color w:val="000000" w:themeColor="text1"/>
        </w:rPr>
        <w:t>Brodie F</w:t>
      </w:r>
      <w:r w:rsidRPr="006E7B3F">
        <w:rPr>
          <w:color w:val="000000" w:themeColor="text1"/>
        </w:rPr>
        <w:t xml:space="preserve">, </w:t>
      </w:r>
      <w:r w:rsidRPr="006E7B3F">
        <w:rPr>
          <w:b/>
          <w:bCs/>
          <w:color w:val="000000" w:themeColor="text1"/>
        </w:rPr>
        <w:t>Syed N</w:t>
      </w:r>
      <w:r w:rsidRPr="006E7B3F">
        <w:rPr>
          <w:color w:val="000000" w:themeColor="text1"/>
        </w:rPr>
        <w:t xml:space="preserve">, </w:t>
      </w:r>
      <w:proofErr w:type="spellStart"/>
      <w:r w:rsidRPr="006E7B3F">
        <w:rPr>
          <w:b/>
          <w:bCs/>
          <w:color w:val="000000" w:themeColor="text1"/>
        </w:rPr>
        <w:t>D’Sa</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Robinson TG</w:t>
      </w:r>
      <w:r w:rsidRPr="006E7B3F">
        <w:rPr>
          <w:color w:val="000000" w:themeColor="text1"/>
        </w:rPr>
        <w:t xml:space="preserve">. The Leicester cerebral </w:t>
      </w:r>
      <w:proofErr w:type="spellStart"/>
      <w:r w:rsidRPr="006E7B3F">
        <w:rPr>
          <w:color w:val="000000" w:themeColor="text1"/>
        </w:rPr>
        <w:t>haemodynamics</w:t>
      </w:r>
      <w:proofErr w:type="spellEnd"/>
      <w:r w:rsidRPr="006E7B3F">
        <w:rPr>
          <w:color w:val="000000" w:themeColor="text1"/>
        </w:rPr>
        <w:t xml:space="preserve"> database: normative values and the influence of age and sex.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Meas</w:t>
      </w:r>
      <w:proofErr w:type="spellEnd"/>
      <w:r w:rsidRPr="006E7B3F">
        <w:rPr>
          <w:color w:val="000000" w:themeColor="text1"/>
        </w:rPr>
        <w:t xml:space="preserve"> 37: 1485–1498, 2016.</w:t>
      </w:r>
    </w:p>
    <w:p w14:paraId="24173269" w14:textId="77777777" w:rsidR="00DB0B84" w:rsidRPr="006E7B3F" w:rsidRDefault="00DB0B84" w:rsidP="00DB0B84">
      <w:pPr>
        <w:pStyle w:val="Bibliography"/>
        <w:rPr>
          <w:color w:val="000000" w:themeColor="text1"/>
        </w:rPr>
      </w:pPr>
      <w:r w:rsidRPr="006E7B3F">
        <w:rPr>
          <w:color w:val="000000" w:themeColor="text1"/>
        </w:rPr>
        <w:t xml:space="preserve">43. </w:t>
      </w:r>
      <w:r w:rsidRPr="006E7B3F">
        <w:rPr>
          <w:color w:val="000000" w:themeColor="text1"/>
        </w:rPr>
        <w:tab/>
      </w:r>
      <w:r w:rsidRPr="006E7B3F">
        <w:rPr>
          <w:b/>
          <w:bCs/>
          <w:color w:val="000000" w:themeColor="text1"/>
        </w:rPr>
        <w:t>Paulson OB</w:t>
      </w:r>
      <w:r w:rsidRPr="006E7B3F">
        <w:rPr>
          <w:color w:val="000000" w:themeColor="text1"/>
        </w:rPr>
        <w:t xml:space="preserve">, </w:t>
      </w:r>
      <w:r w:rsidRPr="006E7B3F">
        <w:rPr>
          <w:b/>
          <w:bCs/>
          <w:color w:val="000000" w:themeColor="text1"/>
        </w:rPr>
        <w:t>Jarden JO</w:t>
      </w:r>
      <w:r w:rsidRPr="006E7B3F">
        <w:rPr>
          <w:color w:val="000000" w:themeColor="text1"/>
        </w:rPr>
        <w:t xml:space="preserve">, </w:t>
      </w:r>
      <w:proofErr w:type="spellStart"/>
      <w:r w:rsidRPr="006E7B3F">
        <w:rPr>
          <w:b/>
          <w:bCs/>
          <w:color w:val="000000" w:themeColor="text1"/>
        </w:rPr>
        <w:t>Vorstrup</w:t>
      </w:r>
      <w:proofErr w:type="spellEnd"/>
      <w:r w:rsidRPr="006E7B3F">
        <w:rPr>
          <w:b/>
          <w:bCs/>
          <w:color w:val="000000" w:themeColor="text1"/>
        </w:rPr>
        <w:t xml:space="preserve"> S</w:t>
      </w:r>
      <w:r w:rsidRPr="006E7B3F">
        <w:rPr>
          <w:color w:val="000000" w:themeColor="text1"/>
        </w:rPr>
        <w:t xml:space="preserve">, </w:t>
      </w:r>
      <w:r w:rsidRPr="006E7B3F">
        <w:rPr>
          <w:b/>
          <w:bCs/>
          <w:color w:val="000000" w:themeColor="text1"/>
        </w:rPr>
        <w:t>Holm S</w:t>
      </w:r>
      <w:r w:rsidRPr="006E7B3F">
        <w:rPr>
          <w:color w:val="000000" w:themeColor="text1"/>
        </w:rPr>
        <w:t xml:space="preserve">, </w:t>
      </w:r>
      <w:proofErr w:type="spellStart"/>
      <w:r w:rsidRPr="006E7B3F">
        <w:rPr>
          <w:b/>
          <w:bCs/>
          <w:color w:val="000000" w:themeColor="text1"/>
        </w:rPr>
        <w:t>Godtfredsen</w:t>
      </w:r>
      <w:proofErr w:type="spellEnd"/>
      <w:r w:rsidRPr="006E7B3F">
        <w:rPr>
          <w:b/>
          <w:bCs/>
          <w:color w:val="000000" w:themeColor="text1"/>
        </w:rPr>
        <w:t xml:space="preserve"> J</w:t>
      </w:r>
      <w:r w:rsidRPr="006E7B3F">
        <w:rPr>
          <w:color w:val="000000" w:themeColor="text1"/>
        </w:rPr>
        <w:t xml:space="preserve">. Effect of captopril on the cerebral circulation in chronic heart failure. </w:t>
      </w:r>
      <w:proofErr w:type="spellStart"/>
      <w:r w:rsidRPr="006E7B3F">
        <w:rPr>
          <w:i/>
          <w:iCs/>
          <w:color w:val="000000" w:themeColor="text1"/>
        </w:rPr>
        <w:t>Eur</w:t>
      </w:r>
      <w:proofErr w:type="spellEnd"/>
      <w:r w:rsidRPr="006E7B3F">
        <w:rPr>
          <w:i/>
          <w:iCs/>
          <w:color w:val="000000" w:themeColor="text1"/>
        </w:rPr>
        <w:t xml:space="preserve"> J </w:t>
      </w:r>
      <w:proofErr w:type="spellStart"/>
      <w:r w:rsidRPr="006E7B3F">
        <w:rPr>
          <w:i/>
          <w:iCs/>
          <w:color w:val="000000" w:themeColor="text1"/>
        </w:rPr>
        <w:t>Clin</w:t>
      </w:r>
      <w:proofErr w:type="spellEnd"/>
      <w:r w:rsidRPr="006E7B3F">
        <w:rPr>
          <w:i/>
          <w:iCs/>
          <w:color w:val="000000" w:themeColor="text1"/>
        </w:rPr>
        <w:t xml:space="preserve"> Invest</w:t>
      </w:r>
      <w:r w:rsidRPr="006E7B3F">
        <w:rPr>
          <w:color w:val="000000" w:themeColor="text1"/>
        </w:rPr>
        <w:t xml:space="preserve"> 16: 124–132, 1986.</w:t>
      </w:r>
    </w:p>
    <w:p w14:paraId="28F5AF93" w14:textId="77777777" w:rsidR="00DB0B84" w:rsidRPr="006E7B3F" w:rsidRDefault="00DB0B84" w:rsidP="00DB0B84">
      <w:pPr>
        <w:pStyle w:val="Bibliography"/>
        <w:rPr>
          <w:color w:val="000000" w:themeColor="text1"/>
        </w:rPr>
      </w:pPr>
      <w:r w:rsidRPr="006E7B3F">
        <w:rPr>
          <w:color w:val="000000" w:themeColor="text1"/>
        </w:rPr>
        <w:t xml:space="preserve">44. </w:t>
      </w:r>
      <w:r w:rsidRPr="006E7B3F">
        <w:rPr>
          <w:color w:val="000000" w:themeColor="text1"/>
        </w:rPr>
        <w:tab/>
      </w:r>
      <w:r w:rsidRPr="006E7B3F">
        <w:rPr>
          <w:b/>
          <w:bCs/>
          <w:color w:val="000000" w:themeColor="text1"/>
        </w:rPr>
        <w:t>Poole DC</w:t>
      </w:r>
      <w:r w:rsidRPr="006E7B3F">
        <w:rPr>
          <w:color w:val="000000" w:themeColor="text1"/>
        </w:rPr>
        <w:t xml:space="preserve">, </w:t>
      </w:r>
      <w:r w:rsidRPr="006E7B3F">
        <w:rPr>
          <w:b/>
          <w:bCs/>
          <w:color w:val="000000" w:themeColor="text1"/>
        </w:rPr>
        <w:t>Richardson RS</w:t>
      </w:r>
      <w:r w:rsidRPr="006E7B3F">
        <w:rPr>
          <w:color w:val="000000" w:themeColor="text1"/>
        </w:rPr>
        <w:t xml:space="preserve">, </w:t>
      </w:r>
      <w:proofErr w:type="spellStart"/>
      <w:r w:rsidRPr="006E7B3F">
        <w:rPr>
          <w:b/>
          <w:bCs/>
          <w:color w:val="000000" w:themeColor="text1"/>
        </w:rPr>
        <w:t>Haykowsky</w:t>
      </w:r>
      <w:proofErr w:type="spellEnd"/>
      <w:r w:rsidRPr="006E7B3F">
        <w:rPr>
          <w:b/>
          <w:bCs/>
          <w:color w:val="000000" w:themeColor="text1"/>
        </w:rPr>
        <w:t xml:space="preserve"> MJ</w:t>
      </w:r>
      <w:r w:rsidRPr="006E7B3F">
        <w:rPr>
          <w:color w:val="000000" w:themeColor="text1"/>
        </w:rPr>
        <w:t xml:space="preserve">, </w:t>
      </w:r>
      <w:r w:rsidRPr="006E7B3F">
        <w:rPr>
          <w:b/>
          <w:bCs/>
          <w:color w:val="000000" w:themeColor="text1"/>
        </w:rPr>
        <w:t>Hirai DM</w:t>
      </w:r>
      <w:r w:rsidRPr="006E7B3F">
        <w:rPr>
          <w:color w:val="000000" w:themeColor="text1"/>
        </w:rPr>
        <w:t xml:space="preserve">, </w:t>
      </w:r>
      <w:proofErr w:type="spellStart"/>
      <w:r w:rsidRPr="006E7B3F">
        <w:rPr>
          <w:b/>
          <w:bCs/>
          <w:color w:val="000000" w:themeColor="text1"/>
        </w:rPr>
        <w:t>Musch</w:t>
      </w:r>
      <w:proofErr w:type="spellEnd"/>
      <w:r w:rsidRPr="006E7B3F">
        <w:rPr>
          <w:b/>
          <w:bCs/>
          <w:color w:val="000000" w:themeColor="text1"/>
        </w:rPr>
        <w:t xml:space="preserve"> TI</w:t>
      </w:r>
      <w:r w:rsidRPr="006E7B3F">
        <w:rPr>
          <w:color w:val="000000" w:themeColor="text1"/>
        </w:rPr>
        <w:t xml:space="preserve">. Exercise Limitations in Heart Failure with Reduced and Preserved Ejection Fraction. </w:t>
      </w:r>
      <w:r w:rsidRPr="006E7B3F">
        <w:rPr>
          <w:i/>
          <w:iCs/>
          <w:color w:val="000000" w:themeColor="text1"/>
        </w:rPr>
        <w:t xml:space="preserve">J. Appl. Physiol.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w:t>
      </w:r>
      <w:proofErr w:type="gramStart"/>
      <w:r w:rsidRPr="006E7B3F">
        <w:rPr>
          <w:color w:val="000000" w:themeColor="text1"/>
        </w:rPr>
        <w:t>( October</w:t>
      </w:r>
      <w:proofErr w:type="gramEnd"/>
      <w:r w:rsidRPr="006E7B3F">
        <w:rPr>
          <w:color w:val="000000" w:themeColor="text1"/>
        </w:rPr>
        <w:t xml:space="preserve"> 19, 2017). </w:t>
      </w:r>
      <w:proofErr w:type="spellStart"/>
      <w:r w:rsidRPr="006E7B3F">
        <w:rPr>
          <w:color w:val="000000" w:themeColor="text1"/>
        </w:rPr>
        <w:t>doi</w:t>
      </w:r>
      <w:proofErr w:type="spellEnd"/>
      <w:r w:rsidRPr="006E7B3F">
        <w:rPr>
          <w:color w:val="000000" w:themeColor="text1"/>
        </w:rPr>
        <w:t>: 10.1152/japplphysiol.00747.2017.</w:t>
      </w:r>
    </w:p>
    <w:p w14:paraId="745D748A" w14:textId="77777777" w:rsidR="00DB0B84" w:rsidRPr="006E7B3F" w:rsidRDefault="00DB0B84" w:rsidP="00DB0B84">
      <w:pPr>
        <w:pStyle w:val="Bibliography"/>
        <w:rPr>
          <w:color w:val="000000" w:themeColor="text1"/>
        </w:rPr>
      </w:pPr>
      <w:r w:rsidRPr="006E7B3F">
        <w:rPr>
          <w:color w:val="000000" w:themeColor="text1"/>
        </w:rPr>
        <w:t xml:space="preserve">45. </w:t>
      </w:r>
      <w:r w:rsidRPr="006E7B3F">
        <w:rPr>
          <w:color w:val="000000" w:themeColor="text1"/>
        </w:rPr>
        <w:tab/>
      </w:r>
      <w:proofErr w:type="spellStart"/>
      <w:r w:rsidRPr="006E7B3F">
        <w:rPr>
          <w:b/>
          <w:bCs/>
          <w:color w:val="000000" w:themeColor="text1"/>
        </w:rPr>
        <w:t>Prodel</w:t>
      </w:r>
      <w:proofErr w:type="spellEnd"/>
      <w:r w:rsidRPr="006E7B3F">
        <w:rPr>
          <w:b/>
          <w:bCs/>
          <w:color w:val="000000" w:themeColor="text1"/>
        </w:rPr>
        <w:t xml:space="preserve"> E</w:t>
      </w:r>
      <w:r w:rsidRPr="006E7B3F">
        <w:rPr>
          <w:color w:val="000000" w:themeColor="text1"/>
        </w:rPr>
        <w:t xml:space="preserve">, </w:t>
      </w:r>
      <w:proofErr w:type="spellStart"/>
      <w:r w:rsidRPr="006E7B3F">
        <w:rPr>
          <w:b/>
          <w:bCs/>
          <w:color w:val="000000" w:themeColor="text1"/>
        </w:rPr>
        <w:t>Balanos</w:t>
      </w:r>
      <w:proofErr w:type="spellEnd"/>
      <w:r w:rsidRPr="006E7B3F">
        <w:rPr>
          <w:b/>
          <w:bCs/>
          <w:color w:val="000000" w:themeColor="text1"/>
        </w:rPr>
        <w:t xml:space="preserve"> GM</w:t>
      </w:r>
      <w:r w:rsidRPr="006E7B3F">
        <w:rPr>
          <w:color w:val="000000" w:themeColor="text1"/>
        </w:rPr>
        <w:t xml:space="preserve">, </w:t>
      </w:r>
      <w:proofErr w:type="spellStart"/>
      <w:r w:rsidRPr="006E7B3F">
        <w:rPr>
          <w:b/>
          <w:bCs/>
          <w:color w:val="000000" w:themeColor="text1"/>
        </w:rPr>
        <w:t>Braz</w:t>
      </w:r>
      <w:proofErr w:type="spellEnd"/>
      <w:r w:rsidRPr="006E7B3F">
        <w:rPr>
          <w:b/>
          <w:bCs/>
          <w:color w:val="000000" w:themeColor="text1"/>
        </w:rPr>
        <w:t xml:space="preserve"> ID</w:t>
      </w:r>
      <w:r w:rsidRPr="006E7B3F">
        <w:rPr>
          <w:color w:val="000000" w:themeColor="text1"/>
        </w:rPr>
        <w:t xml:space="preserve">, </w:t>
      </w:r>
      <w:proofErr w:type="spellStart"/>
      <w:r w:rsidRPr="006E7B3F">
        <w:rPr>
          <w:b/>
          <w:bCs/>
          <w:color w:val="000000" w:themeColor="text1"/>
        </w:rPr>
        <w:t>Nobrega</w:t>
      </w:r>
      <w:proofErr w:type="spellEnd"/>
      <w:r w:rsidRPr="006E7B3F">
        <w:rPr>
          <w:b/>
          <w:bCs/>
          <w:color w:val="000000" w:themeColor="text1"/>
        </w:rPr>
        <w:t xml:space="preserve"> ACL</w:t>
      </w:r>
      <w:r w:rsidRPr="006E7B3F">
        <w:rPr>
          <w:color w:val="000000" w:themeColor="text1"/>
        </w:rPr>
        <w:t xml:space="preserve">, </w:t>
      </w:r>
      <w:proofErr w:type="spellStart"/>
      <w:r w:rsidRPr="006E7B3F">
        <w:rPr>
          <w:b/>
          <w:bCs/>
          <w:color w:val="000000" w:themeColor="text1"/>
        </w:rPr>
        <w:t>Vianna</w:t>
      </w:r>
      <w:proofErr w:type="spellEnd"/>
      <w:r w:rsidRPr="006E7B3F">
        <w:rPr>
          <w:b/>
          <w:bCs/>
          <w:color w:val="000000" w:themeColor="text1"/>
        </w:rPr>
        <w:t xml:space="preserve"> LC</w:t>
      </w:r>
      <w:r w:rsidRPr="006E7B3F">
        <w:rPr>
          <w:color w:val="000000" w:themeColor="text1"/>
        </w:rPr>
        <w:t xml:space="preserve">, </w:t>
      </w:r>
      <w:r w:rsidRPr="006E7B3F">
        <w:rPr>
          <w:b/>
          <w:bCs/>
          <w:color w:val="000000" w:themeColor="text1"/>
        </w:rPr>
        <w:t>Fisher JP</w:t>
      </w:r>
      <w:r w:rsidRPr="006E7B3F">
        <w:rPr>
          <w:color w:val="000000" w:themeColor="text1"/>
        </w:rPr>
        <w:t xml:space="preserve">. Muscle </w:t>
      </w:r>
      <w:proofErr w:type="spellStart"/>
      <w:r w:rsidRPr="006E7B3F">
        <w:rPr>
          <w:color w:val="000000" w:themeColor="text1"/>
        </w:rPr>
        <w:t>metaboreflex</w:t>
      </w:r>
      <w:proofErr w:type="spellEnd"/>
      <w:r w:rsidRPr="006E7B3F">
        <w:rPr>
          <w:color w:val="000000" w:themeColor="text1"/>
        </w:rPr>
        <w:t xml:space="preserve"> and cerebral blood flow regulation in humans: implications for exercise with blood flow restriction.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310: H1201-1209, 2016.</w:t>
      </w:r>
    </w:p>
    <w:p w14:paraId="404CBFAE" w14:textId="77777777" w:rsidR="00DB0B84" w:rsidRPr="006E7B3F" w:rsidRDefault="00DB0B84" w:rsidP="00DB0B84">
      <w:pPr>
        <w:pStyle w:val="Bibliography"/>
        <w:rPr>
          <w:color w:val="000000" w:themeColor="text1"/>
        </w:rPr>
      </w:pPr>
      <w:r w:rsidRPr="006E7B3F">
        <w:rPr>
          <w:color w:val="000000" w:themeColor="text1"/>
        </w:rPr>
        <w:t xml:space="preserve">46. </w:t>
      </w:r>
      <w:r w:rsidRPr="006E7B3F">
        <w:rPr>
          <w:color w:val="000000" w:themeColor="text1"/>
        </w:rPr>
        <w:tab/>
      </w:r>
      <w:proofErr w:type="spellStart"/>
      <w:r w:rsidRPr="006E7B3F">
        <w:rPr>
          <w:b/>
          <w:bCs/>
          <w:color w:val="000000" w:themeColor="text1"/>
        </w:rPr>
        <w:t>Ravits</w:t>
      </w:r>
      <w:proofErr w:type="spellEnd"/>
      <w:r w:rsidRPr="006E7B3F">
        <w:rPr>
          <w:b/>
          <w:bCs/>
          <w:color w:val="000000" w:themeColor="text1"/>
        </w:rPr>
        <w:t xml:space="preserve"> JM</w:t>
      </w:r>
      <w:r w:rsidRPr="006E7B3F">
        <w:rPr>
          <w:color w:val="000000" w:themeColor="text1"/>
        </w:rPr>
        <w:t xml:space="preserve">. AAEM </w:t>
      </w:r>
      <w:proofErr w:type="spellStart"/>
      <w:r w:rsidRPr="006E7B3F">
        <w:rPr>
          <w:color w:val="000000" w:themeColor="text1"/>
        </w:rPr>
        <w:t>minimonograph</w:t>
      </w:r>
      <w:proofErr w:type="spellEnd"/>
      <w:r w:rsidRPr="006E7B3F">
        <w:rPr>
          <w:color w:val="000000" w:themeColor="text1"/>
        </w:rPr>
        <w:t xml:space="preserve"> #48: autonomic nervous system testing. </w:t>
      </w:r>
      <w:r w:rsidRPr="006E7B3F">
        <w:rPr>
          <w:i/>
          <w:iCs/>
          <w:color w:val="000000" w:themeColor="text1"/>
        </w:rPr>
        <w:t>Muscle Nerve</w:t>
      </w:r>
      <w:r w:rsidRPr="006E7B3F">
        <w:rPr>
          <w:color w:val="000000" w:themeColor="text1"/>
        </w:rPr>
        <w:t xml:space="preserve"> 20: 919–937, 1997.</w:t>
      </w:r>
    </w:p>
    <w:p w14:paraId="5B623F44" w14:textId="77777777" w:rsidR="00DB0B84" w:rsidRPr="006E7B3F" w:rsidRDefault="00DB0B84" w:rsidP="00DB0B84">
      <w:pPr>
        <w:pStyle w:val="Bibliography"/>
        <w:rPr>
          <w:color w:val="000000" w:themeColor="text1"/>
        </w:rPr>
      </w:pPr>
      <w:r w:rsidRPr="006E7B3F">
        <w:rPr>
          <w:color w:val="000000" w:themeColor="text1"/>
        </w:rPr>
        <w:t>4</w:t>
      </w:r>
      <w:r w:rsidRPr="002A5075">
        <w:rPr>
          <w:color w:val="FF0000"/>
        </w:rPr>
        <w:t xml:space="preserve">7. </w:t>
      </w:r>
      <w:r w:rsidRPr="002A5075">
        <w:rPr>
          <w:color w:val="FF0000"/>
        </w:rPr>
        <w:tab/>
      </w:r>
      <w:proofErr w:type="spellStart"/>
      <w:r w:rsidRPr="002A5075">
        <w:rPr>
          <w:b/>
          <w:bCs/>
          <w:color w:val="FF0000"/>
        </w:rPr>
        <w:t>Salinet</w:t>
      </w:r>
      <w:proofErr w:type="spellEnd"/>
      <w:r w:rsidRPr="002A5075">
        <w:rPr>
          <w:b/>
          <w:bCs/>
          <w:color w:val="FF0000"/>
        </w:rPr>
        <w:t xml:space="preserve"> AS</w:t>
      </w:r>
      <w:r w:rsidRPr="002A5075">
        <w:rPr>
          <w:color w:val="FF0000"/>
        </w:rPr>
        <w:t xml:space="preserve">, </w:t>
      </w:r>
      <w:r w:rsidRPr="002A5075">
        <w:rPr>
          <w:b/>
          <w:bCs/>
          <w:color w:val="FF0000"/>
        </w:rPr>
        <w:t>Robinson TG</w:t>
      </w:r>
      <w:r w:rsidRPr="002A5075">
        <w:rPr>
          <w:color w:val="FF0000"/>
        </w:rPr>
        <w:t xml:space="preserve">, </w:t>
      </w:r>
      <w:proofErr w:type="spellStart"/>
      <w:r w:rsidRPr="002A5075">
        <w:rPr>
          <w:b/>
          <w:bCs/>
          <w:color w:val="FF0000"/>
        </w:rPr>
        <w:t>Panerai</w:t>
      </w:r>
      <w:proofErr w:type="spellEnd"/>
      <w:r w:rsidRPr="002A5075">
        <w:rPr>
          <w:b/>
          <w:bCs/>
          <w:color w:val="FF0000"/>
        </w:rPr>
        <w:t xml:space="preserve"> RB</w:t>
      </w:r>
      <w:r w:rsidRPr="002A5075">
        <w:rPr>
          <w:color w:val="FF0000"/>
        </w:rPr>
        <w:t xml:space="preserve">. Effects of cerebral ischemia on human neurovascular coupling, CO2 reactivity, and dynamic cerebral autoregulation. </w:t>
      </w:r>
      <w:r w:rsidRPr="002A5075">
        <w:rPr>
          <w:i/>
          <w:iCs/>
          <w:color w:val="FF0000"/>
        </w:rPr>
        <w:t xml:space="preserve">J </w:t>
      </w:r>
      <w:proofErr w:type="spellStart"/>
      <w:r w:rsidRPr="002A5075">
        <w:rPr>
          <w:i/>
          <w:iCs/>
          <w:color w:val="FF0000"/>
        </w:rPr>
        <w:t>Appl</w:t>
      </w:r>
      <w:proofErr w:type="spellEnd"/>
      <w:r w:rsidRPr="002A5075">
        <w:rPr>
          <w:i/>
          <w:iCs/>
          <w:color w:val="FF0000"/>
        </w:rPr>
        <w:t xml:space="preserve"> </w:t>
      </w:r>
      <w:proofErr w:type="spellStart"/>
      <w:r w:rsidRPr="002A5075">
        <w:rPr>
          <w:i/>
          <w:iCs/>
          <w:color w:val="FF0000"/>
        </w:rPr>
        <w:t>Physiol</w:t>
      </w:r>
      <w:proofErr w:type="spellEnd"/>
      <w:r w:rsidRPr="002A5075">
        <w:rPr>
          <w:i/>
          <w:iCs/>
          <w:color w:val="FF0000"/>
        </w:rPr>
        <w:t xml:space="preserve"> Bethesda </w:t>
      </w:r>
      <w:proofErr w:type="spellStart"/>
      <w:r w:rsidRPr="002A5075">
        <w:rPr>
          <w:i/>
          <w:iCs/>
          <w:color w:val="FF0000"/>
        </w:rPr>
        <w:t>Md</w:t>
      </w:r>
      <w:proofErr w:type="spellEnd"/>
      <w:r w:rsidRPr="002A5075">
        <w:rPr>
          <w:i/>
          <w:iCs/>
          <w:color w:val="FF0000"/>
        </w:rPr>
        <w:t xml:space="preserve"> 1985</w:t>
      </w:r>
      <w:r w:rsidRPr="002A5075">
        <w:rPr>
          <w:color w:val="FF0000"/>
        </w:rPr>
        <w:t xml:space="preserve"> 118: 170–177, 2015</w:t>
      </w:r>
      <w:r w:rsidRPr="006E7B3F">
        <w:rPr>
          <w:color w:val="000000" w:themeColor="text1"/>
        </w:rPr>
        <w:t>.</w:t>
      </w:r>
    </w:p>
    <w:p w14:paraId="6321F15D" w14:textId="77777777" w:rsidR="00DB0B84" w:rsidRPr="006E7B3F" w:rsidRDefault="00DB0B84" w:rsidP="00DB0B84">
      <w:pPr>
        <w:pStyle w:val="Bibliography"/>
        <w:rPr>
          <w:color w:val="000000" w:themeColor="text1"/>
        </w:rPr>
      </w:pPr>
      <w:r w:rsidRPr="006E7B3F">
        <w:rPr>
          <w:color w:val="000000" w:themeColor="text1"/>
        </w:rPr>
        <w:t xml:space="preserve">48. </w:t>
      </w:r>
      <w:r w:rsidRPr="006E7B3F">
        <w:rPr>
          <w:color w:val="000000" w:themeColor="text1"/>
        </w:rPr>
        <w:tab/>
      </w:r>
      <w:proofErr w:type="spellStart"/>
      <w:r w:rsidRPr="006E7B3F">
        <w:rPr>
          <w:b/>
          <w:bCs/>
          <w:color w:val="000000" w:themeColor="text1"/>
        </w:rPr>
        <w:t>Salinet</w:t>
      </w:r>
      <w:proofErr w:type="spellEnd"/>
      <w:r w:rsidRPr="006E7B3F">
        <w:rPr>
          <w:b/>
          <w:bCs/>
          <w:color w:val="000000" w:themeColor="text1"/>
        </w:rPr>
        <w:t xml:space="preserve"> ASM</w:t>
      </w:r>
      <w:r w:rsidRPr="006E7B3F">
        <w:rPr>
          <w:color w:val="000000" w:themeColor="text1"/>
        </w:rPr>
        <w:t xml:space="preserve">, </w:t>
      </w:r>
      <w:r w:rsidRPr="006E7B3F">
        <w:rPr>
          <w:b/>
          <w:bCs/>
          <w:color w:val="000000" w:themeColor="text1"/>
        </w:rPr>
        <w:t>Robinson TG</w:t>
      </w:r>
      <w:r w:rsidRPr="006E7B3F">
        <w:rPr>
          <w:color w:val="000000" w:themeColor="text1"/>
        </w:rPr>
        <w:t xml:space="preserve">, </w:t>
      </w:r>
      <w:proofErr w:type="spellStart"/>
      <w:r w:rsidRPr="006E7B3F">
        <w:rPr>
          <w:b/>
          <w:bCs/>
          <w:color w:val="000000" w:themeColor="text1"/>
        </w:rPr>
        <w:t>Panerai</w:t>
      </w:r>
      <w:proofErr w:type="spellEnd"/>
      <w:r w:rsidRPr="006E7B3F">
        <w:rPr>
          <w:b/>
          <w:bCs/>
          <w:color w:val="000000" w:themeColor="text1"/>
        </w:rPr>
        <w:t xml:space="preserve"> RB</w:t>
      </w:r>
      <w:r w:rsidRPr="006E7B3F">
        <w:rPr>
          <w:color w:val="000000" w:themeColor="text1"/>
        </w:rPr>
        <w:t xml:space="preserve">. Reproducibility of cerebral and peripheral haemodynamic responses to active, passive and motor imagery paradigms in older healthy volunteers: a </w:t>
      </w:r>
      <w:proofErr w:type="spellStart"/>
      <w:r w:rsidRPr="006E7B3F">
        <w:rPr>
          <w:color w:val="000000" w:themeColor="text1"/>
        </w:rPr>
        <w:t>fTCD</w:t>
      </w:r>
      <w:proofErr w:type="spellEnd"/>
      <w:r w:rsidRPr="006E7B3F">
        <w:rPr>
          <w:color w:val="000000" w:themeColor="text1"/>
        </w:rPr>
        <w:t xml:space="preserve"> study. </w:t>
      </w:r>
      <w:r w:rsidRPr="006E7B3F">
        <w:rPr>
          <w:i/>
          <w:iCs/>
          <w:color w:val="000000" w:themeColor="text1"/>
        </w:rPr>
        <w:t xml:space="preserve">J </w:t>
      </w:r>
      <w:proofErr w:type="spellStart"/>
      <w:r w:rsidRPr="006E7B3F">
        <w:rPr>
          <w:i/>
          <w:iCs/>
          <w:color w:val="000000" w:themeColor="text1"/>
        </w:rPr>
        <w:t>Neurosci</w:t>
      </w:r>
      <w:proofErr w:type="spellEnd"/>
      <w:r w:rsidRPr="006E7B3F">
        <w:rPr>
          <w:i/>
          <w:iCs/>
          <w:color w:val="000000" w:themeColor="text1"/>
        </w:rPr>
        <w:t xml:space="preserve"> Methods</w:t>
      </w:r>
      <w:r w:rsidRPr="006E7B3F">
        <w:rPr>
          <w:color w:val="000000" w:themeColor="text1"/>
        </w:rPr>
        <w:t xml:space="preserve"> 206: 143–150, 2012.</w:t>
      </w:r>
    </w:p>
    <w:p w14:paraId="28355893" w14:textId="77777777" w:rsidR="00DB0B84" w:rsidRPr="006E7B3F" w:rsidRDefault="00DB0B84" w:rsidP="00DB0B84">
      <w:pPr>
        <w:pStyle w:val="Bibliography"/>
        <w:rPr>
          <w:color w:val="000000" w:themeColor="text1"/>
        </w:rPr>
      </w:pPr>
      <w:r w:rsidRPr="006E7B3F">
        <w:rPr>
          <w:color w:val="000000" w:themeColor="text1"/>
        </w:rPr>
        <w:t xml:space="preserve">49. </w:t>
      </w:r>
      <w:r w:rsidRPr="006E7B3F">
        <w:rPr>
          <w:color w:val="000000" w:themeColor="text1"/>
        </w:rPr>
        <w:tab/>
      </w:r>
      <w:proofErr w:type="spellStart"/>
      <w:r w:rsidRPr="006E7B3F">
        <w:rPr>
          <w:b/>
          <w:bCs/>
          <w:color w:val="000000" w:themeColor="text1"/>
        </w:rPr>
        <w:t>Schrier</w:t>
      </w:r>
      <w:proofErr w:type="spellEnd"/>
      <w:r w:rsidRPr="006E7B3F">
        <w:rPr>
          <w:b/>
          <w:bCs/>
          <w:color w:val="000000" w:themeColor="text1"/>
        </w:rPr>
        <w:t xml:space="preserve"> RW</w:t>
      </w:r>
      <w:r w:rsidRPr="006E7B3F">
        <w:rPr>
          <w:color w:val="000000" w:themeColor="text1"/>
        </w:rPr>
        <w:t xml:space="preserve">, </w:t>
      </w:r>
      <w:r w:rsidRPr="006E7B3F">
        <w:rPr>
          <w:b/>
          <w:bCs/>
          <w:color w:val="000000" w:themeColor="text1"/>
        </w:rPr>
        <w:t>Abraham WT</w:t>
      </w:r>
      <w:r w:rsidRPr="006E7B3F">
        <w:rPr>
          <w:color w:val="000000" w:themeColor="text1"/>
        </w:rPr>
        <w:t xml:space="preserve">. Hormones and </w:t>
      </w:r>
      <w:proofErr w:type="spellStart"/>
      <w:r w:rsidRPr="006E7B3F">
        <w:rPr>
          <w:color w:val="000000" w:themeColor="text1"/>
        </w:rPr>
        <w:t>hemodynamics</w:t>
      </w:r>
      <w:proofErr w:type="spellEnd"/>
      <w:r w:rsidRPr="006E7B3F">
        <w:rPr>
          <w:color w:val="000000" w:themeColor="text1"/>
        </w:rPr>
        <w:t xml:space="preserve"> in heart failure. </w:t>
      </w:r>
      <w:r w:rsidRPr="006E7B3F">
        <w:rPr>
          <w:i/>
          <w:iCs/>
          <w:color w:val="000000" w:themeColor="text1"/>
        </w:rPr>
        <w:t xml:space="preserve">N </w:t>
      </w:r>
      <w:proofErr w:type="spellStart"/>
      <w:r w:rsidRPr="006E7B3F">
        <w:rPr>
          <w:i/>
          <w:iCs/>
          <w:color w:val="000000" w:themeColor="text1"/>
        </w:rPr>
        <w:t>Engl</w:t>
      </w:r>
      <w:proofErr w:type="spellEnd"/>
      <w:r w:rsidRPr="006E7B3F">
        <w:rPr>
          <w:i/>
          <w:iCs/>
          <w:color w:val="000000" w:themeColor="text1"/>
        </w:rPr>
        <w:t xml:space="preserve"> J Med</w:t>
      </w:r>
      <w:r w:rsidRPr="006E7B3F">
        <w:rPr>
          <w:color w:val="000000" w:themeColor="text1"/>
        </w:rPr>
        <w:t xml:space="preserve"> 341: 577–585, 1999.</w:t>
      </w:r>
    </w:p>
    <w:p w14:paraId="2193C670" w14:textId="77777777" w:rsidR="00DB0B84" w:rsidRPr="006E7B3F" w:rsidRDefault="00DB0B84" w:rsidP="00DB0B84">
      <w:pPr>
        <w:pStyle w:val="Bibliography"/>
        <w:rPr>
          <w:color w:val="000000" w:themeColor="text1"/>
        </w:rPr>
      </w:pPr>
      <w:r w:rsidRPr="006E7B3F">
        <w:rPr>
          <w:color w:val="000000" w:themeColor="text1"/>
        </w:rPr>
        <w:lastRenderedPageBreak/>
        <w:t xml:space="preserve">50. </w:t>
      </w:r>
      <w:r w:rsidRPr="006E7B3F">
        <w:rPr>
          <w:color w:val="000000" w:themeColor="text1"/>
        </w:rPr>
        <w:tab/>
      </w:r>
      <w:r w:rsidRPr="006E7B3F">
        <w:rPr>
          <w:b/>
          <w:bCs/>
          <w:color w:val="000000" w:themeColor="text1"/>
        </w:rPr>
        <w:t>Silber DH</w:t>
      </w:r>
      <w:r w:rsidRPr="006E7B3F">
        <w:rPr>
          <w:color w:val="000000" w:themeColor="text1"/>
        </w:rPr>
        <w:t xml:space="preserve">, </w:t>
      </w:r>
      <w:proofErr w:type="spellStart"/>
      <w:r w:rsidRPr="006E7B3F">
        <w:rPr>
          <w:b/>
          <w:bCs/>
          <w:color w:val="000000" w:themeColor="text1"/>
        </w:rPr>
        <w:t>Sutliff</w:t>
      </w:r>
      <w:proofErr w:type="spellEnd"/>
      <w:r w:rsidRPr="006E7B3F">
        <w:rPr>
          <w:b/>
          <w:bCs/>
          <w:color w:val="000000" w:themeColor="text1"/>
        </w:rPr>
        <w:t xml:space="preserve"> G</w:t>
      </w:r>
      <w:r w:rsidRPr="006E7B3F">
        <w:rPr>
          <w:color w:val="000000" w:themeColor="text1"/>
        </w:rPr>
        <w:t xml:space="preserve">, </w:t>
      </w:r>
      <w:r w:rsidRPr="006E7B3F">
        <w:rPr>
          <w:b/>
          <w:bCs/>
          <w:color w:val="000000" w:themeColor="text1"/>
        </w:rPr>
        <w:t>Yang QX</w:t>
      </w:r>
      <w:r w:rsidRPr="006E7B3F">
        <w:rPr>
          <w:color w:val="000000" w:themeColor="text1"/>
        </w:rPr>
        <w:t xml:space="preserve">, </w:t>
      </w:r>
      <w:r w:rsidRPr="006E7B3F">
        <w:rPr>
          <w:b/>
          <w:bCs/>
          <w:color w:val="000000" w:themeColor="text1"/>
        </w:rPr>
        <w:t>Smith MB</w:t>
      </w:r>
      <w:r w:rsidRPr="006E7B3F">
        <w:rPr>
          <w:color w:val="000000" w:themeColor="text1"/>
        </w:rPr>
        <w:t xml:space="preserve">, </w:t>
      </w:r>
      <w:proofErr w:type="spellStart"/>
      <w:r w:rsidRPr="006E7B3F">
        <w:rPr>
          <w:b/>
          <w:bCs/>
          <w:color w:val="000000" w:themeColor="text1"/>
        </w:rPr>
        <w:t>Sinoway</w:t>
      </w:r>
      <w:proofErr w:type="spellEnd"/>
      <w:r w:rsidRPr="006E7B3F">
        <w:rPr>
          <w:b/>
          <w:bCs/>
          <w:color w:val="000000" w:themeColor="text1"/>
        </w:rPr>
        <w:t xml:space="preserve"> LI</w:t>
      </w:r>
      <w:r w:rsidRPr="006E7B3F">
        <w:rPr>
          <w:color w:val="000000" w:themeColor="text1"/>
        </w:rPr>
        <w:t xml:space="preserve">, </w:t>
      </w:r>
      <w:proofErr w:type="spellStart"/>
      <w:r w:rsidRPr="006E7B3F">
        <w:rPr>
          <w:b/>
          <w:bCs/>
          <w:color w:val="000000" w:themeColor="text1"/>
        </w:rPr>
        <w:t>Leuenberger</w:t>
      </w:r>
      <w:proofErr w:type="spellEnd"/>
      <w:r w:rsidRPr="006E7B3F">
        <w:rPr>
          <w:b/>
          <w:bCs/>
          <w:color w:val="000000" w:themeColor="text1"/>
        </w:rPr>
        <w:t xml:space="preserve"> UA</w:t>
      </w:r>
      <w:r w:rsidRPr="006E7B3F">
        <w:rPr>
          <w:color w:val="000000" w:themeColor="text1"/>
        </w:rPr>
        <w:t xml:space="preserve">. Altered mechanisms of sympathetic activation during rhythmic forearm exercise in heart failure. </w:t>
      </w:r>
      <w:r w:rsidRPr="006E7B3F">
        <w:rPr>
          <w:i/>
          <w:iCs/>
          <w:color w:val="000000" w:themeColor="text1"/>
        </w:rPr>
        <w:t xml:space="preserve">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i/>
          <w:iCs/>
          <w:color w:val="000000" w:themeColor="text1"/>
        </w:rPr>
        <w:t xml:space="preserve"> Bethesda </w:t>
      </w:r>
      <w:proofErr w:type="spellStart"/>
      <w:r w:rsidRPr="006E7B3F">
        <w:rPr>
          <w:i/>
          <w:iCs/>
          <w:color w:val="000000" w:themeColor="text1"/>
        </w:rPr>
        <w:t>Md</w:t>
      </w:r>
      <w:proofErr w:type="spellEnd"/>
      <w:r w:rsidRPr="006E7B3F">
        <w:rPr>
          <w:i/>
          <w:iCs/>
          <w:color w:val="000000" w:themeColor="text1"/>
        </w:rPr>
        <w:t xml:space="preserve"> 1985</w:t>
      </w:r>
      <w:r w:rsidRPr="006E7B3F">
        <w:rPr>
          <w:color w:val="000000" w:themeColor="text1"/>
        </w:rPr>
        <w:t xml:space="preserve"> 84: 1551–1559, 1998.</w:t>
      </w:r>
    </w:p>
    <w:p w14:paraId="3D3071A8" w14:textId="77777777" w:rsidR="00DB0B84" w:rsidRPr="006E7B3F" w:rsidRDefault="00DB0B84" w:rsidP="00DB0B84">
      <w:pPr>
        <w:pStyle w:val="Bibliography"/>
        <w:rPr>
          <w:color w:val="000000" w:themeColor="text1"/>
        </w:rPr>
      </w:pPr>
      <w:r w:rsidRPr="006E7B3F">
        <w:rPr>
          <w:color w:val="000000" w:themeColor="text1"/>
        </w:rPr>
        <w:t xml:space="preserve">51. </w:t>
      </w:r>
      <w:r w:rsidRPr="006E7B3F">
        <w:rPr>
          <w:color w:val="000000" w:themeColor="text1"/>
        </w:rPr>
        <w:tab/>
      </w:r>
      <w:proofErr w:type="spellStart"/>
      <w:r w:rsidRPr="006E7B3F">
        <w:rPr>
          <w:b/>
          <w:bCs/>
          <w:color w:val="000000" w:themeColor="text1"/>
        </w:rPr>
        <w:t>Smirl</w:t>
      </w:r>
      <w:proofErr w:type="spellEnd"/>
      <w:r w:rsidRPr="006E7B3F">
        <w:rPr>
          <w:b/>
          <w:bCs/>
          <w:color w:val="000000" w:themeColor="text1"/>
        </w:rPr>
        <w:t xml:space="preserve"> JD</w:t>
      </w:r>
      <w:r w:rsidRPr="006E7B3F">
        <w:rPr>
          <w:color w:val="000000" w:themeColor="text1"/>
        </w:rPr>
        <w:t xml:space="preserve">, </w:t>
      </w:r>
      <w:proofErr w:type="spellStart"/>
      <w:r w:rsidRPr="006E7B3F">
        <w:rPr>
          <w:b/>
          <w:bCs/>
          <w:color w:val="000000" w:themeColor="text1"/>
        </w:rPr>
        <w:t>Haykowsky</w:t>
      </w:r>
      <w:proofErr w:type="spellEnd"/>
      <w:r w:rsidRPr="006E7B3F">
        <w:rPr>
          <w:b/>
          <w:bCs/>
          <w:color w:val="000000" w:themeColor="text1"/>
        </w:rPr>
        <w:t xml:space="preserve"> MJ</w:t>
      </w:r>
      <w:r w:rsidRPr="006E7B3F">
        <w:rPr>
          <w:color w:val="000000" w:themeColor="text1"/>
        </w:rPr>
        <w:t xml:space="preserve">, </w:t>
      </w:r>
      <w:r w:rsidRPr="006E7B3F">
        <w:rPr>
          <w:b/>
          <w:bCs/>
          <w:color w:val="000000" w:themeColor="text1"/>
        </w:rPr>
        <w:t>Nelson MD</w:t>
      </w:r>
      <w:r w:rsidRPr="006E7B3F">
        <w:rPr>
          <w:color w:val="000000" w:themeColor="text1"/>
        </w:rPr>
        <w:t xml:space="preserve">, </w:t>
      </w:r>
      <w:proofErr w:type="spellStart"/>
      <w:r w:rsidRPr="006E7B3F">
        <w:rPr>
          <w:b/>
          <w:bCs/>
          <w:color w:val="000000" w:themeColor="text1"/>
        </w:rPr>
        <w:t>Altamirano</w:t>
      </w:r>
      <w:proofErr w:type="spellEnd"/>
      <w:r w:rsidRPr="006E7B3F">
        <w:rPr>
          <w:b/>
          <w:bCs/>
          <w:color w:val="000000" w:themeColor="text1"/>
        </w:rPr>
        <w:t>-Diaz LA</w:t>
      </w:r>
      <w:r w:rsidRPr="006E7B3F">
        <w:rPr>
          <w:color w:val="000000" w:themeColor="text1"/>
        </w:rPr>
        <w:t xml:space="preserve">, </w:t>
      </w:r>
      <w:r w:rsidRPr="006E7B3F">
        <w:rPr>
          <w:b/>
          <w:bCs/>
          <w:color w:val="000000" w:themeColor="text1"/>
        </w:rPr>
        <w:t>Ainslie PN</w:t>
      </w:r>
      <w:r w:rsidRPr="006E7B3F">
        <w:rPr>
          <w:color w:val="000000" w:themeColor="text1"/>
        </w:rPr>
        <w:t xml:space="preserve">. Resting and exercise cerebral blood flow in long-term heart transplant recipients. </w:t>
      </w:r>
      <w:r w:rsidRPr="006E7B3F">
        <w:rPr>
          <w:i/>
          <w:iCs/>
          <w:color w:val="000000" w:themeColor="text1"/>
        </w:rPr>
        <w:t xml:space="preserve">J Heart Lung Transplant Off </w:t>
      </w:r>
      <w:proofErr w:type="spellStart"/>
      <w:r w:rsidRPr="006E7B3F">
        <w:rPr>
          <w:i/>
          <w:iCs/>
          <w:color w:val="000000" w:themeColor="text1"/>
        </w:rPr>
        <w:t>Publ</w:t>
      </w:r>
      <w:proofErr w:type="spellEnd"/>
      <w:r w:rsidRPr="006E7B3F">
        <w:rPr>
          <w:i/>
          <w:iCs/>
          <w:color w:val="000000" w:themeColor="text1"/>
        </w:rPr>
        <w:t xml:space="preserve"> </w:t>
      </w:r>
      <w:proofErr w:type="spellStart"/>
      <w:r w:rsidRPr="006E7B3F">
        <w:rPr>
          <w:i/>
          <w:iCs/>
          <w:color w:val="000000" w:themeColor="text1"/>
        </w:rPr>
        <w:t>Int</w:t>
      </w:r>
      <w:proofErr w:type="spellEnd"/>
      <w:r w:rsidRPr="006E7B3F">
        <w:rPr>
          <w:i/>
          <w:iCs/>
          <w:color w:val="000000" w:themeColor="text1"/>
        </w:rPr>
        <w:t xml:space="preserve"> </w:t>
      </w:r>
      <w:proofErr w:type="spellStart"/>
      <w:r w:rsidRPr="006E7B3F">
        <w:rPr>
          <w:i/>
          <w:iCs/>
          <w:color w:val="000000" w:themeColor="text1"/>
        </w:rPr>
        <w:t>Soc</w:t>
      </w:r>
      <w:proofErr w:type="spellEnd"/>
      <w:r w:rsidRPr="006E7B3F">
        <w:rPr>
          <w:i/>
          <w:iCs/>
          <w:color w:val="000000" w:themeColor="text1"/>
        </w:rPr>
        <w:t xml:space="preserve"> Heart Transplant</w:t>
      </w:r>
      <w:r w:rsidRPr="006E7B3F">
        <w:rPr>
          <w:color w:val="000000" w:themeColor="text1"/>
        </w:rPr>
        <w:t xml:space="preserve"> 31: 906–908, 2012.</w:t>
      </w:r>
    </w:p>
    <w:p w14:paraId="06851200" w14:textId="77777777" w:rsidR="00DB0B84" w:rsidRPr="006E7B3F" w:rsidRDefault="00DB0B84" w:rsidP="00DB0B84">
      <w:pPr>
        <w:pStyle w:val="Bibliography"/>
        <w:rPr>
          <w:color w:val="000000" w:themeColor="text1"/>
        </w:rPr>
      </w:pPr>
      <w:r w:rsidRPr="006E7B3F">
        <w:rPr>
          <w:color w:val="000000" w:themeColor="text1"/>
        </w:rPr>
        <w:t xml:space="preserve">52. </w:t>
      </w:r>
      <w:r w:rsidRPr="006E7B3F">
        <w:rPr>
          <w:color w:val="000000" w:themeColor="text1"/>
        </w:rPr>
        <w:tab/>
      </w:r>
      <w:proofErr w:type="spellStart"/>
      <w:r w:rsidRPr="006E7B3F">
        <w:rPr>
          <w:b/>
          <w:bCs/>
          <w:color w:val="000000" w:themeColor="text1"/>
        </w:rPr>
        <w:t>Smirl</w:t>
      </w:r>
      <w:proofErr w:type="spellEnd"/>
      <w:r w:rsidRPr="006E7B3F">
        <w:rPr>
          <w:b/>
          <w:bCs/>
          <w:color w:val="000000" w:themeColor="text1"/>
        </w:rPr>
        <w:t xml:space="preserve"> JD</w:t>
      </w:r>
      <w:r w:rsidRPr="006E7B3F">
        <w:rPr>
          <w:color w:val="000000" w:themeColor="text1"/>
        </w:rPr>
        <w:t xml:space="preserve">, </w:t>
      </w:r>
      <w:proofErr w:type="spellStart"/>
      <w:r w:rsidRPr="006E7B3F">
        <w:rPr>
          <w:b/>
          <w:bCs/>
          <w:color w:val="000000" w:themeColor="text1"/>
        </w:rPr>
        <w:t>Haykowsky</w:t>
      </w:r>
      <w:proofErr w:type="spellEnd"/>
      <w:r w:rsidRPr="006E7B3F">
        <w:rPr>
          <w:b/>
          <w:bCs/>
          <w:color w:val="000000" w:themeColor="text1"/>
        </w:rPr>
        <w:t xml:space="preserve"> MJ</w:t>
      </w:r>
      <w:r w:rsidRPr="006E7B3F">
        <w:rPr>
          <w:color w:val="000000" w:themeColor="text1"/>
        </w:rPr>
        <w:t xml:space="preserve">, </w:t>
      </w:r>
      <w:r w:rsidRPr="006E7B3F">
        <w:rPr>
          <w:b/>
          <w:bCs/>
          <w:color w:val="000000" w:themeColor="text1"/>
        </w:rPr>
        <w:t>Nelson MD</w:t>
      </w:r>
      <w:r w:rsidRPr="006E7B3F">
        <w:rPr>
          <w:color w:val="000000" w:themeColor="text1"/>
        </w:rPr>
        <w:t xml:space="preserve">, </w:t>
      </w:r>
      <w:proofErr w:type="spellStart"/>
      <w:r w:rsidRPr="006E7B3F">
        <w:rPr>
          <w:b/>
          <w:bCs/>
          <w:color w:val="000000" w:themeColor="text1"/>
        </w:rPr>
        <w:t>Tzeng</w:t>
      </w:r>
      <w:proofErr w:type="spellEnd"/>
      <w:r w:rsidRPr="006E7B3F">
        <w:rPr>
          <w:b/>
          <w:bCs/>
          <w:color w:val="000000" w:themeColor="text1"/>
        </w:rPr>
        <w:t xml:space="preserve"> Y-C</w:t>
      </w:r>
      <w:r w:rsidRPr="006E7B3F">
        <w:rPr>
          <w:color w:val="000000" w:themeColor="text1"/>
        </w:rPr>
        <w:t xml:space="preserve">, </w:t>
      </w:r>
      <w:r w:rsidRPr="006E7B3F">
        <w:rPr>
          <w:b/>
          <w:bCs/>
          <w:color w:val="000000" w:themeColor="text1"/>
        </w:rPr>
        <w:t>Marsden KR</w:t>
      </w:r>
      <w:r w:rsidRPr="006E7B3F">
        <w:rPr>
          <w:color w:val="000000" w:themeColor="text1"/>
        </w:rPr>
        <w:t xml:space="preserve">, </w:t>
      </w:r>
      <w:r w:rsidRPr="006E7B3F">
        <w:rPr>
          <w:b/>
          <w:bCs/>
          <w:color w:val="000000" w:themeColor="text1"/>
        </w:rPr>
        <w:t>Jones H</w:t>
      </w:r>
      <w:r w:rsidRPr="006E7B3F">
        <w:rPr>
          <w:color w:val="000000" w:themeColor="text1"/>
        </w:rPr>
        <w:t xml:space="preserve">, </w:t>
      </w:r>
      <w:r w:rsidRPr="006E7B3F">
        <w:rPr>
          <w:b/>
          <w:bCs/>
          <w:color w:val="000000" w:themeColor="text1"/>
        </w:rPr>
        <w:t>Ainslie PN</w:t>
      </w:r>
      <w:r w:rsidRPr="006E7B3F">
        <w:rPr>
          <w:color w:val="000000" w:themeColor="text1"/>
        </w:rPr>
        <w:t xml:space="preserve">. Relationship between cerebral blood flow and blood pressure in long-term heart transplant recipients. </w:t>
      </w:r>
      <w:proofErr w:type="spellStart"/>
      <w:r w:rsidRPr="006E7B3F">
        <w:rPr>
          <w:i/>
          <w:iCs/>
          <w:color w:val="000000" w:themeColor="text1"/>
        </w:rPr>
        <w:t>Hypertens</w:t>
      </w:r>
      <w:proofErr w:type="spellEnd"/>
      <w:r w:rsidRPr="006E7B3F">
        <w:rPr>
          <w:i/>
          <w:iCs/>
          <w:color w:val="000000" w:themeColor="text1"/>
        </w:rPr>
        <w:t xml:space="preserve"> Dallas </w:t>
      </w:r>
      <w:proofErr w:type="spellStart"/>
      <w:r w:rsidRPr="006E7B3F">
        <w:rPr>
          <w:i/>
          <w:iCs/>
          <w:color w:val="000000" w:themeColor="text1"/>
        </w:rPr>
        <w:t>Tex</w:t>
      </w:r>
      <w:proofErr w:type="spellEnd"/>
      <w:r w:rsidRPr="006E7B3F">
        <w:rPr>
          <w:i/>
          <w:iCs/>
          <w:color w:val="000000" w:themeColor="text1"/>
        </w:rPr>
        <w:t xml:space="preserve"> 1979</w:t>
      </w:r>
      <w:r w:rsidRPr="006E7B3F">
        <w:rPr>
          <w:color w:val="000000" w:themeColor="text1"/>
        </w:rPr>
        <w:t xml:space="preserve"> 64: 1314–1320, 2014.</w:t>
      </w:r>
    </w:p>
    <w:p w14:paraId="3A1046EB" w14:textId="77777777" w:rsidR="00DB0B84" w:rsidRPr="006E7B3F" w:rsidRDefault="00DB0B84" w:rsidP="00DB0B84">
      <w:pPr>
        <w:pStyle w:val="Bibliography"/>
        <w:rPr>
          <w:color w:val="000000" w:themeColor="text1"/>
        </w:rPr>
      </w:pPr>
      <w:r w:rsidRPr="006E7B3F">
        <w:rPr>
          <w:color w:val="000000" w:themeColor="text1"/>
        </w:rPr>
        <w:t xml:space="preserve">53. </w:t>
      </w:r>
      <w:r w:rsidRPr="006E7B3F">
        <w:rPr>
          <w:color w:val="000000" w:themeColor="text1"/>
        </w:rPr>
        <w:tab/>
      </w:r>
      <w:proofErr w:type="spellStart"/>
      <w:r w:rsidRPr="006E7B3F">
        <w:rPr>
          <w:b/>
          <w:bCs/>
          <w:color w:val="000000" w:themeColor="text1"/>
        </w:rPr>
        <w:t>Tiecks</w:t>
      </w:r>
      <w:proofErr w:type="spellEnd"/>
      <w:r w:rsidRPr="006E7B3F">
        <w:rPr>
          <w:b/>
          <w:bCs/>
          <w:color w:val="000000" w:themeColor="text1"/>
        </w:rPr>
        <w:t xml:space="preserve"> FP</w:t>
      </w:r>
      <w:r w:rsidRPr="006E7B3F">
        <w:rPr>
          <w:color w:val="000000" w:themeColor="text1"/>
        </w:rPr>
        <w:t xml:space="preserve">, </w:t>
      </w:r>
      <w:r w:rsidRPr="006E7B3F">
        <w:rPr>
          <w:b/>
          <w:bCs/>
          <w:color w:val="000000" w:themeColor="text1"/>
        </w:rPr>
        <w:t>Lam AM</w:t>
      </w:r>
      <w:r w:rsidRPr="006E7B3F">
        <w:rPr>
          <w:color w:val="000000" w:themeColor="text1"/>
        </w:rPr>
        <w:t xml:space="preserve">, </w:t>
      </w:r>
      <w:proofErr w:type="spellStart"/>
      <w:r w:rsidRPr="006E7B3F">
        <w:rPr>
          <w:b/>
          <w:bCs/>
          <w:color w:val="000000" w:themeColor="text1"/>
        </w:rPr>
        <w:t>Aaslid</w:t>
      </w:r>
      <w:proofErr w:type="spellEnd"/>
      <w:r w:rsidRPr="006E7B3F">
        <w:rPr>
          <w:b/>
          <w:bCs/>
          <w:color w:val="000000" w:themeColor="text1"/>
        </w:rPr>
        <w:t xml:space="preserve"> R</w:t>
      </w:r>
      <w:r w:rsidRPr="006E7B3F">
        <w:rPr>
          <w:color w:val="000000" w:themeColor="text1"/>
        </w:rPr>
        <w:t xml:space="preserve">, </w:t>
      </w:r>
      <w:r w:rsidRPr="006E7B3F">
        <w:rPr>
          <w:b/>
          <w:bCs/>
          <w:color w:val="000000" w:themeColor="text1"/>
        </w:rPr>
        <w:t>Newell DW</w:t>
      </w:r>
      <w:r w:rsidRPr="006E7B3F">
        <w:rPr>
          <w:color w:val="000000" w:themeColor="text1"/>
        </w:rPr>
        <w:t xml:space="preserve">. Comparison of static and dynamic cerebral autoregulation measurements. </w:t>
      </w:r>
      <w:r w:rsidRPr="006E7B3F">
        <w:rPr>
          <w:i/>
          <w:iCs/>
          <w:color w:val="000000" w:themeColor="text1"/>
        </w:rPr>
        <w:t xml:space="preserve">Stroke J </w:t>
      </w:r>
      <w:proofErr w:type="spellStart"/>
      <w:r w:rsidRPr="006E7B3F">
        <w:rPr>
          <w:i/>
          <w:iCs/>
          <w:color w:val="000000" w:themeColor="text1"/>
        </w:rPr>
        <w:t>Cereb</w:t>
      </w:r>
      <w:proofErr w:type="spellEnd"/>
      <w:r w:rsidRPr="006E7B3F">
        <w:rPr>
          <w:i/>
          <w:iCs/>
          <w:color w:val="000000" w:themeColor="text1"/>
        </w:rPr>
        <w:t xml:space="preserve"> </w:t>
      </w:r>
      <w:proofErr w:type="spellStart"/>
      <w:r w:rsidRPr="006E7B3F">
        <w:rPr>
          <w:i/>
          <w:iCs/>
          <w:color w:val="000000" w:themeColor="text1"/>
        </w:rPr>
        <w:t>Circ</w:t>
      </w:r>
      <w:proofErr w:type="spellEnd"/>
      <w:r w:rsidRPr="006E7B3F">
        <w:rPr>
          <w:color w:val="000000" w:themeColor="text1"/>
        </w:rPr>
        <w:t xml:space="preserve"> 26: 1014–1019, 1995.</w:t>
      </w:r>
    </w:p>
    <w:p w14:paraId="1D7D72B3" w14:textId="77777777" w:rsidR="00DB0B84" w:rsidRPr="006E7B3F" w:rsidRDefault="00DB0B84" w:rsidP="00DB0B84">
      <w:pPr>
        <w:pStyle w:val="Bibliography"/>
        <w:rPr>
          <w:color w:val="000000" w:themeColor="text1"/>
        </w:rPr>
      </w:pPr>
      <w:r w:rsidRPr="006E7B3F">
        <w:rPr>
          <w:color w:val="000000" w:themeColor="text1"/>
        </w:rPr>
        <w:t xml:space="preserve">54. </w:t>
      </w:r>
      <w:r w:rsidRPr="006E7B3F">
        <w:rPr>
          <w:color w:val="000000" w:themeColor="text1"/>
        </w:rPr>
        <w:tab/>
      </w:r>
      <w:proofErr w:type="spellStart"/>
      <w:r w:rsidRPr="006E7B3F">
        <w:rPr>
          <w:b/>
          <w:bCs/>
          <w:color w:val="000000" w:themeColor="text1"/>
        </w:rPr>
        <w:t>Triposkiadis</w:t>
      </w:r>
      <w:proofErr w:type="spellEnd"/>
      <w:r w:rsidRPr="006E7B3F">
        <w:rPr>
          <w:b/>
          <w:bCs/>
          <w:color w:val="000000" w:themeColor="text1"/>
        </w:rPr>
        <w:t xml:space="preserve"> F</w:t>
      </w:r>
      <w:r w:rsidRPr="006E7B3F">
        <w:rPr>
          <w:color w:val="000000" w:themeColor="text1"/>
        </w:rPr>
        <w:t xml:space="preserve">, </w:t>
      </w:r>
      <w:proofErr w:type="spellStart"/>
      <w:r w:rsidRPr="006E7B3F">
        <w:rPr>
          <w:b/>
          <w:bCs/>
          <w:color w:val="000000" w:themeColor="text1"/>
        </w:rPr>
        <w:t>Karayannis</w:t>
      </w:r>
      <w:proofErr w:type="spellEnd"/>
      <w:r w:rsidRPr="006E7B3F">
        <w:rPr>
          <w:b/>
          <w:bCs/>
          <w:color w:val="000000" w:themeColor="text1"/>
        </w:rPr>
        <w:t xml:space="preserve"> G</w:t>
      </w:r>
      <w:r w:rsidRPr="006E7B3F">
        <w:rPr>
          <w:color w:val="000000" w:themeColor="text1"/>
        </w:rPr>
        <w:t xml:space="preserve">, </w:t>
      </w:r>
      <w:proofErr w:type="spellStart"/>
      <w:r w:rsidRPr="006E7B3F">
        <w:rPr>
          <w:b/>
          <w:bCs/>
          <w:color w:val="000000" w:themeColor="text1"/>
        </w:rPr>
        <w:t>Giamouzis</w:t>
      </w:r>
      <w:proofErr w:type="spellEnd"/>
      <w:r w:rsidRPr="006E7B3F">
        <w:rPr>
          <w:b/>
          <w:bCs/>
          <w:color w:val="000000" w:themeColor="text1"/>
        </w:rPr>
        <w:t xml:space="preserve"> G</w:t>
      </w:r>
      <w:r w:rsidRPr="006E7B3F">
        <w:rPr>
          <w:color w:val="000000" w:themeColor="text1"/>
        </w:rPr>
        <w:t xml:space="preserve">, </w:t>
      </w:r>
      <w:proofErr w:type="spellStart"/>
      <w:r w:rsidRPr="006E7B3F">
        <w:rPr>
          <w:b/>
          <w:bCs/>
          <w:color w:val="000000" w:themeColor="text1"/>
        </w:rPr>
        <w:t>Skoularigis</w:t>
      </w:r>
      <w:proofErr w:type="spellEnd"/>
      <w:r w:rsidRPr="006E7B3F">
        <w:rPr>
          <w:b/>
          <w:bCs/>
          <w:color w:val="000000" w:themeColor="text1"/>
        </w:rPr>
        <w:t xml:space="preserve"> J</w:t>
      </w:r>
      <w:r w:rsidRPr="006E7B3F">
        <w:rPr>
          <w:color w:val="000000" w:themeColor="text1"/>
        </w:rPr>
        <w:t xml:space="preserve">, </w:t>
      </w:r>
      <w:proofErr w:type="spellStart"/>
      <w:r w:rsidRPr="006E7B3F">
        <w:rPr>
          <w:b/>
          <w:bCs/>
          <w:color w:val="000000" w:themeColor="text1"/>
        </w:rPr>
        <w:t>Louridas</w:t>
      </w:r>
      <w:proofErr w:type="spellEnd"/>
      <w:r w:rsidRPr="006E7B3F">
        <w:rPr>
          <w:b/>
          <w:bCs/>
          <w:color w:val="000000" w:themeColor="text1"/>
        </w:rPr>
        <w:t xml:space="preserve"> G</w:t>
      </w:r>
      <w:r w:rsidRPr="006E7B3F">
        <w:rPr>
          <w:color w:val="000000" w:themeColor="text1"/>
        </w:rPr>
        <w:t xml:space="preserve">, </w:t>
      </w:r>
      <w:r w:rsidRPr="006E7B3F">
        <w:rPr>
          <w:b/>
          <w:bCs/>
          <w:color w:val="000000" w:themeColor="text1"/>
        </w:rPr>
        <w:t>Butler J</w:t>
      </w:r>
      <w:r w:rsidRPr="006E7B3F">
        <w:rPr>
          <w:color w:val="000000" w:themeColor="text1"/>
        </w:rPr>
        <w:t xml:space="preserve">. The sympathetic nervous system in heart failure physiology, pathophysiology, and clinical implications. </w:t>
      </w:r>
      <w:r w:rsidRPr="006E7B3F">
        <w:rPr>
          <w:i/>
          <w:iCs/>
          <w:color w:val="000000" w:themeColor="text1"/>
        </w:rPr>
        <w:t xml:space="preserve">J Am </w:t>
      </w:r>
      <w:proofErr w:type="spellStart"/>
      <w:r w:rsidRPr="006E7B3F">
        <w:rPr>
          <w:i/>
          <w:iCs/>
          <w:color w:val="000000" w:themeColor="text1"/>
        </w:rPr>
        <w:t>Coll</w:t>
      </w:r>
      <w:proofErr w:type="spellEnd"/>
      <w:r w:rsidRPr="006E7B3F">
        <w:rPr>
          <w:i/>
          <w:iCs/>
          <w:color w:val="000000" w:themeColor="text1"/>
        </w:rPr>
        <w:t xml:space="preserve"> </w:t>
      </w:r>
      <w:proofErr w:type="spellStart"/>
      <w:r w:rsidRPr="006E7B3F">
        <w:rPr>
          <w:i/>
          <w:iCs/>
          <w:color w:val="000000" w:themeColor="text1"/>
        </w:rPr>
        <w:t>Cardiol</w:t>
      </w:r>
      <w:proofErr w:type="spellEnd"/>
      <w:r w:rsidRPr="006E7B3F">
        <w:rPr>
          <w:color w:val="000000" w:themeColor="text1"/>
        </w:rPr>
        <w:t xml:space="preserve"> 54: 1747–1762, 2009.</w:t>
      </w:r>
    </w:p>
    <w:p w14:paraId="70A601E2" w14:textId="77777777" w:rsidR="00DB0B84" w:rsidRPr="006E7B3F" w:rsidRDefault="00DB0B84" w:rsidP="00DB0B84">
      <w:pPr>
        <w:pStyle w:val="Bibliography"/>
        <w:rPr>
          <w:color w:val="000000" w:themeColor="text1"/>
        </w:rPr>
      </w:pPr>
      <w:r w:rsidRPr="006E7B3F">
        <w:rPr>
          <w:color w:val="000000" w:themeColor="text1"/>
        </w:rPr>
        <w:t xml:space="preserve">55. </w:t>
      </w:r>
      <w:r w:rsidRPr="006E7B3F">
        <w:rPr>
          <w:color w:val="000000" w:themeColor="text1"/>
        </w:rPr>
        <w:tab/>
      </w:r>
      <w:proofErr w:type="spellStart"/>
      <w:r w:rsidRPr="006E7B3F">
        <w:rPr>
          <w:b/>
          <w:bCs/>
          <w:color w:val="000000" w:themeColor="text1"/>
        </w:rPr>
        <w:t>Tzeng</w:t>
      </w:r>
      <w:proofErr w:type="spellEnd"/>
      <w:r w:rsidRPr="006E7B3F">
        <w:rPr>
          <w:b/>
          <w:bCs/>
          <w:color w:val="000000" w:themeColor="text1"/>
        </w:rPr>
        <w:t xml:space="preserve"> Y-C</w:t>
      </w:r>
      <w:r w:rsidRPr="006E7B3F">
        <w:rPr>
          <w:color w:val="000000" w:themeColor="text1"/>
        </w:rPr>
        <w:t xml:space="preserve">, </w:t>
      </w:r>
      <w:r w:rsidRPr="006E7B3F">
        <w:rPr>
          <w:b/>
          <w:bCs/>
          <w:color w:val="000000" w:themeColor="text1"/>
        </w:rPr>
        <w:t>Ainslie PN</w:t>
      </w:r>
      <w:r w:rsidRPr="006E7B3F">
        <w:rPr>
          <w:color w:val="000000" w:themeColor="text1"/>
        </w:rPr>
        <w:t xml:space="preserve">. Blood pressure regulation IX: cerebral autoregulation under blood pressure challenges. </w:t>
      </w:r>
      <w:proofErr w:type="spellStart"/>
      <w:r w:rsidRPr="006E7B3F">
        <w:rPr>
          <w:i/>
          <w:iCs/>
          <w:color w:val="000000" w:themeColor="text1"/>
        </w:rPr>
        <w:t>Eur</w:t>
      </w:r>
      <w:proofErr w:type="spellEnd"/>
      <w:r w:rsidRPr="006E7B3F">
        <w:rPr>
          <w:i/>
          <w:iCs/>
          <w:color w:val="000000" w:themeColor="text1"/>
        </w:rPr>
        <w:t xml:space="preserve"> J </w:t>
      </w:r>
      <w:proofErr w:type="spellStart"/>
      <w:r w:rsidRPr="006E7B3F">
        <w:rPr>
          <w:i/>
          <w:iCs/>
          <w:color w:val="000000" w:themeColor="text1"/>
        </w:rPr>
        <w:t>Appl</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114: 545–559, 2014.</w:t>
      </w:r>
    </w:p>
    <w:p w14:paraId="2BA33888" w14:textId="77777777" w:rsidR="00DB0B84" w:rsidRPr="006E7B3F" w:rsidRDefault="00DB0B84" w:rsidP="00DB0B84">
      <w:pPr>
        <w:pStyle w:val="Bibliography"/>
        <w:rPr>
          <w:color w:val="000000" w:themeColor="text1"/>
        </w:rPr>
      </w:pPr>
      <w:r w:rsidRPr="006E7B3F">
        <w:rPr>
          <w:color w:val="000000" w:themeColor="text1"/>
        </w:rPr>
        <w:t xml:space="preserve">56. </w:t>
      </w:r>
      <w:r w:rsidRPr="006E7B3F">
        <w:rPr>
          <w:color w:val="000000" w:themeColor="text1"/>
        </w:rPr>
        <w:tab/>
      </w:r>
      <w:proofErr w:type="spellStart"/>
      <w:r w:rsidRPr="006E7B3F">
        <w:rPr>
          <w:b/>
          <w:bCs/>
          <w:color w:val="000000" w:themeColor="text1"/>
        </w:rPr>
        <w:t>Tzeng</w:t>
      </w:r>
      <w:proofErr w:type="spellEnd"/>
      <w:r w:rsidRPr="006E7B3F">
        <w:rPr>
          <w:b/>
          <w:bCs/>
          <w:color w:val="000000" w:themeColor="text1"/>
        </w:rPr>
        <w:t xml:space="preserve"> YC</w:t>
      </w:r>
      <w:r w:rsidRPr="006E7B3F">
        <w:rPr>
          <w:color w:val="000000" w:themeColor="text1"/>
        </w:rPr>
        <w:t xml:space="preserve">, </w:t>
      </w:r>
      <w:r w:rsidRPr="006E7B3F">
        <w:rPr>
          <w:b/>
          <w:bCs/>
          <w:color w:val="000000" w:themeColor="text1"/>
        </w:rPr>
        <w:t>Ainslie PN</w:t>
      </w:r>
      <w:r w:rsidRPr="006E7B3F">
        <w:rPr>
          <w:color w:val="000000" w:themeColor="text1"/>
        </w:rPr>
        <w:t xml:space="preserve">, </w:t>
      </w:r>
      <w:r w:rsidRPr="006E7B3F">
        <w:rPr>
          <w:b/>
          <w:bCs/>
          <w:color w:val="000000" w:themeColor="text1"/>
        </w:rPr>
        <w:t>Cooke WH</w:t>
      </w:r>
      <w:r w:rsidRPr="006E7B3F">
        <w:rPr>
          <w:color w:val="000000" w:themeColor="text1"/>
        </w:rPr>
        <w:t xml:space="preserve">, </w:t>
      </w:r>
      <w:r w:rsidRPr="006E7B3F">
        <w:rPr>
          <w:b/>
          <w:bCs/>
          <w:color w:val="000000" w:themeColor="text1"/>
        </w:rPr>
        <w:t>Peebles KC</w:t>
      </w:r>
      <w:r w:rsidRPr="006E7B3F">
        <w:rPr>
          <w:color w:val="000000" w:themeColor="text1"/>
        </w:rPr>
        <w:t xml:space="preserve">, </w:t>
      </w:r>
      <w:r w:rsidRPr="006E7B3F">
        <w:rPr>
          <w:b/>
          <w:bCs/>
          <w:color w:val="000000" w:themeColor="text1"/>
        </w:rPr>
        <w:t>Willie CK</w:t>
      </w:r>
      <w:r w:rsidRPr="006E7B3F">
        <w:rPr>
          <w:color w:val="000000" w:themeColor="text1"/>
        </w:rPr>
        <w:t xml:space="preserve">, </w:t>
      </w:r>
      <w:proofErr w:type="spellStart"/>
      <w:r w:rsidRPr="006E7B3F">
        <w:rPr>
          <w:b/>
          <w:bCs/>
          <w:color w:val="000000" w:themeColor="text1"/>
        </w:rPr>
        <w:t>MacRae</w:t>
      </w:r>
      <w:proofErr w:type="spellEnd"/>
      <w:r w:rsidRPr="006E7B3F">
        <w:rPr>
          <w:b/>
          <w:bCs/>
          <w:color w:val="000000" w:themeColor="text1"/>
        </w:rPr>
        <w:t xml:space="preserve"> BA</w:t>
      </w:r>
      <w:r w:rsidRPr="006E7B3F">
        <w:rPr>
          <w:color w:val="000000" w:themeColor="text1"/>
        </w:rPr>
        <w:t xml:space="preserve">, </w:t>
      </w:r>
      <w:proofErr w:type="spellStart"/>
      <w:r w:rsidRPr="006E7B3F">
        <w:rPr>
          <w:b/>
          <w:bCs/>
          <w:color w:val="000000" w:themeColor="text1"/>
        </w:rPr>
        <w:t>Smirl</w:t>
      </w:r>
      <w:proofErr w:type="spellEnd"/>
      <w:r w:rsidRPr="006E7B3F">
        <w:rPr>
          <w:b/>
          <w:bCs/>
          <w:color w:val="000000" w:themeColor="text1"/>
        </w:rPr>
        <w:t xml:space="preserve"> JD</w:t>
      </w:r>
      <w:r w:rsidRPr="006E7B3F">
        <w:rPr>
          <w:color w:val="000000" w:themeColor="text1"/>
        </w:rPr>
        <w:t xml:space="preserve">, </w:t>
      </w:r>
      <w:proofErr w:type="spellStart"/>
      <w:r w:rsidRPr="006E7B3F">
        <w:rPr>
          <w:b/>
          <w:bCs/>
          <w:color w:val="000000" w:themeColor="text1"/>
        </w:rPr>
        <w:t>Horsman</w:t>
      </w:r>
      <w:proofErr w:type="spellEnd"/>
      <w:r w:rsidRPr="006E7B3F">
        <w:rPr>
          <w:b/>
          <w:bCs/>
          <w:color w:val="000000" w:themeColor="text1"/>
        </w:rPr>
        <w:t xml:space="preserve"> HM</w:t>
      </w:r>
      <w:r w:rsidRPr="006E7B3F">
        <w:rPr>
          <w:color w:val="000000" w:themeColor="text1"/>
        </w:rPr>
        <w:t xml:space="preserve">, </w:t>
      </w:r>
      <w:r w:rsidRPr="006E7B3F">
        <w:rPr>
          <w:b/>
          <w:bCs/>
          <w:color w:val="000000" w:themeColor="text1"/>
        </w:rPr>
        <w:t>Rickards CA</w:t>
      </w:r>
      <w:r w:rsidRPr="006E7B3F">
        <w:rPr>
          <w:color w:val="000000" w:themeColor="text1"/>
        </w:rPr>
        <w:t xml:space="preserve">. Assessment of cerebral autoregulation: the quandary of quantification.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303: 658, 2012.</w:t>
      </w:r>
    </w:p>
    <w:p w14:paraId="2FBC95F2" w14:textId="77777777" w:rsidR="00DB0B84" w:rsidRPr="006E7B3F" w:rsidRDefault="00DB0B84" w:rsidP="00DB0B84">
      <w:pPr>
        <w:pStyle w:val="Bibliography"/>
        <w:rPr>
          <w:color w:val="000000" w:themeColor="text1"/>
        </w:rPr>
      </w:pPr>
      <w:r w:rsidRPr="006E7B3F">
        <w:rPr>
          <w:color w:val="000000" w:themeColor="text1"/>
        </w:rPr>
        <w:t xml:space="preserve">57. </w:t>
      </w:r>
      <w:r w:rsidRPr="006E7B3F">
        <w:rPr>
          <w:color w:val="000000" w:themeColor="text1"/>
        </w:rPr>
        <w:tab/>
      </w:r>
      <w:r w:rsidRPr="006E7B3F">
        <w:rPr>
          <w:b/>
          <w:bCs/>
          <w:color w:val="000000" w:themeColor="text1"/>
        </w:rPr>
        <w:t xml:space="preserve">van der </w:t>
      </w:r>
      <w:proofErr w:type="spellStart"/>
      <w:r w:rsidRPr="006E7B3F">
        <w:rPr>
          <w:b/>
          <w:bCs/>
          <w:color w:val="000000" w:themeColor="text1"/>
        </w:rPr>
        <w:t>Velpen</w:t>
      </w:r>
      <w:proofErr w:type="spellEnd"/>
      <w:r w:rsidRPr="006E7B3F">
        <w:rPr>
          <w:b/>
          <w:bCs/>
          <w:color w:val="000000" w:themeColor="text1"/>
        </w:rPr>
        <w:t xml:space="preserve"> IF</w:t>
      </w:r>
      <w:r w:rsidRPr="006E7B3F">
        <w:rPr>
          <w:color w:val="000000" w:themeColor="text1"/>
        </w:rPr>
        <w:t xml:space="preserve">, </w:t>
      </w:r>
      <w:proofErr w:type="spellStart"/>
      <w:r w:rsidRPr="006E7B3F">
        <w:rPr>
          <w:b/>
          <w:bCs/>
          <w:color w:val="000000" w:themeColor="text1"/>
        </w:rPr>
        <w:t>Yancy</w:t>
      </w:r>
      <w:proofErr w:type="spellEnd"/>
      <w:r w:rsidRPr="006E7B3F">
        <w:rPr>
          <w:b/>
          <w:bCs/>
          <w:color w:val="000000" w:themeColor="text1"/>
        </w:rPr>
        <w:t xml:space="preserve"> CW</w:t>
      </w:r>
      <w:r w:rsidRPr="006E7B3F">
        <w:rPr>
          <w:color w:val="000000" w:themeColor="text1"/>
        </w:rPr>
        <w:t xml:space="preserve">, </w:t>
      </w:r>
      <w:proofErr w:type="spellStart"/>
      <w:r w:rsidRPr="006E7B3F">
        <w:rPr>
          <w:b/>
          <w:bCs/>
          <w:color w:val="000000" w:themeColor="text1"/>
        </w:rPr>
        <w:t>Sorond</w:t>
      </w:r>
      <w:proofErr w:type="spellEnd"/>
      <w:r w:rsidRPr="006E7B3F">
        <w:rPr>
          <w:b/>
          <w:bCs/>
          <w:color w:val="000000" w:themeColor="text1"/>
        </w:rPr>
        <w:t xml:space="preserve"> FA</w:t>
      </w:r>
      <w:r w:rsidRPr="006E7B3F">
        <w:rPr>
          <w:color w:val="000000" w:themeColor="text1"/>
        </w:rPr>
        <w:t xml:space="preserve">, </w:t>
      </w:r>
      <w:proofErr w:type="spellStart"/>
      <w:r w:rsidRPr="006E7B3F">
        <w:rPr>
          <w:b/>
          <w:bCs/>
          <w:color w:val="000000" w:themeColor="text1"/>
        </w:rPr>
        <w:t>Sabayan</w:t>
      </w:r>
      <w:proofErr w:type="spellEnd"/>
      <w:r w:rsidRPr="006E7B3F">
        <w:rPr>
          <w:b/>
          <w:bCs/>
          <w:color w:val="000000" w:themeColor="text1"/>
        </w:rPr>
        <w:t xml:space="preserve"> B</w:t>
      </w:r>
      <w:r w:rsidRPr="006E7B3F">
        <w:rPr>
          <w:color w:val="000000" w:themeColor="text1"/>
        </w:rPr>
        <w:t xml:space="preserve">. Impaired Cardiac Function and Cognitive Brain Aging. </w:t>
      </w:r>
      <w:r w:rsidRPr="006E7B3F">
        <w:rPr>
          <w:i/>
          <w:iCs/>
          <w:color w:val="000000" w:themeColor="text1"/>
        </w:rPr>
        <w:t xml:space="preserve">Can J </w:t>
      </w:r>
      <w:proofErr w:type="spellStart"/>
      <w:r w:rsidRPr="006E7B3F">
        <w:rPr>
          <w:i/>
          <w:iCs/>
          <w:color w:val="000000" w:themeColor="text1"/>
        </w:rPr>
        <w:t>Cardiol</w:t>
      </w:r>
      <w:proofErr w:type="spellEnd"/>
      <w:r w:rsidRPr="006E7B3F">
        <w:rPr>
          <w:color w:val="000000" w:themeColor="text1"/>
        </w:rPr>
        <w:t xml:space="preserve"> 33: 1587–1596, 2017.</w:t>
      </w:r>
    </w:p>
    <w:p w14:paraId="70D124E6" w14:textId="77777777" w:rsidR="00DB0B84" w:rsidRPr="006E7B3F" w:rsidRDefault="00DB0B84" w:rsidP="00DB0B84">
      <w:pPr>
        <w:pStyle w:val="Bibliography"/>
        <w:rPr>
          <w:color w:val="000000" w:themeColor="text1"/>
        </w:rPr>
      </w:pPr>
      <w:r w:rsidRPr="006E7B3F">
        <w:rPr>
          <w:color w:val="000000" w:themeColor="text1"/>
        </w:rPr>
        <w:t xml:space="preserve">58. </w:t>
      </w:r>
      <w:r w:rsidRPr="002A5075">
        <w:rPr>
          <w:color w:val="FF0000"/>
        </w:rPr>
        <w:tab/>
      </w:r>
      <w:proofErr w:type="spellStart"/>
      <w:r w:rsidRPr="002A5075">
        <w:rPr>
          <w:b/>
          <w:bCs/>
          <w:color w:val="FF0000"/>
        </w:rPr>
        <w:t>Verbree</w:t>
      </w:r>
      <w:proofErr w:type="spellEnd"/>
      <w:r w:rsidRPr="002A5075">
        <w:rPr>
          <w:b/>
          <w:bCs/>
          <w:color w:val="FF0000"/>
        </w:rPr>
        <w:t xml:space="preserve"> J</w:t>
      </w:r>
      <w:r w:rsidRPr="002A5075">
        <w:rPr>
          <w:color w:val="FF0000"/>
        </w:rPr>
        <w:t xml:space="preserve">, </w:t>
      </w:r>
      <w:proofErr w:type="spellStart"/>
      <w:r w:rsidRPr="002A5075">
        <w:rPr>
          <w:b/>
          <w:bCs/>
          <w:color w:val="FF0000"/>
        </w:rPr>
        <w:t>Bronzwaer</w:t>
      </w:r>
      <w:proofErr w:type="spellEnd"/>
      <w:r w:rsidRPr="002A5075">
        <w:rPr>
          <w:b/>
          <w:bCs/>
          <w:color w:val="FF0000"/>
        </w:rPr>
        <w:t xml:space="preserve"> A</w:t>
      </w:r>
      <w:r w:rsidRPr="002A5075">
        <w:rPr>
          <w:color w:val="FF0000"/>
        </w:rPr>
        <w:t xml:space="preserve">, </w:t>
      </w:r>
      <w:r w:rsidRPr="002A5075">
        <w:rPr>
          <w:b/>
          <w:bCs/>
          <w:color w:val="FF0000"/>
        </w:rPr>
        <w:t xml:space="preserve">van </w:t>
      </w:r>
      <w:proofErr w:type="spellStart"/>
      <w:r w:rsidRPr="002A5075">
        <w:rPr>
          <w:b/>
          <w:bCs/>
          <w:color w:val="FF0000"/>
        </w:rPr>
        <w:t>Buchem</w:t>
      </w:r>
      <w:proofErr w:type="spellEnd"/>
      <w:r w:rsidRPr="002A5075">
        <w:rPr>
          <w:b/>
          <w:bCs/>
          <w:color w:val="FF0000"/>
        </w:rPr>
        <w:t xml:space="preserve"> MA</w:t>
      </w:r>
      <w:r w:rsidRPr="002A5075">
        <w:rPr>
          <w:color w:val="FF0000"/>
        </w:rPr>
        <w:t xml:space="preserve">, </w:t>
      </w:r>
      <w:proofErr w:type="spellStart"/>
      <w:r w:rsidRPr="002A5075">
        <w:rPr>
          <w:b/>
          <w:bCs/>
          <w:color w:val="FF0000"/>
        </w:rPr>
        <w:t>Daemen</w:t>
      </w:r>
      <w:proofErr w:type="spellEnd"/>
      <w:r w:rsidRPr="002A5075">
        <w:rPr>
          <w:b/>
          <w:bCs/>
          <w:color w:val="FF0000"/>
        </w:rPr>
        <w:t xml:space="preserve"> M</w:t>
      </w:r>
      <w:r w:rsidRPr="002A5075">
        <w:rPr>
          <w:color w:val="FF0000"/>
        </w:rPr>
        <w:t xml:space="preserve">, </w:t>
      </w:r>
      <w:r w:rsidRPr="002A5075">
        <w:rPr>
          <w:b/>
          <w:bCs/>
          <w:color w:val="FF0000"/>
        </w:rPr>
        <w:t xml:space="preserve">van </w:t>
      </w:r>
      <w:proofErr w:type="spellStart"/>
      <w:r w:rsidRPr="002A5075">
        <w:rPr>
          <w:b/>
          <w:bCs/>
          <w:color w:val="FF0000"/>
        </w:rPr>
        <w:t>Lieshout</w:t>
      </w:r>
      <w:proofErr w:type="spellEnd"/>
      <w:r w:rsidRPr="002A5075">
        <w:rPr>
          <w:b/>
          <w:bCs/>
          <w:color w:val="FF0000"/>
        </w:rPr>
        <w:t xml:space="preserve"> JJ</w:t>
      </w:r>
      <w:r w:rsidRPr="002A5075">
        <w:rPr>
          <w:color w:val="FF0000"/>
        </w:rPr>
        <w:t xml:space="preserve">, </w:t>
      </w:r>
      <w:r w:rsidRPr="002A5075">
        <w:rPr>
          <w:b/>
          <w:bCs/>
          <w:color w:val="FF0000"/>
        </w:rPr>
        <w:t xml:space="preserve">van </w:t>
      </w:r>
      <w:proofErr w:type="spellStart"/>
      <w:r w:rsidRPr="002A5075">
        <w:rPr>
          <w:b/>
          <w:bCs/>
          <w:color w:val="FF0000"/>
        </w:rPr>
        <w:t>Osch</w:t>
      </w:r>
      <w:proofErr w:type="spellEnd"/>
      <w:r w:rsidRPr="002A5075">
        <w:rPr>
          <w:b/>
          <w:bCs/>
          <w:color w:val="FF0000"/>
        </w:rPr>
        <w:t xml:space="preserve"> M</w:t>
      </w:r>
      <w:r w:rsidRPr="002A5075">
        <w:rPr>
          <w:color w:val="FF0000"/>
        </w:rPr>
        <w:t xml:space="preserve">. Middle cerebral artery diameter changes during rhythmic handgrip exercise in humans. </w:t>
      </w:r>
      <w:r w:rsidRPr="002A5075">
        <w:rPr>
          <w:i/>
          <w:iCs/>
          <w:color w:val="FF0000"/>
        </w:rPr>
        <w:t xml:space="preserve">J </w:t>
      </w:r>
      <w:proofErr w:type="spellStart"/>
      <w:r w:rsidRPr="002A5075">
        <w:rPr>
          <w:i/>
          <w:iCs/>
          <w:color w:val="FF0000"/>
        </w:rPr>
        <w:t>Cereb</w:t>
      </w:r>
      <w:proofErr w:type="spellEnd"/>
      <w:r w:rsidRPr="002A5075">
        <w:rPr>
          <w:i/>
          <w:iCs/>
          <w:color w:val="FF0000"/>
        </w:rPr>
        <w:t xml:space="preserve"> Blood Flow </w:t>
      </w:r>
      <w:proofErr w:type="spellStart"/>
      <w:r w:rsidRPr="002A5075">
        <w:rPr>
          <w:i/>
          <w:iCs/>
          <w:color w:val="FF0000"/>
        </w:rPr>
        <w:t>Metab</w:t>
      </w:r>
      <w:proofErr w:type="spellEnd"/>
      <w:r w:rsidRPr="002A5075">
        <w:rPr>
          <w:i/>
          <w:iCs/>
          <w:color w:val="FF0000"/>
        </w:rPr>
        <w:t xml:space="preserve"> Off J </w:t>
      </w:r>
      <w:proofErr w:type="spellStart"/>
      <w:r w:rsidRPr="002A5075">
        <w:rPr>
          <w:i/>
          <w:iCs/>
          <w:color w:val="FF0000"/>
        </w:rPr>
        <w:t>Int</w:t>
      </w:r>
      <w:proofErr w:type="spellEnd"/>
      <w:r w:rsidRPr="002A5075">
        <w:rPr>
          <w:i/>
          <w:iCs/>
          <w:color w:val="FF0000"/>
        </w:rPr>
        <w:t xml:space="preserve"> </w:t>
      </w:r>
      <w:proofErr w:type="spellStart"/>
      <w:r w:rsidRPr="002A5075">
        <w:rPr>
          <w:i/>
          <w:iCs/>
          <w:color w:val="FF0000"/>
        </w:rPr>
        <w:t>Soc</w:t>
      </w:r>
      <w:proofErr w:type="spellEnd"/>
      <w:r w:rsidRPr="002A5075">
        <w:rPr>
          <w:i/>
          <w:iCs/>
          <w:color w:val="FF0000"/>
        </w:rPr>
        <w:t xml:space="preserve"> </w:t>
      </w:r>
      <w:proofErr w:type="spellStart"/>
      <w:r w:rsidRPr="002A5075">
        <w:rPr>
          <w:i/>
          <w:iCs/>
          <w:color w:val="FF0000"/>
        </w:rPr>
        <w:t>Cereb</w:t>
      </w:r>
      <w:proofErr w:type="spellEnd"/>
      <w:r w:rsidRPr="002A5075">
        <w:rPr>
          <w:i/>
          <w:iCs/>
          <w:color w:val="FF0000"/>
        </w:rPr>
        <w:t xml:space="preserve"> Blood Flow </w:t>
      </w:r>
      <w:proofErr w:type="spellStart"/>
      <w:r w:rsidRPr="002A5075">
        <w:rPr>
          <w:i/>
          <w:iCs/>
          <w:color w:val="FF0000"/>
        </w:rPr>
        <w:t>Metab</w:t>
      </w:r>
      <w:proofErr w:type="spellEnd"/>
      <w:r w:rsidRPr="002A5075">
        <w:rPr>
          <w:color w:val="FF0000"/>
        </w:rPr>
        <w:t xml:space="preserve"> 37: 2921–2927, 2017.</w:t>
      </w:r>
    </w:p>
    <w:p w14:paraId="22819068" w14:textId="77777777" w:rsidR="00DB0B84" w:rsidRPr="006E7B3F" w:rsidRDefault="00DB0B84" w:rsidP="00DB0B84">
      <w:pPr>
        <w:pStyle w:val="Bibliography"/>
        <w:rPr>
          <w:color w:val="000000" w:themeColor="text1"/>
        </w:rPr>
      </w:pPr>
      <w:r w:rsidRPr="006E7B3F">
        <w:rPr>
          <w:color w:val="000000" w:themeColor="text1"/>
        </w:rPr>
        <w:t xml:space="preserve">59. </w:t>
      </w:r>
      <w:r w:rsidRPr="006E7B3F">
        <w:rPr>
          <w:color w:val="000000" w:themeColor="text1"/>
        </w:rPr>
        <w:tab/>
      </w:r>
      <w:proofErr w:type="spellStart"/>
      <w:r w:rsidRPr="006E7B3F">
        <w:rPr>
          <w:b/>
          <w:bCs/>
          <w:color w:val="000000" w:themeColor="text1"/>
        </w:rPr>
        <w:t>Vianna</w:t>
      </w:r>
      <w:proofErr w:type="spellEnd"/>
      <w:r w:rsidRPr="006E7B3F">
        <w:rPr>
          <w:b/>
          <w:bCs/>
          <w:color w:val="000000" w:themeColor="text1"/>
        </w:rPr>
        <w:t xml:space="preserve"> LC</w:t>
      </w:r>
      <w:r w:rsidRPr="006E7B3F">
        <w:rPr>
          <w:color w:val="000000" w:themeColor="text1"/>
        </w:rPr>
        <w:t xml:space="preserve">, </w:t>
      </w:r>
      <w:proofErr w:type="spellStart"/>
      <w:r w:rsidRPr="006E7B3F">
        <w:rPr>
          <w:b/>
          <w:bCs/>
          <w:color w:val="000000" w:themeColor="text1"/>
        </w:rPr>
        <w:t>Deo</w:t>
      </w:r>
      <w:proofErr w:type="spellEnd"/>
      <w:r w:rsidRPr="006E7B3F">
        <w:rPr>
          <w:b/>
          <w:bCs/>
          <w:color w:val="000000" w:themeColor="text1"/>
        </w:rPr>
        <w:t xml:space="preserve"> SH</w:t>
      </w:r>
      <w:r w:rsidRPr="006E7B3F">
        <w:rPr>
          <w:color w:val="000000" w:themeColor="text1"/>
        </w:rPr>
        <w:t xml:space="preserve">, </w:t>
      </w:r>
      <w:r w:rsidRPr="006E7B3F">
        <w:rPr>
          <w:b/>
          <w:bCs/>
          <w:color w:val="000000" w:themeColor="text1"/>
        </w:rPr>
        <w:t>Jensen AK</w:t>
      </w:r>
      <w:r w:rsidRPr="006E7B3F">
        <w:rPr>
          <w:color w:val="000000" w:themeColor="text1"/>
        </w:rPr>
        <w:t xml:space="preserve">, </w:t>
      </w:r>
      <w:proofErr w:type="spellStart"/>
      <w:r w:rsidRPr="006E7B3F">
        <w:rPr>
          <w:b/>
          <w:bCs/>
          <w:color w:val="000000" w:themeColor="text1"/>
        </w:rPr>
        <w:t>Holwerda</w:t>
      </w:r>
      <w:proofErr w:type="spellEnd"/>
      <w:r w:rsidRPr="006E7B3F">
        <w:rPr>
          <w:b/>
          <w:bCs/>
          <w:color w:val="000000" w:themeColor="text1"/>
        </w:rPr>
        <w:t xml:space="preserve"> SW</w:t>
      </w:r>
      <w:r w:rsidRPr="006E7B3F">
        <w:rPr>
          <w:color w:val="000000" w:themeColor="text1"/>
        </w:rPr>
        <w:t xml:space="preserve">, </w:t>
      </w:r>
      <w:r w:rsidRPr="006E7B3F">
        <w:rPr>
          <w:b/>
          <w:bCs/>
          <w:color w:val="000000" w:themeColor="text1"/>
        </w:rPr>
        <w:t>Zimmerman MC</w:t>
      </w:r>
      <w:r w:rsidRPr="006E7B3F">
        <w:rPr>
          <w:color w:val="000000" w:themeColor="text1"/>
        </w:rPr>
        <w:t xml:space="preserve">, </w:t>
      </w:r>
      <w:proofErr w:type="spellStart"/>
      <w:r w:rsidRPr="006E7B3F">
        <w:rPr>
          <w:b/>
          <w:bCs/>
          <w:color w:val="000000" w:themeColor="text1"/>
        </w:rPr>
        <w:t>Fadel</w:t>
      </w:r>
      <w:proofErr w:type="spellEnd"/>
      <w:r w:rsidRPr="006E7B3F">
        <w:rPr>
          <w:b/>
          <w:bCs/>
          <w:color w:val="000000" w:themeColor="text1"/>
        </w:rPr>
        <w:t xml:space="preserve"> PJ</w:t>
      </w:r>
      <w:r w:rsidRPr="006E7B3F">
        <w:rPr>
          <w:color w:val="000000" w:themeColor="text1"/>
        </w:rPr>
        <w:t xml:space="preserve">. Impaired dynamic cerebral autoregulation at rest and during isometric exercise in type 2 diabetes patients. </w:t>
      </w:r>
      <w:r w:rsidRPr="006E7B3F">
        <w:rPr>
          <w:i/>
          <w:iCs/>
          <w:color w:val="000000" w:themeColor="text1"/>
        </w:rPr>
        <w:t xml:space="preserve">Am J </w:t>
      </w:r>
      <w:proofErr w:type="spellStart"/>
      <w:r w:rsidRPr="006E7B3F">
        <w:rPr>
          <w:i/>
          <w:iCs/>
          <w:color w:val="000000" w:themeColor="text1"/>
        </w:rPr>
        <w:t>Physiol</w:t>
      </w:r>
      <w:proofErr w:type="spellEnd"/>
      <w:r w:rsidRPr="006E7B3F">
        <w:rPr>
          <w:i/>
          <w:iCs/>
          <w:color w:val="000000" w:themeColor="text1"/>
        </w:rPr>
        <w:t xml:space="preserve"> Heart </w:t>
      </w:r>
      <w:proofErr w:type="spellStart"/>
      <w:r w:rsidRPr="006E7B3F">
        <w:rPr>
          <w:i/>
          <w:iCs/>
          <w:color w:val="000000" w:themeColor="text1"/>
        </w:rPr>
        <w:t>Circ</w:t>
      </w:r>
      <w:proofErr w:type="spellEnd"/>
      <w:r w:rsidRPr="006E7B3F">
        <w:rPr>
          <w:i/>
          <w:iCs/>
          <w:color w:val="000000" w:themeColor="text1"/>
        </w:rPr>
        <w:t xml:space="preserve"> </w:t>
      </w:r>
      <w:proofErr w:type="spellStart"/>
      <w:r w:rsidRPr="006E7B3F">
        <w:rPr>
          <w:i/>
          <w:iCs/>
          <w:color w:val="000000" w:themeColor="text1"/>
        </w:rPr>
        <w:t>Physiol</w:t>
      </w:r>
      <w:proofErr w:type="spellEnd"/>
      <w:r w:rsidRPr="006E7B3F">
        <w:rPr>
          <w:color w:val="000000" w:themeColor="text1"/>
        </w:rPr>
        <w:t xml:space="preserve"> 308: H681-687, 2015.</w:t>
      </w:r>
    </w:p>
    <w:p w14:paraId="5F8D9B34" w14:textId="77777777" w:rsidR="00DB0B84" w:rsidRPr="006E7B3F" w:rsidRDefault="00DB0B84" w:rsidP="00DB0B84">
      <w:pPr>
        <w:pStyle w:val="Bibliography"/>
        <w:rPr>
          <w:color w:val="000000" w:themeColor="text1"/>
        </w:rPr>
      </w:pPr>
      <w:r w:rsidRPr="006E7B3F">
        <w:rPr>
          <w:color w:val="000000" w:themeColor="text1"/>
        </w:rPr>
        <w:t xml:space="preserve">60. </w:t>
      </w:r>
      <w:r w:rsidRPr="006E7B3F">
        <w:rPr>
          <w:color w:val="000000" w:themeColor="text1"/>
        </w:rPr>
        <w:tab/>
      </w:r>
      <w:proofErr w:type="spellStart"/>
      <w:r w:rsidRPr="006E7B3F">
        <w:rPr>
          <w:b/>
          <w:bCs/>
          <w:color w:val="000000" w:themeColor="text1"/>
        </w:rPr>
        <w:t>Vogels</w:t>
      </w:r>
      <w:proofErr w:type="spellEnd"/>
      <w:r w:rsidRPr="006E7B3F">
        <w:rPr>
          <w:b/>
          <w:bCs/>
          <w:color w:val="000000" w:themeColor="text1"/>
        </w:rPr>
        <w:t xml:space="preserve"> RLC</w:t>
      </w:r>
      <w:r w:rsidRPr="006E7B3F">
        <w:rPr>
          <w:color w:val="000000" w:themeColor="text1"/>
        </w:rPr>
        <w:t xml:space="preserve">, </w:t>
      </w:r>
      <w:proofErr w:type="spellStart"/>
      <w:r w:rsidRPr="006E7B3F">
        <w:rPr>
          <w:b/>
          <w:bCs/>
          <w:color w:val="000000" w:themeColor="text1"/>
        </w:rPr>
        <w:t>Scheltens</w:t>
      </w:r>
      <w:proofErr w:type="spellEnd"/>
      <w:r w:rsidRPr="006E7B3F">
        <w:rPr>
          <w:b/>
          <w:bCs/>
          <w:color w:val="000000" w:themeColor="text1"/>
        </w:rPr>
        <w:t xml:space="preserve"> P</w:t>
      </w:r>
      <w:r w:rsidRPr="006E7B3F">
        <w:rPr>
          <w:color w:val="000000" w:themeColor="text1"/>
        </w:rPr>
        <w:t xml:space="preserve">, </w:t>
      </w:r>
      <w:r w:rsidRPr="006E7B3F">
        <w:rPr>
          <w:b/>
          <w:bCs/>
          <w:color w:val="000000" w:themeColor="text1"/>
        </w:rPr>
        <w:t>Schroeder-Tanka JM</w:t>
      </w:r>
      <w:r w:rsidRPr="006E7B3F">
        <w:rPr>
          <w:color w:val="000000" w:themeColor="text1"/>
        </w:rPr>
        <w:t xml:space="preserve">, </w:t>
      </w:r>
      <w:r w:rsidRPr="006E7B3F">
        <w:rPr>
          <w:b/>
          <w:bCs/>
          <w:color w:val="000000" w:themeColor="text1"/>
        </w:rPr>
        <w:t>Weinstein HC</w:t>
      </w:r>
      <w:r w:rsidRPr="006E7B3F">
        <w:rPr>
          <w:color w:val="000000" w:themeColor="text1"/>
        </w:rPr>
        <w:t xml:space="preserve">. Cognitive impairment in heart failure: a systematic review of the literature. </w:t>
      </w:r>
      <w:proofErr w:type="spellStart"/>
      <w:r w:rsidRPr="006E7B3F">
        <w:rPr>
          <w:i/>
          <w:iCs/>
          <w:color w:val="000000" w:themeColor="text1"/>
        </w:rPr>
        <w:t>Eur</w:t>
      </w:r>
      <w:proofErr w:type="spellEnd"/>
      <w:r w:rsidRPr="006E7B3F">
        <w:rPr>
          <w:i/>
          <w:iCs/>
          <w:color w:val="000000" w:themeColor="text1"/>
        </w:rPr>
        <w:t xml:space="preserve"> J Heart Fail</w:t>
      </w:r>
      <w:r w:rsidRPr="006E7B3F">
        <w:rPr>
          <w:color w:val="000000" w:themeColor="text1"/>
        </w:rPr>
        <w:t xml:space="preserve"> 9: 440–449, 2007.</w:t>
      </w:r>
    </w:p>
    <w:p w14:paraId="56880749" w14:textId="77777777" w:rsidR="00DB0B84" w:rsidRPr="006E7B3F" w:rsidRDefault="00DB0B84" w:rsidP="00DB0B84">
      <w:pPr>
        <w:pStyle w:val="Bibliography"/>
        <w:rPr>
          <w:color w:val="000000" w:themeColor="text1"/>
        </w:rPr>
      </w:pPr>
      <w:r w:rsidRPr="006E7B3F">
        <w:rPr>
          <w:color w:val="000000" w:themeColor="text1"/>
        </w:rPr>
        <w:t xml:space="preserve">61. </w:t>
      </w:r>
      <w:r w:rsidRPr="006E7B3F">
        <w:rPr>
          <w:color w:val="000000" w:themeColor="text1"/>
        </w:rPr>
        <w:tab/>
      </w:r>
      <w:r w:rsidRPr="006E7B3F">
        <w:rPr>
          <w:b/>
          <w:bCs/>
          <w:color w:val="000000" w:themeColor="text1"/>
        </w:rPr>
        <w:t>Willie CK</w:t>
      </w:r>
      <w:r w:rsidRPr="006E7B3F">
        <w:rPr>
          <w:color w:val="000000" w:themeColor="text1"/>
        </w:rPr>
        <w:t xml:space="preserve">, </w:t>
      </w:r>
      <w:proofErr w:type="spellStart"/>
      <w:r w:rsidRPr="006E7B3F">
        <w:rPr>
          <w:b/>
          <w:bCs/>
          <w:color w:val="000000" w:themeColor="text1"/>
        </w:rPr>
        <w:t>Tzeng</w:t>
      </w:r>
      <w:proofErr w:type="spellEnd"/>
      <w:r w:rsidRPr="006E7B3F">
        <w:rPr>
          <w:b/>
          <w:bCs/>
          <w:color w:val="000000" w:themeColor="text1"/>
        </w:rPr>
        <w:t xml:space="preserve"> YC</w:t>
      </w:r>
      <w:r w:rsidRPr="006E7B3F">
        <w:rPr>
          <w:color w:val="000000" w:themeColor="text1"/>
        </w:rPr>
        <w:t xml:space="preserve">, </w:t>
      </w:r>
      <w:r w:rsidRPr="006E7B3F">
        <w:rPr>
          <w:b/>
          <w:bCs/>
          <w:color w:val="000000" w:themeColor="text1"/>
        </w:rPr>
        <w:t>Fisher JA</w:t>
      </w:r>
      <w:r w:rsidRPr="006E7B3F">
        <w:rPr>
          <w:color w:val="000000" w:themeColor="text1"/>
        </w:rPr>
        <w:t xml:space="preserve">, </w:t>
      </w:r>
      <w:r w:rsidRPr="006E7B3F">
        <w:rPr>
          <w:b/>
          <w:bCs/>
          <w:color w:val="000000" w:themeColor="text1"/>
        </w:rPr>
        <w:t>Ainslie PN</w:t>
      </w:r>
      <w:r w:rsidRPr="006E7B3F">
        <w:rPr>
          <w:color w:val="000000" w:themeColor="text1"/>
        </w:rPr>
        <w:t xml:space="preserve">. Integrative regulation of human brain blood flow. </w:t>
      </w:r>
      <w:r w:rsidRPr="006E7B3F">
        <w:rPr>
          <w:i/>
          <w:iCs/>
          <w:color w:val="000000" w:themeColor="text1"/>
        </w:rPr>
        <w:t xml:space="preserve">J </w:t>
      </w:r>
      <w:proofErr w:type="spellStart"/>
      <w:r w:rsidRPr="006E7B3F">
        <w:rPr>
          <w:i/>
          <w:iCs/>
          <w:color w:val="000000" w:themeColor="text1"/>
        </w:rPr>
        <w:t>Physiol</w:t>
      </w:r>
      <w:proofErr w:type="spellEnd"/>
      <w:r w:rsidRPr="006E7B3F">
        <w:rPr>
          <w:color w:val="000000" w:themeColor="text1"/>
        </w:rPr>
        <w:t xml:space="preserve"> 592: 841–859, 2014.</w:t>
      </w:r>
    </w:p>
    <w:p w14:paraId="3B8C5CDA" w14:textId="77777777" w:rsidR="00DB0B84" w:rsidRPr="006E7B3F" w:rsidRDefault="00DB0B84" w:rsidP="00DB0B84">
      <w:pPr>
        <w:pStyle w:val="Bibliography"/>
        <w:rPr>
          <w:color w:val="000000" w:themeColor="text1"/>
        </w:rPr>
      </w:pPr>
      <w:r w:rsidRPr="006E7B3F">
        <w:rPr>
          <w:color w:val="000000" w:themeColor="text1"/>
        </w:rPr>
        <w:t xml:space="preserve">62. </w:t>
      </w:r>
      <w:r w:rsidRPr="006E7B3F">
        <w:rPr>
          <w:color w:val="000000" w:themeColor="text1"/>
        </w:rPr>
        <w:tab/>
      </w:r>
      <w:r w:rsidRPr="006E7B3F">
        <w:rPr>
          <w:b/>
          <w:bCs/>
          <w:color w:val="000000" w:themeColor="text1"/>
        </w:rPr>
        <w:t>WRITING COMMITTEE MEMBERS</w:t>
      </w:r>
      <w:r w:rsidRPr="006E7B3F">
        <w:rPr>
          <w:color w:val="000000" w:themeColor="text1"/>
        </w:rPr>
        <w:t xml:space="preserve">, </w:t>
      </w:r>
      <w:proofErr w:type="spellStart"/>
      <w:r w:rsidRPr="006E7B3F">
        <w:rPr>
          <w:b/>
          <w:bCs/>
          <w:color w:val="000000" w:themeColor="text1"/>
        </w:rPr>
        <w:t>Yancy</w:t>
      </w:r>
      <w:proofErr w:type="spellEnd"/>
      <w:r w:rsidRPr="006E7B3F">
        <w:rPr>
          <w:b/>
          <w:bCs/>
          <w:color w:val="000000" w:themeColor="text1"/>
        </w:rPr>
        <w:t xml:space="preserve"> CW</w:t>
      </w:r>
      <w:r w:rsidRPr="006E7B3F">
        <w:rPr>
          <w:color w:val="000000" w:themeColor="text1"/>
        </w:rPr>
        <w:t xml:space="preserve">, </w:t>
      </w:r>
      <w:r w:rsidRPr="006E7B3F">
        <w:rPr>
          <w:b/>
          <w:bCs/>
          <w:color w:val="000000" w:themeColor="text1"/>
        </w:rPr>
        <w:t>Jessup M</w:t>
      </w:r>
      <w:r w:rsidRPr="006E7B3F">
        <w:rPr>
          <w:color w:val="000000" w:themeColor="text1"/>
        </w:rPr>
        <w:t xml:space="preserve">, </w:t>
      </w:r>
      <w:r w:rsidRPr="006E7B3F">
        <w:rPr>
          <w:b/>
          <w:bCs/>
          <w:color w:val="000000" w:themeColor="text1"/>
        </w:rPr>
        <w:t>Bozkurt B</w:t>
      </w:r>
      <w:r w:rsidRPr="006E7B3F">
        <w:rPr>
          <w:color w:val="000000" w:themeColor="text1"/>
        </w:rPr>
        <w:t xml:space="preserve">, </w:t>
      </w:r>
      <w:r w:rsidRPr="006E7B3F">
        <w:rPr>
          <w:b/>
          <w:bCs/>
          <w:color w:val="000000" w:themeColor="text1"/>
        </w:rPr>
        <w:t>Butler J</w:t>
      </w:r>
      <w:r w:rsidRPr="006E7B3F">
        <w:rPr>
          <w:color w:val="000000" w:themeColor="text1"/>
        </w:rPr>
        <w:t xml:space="preserve">, </w:t>
      </w:r>
      <w:r w:rsidRPr="006E7B3F">
        <w:rPr>
          <w:b/>
          <w:bCs/>
          <w:color w:val="000000" w:themeColor="text1"/>
        </w:rPr>
        <w:t>Casey DE</w:t>
      </w:r>
      <w:r w:rsidRPr="006E7B3F">
        <w:rPr>
          <w:color w:val="000000" w:themeColor="text1"/>
        </w:rPr>
        <w:t xml:space="preserve">, </w:t>
      </w:r>
      <w:proofErr w:type="spellStart"/>
      <w:r w:rsidRPr="006E7B3F">
        <w:rPr>
          <w:b/>
          <w:bCs/>
          <w:color w:val="000000" w:themeColor="text1"/>
        </w:rPr>
        <w:t>Drazner</w:t>
      </w:r>
      <w:proofErr w:type="spellEnd"/>
      <w:r w:rsidRPr="006E7B3F">
        <w:rPr>
          <w:b/>
          <w:bCs/>
          <w:color w:val="000000" w:themeColor="text1"/>
        </w:rPr>
        <w:t xml:space="preserve"> MH</w:t>
      </w:r>
      <w:r w:rsidRPr="006E7B3F">
        <w:rPr>
          <w:color w:val="000000" w:themeColor="text1"/>
        </w:rPr>
        <w:t xml:space="preserve">, </w:t>
      </w:r>
      <w:proofErr w:type="spellStart"/>
      <w:r w:rsidRPr="006E7B3F">
        <w:rPr>
          <w:b/>
          <w:bCs/>
          <w:color w:val="000000" w:themeColor="text1"/>
        </w:rPr>
        <w:t>Fonarow</w:t>
      </w:r>
      <w:proofErr w:type="spellEnd"/>
      <w:r w:rsidRPr="006E7B3F">
        <w:rPr>
          <w:b/>
          <w:bCs/>
          <w:color w:val="000000" w:themeColor="text1"/>
        </w:rPr>
        <w:t xml:space="preserve"> GC</w:t>
      </w:r>
      <w:r w:rsidRPr="006E7B3F">
        <w:rPr>
          <w:color w:val="000000" w:themeColor="text1"/>
        </w:rPr>
        <w:t xml:space="preserve">, </w:t>
      </w:r>
      <w:proofErr w:type="spellStart"/>
      <w:r w:rsidRPr="006E7B3F">
        <w:rPr>
          <w:b/>
          <w:bCs/>
          <w:color w:val="000000" w:themeColor="text1"/>
        </w:rPr>
        <w:t>Geraci</w:t>
      </w:r>
      <w:proofErr w:type="spellEnd"/>
      <w:r w:rsidRPr="006E7B3F">
        <w:rPr>
          <w:b/>
          <w:bCs/>
          <w:color w:val="000000" w:themeColor="text1"/>
        </w:rPr>
        <w:t xml:space="preserve"> SA</w:t>
      </w:r>
      <w:r w:rsidRPr="006E7B3F">
        <w:rPr>
          <w:color w:val="000000" w:themeColor="text1"/>
        </w:rPr>
        <w:t xml:space="preserve">, </w:t>
      </w:r>
      <w:proofErr w:type="spellStart"/>
      <w:r w:rsidRPr="006E7B3F">
        <w:rPr>
          <w:b/>
          <w:bCs/>
          <w:color w:val="000000" w:themeColor="text1"/>
        </w:rPr>
        <w:t>Horwich</w:t>
      </w:r>
      <w:proofErr w:type="spellEnd"/>
      <w:r w:rsidRPr="006E7B3F">
        <w:rPr>
          <w:b/>
          <w:bCs/>
          <w:color w:val="000000" w:themeColor="text1"/>
        </w:rPr>
        <w:t xml:space="preserve"> T</w:t>
      </w:r>
      <w:r w:rsidRPr="006E7B3F">
        <w:rPr>
          <w:color w:val="000000" w:themeColor="text1"/>
        </w:rPr>
        <w:t xml:space="preserve">, </w:t>
      </w:r>
      <w:proofErr w:type="spellStart"/>
      <w:r w:rsidRPr="006E7B3F">
        <w:rPr>
          <w:b/>
          <w:bCs/>
          <w:color w:val="000000" w:themeColor="text1"/>
        </w:rPr>
        <w:t>Januzzi</w:t>
      </w:r>
      <w:proofErr w:type="spellEnd"/>
      <w:r w:rsidRPr="006E7B3F">
        <w:rPr>
          <w:b/>
          <w:bCs/>
          <w:color w:val="000000" w:themeColor="text1"/>
        </w:rPr>
        <w:t xml:space="preserve"> JL</w:t>
      </w:r>
      <w:r w:rsidRPr="006E7B3F">
        <w:rPr>
          <w:color w:val="000000" w:themeColor="text1"/>
        </w:rPr>
        <w:t xml:space="preserve">, </w:t>
      </w:r>
      <w:r w:rsidRPr="006E7B3F">
        <w:rPr>
          <w:b/>
          <w:bCs/>
          <w:color w:val="000000" w:themeColor="text1"/>
        </w:rPr>
        <w:t>Johnson MR</w:t>
      </w:r>
      <w:r w:rsidRPr="006E7B3F">
        <w:rPr>
          <w:color w:val="000000" w:themeColor="text1"/>
        </w:rPr>
        <w:t xml:space="preserve">, </w:t>
      </w:r>
      <w:r w:rsidRPr="006E7B3F">
        <w:rPr>
          <w:b/>
          <w:bCs/>
          <w:color w:val="000000" w:themeColor="text1"/>
        </w:rPr>
        <w:t>Kasper EK</w:t>
      </w:r>
      <w:r w:rsidRPr="006E7B3F">
        <w:rPr>
          <w:color w:val="000000" w:themeColor="text1"/>
        </w:rPr>
        <w:t xml:space="preserve">, </w:t>
      </w:r>
      <w:r w:rsidRPr="006E7B3F">
        <w:rPr>
          <w:b/>
          <w:bCs/>
          <w:color w:val="000000" w:themeColor="text1"/>
        </w:rPr>
        <w:t>Levy WC</w:t>
      </w:r>
      <w:r w:rsidRPr="006E7B3F">
        <w:rPr>
          <w:color w:val="000000" w:themeColor="text1"/>
        </w:rPr>
        <w:t xml:space="preserve">, </w:t>
      </w:r>
      <w:proofErr w:type="spellStart"/>
      <w:r w:rsidRPr="006E7B3F">
        <w:rPr>
          <w:b/>
          <w:bCs/>
          <w:color w:val="000000" w:themeColor="text1"/>
        </w:rPr>
        <w:t>Masoudi</w:t>
      </w:r>
      <w:proofErr w:type="spellEnd"/>
      <w:r w:rsidRPr="006E7B3F">
        <w:rPr>
          <w:b/>
          <w:bCs/>
          <w:color w:val="000000" w:themeColor="text1"/>
        </w:rPr>
        <w:t xml:space="preserve"> FA</w:t>
      </w:r>
      <w:r w:rsidRPr="006E7B3F">
        <w:rPr>
          <w:color w:val="000000" w:themeColor="text1"/>
        </w:rPr>
        <w:t xml:space="preserve">, </w:t>
      </w:r>
      <w:r w:rsidRPr="006E7B3F">
        <w:rPr>
          <w:b/>
          <w:bCs/>
          <w:color w:val="000000" w:themeColor="text1"/>
        </w:rPr>
        <w:t>McBride PE</w:t>
      </w:r>
      <w:r w:rsidRPr="006E7B3F">
        <w:rPr>
          <w:color w:val="000000" w:themeColor="text1"/>
        </w:rPr>
        <w:t xml:space="preserve">, </w:t>
      </w:r>
      <w:r w:rsidRPr="006E7B3F">
        <w:rPr>
          <w:b/>
          <w:bCs/>
          <w:color w:val="000000" w:themeColor="text1"/>
        </w:rPr>
        <w:t>McMurray JJV</w:t>
      </w:r>
      <w:r w:rsidRPr="006E7B3F">
        <w:rPr>
          <w:color w:val="000000" w:themeColor="text1"/>
        </w:rPr>
        <w:t xml:space="preserve">, </w:t>
      </w:r>
      <w:r w:rsidRPr="006E7B3F">
        <w:rPr>
          <w:b/>
          <w:bCs/>
          <w:color w:val="000000" w:themeColor="text1"/>
        </w:rPr>
        <w:t>Mitchell JE</w:t>
      </w:r>
      <w:r w:rsidRPr="006E7B3F">
        <w:rPr>
          <w:color w:val="000000" w:themeColor="text1"/>
        </w:rPr>
        <w:t xml:space="preserve">, </w:t>
      </w:r>
      <w:r w:rsidRPr="006E7B3F">
        <w:rPr>
          <w:b/>
          <w:bCs/>
          <w:color w:val="000000" w:themeColor="text1"/>
        </w:rPr>
        <w:t>Peterson PN</w:t>
      </w:r>
      <w:r w:rsidRPr="006E7B3F">
        <w:rPr>
          <w:color w:val="000000" w:themeColor="text1"/>
        </w:rPr>
        <w:t xml:space="preserve">, </w:t>
      </w:r>
      <w:proofErr w:type="spellStart"/>
      <w:r w:rsidRPr="006E7B3F">
        <w:rPr>
          <w:b/>
          <w:bCs/>
          <w:color w:val="000000" w:themeColor="text1"/>
        </w:rPr>
        <w:t>Riegel</w:t>
      </w:r>
      <w:proofErr w:type="spellEnd"/>
      <w:r w:rsidRPr="006E7B3F">
        <w:rPr>
          <w:b/>
          <w:bCs/>
          <w:color w:val="000000" w:themeColor="text1"/>
        </w:rPr>
        <w:t xml:space="preserve"> B</w:t>
      </w:r>
      <w:r w:rsidRPr="006E7B3F">
        <w:rPr>
          <w:color w:val="000000" w:themeColor="text1"/>
        </w:rPr>
        <w:t xml:space="preserve">, </w:t>
      </w:r>
      <w:r w:rsidRPr="006E7B3F">
        <w:rPr>
          <w:b/>
          <w:bCs/>
          <w:color w:val="000000" w:themeColor="text1"/>
        </w:rPr>
        <w:t>Sam F</w:t>
      </w:r>
      <w:r w:rsidRPr="006E7B3F">
        <w:rPr>
          <w:color w:val="000000" w:themeColor="text1"/>
        </w:rPr>
        <w:t xml:space="preserve">, </w:t>
      </w:r>
      <w:r w:rsidRPr="006E7B3F">
        <w:rPr>
          <w:b/>
          <w:bCs/>
          <w:color w:val="000000" w:themeColor="text1"/>
        </w:rPr>
        <w:t>Stevenson LW</w:t>
      </w:r>
      <w:r w:rsidRPr="006E7B3F">
        <w:rPr>
          <w:color w:val="000000" w:themeColor="text1"/>
        </w:rPr>
        <w:t xml:space="preserve">, </w:t>
      </w:r>
      <w:r w:rsidRPr="006E7B3F">
        <w:rPr>
          <w:b/>
          <w:bCs/>
          <w:color w:val="000000" w:themeColor="text1"/>
        </w:rPr>
        <w:t>Tang WHW</w:t>
      </w:r>
      <w:r w:rsidRPr="006E7B3F">
        <w:rPr>
          <w:color w:val="000000" w:themeColor="text1"/>
        </w:rPr>
        <w:t xml:space="preserve">, </w:t>
      </w:r>
      <w:r w:rsidRPr="006E7B3F">
        <w:rPr>
          <w:b/>
          <w:bCs/>
          <w:color w:val="000000" w:themeColor="text1"/>
        </w:rPr>
        <w:t>Tsai EJ</w:t>
      </w:r>
      <w:r w:rsidRPr="006E7B3F">
        <w:rPr>
          <w:color w:val="000000" w:themeColor="text1"/>
        </w:rPr>
        <w:t xml:space="preserve">, </w:t>
      </w:r>
      <w:proofErr w:type="spellStart"/>
      <w:r w:rsidRPr="006E7B3F">
        <w:rPr>
          <w:b/>
          <w:bCs/>
          <w:color w:val="000000" w:themeColor="text1"/>
        </w:rPr>
        <w:t>Wilkoff</w:t>
      </w:r>
      <w:proofErr w:type="spellEnd"/>
      <w:r w:rsidRPr="006E7B3F">
        <w:rPr>
          <w:b/>
          <w:bCs/>
          <w:color w:val="000000" w:themeColor="text1"/>
        </w:rPr>
        <w:t xml:space="preserve"> BL</w:t>
      </w:r>
      <w:r w:rsidRPr="006E7B3F">
        <w:rPr>
          <w:color w:val="000000" w:themeColor="text1"/>
        </w:rPr>
        <w:t xml:space="preserve">, </w:t>
      </w:r>
      <w:r w:rsidRPr="006E7B3F">
        <w:rPr>
          <w:b/>
          <w:bCs/>
          <w:color w:val="000000" w:themeColor="text1"/>
        </w:rPr>
        <w:t>American College of Cardiology Foundation/American Heart Association Task Force on Practice Guidelines</w:t>
      </w:r>
      <w:r w:rsidRPr="006E7B3F">
        <w:rPr>
          <w:color w:val="000000" w:themeColor="text1"/>
        </w:rPr>
        <w:t xml:space="preserve">. 2013 ACCF/AHA guideline for the </w:t>
      </w:r>
      <w:r w:rsidRPr="006E7B3F">
        <w:rPr>
          <w:color w:val="000000" w:themeColor="text1"/>
        </w:rPr>
        <w:lastRenderedPageBreak/>
        <w:t xml:space="preserve">management of heart failure: a report of the American College of Cardiology Foundation/American Heart Association Task Force on practice guidelines. </w:t>
      </w:r>
      <w:r w:rsidRPr="006E7B3F">
        <w:rPr>
          <w:i/>
          <w:iCs/>
          <w:color w:val="000000" w:themeColor="text1"/>
        </w:rPr>
        <w:t>Circulation</w:t>
      </w:r>
      <w:r w:rsidRPr="006E7B3F">
        <w:rPr>
          <w:color w:val="000000" w:themeColor="text1"/>
        </w:rPr>
        <w:t xml:space="preserve"> 128: e240-327, 2013.</w:t>
      </w:r>
    </w:p>
    <w:p w14:paraId="171EECDA" w14:textId="12D473B7" w:rsidR="006D4592" w:rsidRPr="006E7B3F" w:rsidRDefault="006D4592" w:rsidP="00022C6B">
      <w:pPr>
        <w:spacing w:line="480" w:lineRule="auto"/>
        <w:rPr>
          <w:rFonts w:ascii="Times New Roman" w:hAnsi="Times New Roman"/>
          <w:color w:val="000000" w:themeColor="text1"/>
        </w:rPr>
      </w:pPr>
      <w:r w:rsidRPr="006E7B3F">
        <w:rPr>
          <w:rFonts w:ascii="Times New Roman" w:hAnsi="Times New Roman"/>
          <w:color w:val="000000" w:themeColor="text1"/>
        </w:rPr>
        <w:fldChar w:fldCharType="end"/>
      </w:r>
    </w:p>
    <w:p w14:paraId="4BFF99F3" w14:textId="77777777" w:rsidR="00675739" w:rsidRPr="006E7B3F" w:rsidRDefault="00675739" w:rsidP="00022C6B">
      <w:pPr>
        <w:spacing w:line="480" w:lineRule="auto"/>
        <w:rPr>
          <w:rFonts w:ascii="Times New Roman" w:hAnsi="Times New Roman"/>
          <w:color w:val="000000" w:themeColor="text1"/>
        </w:rPr>
      </w:pPr>
    </w:p>
    <w:p w14:paraId="7872B710" w14:textId="77777777" w:rsidR="00F21866" w:rsidRPr="006E7B3F" w:rsidRDefault="00F21866" w:rsidP="00022C6B">
      <w:pPr>
        <w:spacing w:line="480" w:lineRule="auto"/>
        <w:rPr>
          <w:rFonts w:ascii="Times New Roman" w:hAnsi="Times New Roman"/>
          <w:color w:val="000000" w:themeColor="text1"/>
        </w:rPr>
      </w:pPr>
    </w:p>
    <w:p w14:paraId="1564ACC1" w14:textId="77777777" w:rsidR="00E11AC6" w:rsidRPr="006E7B3F" w:rsidRDefault="00E11AC6" w:rsidP="003779B6">
      <w:pPr>
        <w:jc w:val="both"/>
        <w:rPr>
          <w:rFonts w:ascii="Times New Roman" w:hAnsi="Times New Roman"/>
          <w:color w:val="000000" w:themeColor="text1"/>
        </w:rPr>
      </w:pPr>
    </w:p>
    <w:p w14:paraId="311ED62C" w14:textId="77777777" w:rsidR="00FA5C09" w:rsidRPr="006E7B3F" w:rsidRDefault="00FA5C09" w:rsidP="003779B6">
      <w:pPr>
        <w:jc w:val="both"/>
        <w:rPr>
          <w:rFonts w:ascii="Times New Roman" w:hAnsi="Times New Roman"/>
          <w:color w:val="000000" w:themeColor="text1"/>
        </w:rPr>
      </w:pPr>
    </w:p>
    <w:p w14:paraId="6A3F21D1" w14:textId="77777777" w:rsidR="00FA5C09" w:rsidRPr="006E7B3F" w:rsidRDefault="00FA5C09" w:rsidP="003779B6">
      <w:pPr>
        <w:jc w:val="both"/>
        <w:rPr>
          <w:rFonts w:ascii="Times New Roman" w:hAnsi="Times New Roman"/>
          <w:color w:val="000000" w:themeColor="text1"/>
        </w:rPr>
      </w:pPr>
    </w:p>
    <w:p w14:paraId="55AA7EDB" w14:textId="77777777" w:rsidR="00FA5C09" w:rsidRPr="006E7B3F" w:rsidRDefault="00FA5C09" w:rsidP="003779B6">
      <w:pPr>
        <w:jc w:val="both"/>
        <w:rPr>
          <w:rFonts w:ascii="Times New Roman" w:hAnsi="Times New Roman"/>
          <w:color w:val="000000" w:themeColor="text1"/>
        </w:rPr>
      </w:pPr>
    </w:p>
    <w:p w14:paraId="0C6780F4" w14:textId="77777777" w:rsidR="00FA5C09" w:rsidRPr="006E7B3F" w:rsidRDefault="00FA5C09" w:rsidP="003779B6">
      <w:pPr>
        <w:jc w:val="both"/>
        <w:rPr>
          <w:rFonts w:ascii="Times New Roman" w:hAnsi="Times New Roman"/>
          <w:color w:val="000000" w:themeColor="text1"/>
        </w:rPr>
      </w:pPr>
    </w:p>
    <w:p w14:paraId="50AE589A" w14:textId="77777777" w:rsidR="00FA5C09" w:rsidRPr="006E7B3F" w:rsidRDefault="00FA5C09" w:rsidP="003779B6">
      <w:pPr>
        <w:jc w:val="both"/>
        <w:rPr>
          <w:rFonts w:ascii="Times New Roman" w:hAnsi="Times New Roman"/>
          <w:color w:val="000000" w:themeColor="text1"/>
        </w:rPr>
      </w:pPr>
    </w:p>
    <w:p w14:paraId="2503CACB" w14:textId="77777777" w:rsidR="00E11AC6" w:rsidRPr="006E7B3F" w:rsidRDefault="00E11AC6" w:rsidP="003779B6">
      <w:pPr>
        <w:jc w:val="both"/>
        <w:rPr>
          <w:rFonts w:ascii="Times New Roman" w:hAnsi="Times New Roman"/>
          <w:color w:val="000000" w:themeColor="text1"/>
        </w:rPr>
      </w:pPr>
    </w:p>
    <w:p w14:paraId="1DBD7E09" w14:textId="77777777" w:rsidR="006D4260" w:rsidRDefault="006D4260" w:rsidP="003779B6">
      <w:pPr>
        <w:jc w:val="both"/>
        <w:rPr>
          <w:rFonts w:ascii="Times New Roman" w:hAnsi="Times New Roman"/>
          <w:color w:val="000000" w:themeColor="text1"/>
        </w:rPr>
      </w:pPr>
    </w:p>
    <w:p w14:paraId="52235E20" w14:textId="77777777" w:rsidR="007D387B" w:rsidRDefault="007D387B" w:rsidP="003779B6">
      <w:pPr>
        <w:jc w:val="both"/>
        <w:rPr>
          <w:rFonts w:ascii="Times New Roman" w:hAnsi="Times New Roman"/>
          <w:color w:val="000000" w:themeColor="text1"/>
        </w:rPr>
      </w:pPr>
    </w:p>
    <w:p w14:paraId="18875DB0" w14:textId="77777777" w:rsidR="007D387B" w:rsidRDefault="007D387B" w:rsidP="003779B6">
      <w:pPr>
        <w:jc w:val="both"/>
        <w:rPr>
          <w:rFonts w:ascii="Times New Roman" w:hAnsi="Times New Roman"/>
          <w:color w:val="000000" w:themeColor="text1"/>
        </w:rPr>
      </w:pPr>
    </w:p>
    <w:p w14:paraId="2C657D84" w14:textId="77777777" w:rsidR="007D387B" w:rsidRDefault="007D387B" w:rsidP="003779B6">
      <w:pPr>
        <w:jc w:val="both"/>
        <w:rPr>
          <w:rFonts w:ascii="Times New Roman" w:hAnsi="Times New Roman"/>
          <w:color w:val="000000" w:themeColor="text1"/>
        </w:rPr>
      </w:pPr>
    </w:p>
    <w:p w14:paraId="338700BC" w14:textId="77777777" w:rsidR="007D387B" w:rsidRDefault="007D387B" w:rsidP="003779B6">
      <w:pPr>
        <w:jc w:val="both"/>
        <w:rPr>
          <w:rFonts w:ascii="Times New Roman" w:hAnsi="Times New Roman"/>
          <w:color w:val="000000" w:themeColor="text1"/>
        </w:rPr>
      </w:pPr>
    </w:p>
    <w:p w14:paraId="1244C7F0" w14:textId="77777777" w:rsidR="007D387B" w:rsidRDefault="007D387B" w:rsidP="003779B6">
      <w:pPr>
        <w:jc w:val="both"/>
        <w:rPr>
          <w:rFonts w:ascii="Times New Roman" w:hAnsi="Times New Roman"/>
          <w:color w:val="000000" w:themeColor="text1"/>
        </w:rPr>
      </w:pPr>
    </w:p>
    <w:p w14:paraId="04431647" w14:textId="77777777" w:rsidR="007D387B" w:rsidRDefault="007D387B" w:rsidP="003779B6">
      <w:pPr>
        <w:jc w:val="both"/>
        <w:rPr>
          <w:rFonts w:ascii="Times New Roman" w:hAnsi="Times New Roman"/>
          <w:color w:val="000000" w:themeColor="text1"/>
        </w:rPr>
      </w:pPr>
    </w:p>
    <w:p w14:paraId="0B84BAA0" w14:textId="77777777" w:rsidR="007D387B" w:rsidRDefault="007D387B" w:rsidP="003779B6">
      <w:pPr>
        <w:jc w:val="both"/>
        <w:rPr>
          <w:rFonts w:ascii="Times New Roman" w:hAnsi="Times New Roman"/>
          <w:color w:val="000000" w:themeColor="text1"/>
        </w:rPr>
      </w:pPr>
    </w:p>
    <w:p w14:paraId="1103D4CF" w14:textId="77777777" w:rsidR="007D387B" w:rsidRDefault="007D387B" w:rsidP="003779B6">
      <w:pPr>
        <w:jc w:val="both"/>
        <w:rPr>
          <w:rFonts w:ascii="Times New Roman" w:hAnsi="Times New Roman"/>
          <w:color w:val="000000" w:themeColor="text1"/>
        </w:rPr>
      </w:pPr>
    </w:p>
    <w:p w14:paraId="195534AD" w14:textId="77777777" w:rsidR="007D387B" w:rsidRDefault="007D387B" w:rsidP="003779B6">
      <w:pPr>
        <w:jc w:val="both"/>
        <w:rPr>
          <w:rFonts w:ascii="Times New Roman" w:hAnsi="Times New Roman"/>
          <w:color w:val="000000" w:themeColor="text1"/>
        </w:rPr>
      </w:pPr>
    </w:p>
    <w:p w14:paraId="3B4B51FB" w14:textId="77777777" w:rsidR="007D387B" w:rsidRDefault="007D387B" w:rsidP="003779B6">
      <w:pPr>
        <w:jc w:val="both"/>
        <w:rPr>
          <w:rFonts w:ascii="Times New Roman" w:hAnsi="Times New Roman"/>
          <w:color w:val="000000" w:themeColor="text1"/>
        </w:rPr>
      </w:pPr>
    </w:p>
    <w:p w14:paraId="607A177D" w14:textId="77777777" w:rsidR="007D387B" w:rsidRDefault="007D387B" w:rsidP="003779B6">
      <w:pPr>
        <w:jc w:val="both"/>
        <w:rPr>
          <w:rFonts w:ascii="Times New Roman" w:hAnsi="Times New Roman"/>
          <w:color w:val="000000" w:themeColor="text1"/>
        </w:rPr>
      </w:pPr>
    </w:p>
    <w:p w14:paraId="71C2CB9D" w14:textId="77777777" w:rsidR="007D387B" w:rsidRDefault="007D387B" w:rsidP="003779B6">
      <w:pPr>
        <w:jc w:val="both"/>
        <w:rPr>
          <w:rFonts w:ascii="Times New Roman" w:hAnsi="Times New Roman"/>
          <w:color w:val="000000" w:themeColor="text1"/>
        </w:rPr>
      </w:pPr>
    </w:p>
    <w:p w14:paraId="5AEB3CAE" w14:textId="77777777" w:rsidR="007D387B" w:rsidRDefault="007D387B" w:rsidP="003779B6">
      <w:pPr>
        <w:jc w:val="both"/>
        <w:rPr>
          <w:rFonts w:ascii="Times New Roman" w:hAnsi="Times New Roman"/>
          <w:color w:val="000000" w:themeColor="text1"/>
        </w:rPr>
      </w:pPr>
    </w:p>
    <w:p w14:paraId="59A7E732" w14:textId="77777777" w:rsidR="007D387B" w:rsidRDefault="007D387B" w:rsidP="003779B6">
      <w:pPr>
        <w:jc w:val="both"/>
        <w:rPr>
          <w:rFonts w:ascii="Times New Roman" w:hAnsi="Times New Roman"/>
          <w:color w:val="000000" w:themeColor="text1"/>
        </w:rPr>
      </w:pPr>
    </w:p>
    <w:p w14:paraId="19AA1F0A" w14:textId="77777777" w:rsidR="007D387B" w:rsidRDefault="007D387B" w:rsidP="003779B6">
      <w:pPr>
        <w:jc w:val="both"/>
        <w:rPr>
          <w:rFonts w:ascii="Times New Roman" w:hAnsi="Times New Roman"/>
          <w:color w:val="000000" w:themeColor="text1"/>
        </w:rPr>
      </w:pPr>
    </w:p>
    <w:p w14:paraId="557DE7F5" w14:textId="77777777" w:rsidR="007D387B" w:rsidRDefault="007D387B" w:rsidP="003779B6">
      <w:pPr>
        <w:jc w:val="both"/>
        <w:rPr>
          <w:rFonts w:ascii="Times New Roman" w:hAnsi="Times New Roman"/>
          <w:color w:val="000000" w:themeColor="text1"/>
        </w:rPr>
      </w:pPr>
    </w:p>
    <w:p w14:paraId="1BE68261" w14:textId="77777777" w:rsidR="007D387B" w:rsidRDefault="007D387B" w:rsidP="003779B6">
      <w:pPr>
        <w:jc w:val="both"/>
        <w:rPr>
          <w:rFonts w:ascii="Times New Roman" w:hAnsi="Times New Roman"/>
          <w:color w:val="000000" w:themeColor="text1"/>
        </w:rPr>
      </w:pPr>
    </w:p>
    <w:p w14:paraId="0559023B" w14:textId="77777777" w:rsidR="007D387B" w:rsidRDefault="007D387B" w:rsidP="003779B6">
      <w:pPr>
        <w:jc w:val="both"/>
        <w:rPr>
          <w:rFonts w:ascii="Times New Roman" w:hAnsi="Times New Roman"/>
          <w:color w:val="000000" w:themeColor="text1"/>
        </w:rPr>
      </w:pPr>
    </w:p>
    <w:p w14:paraId="77F60B97" w14:textId="77777777" w:rsidR="007D387B" w:rsidRDefault="007D387B" w:rsidP="003779B6">
      <w:pPr>
        <w:jc w:val="both"/>
        <w:rPr>
          <w:rFonts w:ascii="Times New Roman" w:hAnsi="Times New Roman"/>
          <w:color w:val="000000" w:themeColor="text1"/>
        </w:rPr>
      </w:pPr>
    </w:p>
    <w:p w14:paraId="27B269D7" w14:textId="77777777" w:rsidR="007D387B" w:rsidRDefault="007D387B" w:rsidP="003779B6">
      <w:pPr>
        <w:jc w:val="both"/>
        <w:rPr>
          <w:rFonts w:ascii="Times New Roman" w:hAnsi="Times New Roman"/>
          <w:color w:val="000000" w:themeColor="text1"/>
        </w:rPr>
      </w:pPr>
    </w:p>
    <w:p w14:paraId="3F0F29ED" w14:textId="77777777" w:rsidR="007D387B" w:rsidRDefault="007D387B" w:rsidP="003779B6">
      <w:pPr>
        <w:jc w:val="both"/>
        <w:rPr>
          <w:rFonts w:ascii="Times New Roman" w:hAnsi="Times New Roman"/>
          <w:color w:val="000000" w:themeColor="text1"/>
        </w:rPr>
      </w:pPr>
    </w:p>
    <w:p w14:paraId="319875CF" w14:textId="77777777" w:rsidR="007D387B" w:rsidRDefault="007D387B" w:rsidP="003779B6">
      <w:pPr>
        <w:jc w:val="both"/>
        <w:rPr>
          <w:rFonts w:ascii="Times New Roman" w:hAnsi="Times New Roman"/>
          <w:color w:val="000000" w:themeColor="text1"/>
        </w:rPr>
      </w:pPr>
    </w:p>
    <w:p w14:paraId="1925DD59" w14:textId="77777777" w:rsidR="007D387B" w:rsidRPr="006E7B3F" w:rsidRDefault="007D387B" w:rsidP="003779B6">
      <w:pPr>
        <w:jc w:val="both"/>
        <w:rPr>
          <w:rFonts w:ascii="Times New Roman" w:hAnsi="Times New Roman"/>
          <w:color w:val="000000" w:themeColor="text1"/>
        </w:rPr>
      </w:pPr>
    </w:p>
    <w:p w14:paraId="545BFABA" w14:textId="77777777" w:rsidR="006D4260" w:rsidRPr="006E7B3F" w:rsidRDefault="006D4260" w:rsidP="003779B6">
      <w:pPr>
        <w:jc w:val="both"/>
        <w:rPr>
          <w:rFonts w:ascii="Times New Roman" w:hAnsi="Times New Roman"/>
          <w:color w:val="000000" w:themeColor="text1"/>
        </w:rPr>
      </w:pPr>
    </w:p>
    <w:p w14:paraId="1D7E9858" w14:textId="77777777" w:rsidR="006D4260" w:rsidRPr="006E7B3F" w:rsidRDefault="006D4260" w:rsidP="003779B6">
      <w:pPr>
        <w:jc w:val="both"/>
        <w:rPr>
          <w:rFonts w:ascii="Times New Roman" w:hAnsi="Times New Roman"/>
          <w:color w:val="000000" w:themeColor="text1"/>
        </w:rPr>
      </w:pPr>
    </w:p>
    <w:p w14:paraId="2D023C36" w14:textId="77777777" w:rsidR="006D4260" w:rsidRPr="006E7B3F" w:rsidRDefault="006D4260" w:rsidP="003779B6">
      <w:pPr>
        <w:jc w:val="both"/>
        <w:rPr>
          <w:rFonts w:ascii="Times New Roman" w:hAnsi="Times New Roman"/>
          <w:color w:val="000000" w:themeColor="text1"/>
        </w:rPr>
      </w:pPr>
    </w:p>
    <w:p w14:paraId="41CE6D7D" w14:textId="77777777" w:rsidR="006D4260" w:rsidRPr="006E7B3F" w:rsidRDefault="006D4260" w:rsidP="003779B6">
      <w:pPr>
        <w:jc w:val="both"/>
        <w:rPr>
          <w:rFonts w:ascii="Times New Roman" w:hAnsi="Times New Roman"/>
          <w:color w:val="000000" w:themeColor="text1"/>
        </w:rPr>
      </w:pPr>
    </w:p>
    <w:p w14:paraId="18CE497B" w14:textId="77777777" w:rsidR="006D4260" w:rsidRPr="006E7B3F" w:rsidRDefault="006D4260" w:rsidP="003779B6">
      <w:pPr>
        <w:jc w:val="both"/>
        <w:rPr>
          <w:rFonts w:ascii="Times New Roman" w:hAnsi="Times New Roman"/>
          <w:color w:val="000000" w:themeColor="text1"/>
        </w:rPr>
      </w:pPr>
    </w:p>
    <w:p w14:paraId="76AF0652" w14:textId="77777777" w:rsidR="006D4260" w:rsidRPr="006E7B3F" w:rsidRDefault="006D4260" w:rsidP="003779B6">
      <w:pPr>
        <w:jc w:val="both"/>
        <w:rPr>
          <w:rFonts w:ascii="Times New Roman" w:hAnsi="Times New Roman"/>
          <w:color w:val="000000" w:themeColor="text1"/>
        </w:rPr>
      </w:pPr>
    </w:p>
    <w:p w14:paraId="39AB9BBD" w14:textId="77777777" w:rsidR="006D4260" w:rsidRPr="006E7B3F" w:rsidRDefault="006D4260" w:rsidP="003779B6">
      <w:pPr>
        <w:jc w:val="both"/>
        <w:rPr>
          <w:rFonts w:ascii="Times New Roman" w:hAnsi="Times New Roman"/>
          <w:color w:val="000000" w:themeColor="text1"/>
        </w:rPr>
      </w:pPr>
    </w:p>
    <w:p w14:paraId="5A963756" w14:textId="77777777" w:rsidR="006D4260" w:rsidRPr="006E7B3F" w:rsidRDefault="006D4260" w:rsidP="003779B6">
      <w:pPr>
        <w:jc w:val="both"/>
        <w:rPr>
          <w:rFonts w:ascii="Times New Roman" w:hAnsi="Times New Roman"/>
          <w:color w:val="000000" w:themeColor="text1"/>
        </w:rPr>
      </w:pPr>
    </w:p>
    <w:p w14:paraId="714228C1" w14:textId="77777777" w:rsidR="006D4260" w:rsidRPr="006E7B3F" w:rsidRDefault="006D4260" w:rsidP="003779B6">
      <w:pPr>
        <w:jc w:val="both"/>
        <w:rPr>
          <w:rFonts w:ascii="Times New Roman" w:hAnsi="Times New Roman"/>
          <w:color w:val="000000" w:themeColor="text1"/>
        </w:rPr>
      </w:pPr>
    </w:p>
    <w:p w14:paraId="26C9BFBC" w14:textId="0FADC938" w:rsidR="00611F7E" w:rsidRPr="006E7B3F" w:rsidRDefault="00675739" w:rsidP="003779B6">
      <w:pPr>
        <w:jc w:val="both"/>
        <w:rPr>
          <w:rFonts w:ascii="Times New Roman" w:eastAsia="Times New Roman" w:hAnsi="Times New Roman"/>
          <w:b/>
          <w:color w:val="000000" w:themeColor="text1"/>
          <w:lang w:eastAsia="en-GB"/>
        </w:rPr>
      </w:pPr>
      <w:r w:rsidRPr="006E7B3F">
        <w:rPr>
          <w:rFonts w:ascii="Times New Roman" w:eastAsia="Times New Roman" w:hAnsi="Times New Roman"/>
          <w:b/>
          <w:color w:val="000000" w:themeColor="text1"/>
          <w:lang w:eastAsia="en-GB"/>
        </w:rPr>
        <w:lastRenderedPageBreak/>
        <w:t>TABLES</w:t>
      </w:r>
    </w:p>
    <w:p w14:paraId="48A01AEA" w14:textId="77777777" w:rsidR="003A2DCF" w:rsidRPr="006E7B3F" w:rsidRDefault="00675739" w:rsidP="003779B6">
      <w:pPr>
        <w:jc w:val="both"/>
        <w:rPr>
          <w:rFonts w:ascii="Times New Roman" w:eastAsia="Times New Roman" w:hAnsi="Times New Roman"/>
          <w:color w:val="000000" w:themeColor="text1"/>
          <w:lang w:eastAsia="en-GB"/>
        </w:rPr>
      </w:pPr>
      <w:r w:rsidRPr="006E7B3F">
        <w:rPr>
          <w:rFonts w:ascii="Times New Roman" w:eastAsia="Times New Roman" w:hAnsi="Times New Roman"/>
          <w:b/>
          <w:color w:val="000000" w:themeColor="text1"/>
          <w:lang w:eastAsia="en-GB"/>
        </w:rPr>
        <w:t>Table 1</w:t>
      </w:r>
      <w:r w:rsidRPr="006E7B3F">
        <w:rPr>
          <w:rFonts w:ascii="Times New Roman" w:eastAsia="Times New Roman" w:hAnsi="Times New Roman"/>
          <w:color w:val="000000" w:themeColor="text1"/>
          <w:lang w:eastAsia="en-GB"/>
        </w:rPr>
        <w:t xml:space="preserve"> </w:t>
      </w:r>
      <w:r w:rsidR="0076578B" w:rsidRPr="006E7B3F">
        <w:rPr>
          <w:rFonts w:ascii="Times New Roman" w:eastAsia="Times New Roman" w:hAnsi="Times New Roman"/>
          <w:color w:val="000000" w:themeColor="text1"/>
          <w:lang w:eastAsia="en-GB"/>
        </w:rPr>
        <w:t>Baseline characteristics including haemodynamic parameters in control subjects and heart failure patients</w:t>
      </w:r>
    </w:p>
    <w:tbl>
      <w:tblPr>
        <w:tblStyle w:val="ListTable6Colorful-Accent311"/>
        <w:tblW w:w="10481" w:type="dxa"/>
        <w:tblInd w:w="-743" w:type="dxa"/>
        <w:shd w:val="clear" w:color="auto" w:fill="FFFFFF" w:themeFill="background1"/>
        <w:tblLayout w:type="fixed"/>
        <w:tblLook w:val="04A0" w:firstRow="1" w:lastRow="0" w:firstColumn="1" w:lastColumn="0" w:noHBand="0" w:noVBand="1"/>
      </w:tblPr>
      <w:tblGrid>
        <w:gridCol w:w="4854"/>
        <w:gridCol w:w="1869"/>
        <w:gridCol w:w="2676"/>
        <w:gridCol w:w="1082"/>
      </w:tblGrid>
      <w:tr w:rsidR="003A2DCF" w:rsidRPr="006E7B3F" w14:paraId="60D7B216" w14:textId="77777777" w:rsidTr="003779B6">
        <w:trPr>
          <w:cnfStyle w:val="100000000000" w:firstRow="1" w:lastRow="0" w:firstColumn="0" w:lastColumn="0" w:oddVBand="0" w:evenVBand="0" w:oddHBand="0"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4C398F30" w14:textId="77777777" w:rsidR="003A2DCF" w:rsidRPr="006E7B3F" w:rsidRDefault="003A2DCF" w:rsidP="003779B6">
            <w:pPr>
              <w:jc w:val="both"/>
              <w:rPr>
                <w:rFonts w:ascii="Times New Roman" w:eastAsia="Times New Roman" w:hAnsi="Times New Roman"/>
                <w:color w:val="000000" w:themeColor="text1"/>
              </w:rPr>
            </w:pPr>
            <w:r w:rsidRPr="006E7B3F">
              <w:rPr>
                <w:rFonts w:eastAsia="Times New Roman"/>
                <w:bCs w:val="0"/>
                <w:color w:val="000000" w:themeColor="text1"/>
              </w:rPr>
              <w:t>VARIABLES</w:t>
            </w:r>
          </w:p>
        </w:tc>
        <w:tc>
          <w:tcPr>
            <w:tcW w:w="1869" w:type="dxa"/>
            <w:shd w:val="clear" w:color="auto" w:fill="FFFFFF" w:themeFill="background1"/>
            <w:noWrap/>
            <w:hideMark/>
          </w:tcPr>
          <w:p w14:paraId="57370133"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000000" w:themeColor="text1"/>
              </w:rPr>
            </w:pPr>
            <w:r w:rsidRPr="006E7B3F">
              <w:rPr>
                <w:rFonts w:eastAsia="Times New Roman"/>
                <w:bCs w:val="0"/>
                <w:color w:val="000000" w:themeColor="text1"/>
              </w:rPr>
              <w:t>CONTROL</w:t>
            </w:r>
          </w:p>
          <w:p w14:paraId="7435D66B"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000000" w:themeColor="text1"/>
              </w:rPr>
            </w:pPr>
            <w:r w:rsidRPr="006E7B3F">
              <w:rPr>
                <w:rFonts w:eastAsia="Times New Roman"/>
                <w:bCs w:val="0"/>
                <w:color w:val="000000" w:themeColor="text1"/>
              </w:rPr>
              <w:t>(n=23)</w:t>
            </w:r>
          </w:p>
        </w:tc>
        <w:tc>
          <w:tcPr>
            <w:tcW w:w="2676" w:type="dxa"/>
            <w:shd w:val="clear" w:color="auto" w:fill="FFFFFF" w:themeFill="background1"/>
            <w:noWrap/>
            <w:hideMark/>
          </w:tcPr>
          <w:p w14:paraId="506FBF5B"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000000" w:themeColor="text1"/>
              </w:rPr>
            </w:pPr>
            <w:r w:rsidRPr="006E7B3F">
              <w:rPr>
                <w:rFonts w:eastAsia="Times New Roman"/>
                <w:bCs w:val="0"/>
                <w:color w:val="000000" w:themeColor="text1"/>
              </w:rPr>
              <w:t>HEART FAILURE</w:t>
            </w:r>
          </w:p>
          <w:p w14:paraId="6A0CE2E4"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000000" w:themeColor="text1"/>
              </w:rPr>
            </w:pPr>
            <w:r w:rsidRPr="006E7B3F">
              <w:rPr>
                <w:rFonts w:eastAsia="Times New Roman"/>
                <w:bCs w:val="0"/>
                <w:color w:val="000000" w:themeColor="text1"/>
              </w:rPr>
              <w:t>(n=40)</w:t>
            </w:r>
          </w:p>
        </w:tc>
        <w:tc>
          <w:tcPr>
            <w:tcW w:w="1082" w:type="dxa"/>
            <w:shd w:val="clear" w:color="auto" w:fill="FFFFFF" w:themeFill="background1"/>
            <w:noWrap/>
            <w:hideMark/>
          </w:tcPr>
          <w:p w14:paraId="0B69470F"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eastAsia="Times New Roman"/>
                <w:bCs w:val="0"/>
                <w:i/>
                <w:iCs/>
                <w:color w:val="000000" w:themeColor="text1"/>
              </w:rPr>
            </w:pPr>
            <w:r w:rsidRPr="006E7B3F">
              <w:rPr>
                <w:rFonts w:eastAsia="Times New Roman"/>
                <w:bCs w:val="0"/>
                <w:i/>
                <w:iCs/>
                <w:color w:val="000000" w:themeColor="text1"/>
              </w:rPr>
              <w:t>P</w:t>
            </w:r>
          </w:p>
        </w:tc>
      </w:tr>
      <w:tr w:rsidR="003A2DCF" w:rsidRPr="006E7B3F" w14:paraId="098F49F1"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4DD7D334" w14:textId="77777777" w:rsidR="003A2DCF" w:rsidRPr="006E7B3F" w:rsidRDefault="003A2DCF" w:rsidP="003779B6">
            <w:pPr>
              <w:jc w:val="both"/>
              <w:rPr>
                <w:rFonts w:eastAsia="Times New Roman"/>
                <w:bCs w:val="0"/>
                <w:color w:val="000000" w:themeColor="text1"/>
              </w:rPr>
            </w:pPr>
            <w:r w:rsidRPr="006E7B3F">
              <w:rPr>
                <w:rFonts w:eastAsia="Times New Roman"/>
                <w:bCs w:val="0"/>
                <w:color w:val="000000" w:themeColor="text1"/>
              </w:rPr>
              <w:t>Male n (%)</w:t>
            </w:r>
          </w:p>
        </w:tc>
        <w:tc>
          <w:tcPr>
            <w:tcW w:w="1869" w:type="dxa"/>
            <w:shd w:val="clear" w:color="auto" w:fill="FFFFFF" w:themeFill="background1"/>
            <w:noWrap/>
            <w:hideMark/>
          </w:tcPr>
          <w:p w14:paraId="6BCE4A3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5 (22%)</w:t>
            </w:r>
          </w:p>
        </w:tc>
        <w:tc>
          <w:tcPr>
            <w:tcW w:w="2676" w:type="dxa"/>
            <w:shd w:val="clear" w:color="auto" w:fill="FFFFFF" w:themeFill="background1"/>
            <w:noWrap/>
            <w:hideMark/>
          </w:tcPr>
          <w:p w14:paraId="6402993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31 (78%)</w:t>
            </w:r>
          </w:p>
        </w:tc>
        <w:tc>
          <w:tcPr>
            <w:tcW w:w="1082" w:type="dxa"/>
            <w:shd w:val="clear" w:color="auto" w:fill="FFFFFF" w:themeFill="background1"/>
            <w:noWrap/>
            <w:hideMark/>
          </w:tcPr>
          <w:p w14:paraId="52BBCC09"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&lt; 0.001</w:t>
            </w:r>
          </w:p>
        </w:tc>
      </w:tr>
      <w:tr w:rsidR="003A2DCF" w:rsidRPr="006E7B3F" w14:paraId="529B9941"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59145FC4"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Age (years)</w:t>
            </w:r>
          </w:p>
        </w:tc>
        <w:tc>
          <w:tcPr>
            <w:tcW w:w="1869" w:type="dxa"/>
            <w:shd w:val="clear" w:color="auto" w:fill="FFFFFF" w:themeFill="background1"/>
            <w:noWrap/>
            <w:hideMark/>
          </w:tcPr>
          <w:p w14:paraId="7DAACB66"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62.8 ± 8.6</w:t>
            </w:r>
          </w:p>
        </w:tc>
        <w:tc>
          <w:tcPr>
            <w:tcW w:w="2676" w:type="dxa"/>
            <w:shd w:val="clear" w:color="auto" w:fill="FFFFFF" w:themeFill="background1"/>
            <w:noWrap/>
            <w:hideMark/>
          </w:tcPr>
          <w:p w14:paraId="1C4A092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62.9 ± 8.7</w:t>
            </w:r>
          </w:p>
        </w:tc>
        <w:tc>
          <w:tcPr>
            <w:tcW w:w="1082" w:type="dxa"/>
            <w:shd w:val="clear" w:color="auto" w:fill="FFFFFF" w:themeFill="background1"/>
            <w:noWrap/>
            <w:hideMark/>
          </w:tcPr>
          <w:p w14:paraId="5F4E1C2B"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0.96</w:t>
            </w:r>
          </w:p>
        </w:tc>
      </w:tr>
      <w:tr w:rsidR="003A2DCF" w:rsidRPr="006E7B3F" w14:paraId="3760140D"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36532137"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LVEF %</w:t>
            </w:r>
          </w:p>
        </w:tc>
        <w:tc>
          <w:tcPr>
            <w:tcW w:w="1869" w:type="dxa"/>
            <w:shd w:val="clear" w:color="auto" w:fill="FFFFFF" w:themeFill="background1"/>
            <w:noWrap/>
            <w:hideMark/>
          </w:tcPr>
          <w:p w14:paraId="2E2E0336"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363E0C5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40 [30 - 40]</w:t>
            </w:r>
          </w:p>
        </w:tc>
        <w:tc>
          <w:tcPr>
            <w:tcW w:w="1082" w:type="dxa"/>
            <w:shd w:val="clear" w:color="auto" w:fill="FFFFFF" w:themeFill="background1"/>
            <w:noWrap/>
            <w:hideMark/>
          </w:tcPr>
          <w:p w14:paraId="056CBB74"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169B63C5"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7BEE186D"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NYHA</w:t>
            </w:r>
          </w:p>
        </w:tc>
        <w:tc>
          <w:tcPr>
            <w:tcW w:w="1869" w:type="dxa"/>
            <w:shd w:val="clear" w:color="auto" w:fill="FFFFFF" w:themeFill="background1"/>
            <w:noWrap/>
          </w:tcPr>
          <w:p w14:paraId="782C0867"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c>
          <w:tcPr>
            <w:tcW w:w="2676" w:type="dxa"/>
            <w:shd w:val="clear" w:color="auto" w:fill="FFFFFF" w:themeFill="background1"/>
            <w:noWrap/>
          </w:tcPr>
          <w:p w14:paraId="4C4B4C8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c>
          <w:tcPr>
            <w:tcW w:w="1082" w:type="dxa"/>
            <w:shd w:val="clear" w:color="auto" w:fill="FFFFFF" w:themeFill="background1"/>
            <w:noWrap/>
          </w:tcPr>
          <w:p w14:paraId="7FC3D3A5"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45EEE4B9"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624F35BC"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I</w:t>
            </w:r>
          </w:p>
        </w:tc>
        <w:tc>
          <w:tcPr>
            <w:tcW w:w="1869" w:type="dxa"/>
            <w:shd w:val="clear" w:color="auto" w:fill="FFFFFF" w:themeFill="background1"/>
            <w:noWrap/>
          </w:tcPr>
          <w:p w14:paraId="13CD5DD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tcPr>
          <w:p w14:paraId="4895D43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11 (27.5%)</w:t>
            </w:r>
          </w:p>
        </w:tc>
        <w:tc>
          <w:tcPr>
            <w:tcW w:w="1082" w:type="dxa"/>
            <w:shd w:val="clear" w:color="auto" w:fill="FFFFFF" w:themeFill="background1"/>
            <w:noWrap/>
          </w:tcPr>
          <w:p w14:paraId="36FA933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528F7011"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78C96013"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II</w:t>
            </w:r>
          </w:p>
        </w:tc>
        <w:tc>
          <w:tcPr>
            <w:tcW w:w="1869" w:type="dxa"/>
            <w:shd w:val="clear" w:color="auto" w:fill="FFFFFF" w:themeFill="background1"/>
            <w:noWrap/>
          </w:tcPr>
          <w:p w14:paraId="6077B50F"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tcPr>
          <w:p w14:paraId="6B69D98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20 (50%)</w:t>
            </w:r>
          </w:p>
        </w:tc>
        <w:tc>
          <w:tcPr>
            <w:tcW w:w="1082" w:type="dxa"/>
            <w:shd w:val="clear" w:color="auto" w:fill="FFFFFF" w:themeFill="background1"/>
            <w:noWrap/>
          </w:tcPr>
          <w:p w14:paraId="56CB5BD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645F2A3E"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63CB2D04"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III</w:t>
            </w:r>
          </w:p>
        </w:tc>
        <w:tc>
          <w:tcPr>
            <w:tcW w:w="1869" w:type="dxa"/>
            <w:shd w:val="clear" w:color="auto" w:fill="FFFFFF" w:themeFill="background1"/>
            <w:noWrap/>
          </w:tcPr>
          <w:p w14:paraId="048AE16D"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tcPr>
          <w:p w14:paraId="5EF6C672"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8 (20%)</w:t>
            </w:r>
          </w:p>
        </w:tc>
        <w:tc>
          <w:tcPr>
            <w:tcW w:w="1082" w:type="dxa"/>
            <w:shd w:val="clear" w:color="auto" w:fill="FFFFFF" w:themeFill="background1"/>
            <w:noWrap/>
          </w:tcPr>
          <w:p w14:paraId="3C27F7EE"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571CAA94"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31E482FC"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IV</w:t>
            </w:r>
          </w:p>
        </w:tc>
        <w:tc>
          <w:tcPr>
            <w:tcW w:w="1869" w:type="dxa"/>
            <w:shd w:val="clear" w:color="auto" w:fill="FFFFFF" w:themeFill="background1"/>
            <w:noWrap/>
          </w:tcPr>
          <w:p w14:paraId="2681DE0E"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tcPr>
          <w:p w14:paraId="5F30972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 (2.5%)</w:t>
            </w:r>
          </w:p>
        </w:tc>
        <w:tc>
          <w:tcPr>
            <w:tcW w:w="1082" w:type="dxa"/>
            <w:shd w:val="clear" w:color="auto" w:fill="FFFFFF" w:themeFill="background1"/>
            <w:noWrap/>
          </w:tcPr>
          <w:p w14:paraId="662290DF"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0D981DFF"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01C8DB5E"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Risk Factors</w:t>
            </w:r>
          </w:p>
        </w:tc>
        <w:tc>
          <w:tcPr>
            <w:tcW w:w="1869" w:type="dxa"/>
            <w:shd w:val="clear" w:color="auto" w:fill="FFFFFF" w:themeFill="background1"/>
            <w:noWrap/>
            <w:hideMark/>
          </w:tcPr>
          <w:p w14:paraId="11945255"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c>
          <w:tcPr>
            <w:tcW w:w="2676" w:type="dxa"/>
            <w:shd w:val="clear" w:color="auto" w:fill="FFFFFF" w:themeFill="background1"/>
            <w:noWrap/>
            <w:hideMark/>
          </w:tcPr>
          <w:p w14:paraId="02274EA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c>
          <w:tcPr>
            <w:tcW w:w="1082" w:type="dxa"/>
            <w:shd w:val="clear" w:color="auto" w:fill="FFFFFF" w:themeFill="background1"/>
            <w:noWrap/>
            <w:hideMark/>
          </w:tcPr>
          <w:p w14:paraId="39019AB0"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6506CFBB"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1FC371C4"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Previous cardiac surgery n (%)</w:t>
            </w:r>
          </w:p>
        </w:tc>
        <w:tc>
          <w:tcPr>
            <w:tcW w:w="1869" w:type="dxa"/>
            <w:shd w:val="clear" w:color="auto" w:fill="FFFFFF" w:themeFill="background1"/>
            <w:noWrap/>
            <w:hideMark/>
          </w:tcPr>
          <w:p w14:paraId="27F0338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44F5E59D"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1082" w:type="dxa"/>
            <w:shd w:val="clear" w:color="auto" w:fill="FFFFFF" w:themeFill="background1"/>
            <w:noWrap/>
            <w:hideMark/>
          </w:tcPr>
          <w:p w14:paraId="28767F85"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74716147"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515C1E89"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Previous myocardial infarction n (%)</w:t>
            </w:r>
          </w:p>
        </w:tc>
        <w:tc>
          <w:tcPr>
            <w:tcW w:w="1869" w:type="dxa"/>
            <w:shd w:val="clear" w:color="auto" w:fill="FFFFFF" w:themeFill="background1"/>
            <w:noWrap/>
            <w:hideMark/>
          </w:tcPr>
          <w:p w14:paraId="560C534C"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31E4692C"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27 (68%)</w:t>
            </w:r>
          </w:p>
        </w:tc>
        <w:tc>
          <w:tcPr>
            <w:tcW w:w="1082" w:type="dxa"/>
            <w:shd w:val="clear" w:color="auto" w:fill="FFFFFF" w:themeFill="background1"/>
            <w:noWrap/>
            <w:hideMark/>
          </w:tcPr>
          <w:p w14:paraId="22A3794E"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0D5985F1"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3CADC69F"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Hypertension n (%)</w:t>
            </w:r>
          </w:p>
        </w:tc>
        <w:tc>
          <w:tcPr>
            <w:tcW w:w="1869" w:type="dxa"/>
            <w:shd w:val="clear" w:color="auto" w:fill="FFFFFF" w:themeFill="background1"/>
            <w:noWrap/>
            <w:hideMark/>
          </w:tcPr>
          <w:p w14:paraId="71A995E7"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 (8.6%)</w:t>
            </w:r>
          </w:p>
        </w:tc>
        <w:tc>
          <w:tcPr>
            <w:tcW w:w="2676" w:type="dxa"/>
            <w:shd w:val="clear" w:color="auto" w:fill="FFFFFF" w:themeFill="background1"/>
            <w:noWrap/>
            <w:hideMark/>
          </w:tcPr>
          <w:p w14:paraId="11E8BE73"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34 (85%)</w:t>
            </w:r>
          </w:p>
        </w:tc>
        <w:tc>
          <w:tcPr>
            <w:tcW w:w="1082" w:type="dxa"/>
            <w:shd w:val="clear" w:color="auto" w:fill="FFFFFF" w:themeFill="background1"/>
            <w:noWrap/>
            <w:hideMark/>
          </w:tcPr>
          <w:p w14:paraId="28DEFB4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&lt; 0.001</w:t>
            </w:r>
          </w:p>
        </w:tc>
      </w:tr>
      <w:tr w:rsidR="003A2DCF" w:rsidRPr="006E7B3F" w14:paraId="7E1ED7F2"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3E74312A"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Peripheral vascular disease n (%)</w:t>
            </w:r>
          </w:p>
        </w:tc>
        <w:tc>
          <w:tcPr>
            <w:tcW w:w="1869" w:type="dxa"/>
            <w:shd w:val="clear" w:color="auto" w:fill="FFFFFF" w:themeFill="background1"/>
            <w:noWrap/>
            <w:hideMark/>
          </w:tcPr>
          <w:p w14:paraId="0A8EDE1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25EAFD49"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5 (13%)</w:t>
            </w:r>
          </w:p>
        </w:tc>
        <w:tc>
          <w:tcPr>
            <w:tcW w:w="1082" w:type="dxa"/>
            <w:shd w:val="clear" w:color="auto" w:fill="FFFFFF" w:themeFill="background1"/>
            <w:noWrap/>
            <w:hideMark/>
          </w:tcPr>
          <w:p w14:paraId="4303A6B2"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792ADAD0"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004F6497"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COPD n (%)</w:t>
            </w:r>
          </w:p>
        </w:tc>
        <w:tc>
          <w:tcPr>
            <w:tcW w:w="1869" w:type="dxa"/>
            <w:shd w:val="clear" w:color="auto" w:fill="FFFFFF" w:themeFill="background1"/>
            <w:noWrap/>
            <w:hideMark/>
          </w:tcPr>
          <w:p w14:paraId="00D2AA2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2CD59373"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 (5.0%)</w:t>
            </w:r>
          </w:p>
        </w:tc>
        <w:tc>
          <w:tcPr>
            <w:tcW w:w="1082" w:type="dxa"/>
            <w:shd w:val="clear" w:color="auto" w:fill="FFFFFF" w:themeFill="background1"/>
            <w:noWrap/>
            <w:hideMark/>
          </w:tcPr>
          <w:p w14:paraId="1886745D"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28AD7294"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7C196541"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Smoking n (%)</w:t>
            </w:r>
          </w:p>
        </w:tc>
        <w:tc>
          <w:tcPr>
            <w:tcW w:w="1869" w:type="dxa"/>
            <w:shd w:val="clear" w:color="auto" w:fill="FFFFFF" w:themeFill="background1"/>
            <w:noWrap/>
            <w:hideMark/>
          </w:tcPr>
          <w:p w14:paraId="754E6D04"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5CB91CC6"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15 (37.5%)</w:t>
            </w:r>
          </w:p>
        </w:tc>
        <w:tc>
          <w:tcPr>
            <w:tcW w:w="1082" w:type="dxa"/>
            <w:shd w:val="clear" w:color="auto" w:fill="FFFFFF" w:themeFill="background1"/>
            <w:noWrap/>
            <w:hideMark/>
          </w:tcPr>
          <w:p w14:paraId="4491CE8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34F6AFCC"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21116791"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Previous smoking n (%)</w:t>
            </w:r>
          </w:p>
        </w:tc>
        <w:tc>
          <w:tcPr>
            <w:tcW w:w="1869" w:type="dxa"/>
            <w:shd w:val="clear" w:color="auto" w:fill="FFFFFF" w:themeFill="background1"/>
            <w:noWrap/>
            <w:hideMark/>
          </w:tcPr>
          <w:p w14:paraId="33BEEA5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4 (17.4%)</w:t>
            </w:r>
          </w:p>
        </w:tc>
        <w:tc>
          <w:tcPr>
            <w:tcW w:w="2676" w:type="dxa"/>
            <w:shd w:val="clear" w:color="auto" w:fill="FFFFFF" w:themeFill="background1"/>
            <w:noWrap/>
            <w:hideMark/>
          </w:tcPr>
          <w:p w14:paraId="3E2FC13A"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14 (35.0%)</w:t>
            </w:r>
          </w:p>
        </w:tc>
        <w:tc>
          <w:tcPr>
            <w:tcW w:w="1082" w:type="dxa"/>
            <w:shd w:val="clear" w:color="auto" w:fill="FFFFFF" w:themeFill="background1"/>
            <w:noWrap/>
            <w:hideMark/>
          </w:tcPr>
          <w:p w14:paraId="49149075"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0.06</w:t>
            </w:r>
          </w:p>
        </w:tc>
      </w:tr>
      <w:tr w:rsidR="003A2DCF" w:rsidRPr="006E7B3F" w14:paraId="7139378B"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76C2F009"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Diabetes n (%)</w:t>
            </w:r>
          </w:p>
        </w:tc>
        <w:tc>
          <w:tcPr>
            <w:tcW w:w="1869" w:type="dxa"/>
            <w:shd w:val="clear" w:color="auto" w:fill="FFFFFF" w:themeFill="background1"/>
            <w:noWrap/>
            <w:hideMark/>
          </w:tcPr>
          <w:p w14:paraId="2F7F7BB0"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48B8D080"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17 (42.5%)</w:t>
            </w:r>
          </w:p>
        </w:tc>
        <w:tc>
          <w:tcPr>
            <w:tcW w:w="1082" w:type="dxa"/>
            <w:shd w:val="clear" w:color="auto" w:fill="FFFFFF" w:themeFill="background1"/>
            <w:noWrap/>
            <w:hideMark/>
          </w:tcPr>
          <w:p w14:paraId="752395DD"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2D86FB38"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3B14BDDE"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Atrial fibrillation n (%)</w:t>
            </w:r>
          </w:p>
        </w:tc>
        <w:tc>
          <w:tcPr>
            <w:tcW w:w="1869" w:type="dxa"/>
            <w:shd w:val="clear" w:color="auto" w:fill="FFFFFF" w:themeFill="background1"/>
            <w:noWrap/>
            <w:hideMark/>
          </w:tcPr>
          <w:p w14:paraId="25C4B68E"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069C355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4 (10%)</w:t>
            </w:r>
          </w:p>
        </w:tc>
        <w:tc>
          <w:tcPr>
            <w:tcW w:w="1082" w:type="dxa"/>
            <w:shd w:val="clear" w:color="auto" w:fill="FFFFFF" w:themeFill="background1"/>
            <w:noWrap/>
            <w:hideMark/>
          </w:tcPr>
          <w:p w14:paraId="31B5FBBB"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328FD3BB"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2E60555B"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Previous stroke n (%)</w:t>
            </w:r>
          </w:p>
        </w:tc>
        <w:tc>
          <w:tcPr>
            <w:tcW w:w="1869" w:type="dxa"/>
            <w:shd w:val="clear" w:color="auto" w:fill="FFFFFF" w:themeFill="background1"/>
            <w:noWrap/>
            <w:hideMark/>
          </w:tcPr>
          <w:p w14:paraId="40B75ED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55BF708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 (7.5%)</w:t>
            </w:r>
          </w:p>
        </w:tc>
        <w:tc>
          <w:tcPr>
            <w:tcW w:w="1082" w:type="dxa"/>
            <w:shd w:val="clear" w:color="auto" w:fill="FFFFFF" w:themeFill="background1"/>
            <w:noWrap/>
            <w:hideMark/>
          </w:tcPr>
          <w:p w14:paraId="2C4D750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14448D73"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52BA7144"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Obesity (BMI &gt;30 kg/m</w:t>
            </w:r>
            <w:r w:rsidRPr="006E7B3F">
              <w:rPr>
                <w:rFonts w:eastAsia="Times New Roman"/>
                <w:bCs w:val="0"/>
                <w:color w:val="000000" w:themeColor="text1"/>
                <w:vertAlign w:val="superscript"/>
              </w:rPr>
              <w:t>2</w:t>
            </w:r>
            <w:r w:rsidRPr="006E7B3F">
              <w:rPr>
                <w:rFonts w:eastAsia="Times New Roman"/>
                <w:bCs w:val="0"/>
                <w:color w:val="000000" w:themeColor="text1"/>
              </w:rPr>
              <w:t>) n (%)</w:t>
            </w:r>
          </w:p>
        </w:tc>
        <w:tc>
          <w:tcPr>
            <w:tcW w:w="1869" w:type="dxa"/>
            <w:shd w:val="clear" w:color="auto" w:fill="FFFFFF" w:themeFill="background1"/>
            <w:noWrap/>
            <w:hideMark/>
          </w:tcPr>
          <w:p w14:paraId="559830B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4A91D5B7"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7 (17.5%)</w:t>
            </w:r>
          </w:p>
        </w:tc>
        <w:tc>
          <w:tcPr>
            <w:tcW w:w="1082" w:type="dxa"/>
            <w:shd w:val="clear" w:color="auto" w:fill="FFFFFF" w:themeFill="background1"/>
            <w:noWrap/>
            <w:hideMark/>
          </w:tcPr>
          <w:p w14:paraId="57C0A346"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14CF76EA"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24F3202A"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Medication</w:t>
            </w:r>
          </w:p>
        </w:tc>
        <w:tc>
          <w:tcPr>
            <w:tcW w:w="1869" w:type="dxa"/>
            <w:shd w:val="clear" w:color="auto" w:fill="FFFFFF" w:themeFill="background1"/>
            <w:noWrap/>
            <w:hideMark/>
          </w:tcPr>
          <w:p w14:paraId="1E25A54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themeColor="text1"/>
              </w:rPr>
            </w:pPr>
          </w:p>
        </w:tc>
        <w:tc>
          <w:tcPr>
            <w:tcW w:w="2676" w:type="dxa"/>
            <w:shd w:val="clear" w:color="auto" w:fill="FFFFFF" w:themeFill="background1"/>
            <w:noWrap/>
            <w:hideMark/>
          </w:tcPr>
          <w:p w14:paraId="254178B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themeColor="text1"/>
              </w:rPr>
            </w:pPr>
          </w:p>
        </w:tc>
        <w:tc>
          <w:tcPr>
            <w:tcW w:w="1082" w:type="dxa"/>
            <w:shd w:val="clear" w:color="auto" w:fill="FFFFFF" w:themeFill="background1"/>
            <w:noWrap/>
            <w:hideMark/>
          </w:tcPr>
          <w:p w14:paraId="5BC0F6F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themeColor="text1"/>
              </w:rPr>
            </w:pPr>
          </w:p>
        </w:tc>
      </w:tr>
      <w:tr w:rsidR="003A2DCF" w:rsidRPr="006E7B3F" w14:paraId="4AD6BAF6"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7611BB48"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Acetylsalicylic acid n (%)</w:t>
            </w:r>
          </w:p>
        </w:tc>
        <w:tc>
          <w:tcPr>
            <w:tcW w:w="1869" w:type="dxa"/>
            <w:shd w:val="clear" w:color="auto" w:fill="FFFFFF" w:themeFill="background1"/>
            <w:noWrap/>
            <w:hideMark/>
          </w:tcPr>
          <w:p w14:paraId="214AB5EA"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4A31961E"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33 (82.5%)</w:t>
            </w:r>
          </w:p>
        </w:tc>
        <w:tc>
          <w:tcPr>
            <w:tcW w:w="1082" w:type="dxa"/>
            <w:shd w:val="clear" w:color="auto" w:fill="FFFFFF" w:themeFill="background1"/>
            <w:noWrap/>
            <w:hideMark/>
          </w:tcPr>
          <w:p w14:paraId="6B58DB0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p>
        </w:tc>
      </w:tr>
      <w:tr w:rsidR="003A2DCF" w:rsidRPr="006E7B3F" w14:paraId="706D10BE"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2ACF441D"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Vitamin K-antagonist n (%)</w:t>
            </w:r>
          </w:p>
        </w:tc>
        <w:tc>
          <w:tcPr>
            <w:tcW w:w="1869" w:type="dxa"/>
            <w:shd w:val="clear" w:color="auto" w:fill="FFFFFF" w:themeFill="background1"/>
            <w:noWrap/>
            <w:hideMark/>
          </w:tcPr>
          <w:p w14:paraId="6C74D0B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w:t>
            </w:r>
          </w:p>
        </w:tc>
        <w:tc>
          <w:tcPr>
            <w:tcW w:w="2676" w:type="dxa"/>
            <w:shd w:val="clear" w:color="auto" w:fill="FFFFFF" w:themeFill="background1"/>
            <w:noWrap/>
            <w:hideMark/>
          </w:tcPr>
          <w:p w14:paraId="587807EC"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 (5.0%)</w:t>
            </w:r>
          </w:p>
        </w:tc>
        <w:tc>
          <w:tcPr>
            <w:tcW w:w="1082" w:type="dxa"/>
            <w:shd w:val="clear" w:color="auto" w:fill="FFFFFF" w:themeFill="background1"/>
            <w:noWrap/>
            <w:hideMark/>
          </w:tcPr>
          <w:p w14:paraId="0FD4C3ED"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p>
        </w:tc>
      </w:tr>
      <w:tr w:rsidR="003A2DCF" w:rsidRPr="006E7B3F" w14:paraId="7AD24B95"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23284B53"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ACE inhibitor/ ARB n (%)</w:t>
            </w:r>
          </w:p>
        </w:tc>
        <w:tc>
          <w:tcPr>
            <w:tcW w:w="1869" w:type="dxa"/>
            <w:shd w:val="clear" w:color="auto" w:fill="FFFFFF" w:themeFill="background1"/>
            <w:noWrap/>
            <w:hideMark/>
          </w:tcPr>
          <w:p w14:paraId="5BDE843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2 (8.7%)</w:t>
            </w:r>
          </w:p>
        </w:tc>
        <w:tc>
          <w:tcPr>
            <w:tcW w:w="2676" w:type="dxa"/>
            <w:shd w:val="clear" w:color="auto" w:fill="FFFFFF" w:themeFill="background1"/>
            <w:noWrap/>
            <w:hideMark/>
          </w:tcPr>
          <w:p w14:paraId="0282523A"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32 (80.0%)</w:t>
            </w:r>
          </w:p>
        </w:tc>
        <w:tc>
          <w:tcPr>
            <w:tcW w:w="1082" w:type="dxa"/>
            <w:shd w:val="clear" w:color="auto" w:fill="FFFFFF" w:themeFill="background1"/>
            <w:noWrap/>
            <w:hideMark/>
          </w:tcPr>
          <w:p w14:paraId="5C99294D"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&lt; 0.001</w:t>
            </w:r>
          </w:p>
        </w:tc>
      </w:tr>
      <w:tr w:rsidR="003A2DCF" w:rsidRPr="006E7B3F" w14:paraId="2B6B19B0"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hideMark/>
          </w:tcPr>
          <w:p w14:paraId="70AA9773" w14:textId="77777777" w:rsidR="003A2DCF" w:rsidRPr="006E7B3F" w:rsidRDefault="003A2DCF" w:rsidP="003779B6">
            <w:pPr>
              <w:jc w:val="both"/>
              <w:rPr>
                <w:rFonts w:eastAsia="Times New Roman"/>
                <w:color w:val="000000" w:themeColor="text1"/>
              </w:rPr>
            </w:pPr>
            <w:r w:rsidRPr="006E7B3F">
              <w:rPr>
                <w:rFonts w:eastAsia="Times New Roman"/>
                <w:bCs w:val="0"/>
                <w:color w:val="000000" w:themeColor="text1"/>
              </w:rPr>
              <w:t xml:space="preserve">   Beta blocker n (%)</w:t>
            </w:r>
          </w:p>
        </w:tc>
        <w:tc>
          <w:tcPr>
            <w:tcW w:w="1869" w:type="dxa"/>
            <w:shd w:val="clear" w:color="auto" w:fill="FFFFFF" w:themeFill="background1"/>
            <w:noWrap/>
            <w:hideMark/>
          </w:tcPr>
          <w:p w14:paraId="5B810E96"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1 (4.3%)</w:t>
            </w:r>
          </w:p>
        </w:tc>
        <w:tc>
          <w:tcPr>
            <w:tcW w:w="2676" w:type="dxa"/>
            <w:shd w:val="clear" w:color="auto" w:fill="FFFFFF" w:themeFill="background1"/>
            <w:noWrap/>
            <w:hideMark/>
          </w:tcPr>
          <w:p w14:paraId="01197B6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32 (80.0%)</w:t>
            </w:r>
          </w:p>
        </w:tc>
        <w:tc>
          <w:tcPr>
            <w:tcW w:w="1082" w:type="dxa"/>
            <w:shd w:val="clear" w:color="auto" w:fill="FFFFFF" w:themeFill="background1"/>
            <w:noWrap/>
            <w:hideMark/>
          </w:tcPr>
          <w:p w14:paraId="49A07310"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rPr>
              <w:t>&lt; 0.001</w:t>
            </w:r>
          </w:p>
        </w:tc>
      </w:tr>
      <w:tr w:rsidR="003A2DCF" w:rsidRPr="006E7B3F" w14:paraId="606CDB4D"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46C530F4" w14:textId="77777777" w:rsidR="003A2DCF" w:rsidRPr="006E7B3F" w:rsidRDefault="003A2DCF" w:rsidP="003779B6">
            <w:pPr>
              <w:jc w:val="both"/>
              <w:rPr>
                <w:rFonts w:eastAsia="Times New Roman"/>
                <w:color w:val="000000" w:themeColor="text1"/>
              </w:rPr>
            </w:pPr>
            <w:r w:rsidRPr="006E7B3F">
              <w:rPr>
                <w:rFonts w:ascii="Times New Roman" w:eastAsia="Times New Roman" w:hAnsi="Times New Roman"/>
                <w:color w:val="000000" w:themeColor="text1"/>
              </w:rPr>
              <w:t xml:space="preserve">  HR (bpm)</w:t>
            </w:r>
          </w:p>
        </w:tc>
        <w:tc>
          <w:tcPr>
            <w:tcW w:w="1869" w:type="dxa"/>
            <w:shd w:val="clear" w:color="auto" w:fill="FFFFFF" w:themeFill="background1"/>
            <w:noWrap/>
          </w:tcPr>
          <w:p w14:paraId="15F3ED7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72.1 ± 10.9</w:t>
            </w:r>
          </w:p>
        </w:tc>
        <w:tc>
          <w:tcPr>
            <w:tcW w:w="2676" w:type="dxa"/>
            <w:shd w:val="clear" w:color="auto" w:fill="FFFFFF" w:themeFill="background1"/>
            <w:noWrap/>
          </w:tcPr>
          <w:p w14:paraId="49E8B1A3"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65.4 ± 13.3</w:t>
            </w:r>
          </w:p>
        </w:tc>
        <w:tc>
          <w:tcPr>
            <w:tcW w:w="1082" w:type="dxa"/>
            <w:shd w:val="clear" w:color="auto" w:fill="FFFFFF" w:themeFill="background1"/>
            <w:noWrap/>
          </w:tcPr>
          <w:p w14:paraId="7EF38CC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0.004</w:t>
            </w:r>
          </w:p>
        </w:tc>
      </w:tr>
      <w:tr w:rsidR="003A2DCF" w:rsidRPr="006E7B3F" w14:paraId="70F1E5FF"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4B26028C" w14:textId="77777777" w:rsidR="003A2DCF" w:rsidRPr="006E7B3F" w:rsidRDefault="003A2DCF" w:rsidP="003779B6">
            <w:pPr>
              <w:jc w:val="both"/>
              <w:rPr>
                <w:rFonts w:eastAsia="Times New Roman"/>
                <w:color w:val="000000" w:themeColor="text1"/>
              </w:rPr>
            </w:pPr>
            <w:r w:rsidRPr="006E7B3F">
              <w:rPr>
                <w:rFonts w:ascii="Times New Roman" w:eastAsia="Times New Roman" w:hAnsi="Times New Roman"/>
                <w:color w:val="000000" w:themeColor="text1"/>
              </w:rPr>
              <w:t xml:space="preserve">  MAP (mmHg)</w:t>
            </w:r>
          </w:p>
        </w:tc>
        <w:tc>
          <w:tcPr>
            <w:tcW w:w="1869" w:type="dxa"/>
            <w:shd w:val="clear" w:color="auto" w:fill="FFFFFF" w:themeFill="background1"/>
            <w:noWrap/>
          </w:tcPr>
          <w:p w14:paraId="0C3C8C14"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94.6 ± 13.4</w:t>
            </w:r>
          </w:p>
        </w:tc>
        <w:tc>
          <w:tcPr>
            <w:tcW w:w="2676" w:type="dxa"/>
            <w:shd w:val="clear" w:color="auto" w:fill="FFFFFF" w:themeFill="background1"/>
            <w:noWrap/>
          </w:tcPr>
          <w:p w14:paraId="09D69F3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93.5 ± 11.9</w:t>
            </w:r>
          </w:p>
        </w:tc>
        <w:tc>
          <w:tcPr>
            <w:tcW w:w="1082" w:type="dxa"/>
            <w:shd w:val="clear" w:color="auto" w:fill="FFFFFF" w:themeFill="background1"/>
            <w:noWrap/>
          </w:tcPr>
          <w:p w14:paraId="09A7443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0.745</w:t>
            </w:r>
          </w:p>
        </w:tc>
      </w:tr>
      <w:tr w:rsidR="003A2DCF" w:rsidRPr="006E7B3F" w14:paraId="2D0F2013"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0B1161EC" w14:textId="11204B9C" w:rsidR="003A2DCF" w:rsidRPr="006E7B3F" w:rsidRDefault="006F09B6" w:rsidP="003779B6">
            <w:pPr>
              <w:jc w:val="both"/>
              <w:rPr>
                <w:rFonts w:eastAsia="Times New Roman"/>
                <w:color w:val="000000" w:themeColor="text1"/>
              </w:rPr>
            </w:pPr>
            <w:r w:rsidRPr="006E7B3F">
              <w:rPr>
                <w:rFonts w:ascii="Times New Roman" w:hAnsi="Times New Roman"/>
                <w:color w:val="000000" w:themeColor="text1"/>
                <w:lang w:val="en-US"/>
              </w:rPr>
              <w:t xml:space="preserve">  </w:t>
            </w:r>
            <w:r w:rsidR="003A2DCF" w:rsidRPr="006E7B3F">
              <w:rPr>
                <w:rFonts w:ascii="Times New Roman" w:hAnsi="Times New Roman"/>
                <w:color w:val="000000" w:themeColor="text1"/>
                <w:lang w:val="en-US"/>
              </w:rPr>
              <w:t>CBV</w:t>
            </w:r>
            <w:r w:rsidR="003A2DCF" w:rsidRPr="006E7B3F">
              <w:rPr>
                <w:rFonts w:ascii="Times New Roman" w:eastAsia="Times New Roman" w:hAnsi="Times New Roman"/>
                <w:color w:val="000000" w:themeColor="text1"/>
              </w:rPr>
              <w:t xml:space="preserve"> (cm/s)</w:t>
            </w:r>
          </w:p>
        </w:tc>
        <w:tc>
          <w:tcPr>
            <w:tcW w:w="1869" w:type="dxa"/>
            <w:shd w:val="clear" w:color="auto" w:fill="FFFFFF" w:themeFill="background1"/>
            <w:noWrap/>
          </w:tcPr>
          <w:p w14:paraId="34E65EFF"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60.7 ± 12.3</w:t>
            </w:r>
          </w:p>
        </w:tc>
        <w:tc>
          <w:tcPr>
            <w:tcW w:w="2676" w:type="dxa"/>
            <w:shd w:val="clear" w:color="auto" w:fill="FFFFFF" w:themeFill="background1"/>
            <w:noWrap/>
          </w:tcPr>
          <w:p w14:paraId="04D72253"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59.7 ± 13.5</w:t>
            </w:r>
          </w:p>
        </w:tc>
        <w:tc>
          <w:tcPr>
            <w:tcW w:w="1082" w:type="dxa"/>
            <w:shd w:val="clear" w:color="auto" w:fill="FFFFFF" w:themeFill="background1"/>
            <w:noWrap/>
          </w:tcPr>
          <w:p w14:paraId="4C4C7AC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0.848</w:t>
            </w:r>
          </w:p>
        </w:tc>
      </w:tr>
      <w:tr w:rsidR="003A2DCF" w:rsidRPr="006E7B3F" w14:paraId="10EE971A"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384E5571"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w:t>
            </w:r>
            <w:proofErr w:type="spellStart"/>
            <w:r w:rsidRPr="006E7B3F">
              <w:rPr>
                <w:rFonts w:eastAsia="Times New Roman"/>
                <w:color w:val="000000" w:themeColor="text1"/>
              </w:rPr>
              <w:t>CrCP</w:t>
            </w:r>
            <w:proofErr w:type="spellEnd"/>
            <w:r w:rsidRPr="006E7B3F">
              <w:rPr>
                <w:rFonts w:eastAsia="Times New Roman"/>
                <w:color w:val="000000" w:themeColor="text1"/>
              </w:rPr>
              <w:t xml:space="preserve"> (mmHg)</w:t>
            </w:r>
          </w:p>
        </w:tc>
        <w:tc>
          <w:tcPr>
            <w:tcW w:w="1869" w:type="dxa"/>
            <w:shd w:val="clear" w:color="auto" w:fill="FFFFFF" w:themeFill="background1"/>
            <w:noWrap/>
          </w:tcPr>
          <w:p w14:paraId="3030900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lang w:val="en-US"/>
              </w:rPr>
              <w:t>5.8</w:t>
            </w:r>
            <w:r w:rsidRPr="006E7B3F">
              <w:rPr>
                <w:rFonts w:ascii="Times New Roman" w:eastAsia="Times New Roman" w:hAnsi="Times New Roman"/>
                <w:color w:val="000000" w:themeColor="text1"/>
                <w:lang w:val="en-US"/>
              </w:rPr>
              <w:t xml:space="preserve"> ± </w:t>
            </w:r>
            <w:r w:rsidRPr="006E7B3F">
              <w:rPr>
                <w:rFonts w:eastAsia="Times New Roman"/>
                <w:color w:val="000000" w:themeColor="text1"/>
                <w:lang w:val="en-US"/>
              </w:rPr>
              <w:t>8.1</w:t>
            </w:r>
          </w:p>
        </w:tc>
        <w:tc>
          <w:tcPr>
            <w:tcW w:w="2676" w:type="dxa"/>
            <w:shd w:val="clear" w:color="auto" w:fill="FFFFFF" w:themeFill="background1"/>
            <w:noWrap/>
          </w:tcPr>
          <w:p w14:paraId="5212AE1E"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lang w:val="en-US"/>
              </w:rPr>
              <w:t>14.8 ± 9.7</w:t>
            </w:r>
          </w:p>
        </w:tc>
        <w:tc>
          <w:tcPr>
            <w:tcW w:w="1082" w:type="dxa"/>
            <w:shd w:val="clear" w:color="auto" w:fill="FFFFFF" w:themeFill="background1"/>
            <w:noWrap/>
          </w:tcPr>
          <w:p w14:paraId="31AE909D"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6E7B3F">
              <w:rPr>
                <w:rFonts w:eastAsia="Times New Roman"/>
                <w:color w:val="000000" w:themeColor="text1"/>
                <w:lang w:val="en-US"/>
              </w:rPr>
              <w:t>0.001</w:t>
            </w:r>
          </w:p>
        </w:tc>
      </w:tr>
      <w:tr w:rsidR="003A2DCF" w:rsidRPr="006E7B3F" w14:paraId="23106392" w14:textId="77777777" w:rsidTr="003779B6">
        <w:trPr>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2C277F89" w14:textId="77777777" w:rsidR="003A2DCF" w:rsidRPr="006E7B3F" w:rsidRDefault="003A2DCF" w:rsidP="003779B6">
            <w:pPr>
              <w:jc w:val="both"/>
              <w:rPr>
                <w:rFonts w:eastAsia="Times New Roman"/>
                <w:color w:val="000000" w:themeColor="text1"/>
              </w:rPr>
            </w:pPr>
            <w:r w:rsidRPr="006E7B3F">
              <w:rPr>
                <w:rFonts w:eastAsia="Times New Roman"/>
                <w:color w:val="000000" w:themeColor="text1"/>
              </w:rPr>
              <w:t xml:space="preserve">  RAP (</w:t>
            </w:r>
            <w:proofErr w:type="spellStart"/>
            <w:r w:rsidRPr="006E7B3F">
              <w:rPr>
                <w:rFonts w:eastAsia="Times New Roman"/>
                <w:color w:val="000000" w:themeColor="text1"/>
              </w:rPr>
              <w:t>mmHg.s</w:t>
            </w:r>
            <w:proofErr w:type="spellEnd"/>
            <w:r w:rsidRPr="006E7B3F">
              <w:rPr>
                <w:rFonts w:eastAsia="Times New Roman"/>
                <w:color w:val="000000" w:themeColor="text1"/>
              </w:rPr>
              <w:t>/cm)</w:t>
            </w:r>
          </w:p>
        </w:tc>
        <w:tc>
          <w:tcPr>
            <w:tcW w:w="1869" w:type="dxa"/>
            <w:shd w:val="clear" w:color="auto" w:fill="FFFFFF" w:themeFill="background1"/>
            <w:noWrap/>
          </w:tcPr>
          <w:p w14:paraId="0254825D"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lang w:val="en-US"/>
              </w:rPr>
              <w:t>1.53</w:t>
            </w:r>
            <w:r w:rsidRPr="006E7B3F">
              <w:rPr>
                <w:rFonts w:ascii="Times New Roman" w:eastAsia="Times New Roman" w:hAnsi="Times New Roman"/>
                <w:color w:val="000000" w:themeColor="text1"/>
                <w:lang w:val="en-US"/>
              </w:rPr>
              <w:t xml:space="preserve"> ± 0.</w:t>
            </w:r>
            <w:r w:rsidRPr="006E7B3F">
              <w:rPr>
                <w:rFonts w:eastAsia="Times New Roman"/>
                <w:color w:val="000000" w:themeColor="text1"/>
                <w:lang w:val="en-US"/>
              </w:rPr>
              <w:t>36</w:t>
            </w:r>
          </w:p>
        </w:tc>
        <w:tc>
          <w:tcPr>
            <w:tcW w:w="2676" w:type="dxa"/>
            <w:shd w:val="clear" w:color="auto" w:fill="FFFFFF" w:themeFill="background1"/>
            <w:noWrap/>
          </w:tcPr>
          <w:p w14:paraId="7F19EA3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eastAsia="Times New Roman"/>
                <w:color w:val="000000" w:themeColor="text1"/>
                <w:lang w:val="en-US"/>
              </w:rPr>
              <w:t>1.4</w:t>
            </w:r>
            <w:r w:rsidRPr="006E7B3F">
              <w:rPr>
                <w:rFonts w:ascii="Times New Roman" w:eastAsia="Times New Roman" w:hAnsi="Times New Roman"/>
                <w:color w:val="000000" w:themeColor="text1"/>
                <w:lang w:val="en-US"/>
              </w:rPr>
              <w:t xml:space="preserve"> </w:t>
            </w:r>
            <w:r w:rsidRPr="006E7B3F">
              <w:rPr>
                <w:rFonts w:eastAsia="Times New Roman"/>
                <w:color w:val="000000" w:themeColor="text1"/>
                <w:lang w:val="en-US"/>
              </w:rPr>
              <w:t>± 0.37</w:t>
            </w:r>
          </w:p>
        </w:tc>
        <w:tc>
          <w:tcPr>
            <w:tcW w:w="1082" w:type="dxa"/>
            <w:shd w:val="clear" w:color="auto" w:fill="FFFFFF" w:themeFill="background1"/>
            <w:noWrap/>
          </w:tcPr>
          <w:p w14:paraId="203B6EA5"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6E7B3F">
              <w:rPr>
                <w:rFonts w:ascii="Times New Roman" w:eastAsia="Times New Roman" w:hAnsi="Times New Roman"/>
                <w:color w:val="000000" w:themeColor="text1"/>
                <w:lang w:val="en-US"/>
              </w:rPr>
              <w:t>0.154</w:t>
            </w:r>
          </w:p>
        </w:tc>
      </w:tr>
      <w:tr w:rsidR="003A2DCF" w:rsidRPr="006E7B3F" w14:paraId="1FA954BD" w14:textId="77777777" w:rsidTr="003779B6">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854" w:type="dxa"/>
            <w:shd w:val="clear" w:color="auto" w:fill="FFFFFF" w:themeFill="background1"/>
            <w:noWrap/>
          </w:tcPr>
          <w:p w14:paraId="49F42E01" w14:textId="77777777" w:rsidR="003A2DCF" w:rsidRPr="006E7B3F" w:rsidRDefault="003A2DCF" w:rsidP="003779B6">
            <w:pPr>
              <w:jc w:val="both"/>
              <w:rPr>
                <w:rFonts w:eastAsia="Times New Roman"/>
                <w:color w:val="000000" w:themeColor="text1"/>
                <w:highlight w:val="yellow"/>
              </w:rPr>
            </w:pPr>
          </w:p>
        </w:tc>
        <w:tc>
          <w:tcPr>
            <w:tcW w:w="1869" w:type="dxa"/>
            <w:shd w:val="clear" w:color="auto" w:fill="FFFFFF" w:themeFill="background1"/>
            <w:noWrap/>
          </w:tcPr>
          <w:p w14:paraId="3795B40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highlight w:val="yellow"/>
              </w:rPr>
            </w:pPr>
          </w:p>
        </w:tc>
        <w:tc>
          <w:tcPr>
            <w:tcW w:w="2676" w:type="dxa"/>
            <w:shd w:val="clear" w:color="auto" w:fill="FFFFFF" w:themeFill="background1"/>
            <w:noWrap/>
          </w:tcPr>
          <w:p w14:paraId="05285E5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highlight w:val="yellow"/>
              </w:rPr>
            </w:pPr>
          </w:p>
        </w:tc>
        <w:tc>
          <w:tcPr>
            <w:tcW w:w="1082" w:type="dxa"/>
            <w:shd w:val="clear" w:color="auto" w:fill="FFFFFF" w:themeFill="background1"/>
            <w:noWrap/>
          </w:tcPr>
          <w:p w14:paraId="78B700D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highlight w:val="yellow"/>
              </w:rPr>
            </w:pPr>
          </w:p>
        </w:tc>
      </w:tr>
    </w:tbl>
    <w:p w14:paraId="14826BAF" w14:textId="4052366A" w:rsidR="00675739" w:rsidRPr="006E7B3F" w:rsidRDefault="00675739" w:rsidP="003779B6">
      <w:pPr>
        <w:jc w:val="both"/>
        <w:rPr>
          <w:color w:val="000000" w:themeColor="text1"/>
        </w:rPr>
        <w:sectPr w:rsidR="00675739" w:rsidRPr="006E7B3F" w:rsidSect="00F8446C">
          <w:footerReference w:type="default" r:id="rId10"/>
          <w:pgSz w:w="11900" w:h="16840"/>
          <w:pgMar w:top="1440" w:right="1440" w:bottom="1440" w:left="1440" w:header="708" w:footer="708" w:gutter="0"/>
          <w:lnNumType w:countBy="1" w:restart="continuous"/>
          <w:cols w:space="708"/>
          <w:docGrid w:linePitch="360"/>
        </w:sectPr>
      </w:pPr>
      <w:r w:rsidRPr="006E7B3F">
        <w:rPr>
          <w:rFonts w:ascii="Times New Roman" w:hAnsi="Times New Roman"/>
          <w:color w:val="000000" w:themeColor="text1"/>
        </w:rPr>
        <w:t>Values are population mean</w:t>
      </w:r>
      <w:r w:rsidRPr="006E7B3F">
        <w:rPr>
          <w:rFonts w:ascii="Times New Roman" w:eastAsia="Times New Roman" w:hAnsi="Times New Roman"/>
          <w:color w:val="000000" w:themeColor="text1"/>
        </w:rPr>
        <w:t xml:space="preserve"> ± </w:t>
      </w:r>
      <w:r w:rsidRPr="006E7B3F">
        <w:rPr>
          <w:rFonts w:ascii="Times New Roman" w:hAnsi="Times New Roman"/>
          <w:color w:val="000000" w:themeColor="text1"/>
        </w:rPr>
        <w:t>SD</w:t>
      </w:r>
      <w:r w:rsidR="0076578B" w:rsidRPr="006E7B3F">
        <w:rPr>
          <w:rFonts w:ascii="Times New Roman" w:hAnsi="Times New Roman"/>
          <w:color w:val="000000" w:themeColor="text1"/>
        </w:rPr>
        <w:t>, median (interquartile range), or n (%)</w:t>
      </w:r>
      <w:r w:rsidRPr="006E7B3F">
        <w:rPr>
          <w:rFonts w:ascii="Times New Roman" w:hAnsi="Times New Roman"/>
          <w:color w:val="000000" w:themeColor="text1"/>
        </w:rPr>
        <w:t>. LVEF, left ventricular ejection fraction; BMI, body mass index; COPD, chronic obstructive pulmonary disease; ACE, Angiotensin-converting enzyme inhibitors; ARB, angiotensin receptor blocker. MAP, mean arterial pressure;</w:t>
      </w:r>
      <w:r w:rsidRPr="006E7B3F">
        <w:rPr>
          <w:color w:val="000000" w:themeColor="text1"/>
        </w:rPr>
        <w:t xml:space="preserve"> </w:t>
      </w:r>
      <w:r w:rsidRPr="006E7B3F">
        <w:rPr>
          <w:rFonts w:ascii="Times New Roman" w:hAnsi="Times New Roman"/>
          <w:color w:val="000000" w:themeColor="text1"/>
        </w:rPr>
        <w:t xml:space="preserve">HR, Heart rate; </w:t>
      </w:r>
      <w:r w:rsidR="003B0D04" w:rsidRPr="006E7B3F">
        <w:rPr>
          <w:rFonts w:ascii="Times New Roman" w:hAnsi="Times New Roman"/>
          <w:color w:val="000000" w:themeColor="text1"/>
          <w:lang w:val="en-US"/>
        </w:rPr>
        <w:t>CBV</w:t>
      </w:r>
      <w:r w:rsidRPr="006E7B3F">
        <w:rPr>
          <w:rFonts w:ascii="Times New Roman" w:hAnsi="Times New Roman"/>
          <w:color w:val="000000" w:themeColor="text1"/>
        </w:rPr>
        <w:t>, cerebral blood vel</w:t>
      </w:r>
      <w:r w:rsidRPr="006E7B3F">
        <w:rPr>
          <w:color w:val="000000" w:themeColor="text1"/>
        </w:rPr>
        <w:t xml:space="preserve">ocity; </w:t>
      </w:r>
      <w:proofErr w:type="spellStart"/>
      <w:r w:rsidRPr="006E7B3F">
        <w:rPr>
          <w:color w:val="000000" w:themeColor="text1"/>
        </w:rPr>
        <w:t>CrCP</w:t>
      </w:r>
      <w:proofErr w:type="spellEnd"/>
      <w:r w:rsidRPr="006E7B3F">
        <w:rPr>
          <w:color w:val="000000" w:themeColor="text1"/>
        </w:rPr>
        <w:t>, critical closing pressure; RAP, resistance area-product; ARI, autoregulation index.</w:t>
      </w:r>
      <w:r w:rsidR="00091BFD" w:rsidRPr="006E7B3F">
        <w:rPr>
          <w:color w:val="000000" w:themeColor="text1"/>
        </w:rPr>
        <w:t xml:space="preserve"> </w:t>
      </w:r>
    </w:p>
    <w:p w14:paraId="6A69E227" w14:textId="77777777" w:rsidR="00675739" w:rsidRPr="006E7B3F" w:rsidRDefault="00675739" w:rsidP="003779B6">
      <w:pPr>
        <w:rPr>
          <w:rFonts w:ascii="Arial" w:hAnsi="Arial" w:cs="Arial"/>
          <w:b/>
          <w:bCs/>
          <w:color w:val="000000" w:themeColor="text1"/>
          <w:sz w:val="36"/>
          <w:szCs w:val="36"/>
        </w:rPr>
      </w:pPr>
    </w:p>
    <w:p w14:paraId="7B15DA3D" w14:textId="489E8ED3" w:rsidR="00675739" w:rsidRPr="006E7B3F" w:rsidRDefault="00675739" w:rsidP="003779B6">
      <w:pPr>
        <w:jc w:val="both"/>
        <w:rPr>
          <w:rFonts w:ascii="Times New Roman" w:eastAsia="Times New Roman" w:hAnsi="Times New Roman"/>
          <w:color w:val="000000" w:themeColor="text1"/>
          <w:lang w:eastAsia="en-GB"/>
        </w:rPr>
      </w:pPr>
      <w:r w:rsidRPr="006E7B3F">
        <w:rPr>
          <w:rFonts w:ascii="Times New Roman" w:eastAsia="Times New Roman" w:hAnsi="Times New Roman"/>
          <w:color w:val="000000" w:themeColor="text1"/>
          <w:lang w:eastAsia="en-GB"/>
        </w:rPr>
        <w:t xml:space="preserve">Table 2. </w:t>
      </w:r>
      <w:r w:rsidR="0076578B" w:rsidRPr="006E7B3F">
        <w:rPr>
          <w:rFonts w:ascii="Times New Roman" w:hAnsi="Times New Roman"/>
          <w:color w:val="000000" w:themeColor="text1"/>
        </w:rPr>
        <w:t>Peripheral and c</w:t>
      </w:r>
      <w:r w:rsidRPr="006E7B3F">
        <w:rPr>
          <w:rFonts w:ascii="Times New Roman" w:hAnsi="Times New Roman"/>
          <w:color w:val="000000" w:themeColor="text1"/>
        </w:rPr>
        <w:t xml:space="preserve">erebral hemodynamic parameters during </w:t>
      </w:r>
      <w:r w:rsidR="0076578B" w:rsidRPr="006E7B3F">
        <w:rPr>
          <w:rFonts w:ascii="Times New Roman" w:hAnsi="Times New Roman"/>
          <w:color w:val="000000" w:themeColor="text1"/>
        </w:rPr>
        <w:t>the handgrip</w:t>
      </w:r>
      <w:r w:rsidRPr="006E7B3F">
        <w:rPr>
          <w:rFonts w:ascii="Times New Roman" w:hAnsi="Times New Roman"/>
          <w:color w:val="000000" w:themeColor="text1"/>
        </w:rPr>
        <w:t xml:space="preserve"> manoeuv</w:t>
      </w:r>
      <w:r w:rsidR="0076578B" w:rsidRPr="006E7B3F">
        <w:rPr>
          <w:rFonts w:ascii="Times New Roman" w:hAnsi="Times New Roman"/>
          <w:color w:val="000000" w:themeColor="text1"/>
        </w:rPr>
        <w:t>re</w:t>
      </w:r>
    </w:p>
    <w:tbl>
      <w:tblPr>
        <w:tblStyle w:val="ListTable6Colorful2"/>
        <w:tblW w:w="16126" w:type="dxa"/>
        <w:tblLayout w:type="fixed"/>
        <w:tblLook w:val="04A0" w:firstRow="1" w:lastRow="0" w:firstColumn="1" w:lastColumn="0" w:noHBand="0" w:noVBand="1"/>
      </w:tblPr>
      <w:tblGrid>
        <w:gridCol w:w="1809"/>
        <w:gridCol w:w="1560"/>
        <w:gridCol w:w="1589"/>
        <w:gridCol w:w="1671"/>
        <w:gridCol w:w="1305"/>
        <w:gridCol w:w="1530"/>
        <w:gridCol w:w="1559"/>
        <w:gridCol w:w="1559"/>
        <w:gridCol w:w="1560"/>
        <w:gridCol w:w="992"/>
        <w:gridCol w:w="992"/>
      </w:tblGrid>
      <w:tr w:rsidR="003A2DCF" w:rsidRPr="006E7B3F" w14:paraId="2049DF37" w14:textId="77777777" w:rsidTr="007A5A43">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035A68A9" w14:textId="77777777" w:rsidR="003A2DCF" w:rsidRPr="006E7B3F" w:rsidRDefault="003A2DCF" w:rsidP="003779B6">
            <w:pPr>
              <w:rPr>
                <w:rFonts w:ascii="Times New Roman" w:hAnsi="Times New Roman"/>
                <w:lang w:val="en-US"/>
              </w:rPr>
            </w:pPr>
          </w:p>
        </w:tc>
        <w:tc>
          <w:tcPr>
            <w:tcW w:w="1560" w:type="dxa"/>
            <w:shd w:val="clear" w:color="auto" w:fill="auto"/>
            <w:noWrap/>
            <w:hideMark/>
          </w:tcPr>
          <w:p w14:paraId="3E6DC1C2"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1589" w:type="dxa"/>
            <w:shd w:val="clear" w:color="auto" w:fill="auto"/>
            <w:noWrap/>
            <w:hideMark/>
          </w:tcPr>
          <w:p w14:paraId="13AF0952"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CONTROLS</w:t>
            </w:r>
          </w:p>
        </w:tc>
        <w:tc>
          <w:tcPr>
            <w:tcW w:w="1671" w:type="dxa"/>
            <w:shd w:val="clear" w:color="auto" w:fill="auto"/>
            <w:noWrap/>
            <w:hideMark/>
          </w:tcPr>
          <w:p w14:paraId="3D053A19"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1305" w:type="dxa"/>
            <w:shd w:val="clear" w:color="auto" w:fill="auto"/>
            <w:noWrap/>
            <w:hideMark/>
          </w:tcPr>
          <w:p w14:paraId="0C92AA7A"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1530" w:type="dxa"/>
            <w:shd w:val="clear" w:color="auto" w:fill="auto"/>
            <w:noWrap/>
            <w:hideMark/>
          </w:tcPr>
          <w:p w14:paraId="71A2B22E"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1559" w:type="dxa"/>
            <w:shd w:val="clear" w:color="auto" w:fill="auto"/>
            <w:noWrap/>
            <w:hideMark/>
          </w:tcPr>
          <w:p w14:paraId="099A80D5"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HEART FAILURE</w:t>
            </w:r>
          </w:p>
        </w:tc>
        <w:tc>
          <w:tcPr>
            <w:tcW w:w="1559" w:type="dxa"/>
            <w:shd w:val="clear" w:color="auto" w:fill="auto"/>
            <w:noWrap/>
            <w:hideMark/>
          </w:tcPr>
          <w:p w14:paraId="074D1112"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1560" w:type="dxa"/>
            <w:shd w:val="clear" w:color="auto" w:fill="auto"/>
            <w:noWrap/>
            <w:hideMark/>
          </w:tcPr>
          <w:p w14:paraId="3294A107"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c>
          <w:tcPr>
            <w:tcW w:w="992" w:type="dxa"/>
            <w:shd w:val="clear" w:color="auto" w:fill="auto"/>
          </w:tcPr>
          <w:p w14:paraId="0AF259F2" w14:textId="4EB84EC2"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p-value </w:t>
            </w:r>
            <w:proofErr w:type="spellStart"/>
            <w:r w:rsidR="00D02674" w:rsidRPr="006E7B3F">
              <w:rPr>
                <w:rFonts w:ascii="Times New Roman" w:hAnsi="Times New Roman"/>
              </w:rPr>
              <w:t>i</w:t>
            </w:r>
            <w:r w:rsidRPr="006E7B3F">
              <w:rPr>
                <w:rFonts w:ascii="Times New Roman" w:hAnsi="Times New Roman"/>
              </w:rPr>
              <w:t>HG</w:t>
            </w:r>
            <w:proofErr w:type="spellEnd"/>
          </w:p>
          <w:p w14:paraId="0E714892"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Effect</w:t>
            </w:r>
          </w:p>
        </w:tc>
        <w:tc>
          <w:tcPr>
            <w:tcW w:w="992" w:type="dxa"/>
            <w:shd w:val="clear" w:color="auto" w:fill="auto"/>
          </w:tcPr>
          <w:p w14:paraId="2AF9D099"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p-value Group</w:t>
            </w:r>
          </w:p>
          <w:p w14:paraId="4CC442F7" w14:textId="77777777" w:rsidR="003A2DCF" w:rsidRPr="006E7B3F" w:rsidRDefault="003A2DCF" w:rsidP="003779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Effect</w:t>
            </w:r>
          </w:p>
        </w:tc>
      </w:tr>
      <w:tr w:rsidR="003A2DCF" w:rsidRPr="006E7B3F" w14:paraId="79D19856" w14:textId="77777777" w:rsidTr="007A5A43">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4D050085" w14:textId="77777777" w:rsidR="003A2DCF" w:rsidRPr="006E7B3F" w:rsidRDefault="003A2DCF" w:rsidP="003779B6">
            <w:pPr>
              <w:rPr>
                <w:rFonts w:ascii="Times New Roman" w:hAnsi="Times New Roman"/>
              </w:rPr>
            </w:pPr>
            <w:r w:rsidRPr="006E7B3F">
              <w:rPr>
                <w:rFonts w:ascii="Times New Roman" w:hAnsi="Times New Roman"/>
              </w:rPr>
              <w:t>VARIABLES</w:t>
            </w:r>
          </w:p>
        </w:tc>
        <w:tc>
          <w:tcPr>
            <w:tcW w:w="1560" w:type="dxa"/>
            <w:shd w:val="clear" w:color="auto" w:fill="auto"/>
            <w:noWrap/>
            <w:hideMark/>
          </w:tcPr>
          <w:p w14:paraId="53F1C95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T1</w:t>
            </w:r>
          </w:p>
        </w:tc>
        <w:tc>
          <w:tcPr>
            <w:tcW w:w="1589" w:type="dxa"/>
            <w:shd w:val="clear" w:color="auto" w:fill="auto"/>
            <w:noWrap/>
            <w:hideMark/>
          </w:tcPr>
          <w:p w14:paraId="7DC6762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T2</w:t>
            </w:r>
          </w:p>
        </w:tc>
        <w:tc>
          <w:tcPr>
            <w:tcW w:w="1671" w:type="dxa"/>
            <w:shd w:val="clear" w:color="auto" w:fill="auto"/>
            <w:noWrap/>
            <w:hideMark/>
          </w:tcPr>
          <w:p w14:paraId="41AEDA8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T3</w:t>
            </w:r>
          </w:p>
        </w:tc>
        <w:tc>
          <w:tcPr>
            <w:tcW w:w="1305" w:type="dxa"/>
            <w:shd w:val="clear" w:color="auto" w:fill="auto"/>
            <w:noWrap/>
            <w:hideMark/>
          </w:tcPr>
          <w:p w14:paraId="6C0267B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T4</w:t>
            </w:r>
          </w:p>
        </w:tc>
        <w:tc>
          <w:tcPr>
            <w:tcW w:w="1530" w:type="dxa"/>
            <w:shd w:val="clear" w:color="auto" w:fill="auto"/>
            <w:noWrap/>
            <w:hideMark/>
          </w:tcPr>
          <w:p w14:paraId="3351252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T1</w:t>
            </w:r>
          </w:p>
        </w:tc>
        <w:tc>
          <w:tcPr>
            <w:tcW w:w="1559" w:type="dxa"/>
            <w:shd w:val="clear" w:color="auto" w:fill="auto"/>
            <w:noWrap/>
            <w:hideMark/>
          </w:tcPr>
          <w:p w14:paraId="4B0A3A6E"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T2</w:t>
            </w:r>
          </w:p>
        </w:tc>
        <w:tc>
          <w:tcPr>
            <w:tcW w:w="1559" w:type="dxa"/>
            <w:shd w:val="clear" w:color="auto" w:fill="auto"/>
            <w:noWrap/>
            <w:hideMark/>
          </w:tcPr>
          <w:p w14:paraId="627066D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T3</w:t>
            </w:r>
          </w:p>
        </w:tc>
        <w:tc>
          <w:tcPr>
            <w:tcW w:w="1560" w:type="dxa"/>
            <w:shd w:val="clear" w:color="auto" w:fill="auto"/>
            <w:noWrap/>
            <w:hideMark/>
          </w:tcPr>
          <w:p w14:paraId="0D2596D4"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T4</w:t>
            </w:r>
          </w:p>
        </w:tc>
        <w:tc>
          <w:tcPr>
            <w:tcW w:w="992" w:type="dxa"/>
            <w:shd w:val="clear" w:color="auto" w:fill="auto"/>
          </w:tcPr>
          <w:p w14:paraId="76180540"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992" w:type="dxa"/>
            <w:shd w:val="clear" w:color="auto" w:fill="auto"/>
          </w:tcPr>
          <w:p w14:paraId="128E57F9"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3A2DCF" w:rsidRPr="006E7B3F" w14:paraId="1DF9B42A" w14:textId="77777777" w:rsidTr="007A5A43">
        <w:trPr>
          <w:trHeight w:val="401"/>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78CE13E0" w14:textId="77777777" w:rsidR="003A2DCF" w:rsidRPr="006E7B3F" w:rsidRDefault="003A2DCF" w:rsidP="003779B6">
            <w:pPr>
              <w:rPr>
                <w:rFonts w:ascii="Times New Roman" w:hAnsi="Times New Roman"/>
              </w:rPr>
            </w:pPr>
            <w:r w:rsidRPr="006E7B3F">
              <w:rPr>
                <w:rFonts w:ascii="Times New Roman" w:hAnsi="Times New Roman"/>
              </w:rPr>
              <w:t xml:space="preserve">MAP </w:t>
            </w:r>
            <w:r w:rsidRPr="006E7B3F">
              <w:rPr>
                <w:rFonts w:ascii="Times New Roman" w:eastAsia="Times New Roman" w:hAnsi="Times New Roman"/>
              </w:rPr>
              <w:t>(mmHg)</w:t>
            </w:r>
          </w:p>
        </w:tc>
        <w:tc>
          <w:tcPr>
            <w:tcW w:w="1560" w:type="dxa"/>
            <w:shd w:val="clear" w:color="auto" w:fill="auto"/>
            <w:noWrap/>
            <w:hideMark/>
          </w:tcPr>
          <w:p w14:paraId="14DD634D"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97.2 </w:t>
            </w:r>
            <w:r w:rsidRPr="006E7B3F">
              <w:rPr>
                <w:rFonts w:eastAsia="Times New Roman"/>
              </w:rPr>
              <w:t xml:space="preserve">± </w:t>
            </w:r>
            <w:r w:rsidRPr="006E7B3F">
              <w:rPr>
                <w:rFonts w:ascii="Times New Roman" w:hAnsi="Times New Roman"/>
              </w:rPr>
              <w:t>12.1</w:t>
            </w:r>
          </w:p>
        </w:tc>
        <w:tc>
          <w:tcPr>
            <w:tcW w:w="1589" w:type="dxa"/>
            <w:shd w:val="clear" w:color="auto" w:fill="auto"/>
            <w:noWrap/>
            <w:hideMark/>
          </w:tcPr>
          <w:p w14:paraId="0C373C3F"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99.8 </w:t>
            </w:r>
            <w:r w:rsidRPr="006E7B3F">
              <w:rPr>
                <w:rFonts w:eastAsia="Times New Roman"/>
              </w:rPr>
              <w:t>±</w:t>
            </w:r>
            <w:r w:rsidRPr="006E7B3F">
              <w:rPr>
                <w:rFonts w:ascii="Times New Roman" w:hAnsi="Times New Roman"/>
              </w:rPr>
              <w:t>12.4*</w:t>
            </w:r>
          </w:p>
        </w:tc>
        <w:tc>
          <w:tcPr>
            <w:tcW w:w="1671" w:type="dxa"/>
            <w:shd w:val="clear" w:color="auto" w:fill="auto"/>
            <w:noWrap/>
            <w:hideMark/>
          </w:tcPr>
          <w:p w14:paraId="3E0EE40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112.7 </w:t>
            </w:r>
            <w:r w:rsidRPr="006E7B3F">
              <w:rPr>
                <w:rFonts w:eastAsia="Times New Roman"/>
              </w:rPr>
              <w:t xml:space="preserve">± </w:t>
            </w:r>
            <w:r w:rsidRPr="006E7B3F">
              <w:rPr>
                <w:rFonts w:ascii="Times New Roman" w:hAnsi="Times New Roman"/>
              </w:rPr>
              <w:t>13.5*</w:t>
            </w:r>
            <w:r w:rsidRPr="006E7B3F">
              <w:rPr>
                <w:rFonts w:ascii="Times New Roman" w:hAnsi="Times New Roman"/>
                <w:vertAlign w:val="superscript"/>
              </w:rPr>
              <w:t>#</w:t>
            </w:r>
          </w:p>
        </w:tc>
        <w:tc>
          <w:tcPr>
            <w:tcW w:w="1305" w:type="dxa"/>
            <w:shd w:val="clear" w:color="auto" w:fill="auto"/>
            <w:noWrap/>
            <w:hideMark/>
          </w:tcPr>
          <w:p w14:paraId="5C4DA6CB"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98.9 </w:t>
            </w:r>
            <w:r w:rsidRPr="006E7B3F">
              <w:rPr>
                <w:rFonts w:eastAsia="Times New Roman"/>
              </w:rPr>
              <w:t xml:space="preserve">± </w:t>
            </w:r>
            <w:r w:rsidRPr="006E7B3F">
              <w:rPr>
                <w:rFonts w:ascii="Times New Roman" w:hAnsi="Times New Roman"/>
              </w:rPr>
              <w:t>11.4</w:t>
            </w:r>
          </w:p>
        </w:tc>
        <w:tc>
          <w:tcPr>
            <w:tcW w:w="1530" w:type="dxa"/>
            <w:shd w:val="clear" w:color="auto" w:fill="auto"/>
            <w:noWrap/>
            <w:hideMark/>
          </w:tcPr>
          <w:p w14:paraId="2A04AEF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91.5 </w:t>
            </w:r>
            <w:r w:rsidRPr="006E7B3F">
              <w:rPr>
                <w:rFonts w:eastAsia="Times New Roman"/>
              </w:rPr>
              <w:t xml:space="preserve">± </w:t>
            </w:r>
            <w:r w:rsidRPr="006E7B3F">
              <w:rPr>
                <w:rFonts w:ascii="Times New Roman" w:hAnsi="Times New Roman"/>
              </w:rPr>
              <w:t>11.3</w:t>
            </w:r>
          </w:p>
        </w:tc>
        <w:tc>
          <w:tcPr>
            <w:tcW w:w="1559" w:type="dxa"/>
            <w:shd w:val="clear" w:color="auto" w:fill="auto"/>
            <w:noWrap/>
            <w:hideMark/>
          </w:tcPr>
          <w:p w14:paraId="10B7E3F7"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92.5 </w:t>
            </w:r>
            <w:r w:rsidRPr="006E7B3F">
              <w:rPr>
                <w:rFonts w:eastAsia="Times New Roman"/>
              </w:rPr>
              <w:t xml:space="preserve">± </w:t>
            </w:r>
            <w:r w:rsidRPr="006E7B3F">
              <w:rPr>
                <w:rFonts w:ascii="Times New Roman" w:hAnsi="Times New Roman"/>
              </w:rPr>
              <w:t>11.8</w:t>
            </w:r>
          </w:p>
        </w:tc>
        <w:tc>
          <w:tcPr>
            <w:tcW w:w="1559" w:type="dxa"/>
            <w:shd w:val="clear" w:color="auto" w:fill="auto"/>
            <w:noWrap/>
            <w:hideMark/>
          </w:tcPr>
          <w:p w14:paraId="79B125BC"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99.2 </w:t>
            </w:r>
            <w:r w:rsidRPr="006E7B3F">
              <w:rPr>
                <w:rFonts w:eastAsia="Times New Roman"/>
              </w:rPr>
              <w:t xml:space="preserve">± </w:t>
            </w:r>
            <w:r w:rsidRPr="006E7B3F">
              <w:rPr>
                <w:rFonts w:ascii="Times New Roman" w:hAnsi="Times New Roman"/>
              </w:rPr>
              <w:t>15.2*</w:t>
            </w:r>
            <w:r w:rsidRPr="006E7B3F">
              <w:rPr>
                <w:rFonts w:ascii="Times New Roman" w:hAnsi="Times New Roman"/>
                <w:vertAlign w:val="superscript"/>
              </w:rPr>
              <w:t>#</w:t>
            </w:r>
          </w:p>
        </w:tc>
        <w:tc>
          <w:tcPr>
            <w:tcW w:w="1560" w:type="dxa"/>
            <w:shd w:val="clear" w:color="auto" w:fill="auto"/>
            <w:noWrap/>
            <w:hideMark/>
          </w:tcPr>
          <w:p w14:paraId="1C01A78B"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102.8 </w:t>
            </w:r>
            <w:r w:rsidRPr="006E7B3F">
              <w:rPr>
                <w:rFonts w:eastAsia="Times New Roman"/>
              </w:rPr>
              <w:t xml:space="preserve">± </w:t>
            </w:r>
            <w:r w:rsidRPr="006E7B3F">
              <w:rPr>
                <w:rFonts w:ascii="Times New Roman" w:hAnsi="Times New Roman"/>
              </w:rPr>
              <w:t>15.2*</w:t>
            </w:r>
          </w:p>
        </w:tc>
        <w:tc>
          <w:tcPr>
            <w:tcW w:w="992" w:type="dxa"/>
            <w:shd w:val="clear" w:color="auto" w:fill="auto"/>
          </w:tcPr>
          <w:p w14:paraId="068537EC"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0.001</w:t>
            </w:r>
          </w:p>
        </w:tc>
        <w:tc>
          <w:tcPr>
            <w:tcW w:w="992" w:type="dxa"/>
            <w:shd w:val="clear" w:color="auto" w:fill="auto"/>
          </w:tcPr>
          <w:p w14:paraId="3FBF039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0.04</w:t>
            </w:r>
          </w:p>
        </w:tc>
      </w:tr>
      <w:tr w:rsidR="003A2DCF" w:rsidRPr="006E7B3F" w14:paraId="4B84A30B" w14:textId="77777777" w:rsidTr="007A5A4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0F816FD9" w14:textId="77777777" w:rsidR="003A2DCF" w:rsidRPr="006E7B3F" w:rsidRDefault="003A2DCF" w:rsidP="003779B6">
            <w:pPr>
              <w:rPr>
                <w:rFonts w:ascii="Times New Roman" w:hAnsi="Times New Roman"/>
              </w:rPr>
            </w:pPr>
            <w:r w:rsidRPr="006E7B3F">
              <w:rPr>
                <w:rFonts w:ascii="Times New Roman" w:hAnsi="Times New Roman"/>
              </w:rPr>
              <w:t>HR (bpm)</w:t>
            </w:r>
          </w:p>
        </w:tc>
        <w:tc>
          <w:tcPr>
            <w:tcW w:w="1560" w:type="dxa"/>
            <w:shd w:val="clear" w:color="auto" w:fill="auto"/>
            <w:noWrap/>
            <w:hideMark/>
          </w:tcPr>
          <w:p w14:paraId="73ACA155"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71.1 </w:t>
            </w:r>
            <w:r w:rsidRPr="006E7B3F">
              <w:rPr>
                <w:rFonts w:eastAsia="Times New Roman"/>
              </w:rPr>
              <w:t xml:space="preserve">± </w:t>
            </w:r>
            <w:r w:rsidRPr="006E7B3F">
              <w:rPr>
                <w:rFonts w:ascii="Times New Roman" w:hAnsi="Times New Roman"/>
              </w:rPr>
              <w:t>10.9</w:t>
            </w:r>
            <w:r w:rsidRPr="006E7B3F">
              <w:rPr>
                <w:rFonts w:ascii="Times New Roman" w:hAnsi="Times New Roman"/>
                <w:vertAlign w:val="superscript"/>
              </w:rPr>
              <w:t>#</w:t>
            </w:r>
          </w:p>
        </w:tc>
        <w:tc>
          <w:tcPr>
            <w:tcW w:w="1589" w:type="dxa"/>
            <w:shd w:val="clear" w:color="auto" w:fill="auto"/>
            <w:noWrap/>
            <w:hideMark/>
          </w:tcPr>
          <w:p w14:paraId="40B64159"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72.0 </w:t>
            </w:r>
            <w:r w:rsidRPr="006E7B3F">
              <w:rPr>
                <w:rFonts w:eastAsia="Times New Roman"/>
              </w:rPr>
              <w:t xml:space="preserve">± </w:t>
            </w:r>
            <w:r w:rsidRPr="006E7B3F">
              <w:rPr>
                <w:rFonts w:ascii="Times New Roman" w:hAnsi="Times New Roman"/>
              </w:rPr>
              <w:t>9.8</w:t>
            </w:r>
            <w:r w:rsidRPr="006E7B3F">
              <w:rPr>
                <w:rFonts w:ascii="Times New Roman" w:hAnsi="Times New Roman"/>
                <w:vertAlign w:val="superscript"/>
              </w:rPr>
              <w:t>#</w:t>
            </w:r>
          </w:p>
        </w:tc>
        <w:tc>
          <w:tcPr>
            <w:tcW w:w="1671" w:type="dxa"/>
            <w:shd w:val="clear" w:color="auto" w:fill="auto"/>
            <w:noWrap/>
            <w:hideMark/>
          </w:tcPr>
          <w:p w14:paraId="2AF5DCC2"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75.4 </w:t>
            </w:r>
            <w:r w:rsidRPr="006E7B3F">
              <w:rPr>
                <w:rFonts w:eastAsia="Times New Roman"/>
              </w:rPr>
              <w:t xml:space="preserve">± </w:t>
            </w:r>
            <w:r w:rsidRPr="006E7B3F">
              <w:rPr>
                <w:rFonts w:ascii="Times New Roman" w:hAnsi="Times New Roman"/>
              </w:rPr>
              <w:t>9.3*</w:t>
            </w:r>
            <w:r w:rsidRPr="006E7B3F">
              <w:rPr>
                <w:rFonts w:ascii="Times New Roman" w:hAnsi="Times New Roman"/>
                <w:vertAlign w:val="superscript"/>
              </w:rPr>
              <w:t>#</w:t>
            </w:r>
          </w:p>
        </w:tc>
        <w:tc>
          <w:tcPr>
            <w:tcW w:w="1305" w:type="dxa"/>
            <w:shd w:val="clear" w:color="auto" w:fill="auto"/>
            <w:noWrap/>
            <w:hideMark/>
          </w:tcPr>
          <w:p w14:paraId="3522C7C2"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73.0 </w:t>
            </w:r>
            <w:r w:rsidRPr="006E7B3F">
              <w:rPr>
                <w:rFonts w:eastAsia="Times New Roman"/>
              </w:rPr>
              <w:t xml:space="preserve">± </w:t>
            </w:r>
            <w:r w:rsidRPr="006E7B3F">
              <w:rPr>
                <w:rFonts w:ascii="Times New Roman" w:hAnsi="Times New Roman"/>
              </w:rPr>
              <w:t>8.3</w:t>
            </w:r>
          </w:p>
        </w:tc>
        <w:tc>
          <w:tcPr>
            <w:tcW w:w="1530" w:type="dxa"/>
            <w:shd w:val="clear" w:color="auto" w:fill="auto"/>
            <w:noWrap/>
            <w:hideMark/>
          </w:tcPr>
          <w:p w14:paraId="125629A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63.5 </w:t>
            </w:r>
            <w:r w:rsidRPr="006E7B3F">
              <w:rPr>
                <w:rFonts w:eastAsia="Times New Roman"/>
              </w:rPr>
              <w:t xml:space="preserve">± </w:t>
            </w:r>
            <w:r w:rsidRPr="006E7B3F">
              <w:rPr>
                <w:rFonts w:ascii="Times New Roman" w:hAnsi="Times New Roman"/>
              </w:rPr>
              <w:t>13.7</w:t>
            </w:r>
            <w:r w:rsidRPr="006E7B3F">
              <w:rPr>
                <w:rFonts w:ascii="Times New Roman" w:hAnsi="Times New Roman"/>
                <w:vertAlign w:val="superscript"/>
              </w:rPr>
              <w:t>#</w:t>
            </w:r>
          </w:p>
        </w:tc>
        <w:tc>
          <w:tcPr>
            <w:tcW w:w="1559" w:type="dxa"/>
            <w:shd w:val="clear" w:color="auto" w:fill="auto"/>
            <w:noWrap/>
            <w:hideMark/>
          </w:tcPr>
          <w:p w14:paraId="0E89C7A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64.0 </w:t>
            </w:r>
            <w:r w:rsidRPr="006E7B3F">
              <w:rPr>
                <w:rFonts w:eastAsia="Times New Roman"/>
              </w:rPr>
              <w:t xml:space="preserve">± </w:t>
            </w:r>
            <w:r w:rsidRPr="006E7B3F">
              <w:rPr>
                <w:rFonts w:ascii="Times New Roman" w:hAnsi="Times New Roman"/>
              </w:rPr>
              <w:t>14.4</w:t>
            </w:r>
            <w:r w:rsidRPr="006E7B3F">
              <w:rPr>
                <w:rFonts w:ascii="Times New Roman" w:hAnsi="Times New Roman"/>
                <w:vertAlign w:val="superscript"/>
              </w:rPr>
              <w:t>#</w:t>
            </w:r>
          </w:p>
        </w:tc>
        <w:tc>
          <w:tcPr>
            <w:tcW w:w="1559" w:type="dxa"/>
            <w:shd w:val="clear" w:color="auto" w:fill="auto"/>
            <w:noWrap/>
            <w:hideMark/>
          </w:tcPr>
          <w:p w14:paraId="56BC805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67.5 </w:t>
            </w:r>
            <w:r w:rsidRPr="006E7B3F">
              <w:rPr>
                <w:rFonts w:eastAsia="Times New Roman"/>
              </w:rPr>
              <w:t xml:space="preserve">± </w:t>
            </w:r>
            <w:r w:rsidRPr="006E7B3F">
              <w:rPr>
                <w:rFonts w:ascii="Times New Roman" w:hAnsi="Times New Roman"/>
              </w:rPr>
              <w:t>14.4*</w:t>
            </w:r>
            <w:r w:rsidRPr="006E7B3F">
              <w:rPr>
                <w:rFonts w:ascii="Times New Roman" w:hAnsi="Times New Roman"/>
                <w:vertAlign w:val="superscript"/>
              </w:rPr>
              <w:t>#</w:t>
            </w:r>
          </w:p>
        </w:tc>
        <w:tc>
          <w:tcPr>
            <w:tcW w:w="1560" w:type="dxa"/>
            <w:shd w:val="clear" w:color="auto" w:fill="auto"/>
            <w:noWrap/>
            <w:hideMark/>
          </w:tcPr>
          <w:p w14:paraId="1895934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69.5 </w:t>
            </w:r>
            <w:r w:rsidRPr="006E7B3F">
              <w:rPr>
                <w:rFonts w:eastAsia="Times New Roman"/>
              </w:rPr>
              <w:t xml:space="preserve">± </w:t>
            </w:r>
            <w:r w:rsidRPr="006E7B3F">
              <w:rPr>
                <w:rFonts w:ascii="Times New Roman" w:hAnsi="Times New Roman"/>
              </w:rPr>
              <w:t>14.6*</w:t>
            </w:r>
          </w:p>
        </w:tc>
        <w:tc>
          <w:tcPr>
            <w:tcW w:w="992" w:type="dxa"/>
            <w:shd w:val="clear" w:color="auto" w:fill="auto"/>
          </w:tcPr>
          <w:p w14:paraId="3D3FF1AC"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0.001</w:t>
            </w:r>
          </w:p>
        </w:tc>
        <w:tc>
          <w:tcPr>
            <w:tcW w:w="992" w:type="dxa"/>
            <w:shd w:val="clear" w:color="auto" w:fill="auto"/>
          </w:tcPr>
          <w:p w14:paraId="59271605"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0.001</w:t>
            </w:r>
          </w:p>
        </w:tc>
      </w:tr>
      <w:tr w:rsidR="003A2DCF" w:rsidRPr="006E7B3F" w14:paraId="4942FDB0" w14:textId="77777777" w:rsidTr="007A5A43">
        <w:trPr>
          <w:trHeight w:val="440"/>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3A6FC60C" w14:textId="76F170B0" w:rsidR="003A2DCF" w:rsidRPr="006E7B3F" w:rsidRDefault="003A2DCF" w:rsidP="003779B6">
            <w:pPr>
              <w:rPr>
                <w:rFonts w:ascii="Times New Roman" w:hAnsi="Times New Roman"/>
              </w:rPr>
            </w:pPr>
            <w:r w:rsidRPr="006E7B3F">
              <w:rPr>
                <w:rFonts w:ascii="Times New Roman" w:hAnsi="Times New Roman"/>
                <w:lang w:val="en-US"/>
              </w:rPr>
              <w:t>CBV</w:t>
            </w:r>
            <w:r w:rsidR="00091BFD" w:rsidRPr="006E7B3F">
              <w:rPr>
                <w:rFonts w:ascii="Times New Roman" w:hAnsi="Times New Roman"/>
                <w:lang w:val="en-US"/>
              </w:rPr>
              <w:t xml:space="preserve"> (cm.s-1)</w:t>
            </w:r>
          </w:p>
        </w:tc>
        <w:tc>
          <w:tcPr>
            <w:tcW w:w="1560" w:type="dxa"/>
            <w:shd w:val="clear" w:color="auto" w:fill="auto"/>
            <w:noWrap/>
            <w:hideMark/>
          </w:tcPr>
          <w:p w14:paraId="6D0D872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61.5 </w:t>
            </w:r>
            <w:r w:rsidRPr="006E7B3F">
              <w:rPr>
                <w:rFonts w:eastAsia="Times New Roman"/>
              </w:rPr>
              <w:t xml:space="preserve">± </w:t>
            </w:r>
            <w:r w:rsidRPr="006E7B3F">
              <w:rPr>
                <w:rFonts w:ascii="Times New Roman" w:hAnsi="Times New Roman"/>
              </w:rPr>
              <w:t>12.6</w:t>
            </w:r>
          </w:p>
        </w:tc>
        <w:tc>
          <w:tcPr>
            <w:tcW w:w="1589" w:type="dxa"/>
            <w:shd w:val="clear" w:color="auto" w:fill="auto"/>
            <w:noWrap/>
            <w:hideMark/>
          </w:tcPr>
          <w:p w14:paraId="3B0710B4"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64.3 </w:t>
            </w:r>
            <w:r w:rsidRPr="006E7B3F">
              <w:rPr>
                <w:rFonts w:eastAsia="Times New Roman"/>
              </w:rPr>
              <w:t xml:space="preserve">± </w:t>
            </w:r>
            <w:r w:rsidRPr="006E7B3F">
              <w:rPr>
                <w:rFonts w:ascii="Times New Roman" w:hAnsi="Times New Roman"/>
              </w:rPr>
              <w:t>13.5*</w:t>
            </w:r>
          </w:p>
        </w:tc>
        <w:tc>
          <w:tcPr>
            <w:tcW w:w="1671" w:type="dxa"/>
            <w:shd w:val="clear" w:color="auto" w:fill="auto"/>
            <w:noWrap/>
            <w:hideMark/>
          </w:tcPr>
          <w:p w14:paraId="191896F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66.3 </w:t>
            </w:r>
            <w:r w:rsidRPr="006E7B3F">
              <w:rPr>
                <w:rFonts w:eastAsia="Times New Roman"/>
              </w:rPr>
              <w:t xml:space="preserve">± </w:t>
            </w:r>
            <w:r w:rsidRPr="006E7B3F">
              <w:rPr>
                <w:rFonts w:ascii="Times New Roman" w:hAnsi="Times New Roman"/>
              </w:rPr>
              <w:t>14.5*</w:t>
            </w:r>
          </w:p>
        </w:tc>
        <w:tc>
          <w:tcPr>
            <w:tcW w:w="1305" w:type="dxa"/>
            <w:shd w:val="clear" w:color="auto" w:fill="auto"/>
            <w:noWrap/>
            <w:hideMark/>
          </w:tcPr>
          <w:p w14:paraId="5F63755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61.5 </w:t>
            </w:r>
            <w:r w:rsidRPr="006E7B3F">
              <w:rPr>
                <w:rFonts w:eastAsia="Times New Roman"/>
              </w:rPr>
              <w:t xml:space="preserve">± </w:t>
            </w:r>
            <w:r w:rsidRPr="006E7B3F">
              <w:rPr>
                <w:rFonts w:ascii="Times New Roman" w:hAnsi="Times New Roman"/>
              </w:rPr>
              <w:t>13.4</w:t>
            </w:r>
          </w:p>
        </w:tc>
        <w:tc>
          <w:tcPr>
            <w:tcW w:w="1530" w:type="dxa"/>
            <w:shd w:val="clear" w:color="auto" w:fill="auto"/>
            <w:noWrap/>
            <w:hideMark/>
          </w:tcPr>
          <w:p w14:paraId="05986F2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59.1 </w:t>
            </w:r>
            <w:r w:rsidRPr="006E7B3F">
              <w:rPr>
                <w:rFonts w:eastAsia="Times New Roman"/>
              </w:rPr>
              <w:t xml:space="preserve">± </w:t>
            </w:r>
            <w:r w:rsidRPr="006E7B3F">
              <w:rPr>
                <w:rFonts w:ascii="Times New Roman" w:hAnsi="Times New Roman"/>
              </w:rPr>
              <w:t>14.8</w:t>
            </w:r>
          </w:p>
        </w:tc>
        <w:tc>
          <w:tcPr>
            <w:tcW w:w="1559" w:type="dxa"/>
            <w:shd w:val="clear" w:color="auto" w:fill="auto"/>
            <w:noWrap/>
            <w:hideMark/>
          </w:tcPr>
          <w:p w14:paraId="43EC2280" w14:textId="04591C6F"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5</w:t>
            </w:r>
            <w:ins w:id="3" w:author="Microsoft Office User" w:date="2018-03-16T10:16:00Z">
              <w:r w:rsidR="00FE609D" w:rsidRPr="006E7B3F">
                <w:rPr>
                  <w:rFonts w:ascii="Times New Roman" w:hAnsi="Times New Roman"/>
                </w:rPr>
                <w:t>9</w:t>
              </w:r>
            </w:ins>
            <w:del w:id="4" w:author="Microsoft Office User" w:date="2018-03-16T10:16:00Z">
              <w:r w:rsidRPr="006E7B3F" w:rsidDel="00FE609D">
                <w:rPr>
                  <w:rFonts w:ascii="Times New Roman" w:hAnsi="Times New Roman"/>
                </w:rPr>
                <w:delText>2</w:delText>
              </w:r>
            </w:del>
            <w:r w:rsidRPr="006E7B3F">
              <w:rPr>
                <w:rFonts w:ascii="Times New Roman" w:hAnsi="Times New Roman"/>
              </w:rPr>
              <w:t xml:space="preserve">.2 </w:t>
            </w:r>
            <w:r w:rsidRPr="006E7B3F">
              <w:rPr>
                <w:rFonts w:eastAsia="Times New Roman"/>
              </w:rPr>
              <w:t xml:space="preserve">± </w:t>
            </w:r>
            <w:r w:rsidRPr="006E7B3F">
              <w:rPr>
                <w:rFonts w:ascii="Times New Roman" w:hAnsi="Times New Roman"/>
              </w:rPr>
              <w:t>15.7*</w:t>
            </w:r>
          </w:p>
        </w:tc>
        <w:tc>
          <w:tcPr>
            <w:tcW w:w="1559" w:type="dxa"/>
            <w:shd w:val="clear" w:color="auto" w:fill="auto"/>
            <w:noWrap/>
            <w:hideMark/>
          </w:tcPr>
          <w:p w14:paraId="54F45659"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62.3 </w:t>
            </w:r>
            <w:r w:rsidRPr="006E7B3F">
              <w:rPr>
                <w:rFonts w:eastAsia="Times New Roman"/>
              </w:rPr>
              <w:t xml:space="preserve">± </w:t>
            </w:r>
            <w:r w:rsidRPr="006E7B3F">
              <w:rPr>
                <w:rFonts w:ascii="Times New Roman" w:hAnsi="Times New Roman"/>
              </w:rPr>
              <w:t>15.8*</w:t>
            </w:r>
          </w:p>
        </w:tc>
        <w:tc>
          <w:tcPr>
            <w:tcW w:w="1560" w:type="dxa"/>
            <w:shd w:val="clear" w:color="auto" w:fill="auto"/>
            <w:noWrap/>
            <w:hideMark/>
          </w:tcPr>
          <w:p w14:paraId="3CA189F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63.9 </w:t>
            </w:r>
            <w:r w:rsidRPr="006E7B3F">
              <w:rPr>
                <w:rFonts w:eastAsia="Times New Roman"/>
              </w:rPr>
              <w:t xml:space="preserve">± </w:t>
            </w:r>
            <w:r w:rsidRPr="006E7B3F">
              <w:rPr>
                <w:rFonts w:ascii="Times New Roman" w:hAnsi="Times New Roman"/>
              </w:rPr>
              <w:t>16.0*</w:t>
            </w:r>
          </w:p>
        </w:tc>
        <w:tc>
          <w:tcPr>
            <w:tcW w:w="992" w:type="dxa"/>
            <w:shd w:val="clear" w:color="auto" w:fill="auto"/>
          </w:tcPr>
          <w:p w14:paraId="1C36CFAE"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0.001</w:t>
            </w:r>
          </w:p>
        </w:tc>
        <w:tc>
          <w:tcPr>
            <w:tcW w:w="992" w:type="dxa"/>
            <w:shd w:val="clear" w:color="auto" w:fill="auto"/>
          </w:tcPr>
          <w:p w14:paraId="7DC9FEDA" w14:textId="77777777" w:rsidR="003A2DCF" w:rsidRPr="006E7B3F" w:rsidRDefault="003A2DCF" w:rsidP="003779B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  0.197</w:t>
            </w:r>
          </w:p>
        </w:tc>
      </w:tr>
      <w:tr w:rsidR="003A2DCF" w:rsidRPr="006E7B3F" w14:paraId="51EA92A8" w14:textId="77777777" w:rsidTr="007A5A4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2A0B1298" w14:textId="77777777" w:rsidR="003A2DCF" w:rsidRPr="006E7B3F" w:rsidRDefault="003A2DCF" w:rsidP="003779B6">
            <w:pPr>
              <w:rPr>
                <w:rFonts w:ascii="Times New Roman" w:hAnsi="Times New Roman"/>
              </w:rPr>
            </w:pPr>
            <w:proofErr w:type="spellStart"/>
            <w:r w:rsidRPr="006E7B3F">
              <w:rPr>
                <w:rFonts w:ascii="Times New Roman" w:hAnsi="Times New Roman"/>
              </w:rPr>
              <w:t>CrCP</w:t>
            </w:r>
            <w:proofErr w:type="spellEnd"/>
            <w:r w:rsidRPr="006E7B3F">
              <w:rPr>
                <w:rFonts w:ascii="Times New Roman" w:hAnsi="Times New Roman"/>
              </w:rPr>
              <w:t xml:space="preserve"> </w:t>
            </w:r>
            <w:r w:rsidRPr="006E7B3F">
              <w:rPr>
                <w:rFonts w:eastAsia="Times New Roman"/>
              </w:rPr>
              <w:t>(mmHg)</w:t>
            </w:r>
          </w:p>
        </w:tc>
        <w:tc>
          <w:tcPr>
            <w:tcW w:w="1560" w:type="dxa"/>
            <w:shd w:val="clear" w:color="auto" w:fill="auto"/>
            <w:noWrap/>
            <w:hideMark/>
          </w:tcPr>
          <w:p w14:paraId="05D519E7"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10.0 </w:t>
            </w:r>
            <w:r w:rsidRPr="006E7B3F">
              <w:rPr>
                <w:rFonts w:eastAsia="Times New Roman"/>
              </w:rPr>
              <w:t xml:space="preserve">± </w:t>
            </w:r>
            <w:r w:rsidRPr="006E7B3F">
              <w:rPr>
                <w:rFonts w:ascii="Times New Roman" w:hAnsi="Times New Roman"/>
              </w:rPr>
              <w:t>8.6</w:t>
            </w:r>
          </w:p>
        </w:tc>
        <w:tc>
          <w:tcPr>
            <w:tcW w:w="1589" w:type="dxa"/>
            <w:shd w:val="clear" w:color="auto" w:fill="auto"/>
            <w:noWrap/>
            <w:hideMark/>
          </w:tcPr>
          <w:p w14:paraId="5B4F6DBC"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8.5 </w:t>
            </w:r>
            <w:r w:rsidRPr="006E7B3F">
              <w:rPr>
                <w:rFonts w:eastAsia="Times New Roman"/>
              </w:rPr>
              <w:t xml:space="preserve">± </w:t>
            </w:r>
            <w:r w:rsidRPr="006E7B3F">
              <w:rPr>
                <w:rFonts w:ascii="Times New Roman" w:hAnsi="Times New Roman"/>
              </w:rPr>
              <w:t>7.5</w:t>
            </w:r>
          </w:p>
        </w:tc>
        <w:tc>
          <w:tcPr>
            <w:tcW w:w="1671" w:type="dxa"/>
            <w:shd w:val="clear" w:color="auto" w:fill="auto"/>
            <w:noWrap/>
            <w:hideMark/>
          </w:tcPr>
          <w:p w14:paraId="1131B5B1"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9.9 </w:t>
            </w:r>
            <w:r w:rsidRPr="006E7B3F">
              <w:rPr>
                <w:rFonts w:eastAsia="Times New Roman"/>
              </w:rPr>
              <w:t xml:space="preserve">± </w:t>
            </w:r>
            <w:r w:rsidRPr="006E7B3F">
              <w:rPr>
                <w:rFonts w:ascii="Times New Roman" w:hAnsi="Times New Roman"/>
              </w:rPr>
              <w:t>9.4</w:t>
            </w:r>
          </w:p>
        </w:tc>
        <w:tc>
          <w:tcPr>
            <w:tcW w:w="1305" w:type="dxa"/>
            <w:shd w:val="clear" w:color="auto" w:fill="auto"/>
            <w:noWrap/>
            <w:hideMark/>
          </w:tcPr>
          <w:p w14:paraId="3B140C76"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10.8 </w:t>
            </w:r>
            <w:r w:rsidRPr="006E7B3F">
              <w:rPr>
                <w:rFonts w:eastAsia="Times New Roman"/>
              </w:rPr>
              <w:t xml:space="preserve">± </w:t>
            </w:r>
            <w:r w:rsidRPr="006E7B3F">
              <w:rPr>
                <w:rFonts w:ascii="Times New Roman" w:hAnsi="Times New Roman"/>
              </w:rPr>
              <w:t>9.8</w:t>
            </w:r>
          </w:p>
        </w:tc>
        <w:tc>
          <w:tcPr>
            <w:tcW w:w="1530" w:type="dxa"/>
            <w:shd w:val="clear" w:color="auto" w:fill="auto"/>
            <w:noWrap/>
            <w:hideMark/>
          </w:tcPr>
          <w:p w14:paraId="0B2ED77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14.1 </w:t>
            </w:r>
            <w:r w:rsidRPr="006E7B3F">
              <w:rPr>
                <w:rFonts w:eastAsia="Times New Roman"/>
              </w:rPr>
              <w:t xml:space="preserve">± </w:t>
            </w:r>
            <w:r w:rsidRPr="006E7B3F">
              <w:rPr>
                <w:rFonts w:ascii="Times New Roman" w:hAnsi="Times New Roman"/>
              </w:rPr>
              <w:t>11.8</w:t>
            </w:r>
          </w:p>
        </w:tc>
        <w:tc>
          <w:tcPr>
            <w:tcW w:w="1559" w:type="dxa"/>
            <w:shd w:val="clear" w:color="auto" w:fill="auto"/>
            <w:noWrap/>
            <w:hideMark/>
          </w:tcPr>
          <w:p w14:paraId="1F0BFC52"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14.4 </w:t>
            </w:r>
            <w:r w:rsidRPr="006E7B3F">
              <w:rPr>
                <w:rFonts w:eastAsia="Times New Roman"/>
              </w:rPr>
              <w:t xml:space="preserve">± </w:t>
            </w:r>
            <w:r w:rsidRPr="006E7B3F">
              <w:rPr>
                <w:rFonts w:ascii="Times New Roman" w:hAnsi="Times New Roman"/>
              </w:rPr>
              <w:t>12.1</w:t>
            </w:r>
          </w:p>
        </w:tc>
        <w:tc>
          <w:tcPr>
            <w:tcW w:w="1559" w:type="dxa"/>
            <w:shd w:val="clear" w:color="auto" w:fill="auto"/>
            <w:noWrap/>
            <w:hideMark/>
          </w:tcPr>
          <w:p w14:paraId="29DB8957"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14.1 </w:t>
            </w:r>
            <w:r w:rsidRPr="006E7B3F">
              <w:rPr>
                <w:rFonts w:eastAsia="Times New Roman"/>
              </w:rPr>
              <w:t xml:space="preserve">± </w:t>
            </w:r>
            <w:r w:rsidRPr="006E7B3F">
              <w:rPr>
                <w:rFonts w:ascii="Times New Roman" w:hAnsi="Times New Roman"/>
              </w:rPr>
              <w:t>12.6</w:t>
            </w:r>
          </w:p>
        </w:tc>
        <w:tc>
          <w:tcPr>
            <w:tcW w:w="1560" w:type="dxa"/>
            <w:shd w:val="clear" w:color="auto" w:fill="auto"/>
            <w:noWrap/>
            <w:hideMark/>
          </w:tcPr>
          <w:p w14:paraId="6630A73E"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12.9 </w:t>
            </w:r>
            <w:r w:rsidRPr="006E7B3F">
              <w:rPr>
                <w:rFonts w:eastAsia="Times New Roman"/>
              </w:rPr>
              <w:t xml:space="preserve">± </w:t>
            </w:r>
            <w:r w:rsidRPr="006E7B3F">
              <w:rPr>
                <w:rFonts w:ascii="Times New Roman" w:hAnsi="Times New Roman"/>
              </w:rPr>
              <w:t>12.1</w:t>
            </w:r>
          </w:p>
        </w:tc>
        <w:tc>
          <w:tcPr>
            <w:tcW w:w="992" w:type="dxa"/>
            <w:shd w:val="clear" w:color="auto" w:fill="auto"/>
          </w:tcPr>
          <w:p w14:paraId="738CF127"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0.757</w:t>
            </w:r>
          </w:p>
        </w:tc>
        <w:tc>
          <w:tcPr>
            <w:tcW w:w="992" w:type="dxa"/>
            <w:shd w:val="clear" w:color="auto" w:fill="auto"/>
          </w:tcPr>
          <w:p w14:paraId="010C5A2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0.231</w:t>
            </w:r>
          </w:p>
        </w:tc>
      </w:tr>
      <w:tr w:rsidR="003A2DCF" w:rsidRPr="006E7B3F" w14:paraId="7E4F21AD" w14:textId="77777777" w:rsidTr="007A5A43">
        <w:trPr>
          <w:trHeight w:val="419"/>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2F091BBD" w14:textId="77777777" w:rsidR="003A2DCF" w:rsidRPr="006E7B3F" w:rsidRDefault="003A2DCF" w:rsidP="003779B6">
            <w:pPr>
              <w:rPr>
                <w:rFonts w:ascii="Times New Roman" w:hAnsi="Times New Roman"/>
              </w:rPr>
            </w:pPr>
            <w:r w:rsidRPr="006E7B3F">
              <w:rPr>
                <w:rFonts w:ascii="Times New Roman" w:hAnsi="Times New Roman"/>
              </w:rPr>
              <w:t xml:space="preserve">RAP </w:t>
            </w:r>
            <w:r w:rsidRPr="006E7B3F">
              <w:rPr>
                <w:rFonts w:eastAsia="Times New Roman"/>
              </w:rPr>
              <w:t>(</w:t>
            </w:r>
            <w:proofErr w:type="spellStart"/>
            <w:r w:rsidRPr="006E7B3F">
              <w:rPr>
                <w:rFonts w:eastAsia="Times New Roman"/>
              </w:rPr>
              <w:t>mmHg.s</w:t>
            </w:r>
            <w:proofErr w:type="spellEnd"/>
            <w:r w:rsidRPr="006E7B3F">
              <w:rPr>
                <w:rFonts w:eastAsia="Times New Roman"/>
              </w:rPr>
              <w:t>/cm)</w:t>
            </w:r>
          </w:p>
        </w:tc>
        <w:tc>
          <w:tcPr>
            <w:tcW w:w="1560" w:type="dxa"/>
            <w:shd w:val="clear" w:color="auto" w:fill="auto"/>
            <w:noWrap/>
            <w:hideMark/>
          </w:tcPr>
          <w:p w14:paraId="0B79E566"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1.50 </w:t>
            </w:r>
            <w:r w:rsidRPr="006E7B3F">
              <w:rPr>
                <w:rFonts w:eastAsia="Times New Roman"/>
              </w:rPr>
              <w:t xml:space="preserve">± </w:t>
            </w:r>
            <w:r w:rsidRPr="006E7B3F">
              <w:rPr>
                <w:rFonts w:ascii="Times New Roman" w:hAnsi="Times New Roman"/>
              </w:rPr>
              <w:t>0.44</w:t>
            </w:r>
          </w:p>
        </w:tc>
        <w:tc>
          <w:tcPr>
            <w:tcW w:w="1589" w:type="dxa"/>
            <w:shd w:val="clear" w:color="auto" w:fill="auto"/>
            <w:noWrap/>
            <w:hideMark/>
          </w:tcPr>
          <w:p w14:paraId="5E623552"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1.53 </w:t>
            </w:r>
            <w:r w:rsidRPr="006E7B3F">
              <w:rPr>
                <w:rFonts w:eastAsia="Times New Roman"/>
              </w:rPr>
              <w:t xml:space="preserve">± </w:t>
            </w:r>
            <w:r w:rsidRPr="006E7B3F">
              <w:rPr>
                <w:rFonts w:ascii="Times New Roman" w:hAnsi="Times New Roman"/>
              </w:rPr>
              <w:t>0.47</w:t>
            </w:r>
          </w:p>
        </w:tc>
        <w:tc>
          <w:tcPr>
            <w:tcW w:w="1671" w:type="dxa"/>
            <w:shd w:val="clear" w:color="auto" w:fill="auto"/>
            <w:noWrap/>
            <w:hideMark/>
          </w:tcPr>
          <w:p w14:paraId="78A47EA0"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1.67 </w:t>
            </w:r>
            <w:r w:rsidRPr="006E7B3F">
              <w:rPr>
                <w:rFonts w:eastAsia="Times New Roman"/>
              </w:rPr>
              <w:t xml:space="preserve">± </w:t>
            </w:r>
            <w:r w:rsidRPr="006E7B3F">
              <w:rPr>
                <w:rFonts w:ascii="Times New Roman" w:hAnsi="Times New Roman"/>
              </w:rPr>
              <w:t>0.57*</w:t>
            </w:r>
          </w:p>
        </w:tc>
        <w:tc>
          <w:tcPr>
            <w:tcW w:w="1305" w:type="dxa"/>
            <w:shd w:val="clear" w:color="auto" w:fill="auto"/>
            <w:noWrap/>
            <w:hideMark/>
          </w:tcPr>
          <w:p w14:paraId="599AB948"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1.53 </w:t>
            </w:r>
            <w:r w:rsidRPr="006E7B3F">
              <w:rPr>
                <w:rFonts w:eastAsia="Times New Roman"/>
              </w:rPr>
              <w:t xml:space="preserve">± </w:t>
            </w:r>
            <w:r w:rsidRPr="006E7B3F">
              <w:rPr>
                <w:rFonts w:ascii="Times New Roman" w:hAnsi="Times New Roman"/>
              </w:rPr>
              <w:t>0.48</w:t>
            </w:r>
          </w:p>
        </w:tc>
        <w:tc>
          <w:tcPr>
            <w:tcW w:w="1530" w:type="dxa"/>
            <w:shd w:val="clear" w:color="auto" w:fill="auto"/>
            <w:noWrap/>
            <w:hideMark/>
          </w:tcPr>
          <w:p w14:paraId="1FC2F46C"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1.52 </w:t>
            </w:r>
            <w:r w:rsidRPr="006E7B3F">
              <w:rPr>
                <w:rFonts w:eastAsia="Times New Roman"/>
              </w:rPr>
              <w:t xml:space="preserve">± </w:t>
            </w:r>
            <w:r w:rsidRPr="006E7B3F">
              <w:rPr>
                <w:rFonts w:ascii="Times New Roman" w:hAnsi="Times New Roman"/>
              </w:rPr>
              <w:t>0.60</w:t>
            </w:r>
          </w:p>
        </w:tc>
        <w:tc>
          <w:tcPr>
            <w:tcW w:w="1559" w:type="dxa"/>
            <w:shd w:val="clear" w:color="auto" w:fill="auto"/>
            <w:noWrap/>
            <w:hideMark/>
          </w:tcPr>
          <w:p w14:paraId="152790FA"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1.40 </w:t>
            </w:r>
            <w:r w:rsidRPr="006E7B3F">
              <w:rPr>
                <w:rFonts w:eastAsia="Times New Roman"/>
              </w:rPr>
              <w:t xml:space="preserve">± </w:t>
            </w:r>
            <w:r w:rsidRPr="006E7B3F">
              <w:rPr>
                <w:rFonts w:ascii="Times New Roman" w:hAnsi="Times New Roman"/>
              </w:rPr>
              <w:t>0.44*</w:t>
            </w:r>
          </w:p>
        </w:tc>
        <w:tc>
          <w:tcPr>
            <w:tcW w:w="1559" w:type="dxa"/>
            <w:shd w:val="clear" w:color="auto" w:fill="auto"/>
            <w:noWrap/>
            <w:hideMark/>
          </w:tcPr>
          <w:p w14:paraId="29F19413"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1.45 </w:t>
            </w:r>
            <w:r w:rsidRPr="006E7B3F">
              <w:rPr>
                <w:rFonts w:eastAsia="Times New Roman"/>
              </w:rPr>
              <w:t xml:space="preserve">± </w:t>
            </w:r>
            <w:r w:rsidRPr="006E7B3F">
              <w:rPr>
                <w:rFonts w:ascii="Times New Roman" w:hAnsi="Times New Roman"/>
              </w:rPr>
              <w:t>0.45*</w:t>
            </w:r>
          </w:p>
        </w:tc>
        <w:tc>
          <w:tcPr>
            <w:tcW w:w="1560" w:type="dxa"/>
            <w:shd w:val="clear" w:color="auto" w:fill="auto"/>
            <w:noWrap/>
            <w:hideMark/>
          </w:tcPr>
          <w:p w14:paraId="33CA5ACB"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 xml:space="preserve">1.48 </w:t>
            </w:r>
            <w:r w:rsidRPr="006E7B3F">
              <w:rPr>
                <w:rFonts w:eastAsia="Times New Roman"/>
              </w:rPr>
              <w:t xml:space="preserve">± </w:t>
            </w:r>
            <w:r w:rsidRPr="006E7B3F">
              <w:rPr>
                <w:rFonts w:ascii="Times New Roman" w:hAnsi="Times New Roman"/>
              </w:rPr>
              <w:t>0.44*</w:t>
            </w:r>
          </w:p>
        </w:tc>
        <w:tc>
          <w:tcPr>
            <w:tcW w:w="992" w:type="dxa"/>
            <w:shd w:val="clear" w:color="auto" w:fill="auto"/>
          </w:tcPr>
          <w:p w14:paraId="7509F8EE"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0.001</w:t>
            </w:r>
          </w:p>
        </w:tc>
        <w:tc>
          <w:tcPr>
            <w:tcW w:w="992" w:type="dxa"/>
            <w:shd w:val="clear" w:color="auto" w:fill="auto"/>
          </w:tcPr>
          <w:p w14:paraId="1A9FC4D7" w14:textId="77777777" w:rsidR="003A2DCF" w:rsidRPr="006E7B3F" w:rsidRDefault="003A2DCF" w:rsidP="003779B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E7B3F">
              <w:rPr>
                <w:rFonts w:ascii="Times New Roman" w:hAnsi="Times New Roman"/>
              </w:rPr>
              <w:t>0.202</w:t>
            </w:r>
          </w:p>
        </w:tc>
      </w:tr>
      <w:tr w:rsidR="003A2DCF" w:rsidRPr="006E7B3F" w14:paraId="4DAA1323" w14:textId="77777777" w:rsidTr="007A5A4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809" w:type="dxa"/>
            <w:shd w:val="clear" w:color="auto" w:fill="auto"/>
            <w:noWrap/>
            <w:hideMark/>
          </w:tcPr>
          <w:p w14:paraId="3CCBE52E" w14:textId="77777777" w:rsidR="003A2DCF" w:rsidRPr="006E7B3F" w:rsidRDefault="003A2DCF" w:rsidP="003779B6">
            <w:pPr>
              <w:rPr>
                <w:rFonts w:ascii="Times New Roman" w:hAnsi="Times New Roman"/>
              </w:rPr>
            </w:pPr>
            <w:r w:rsidRPr="006E7B3F">
              <w:rPr>
                <w:rFonts w:ascii="Times New Roman" w:hAnsi="Times New Roman"/>
              </w:rPr>
              <w:t>ARI</w:t>
            </w:r>
          </w:p>
        </w:tc>
        <w:tc>
          <w:tcPr>
            <w:tcW w:w="1560" w:type="dxa"/>
            <w:shd w:val="clear" w:color="auto" w:fill="auto"/>
            <w:noWrap/>
            <w:hideMark/>
          </w:tcPr>
          <w:p w14:paraId="7523EEF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5.8 </w:t>
            </w:r>
            <w:r w:rsidRPr="006E7B3F">
              <w:rPr>
                <w:rFonts w:eastAsia="Times New Roman"/>
              </w:rPr>
              <w:t xml:space="preserve">± </w:t>
            </w:r>
            <w:r w:rsidRPr="006E7B3F">
              <w:rPr>
                <w:rFonts w:ascii="Times New Roman" w:hAnsi="Times New Roman"/>
              </w:rPr>
              <w:t>1.5</w:t>
            </w:r>
          </w:p>
        </w:tc>
        <w:tc>
          <w:tcPr>
            <w:tcW w:w="1589" w:type="dxa"/>
            <w:shd w:val="clear" w:color="auto" w:fill="auto"/>
            <w:noWrap/>
            <w:hideMark/>
          </w:tcPr>
          <w:p w14:paraId="7E92C6ED" w14:textId="25A452E1"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5.9 </w:t>
            </w:r>
            <w:r w:rsidRPr="006E7B3F">
              <w:rPr>
                <w:rFonts w:eastAsia="Times New Roman"/>
              </w:rPr>
              <w:t xml:space="preserve">± </w:t>
            </w:r>
            <w:r w:rsidRPr="006E7B3F">
              <w:rPr>
                <w:rFonts w:ascii="Times New Roman" w:hAnsi="Times New Roman"/>
              </w:rPr>
              <w:t>1.1</w:t>
            </w:r>
          </w:p>
        </w:tc>
        <w:tc>
          <w:tcPr>
            <w:tcW w:w="1671" w:type="dxa"/>
            <w:shd w:val="clear" w:color="auto" w:fill="auto"/>
            <w:noWrap/>
            <w:hideMark/>
          </w:tcPr>
          <w:p w14:paraId="5FE66C9B"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6.2 </w:t>
            </w:r>
            <w:r w:rsidRPr="006E7B3F">
              <w:rPr>
                <w:rFonts w:eastAsia="Times New Roman"/>
              </w:rPr>
              <w:t xml:space="preserve">± </w:t>
            </w:r>
            <w:r w:rsidRPr="006E7B3F">
              <w:rPr>
                <w:rFonts w:ascii="Times New Roman" w:hAnsi="Times New Roman"/>
              </w:rPr>
              <w:t>1.0</w:t>
            </w:r>
          </w:p>
        </w:tc>
        <w:tc>
          <w:tcPr>
            <w:tcW w:w="1305" w:type="dxa"/>
            <w:shd w:val="clear" w:color="auto" w:fill="auto"/>
            <w:noWrap/>
            <w:hideMark/>
          </w:tcPr>
          <w:p w14:paraId="25E14F8D"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5.9 </w:t>
            </w:r>
            <w:r w:rsidRPr="006E7B3F">
              <w:rPr>
                <w:rFonts w:eastAsia="Times New Roman"/>
              </w:rPr>
              <w:t xml:space="preserve">± </w:t>
            </w:r>
            <w:r w:rsidRPr="006E7B3F">
              <w:rPr>
                <w:rFonts w:ascii="Times New Roman" w:hAnsi="Times New Roman"/>
              </w:rPr>
              <w:t>1.2</w:t>
            </w:r>
          </w:p>
        </w:tc>
        <w:tc>
          <w:tcPr>
            <w:tcW w:w="1530" w:type="dxa"/>
            <w:shd w:val="clear" w:color="auto" w:fill="auto"/>
            <w:noWrap/>
            <w:hideMark/>
          </w:tcPr>
          <w:p w14:paraId="4FB59483"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5.1 </w:t>
            </w:r>
            <w:r w:rsidRPr="006E7B3F">
              <w:rPr>
                <w:rFonts w:eastAsia="Times New Roman"/>
              </w:rPr>
              <w:t xml:space="preserve">± </w:t>
            </w:r>
            <w:r w:rsidRPr="006E7B3F">
              <w:rPr>
                <w:rFonts w:ascii="Times New Roman" w:hAnsi="Times New Roman"/>
              </w:rPr>
              <w:t>2.8</w:t>
            </w:r>
          </w:p>
        </w:tc>
        <w:tc>
          <w:tcPr>
            <w:tcW w:w="1559" w:type="dxa"/>
            <w:shd w:val="clear" w:color="auto" w:fill="auto"/>
            <w:noWrap/>
            <w:hideMark/>
          </w:tcPr>
          <w:p w14:paraId="040F3997" w14:textId="6FA3BFA3"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4.3 </w:t>
            </w:r>
            <w:r w:rsidRPr="006E7B3F">
              <w:rPr>
                <w:rFonts w:eastAsia="Times New Roman"/>
              </w:rPr>
              <w:t xml:space="preserve">± </w:t>
            </w:r>
            <w:r w:rsidRPr="006E7B3F">
              <w:rPr>
                <w:rFonts w:ascii="Times New Roman" w:hAnsi="Times New Roman"/>
              </w:rPr>
              <w:t>2.5</w:t>
            </w:r>
            <w:r w:rsidR="00DA62BC" w:rsidRPr="006E7B3F">
              <w:rPr>
                <w:rFonts w:ascii="Times New Roman" w:hAnsi="Times New Roman"/>
                <w:vertAlign w:val="superscript"/>
              </w:rPr>
              <w:t>$&amp;</w:t>
            </w:r>
          </w:p>
        </w:tc>
        <w:tc>
          <w:tcPr>
            <w:tcW w:w="1559" w:type="dxa"/>
            <w:shd w:val="clear" w:color="auto" w:fill="auto"/>
            <w:noWrap/>
            <w:hideMark/>
          </w:tcPr>
          <w:p w14:paraId="5720FAB8"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5.1 </w:t>
            </w:r>
            <w:r w:rsidRPr="006E7B3F">
              <w:rPr>
                <w:rFonts w:eastAsia="Times New Roman"/>
              </w:rPr>
              <w:t xml:space="preserve">± </w:t>
            </w:r>
            <w:r w:rsidRPr="006E7B3F">
              <w:rPr>
                <w:rFonts w:ascii="Times New Roman" w:hAnsi="Times New Roman"/>
              </w:rPr>
              <w:t>2.7</w:t>
            </w:r>
          </w:p>
        </w:tc>
        <w:tc>
          <w:tcPr>
            <w:tcW w:w="1560" w:type="dxa"/>
            <w:shd w:val="clear" w:color="auto" w:fill="auto"/>
            <w:noWrap/>
            <w:hideMark/>
          </w:tcPr>
          <w:p w14:paraId="273F4CC5"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 xml:space="preserve">5.6 </w:t>
            </w:r>
            <w:r w:rsidRPr="006E7B3F">
              <w:rPr>
                <w:rFonts w:eastAsia="Times New Roman"/>
              </w:rPr>
              <w:t xml:space="preserve">± </w:t>
            </w:r>
            <w:r w:rsidRPr="006E7B3F">
              <w:rPr>
                <w:rFonts w:ascii="Times New Roman" w:hAnsi="Times New Roman"/>
              </w:rPr>
              <w:t>2.7*</w:t>
            </w:r>
          </w:p>
        </w:tc>
        <w:tc>
          <w:tcPr>
            <w:tcW w:w="992" w:type="dxa"/>
            <w:shd w:val="clear" w:color="auto" w:fill="auto"/>
          </w:tcPr>
          <w:p w14:paraId="4270F8EF"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0.025</w:t>
            </w:r>
          </w:p>
        </w:tc>
        <w:tc>
          <w:tcPr>
            <w:tcW w:w="992" w:type="dxa"/>
            <w:shd w:val="clear" w:color="auto" w:fill="auto"/>
          </w:tcPr>
          <w:p w14:paraId="030ABABA" w14:textId="77777777" w:rsidR="003A2DCF" w:rsidRPr="006E7B3F" w:rsidRDefault="003A2DCF" w:rsidP="003779B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E7B3F">
              <w:rPr>
                <w:rFonts w:ascii="Times New Roman" w:hAnsi="Times New Roman"/>
              </w:rPr>
              <w:t>0.021</w:t>
            </w:r>
          </w:p>
        </w:tc>
      </w:tr>
    </w:tbl>
    <w:p w14:paraId="35DDE1B9" w14:textId="77777777" w:rsidR="00675739" w:rsidRPr="006E7B3F" w:rsidRDefault="00675739" w:rsidP="003779B6">
      <w:pPr>
        <w:rPr>
          <w:color w:val="000000" w:themeColor="text1"/>
        </w:rPr>
      </w:pPr>
    </w:p>
    <w:p w14:paraId="4D3FC48C" w14:textId="77777777" w:rsidR="0076578B" w:rsidRPr="006E7B3F" w:rsidRDefault="00675739" w:rsidP="003779B6">
      <w:pPr>
        <w:jc w:val="both"/>
        <w:rPr>
          <w:rFonts w:ascii="Times New Roman" w:hAnsi="Times New Roman"/>
          <w:color w:val="000000" w:themeColor="text1"/>
        </w:rPr>
      </w:pPr>
      <w:r w:rsidRPr="006E7B3F">
        <w:rPr>
          <w:rFonts w:ascii="Times New Roman" w:hAnsi="Times New Roman"/>
          <w:color w:val="000000" w:themeColor="text1"/>
        </w:rPr>
        <w:t>Values are population mean</w:t>
      </w:r>
      <w:r w:rsidRPr="006E7B3F">
        <w:rPr>
          <w:rFonts w:ascii="Times New Roman" w:eastAsia="Times New Roman" w:hAnsi="Times New Roman"/>
          <w:color w:val="000000" w:themeColor="text1"/>
        </w:rPr>
        <w:t xml:space="preserve"> ± </w:t>
      </w:r>
      <w:r w:rsidRPr="006E7B3F">
        <w:rPr>
          <w:rFonts w:ascii="Times New Roman" w:hAnsi="Times New Roman"/>
          <w:color w:val="000000" w:themeColor="text1"/>
        </w:rPr>
        <w:t>SD</w:t>
      </w:r>
      <w:r w:rsidR="0076578B" w:rsidRPr="006E7B3F">
        <w:rPr>
          <w:rFonts w:ascii="Times New Roman" w:hAnsi="Times New Roman"/>
          <w:color w:val="000000" w:themeColor="text1"/>
        </w:rPr>
        <w:t>.</w:t>
      </w:r>
    </w:p>
    <w:p w14:paraId="1D0961F2" w14:textId="262BBCA9" w:rsidR="0076578B" w:rsidRPr="006E7B3F" w:rsidRDefault="00675739" w:rsidP="003779B6">
      <w:pPr>
        <w:jc w:val="both"/>
        <w:rPr>
          <w:rFonts w:ascii="Times New Roman" w:hAnsi="Times New Roman"/>
          <w:color w:val="000000" w:themeColor="text1"/>
        </w:rPr>
      </w:pPr>
      <w:r w:rsidRPr="006E7B3F">
        <w:rPr>
          <w:rFonts w:ascii="Times New Roman" w:hAnsi="Times New Roman"/>
          <w:color w:val="000000" w:themeColor="text1"/>
        </w:rPr>
        <w:t xml:space="preserve"> MAP, mean arterial pressure; HR, heart rate; </w:t>
      </w:r>
      <w:r w:rsidR="003B0D04" w:rsidRPr="006E7B3F">
        <w:rPr>
          <w:rFonts w:ascii="Times New Roman" w:hAnsi="Times New Roman"/>
          <w:color w:val="000000" w:themeColor="text1"/>
          <w:lang w:val="en-US"/>
        </w:rPr>
        <w:t>CBV</w:t>
      </w:r>
      <w:r w:rsidRPr="006E7B3F">
        <w:rPr>
          <w:rFonts w:ascii="Times New Roman" w:hAnsi="Times New Roman"/>
          <w:color w:val="000000" w:themeColor="text1"/>
        </w:rPr>
        <w:t xml:space="preserve">, cerebral blood velocity; </w:t>
      </w:r>
      <w:proofErr w:type="spellStart"/>
      <w:r w:rsidRPr="006E7B3F">
        <w:rPr>
          <w:rFonts w:ascii="Times New Roman" w:hAnsi="Times New Roman"/>
          <w:color w:val="000000" w:themeColor="text1"/>
        </w:rPr>
        <w:t>CrCP</w:t>
      </w:r>
      <w:proofErr w:type="spellEnd"/>
      <w:r w:rsidRPr="006E7B3F">
        <w:rPr>
          <w:rFonts w:ascii="Times New Roman" w:hAnsi="Times New Roman"/>
          <w:color w:val="000000" w:themeColor="text1"/>
        </w:rPr>
        <w:t xml:space="preserve">, critical closing pressure; RAP, resistance area-product; </w:t>
      </w:r>
      <w:r w:rsidR="0076578B" w:rsidRPr="006E7B3F">
        <w:rPr>
          <w:rFonts w:ascii="Times New Roman" w:hAnsi="Times New Roman"/>
          <w:color w:val="000000" w:themeColor="text1"/>
        </w:rPr>
        <w:t>ARI: autoregulation index.</w:t>
      </w:r>
    </w:p>
    <w:p w14:paraId="5BFF0A2B" w14:textId="77777777" w:rsidR="0076578B" w:rsidRPr="006E7B3F" w:rsidRDefault="00675739" w:rsidP="003779B6">
      <w:pPr>
        <w:jc w:val="both"/>
        <w:rPr>
          <w:rFonts w:ascii="Times New Roman" w:hAnsi="Times New Roman"/>
          <w:color w:val="000000" w:themeColor="text1"/>
        </w:rPr>
      </w:pPr>
      <w:r w:rsidRPr="006E7B3F">
        <w:rPr>
          <w:rFonts w:ascii="Times New Roman" w:hAnsi="Times New Roman"/>
          <w:color w:val="000000" w:themeColor="text1"/>
        </w:rPr>
        <w:t xml:space="preserve">T1, baseline 0-50 s; T2, 50-100 s, T3, 180-230 s, T4, 250-300s.  </w:t>
      </w:r>
    </w:p>
    <w:p w14:paraId="73D1BD7E" w14:textId="1A7AD288" w:rsidR="00675739" w:rsidRPr="006E7B3F" w:rsidRDefault="00675739" w:rsidP="003779B6">
      <w:pPr>
        <w:jc w:val="both"/>
        <w:rPr>
          <w:rFonts w:ascii="Times New Roman" w:hAnsi="Times New Roman"/>
          <w:color w:val="000000" w:themeColor="text1"/>
        </w:rPr>
      </w:pPr>
      <w:r w:rsidRPr="006E7B3F">
        <w:rPr>
          <w:rFonts w:ascii="Times New Roman" w:hAnsi="Times New Roman"/>
          <w:color w:val="000000" w:themeColor="text1"/>
          <w:vertAlign w:val="superscript"/>
        </w:rPr>
        <w:t>#</w:t>
      </w:r>
      <w:r w:rsidRPr="006E7B3F">
        <w:rPr>
          <w:rFonts w:ascii="Times New Roman" w:hAnsi="Times New Roman"/>
          <w:color w:val="000000" w:themeColor="text1"/>
        </w:rPr>
        <w:t>P &lt;0.05 vs. controls; *P &lt; 0.05 vs. time</w:t>
      </w:r>
      <w:r w:rsidR="00091BFD" w:rsidRPr="006E7B3F">
        <w:rPr>
          <w:rFonts w:ascii="Times New Roman" w:hAnsi="Times New Roman"/>
          <w:color w:val="000000" w:themeColor="text1"/>
        </w:rPr>
        <w:t xml:space="preserve"> (repeated measures ANOVA)</w:t>
      </w:r>
      <w:r w:rsidRPr="006E7B3F">
        <w:rPr>
          <w:rFonts w:ascii="Times New Roman" w:hAnsi="Times New Roman"/>
          <w:color w:val="000000" w:themeColor="text1"/>
        </w:rPr>
        <w:t>.</w:t>
      </w:r>
    </w:p>
    <w:p w14:paraId="0F95B791" w14:textId="68A8C887" w:rsidR="00091BFD" w:rsidRPr="006E7B3F" w:rsidRDefault="00091BFD" w:rsidP="003779B6">
      <w:pPr>
        <w:jc w:val="both"/>
        <w:rPr>
          <w:rFonts w:ascii="Times New Roman" w:hAnsi="Times New Roman"/>
          <w:color w:val="000000" w:themeColor="text1"/>
        </w:rPr>
      </w:pPr>
      <w:r w:rsidRPr="006E7B3F">
        <w:rPr>
          <w:rFonts w:ascii="Times New Roman" w:hAnsi="Times New Roman"/>
          <w:color w:val="000000" w:themeColor="text1"/>
          <w:vertAlign w:val="superscript"/>
        </w:rPr>
        <w:t>$</w:t>
      </w:r>
      <w:r w:rsidRPr="006E7B3F">
        <w:rPr>
          <w:rFonts w:ascii="Times New Roman" w:hAnsi="Times New Roman"/>
          <w:color w:val="000000" w:themeColor="text1"/>
        </w:rPr>
        <w:t>P &lt;0.05 vs. controls</w:t>
      </w:r>
      <w:r w:rsidR="00DA62BC" w:rsidRPr="006E7B3F">
        <w:rPr>
          <w:rFonts w:ascii="Times New Roman" w:hAnsi="Times New Roman"/>
          <w:color w:val="000000" w:themeColor="text1"/>
        </w:rPr>
        <w:t xml:space="preserve">; </w:t>
      </w:r>
      <w:r w:rsidR="00DA62BC" w:rsidRPr="006E7B3F">
        <w:rPr>
          <w:rFonts w:ascii="Times New Roman" w:hAnsi="Times New Roman"/>
          <w:color w:val="000000" w:themeColor="text1"/>
          <w:vertAlign w:val="superscript"/>
        </w:rPr>
        <w:t>&amp;</w:t>
      </w:r>
      <w:r w:rsidRPr="006E7B3F">
        <w:rPr>
          <w:rFonts w:ascii="Times New Roman" w:hAnsi="Times New Roman"/>
          <w:color w:val="000000" w:themeColor="text1"/>
        </w:rPr>
        <w:t>P &lt; 0.05 vs. time</w:t>
      </w:r>
      <w:r w:rsidR="00DA62BC" w:rsidRPr="006E7B3F">
        <w:rPr>
          <w:rFonts w:ascii="Times New Roman" w:hAnsi="Times New Roman"/>
          <w:color w:val="000000" w:themeColor="text1"/>
        </w:rPr>
        <w:t xml:space="preserve"> (Friedman repeated measures test</w:t>
      </w:r>
      <w:r w:rsidRPr="006E7B3F">
        <w:rPr>
          <w:rFonts w:ascii="Times New Roman" w:hAnsi="Times New Roman"/>
          <w:color w:val="000000" w:themeColor="text1"/>
        </w:rPr>
        <w:t>).</w:t>
      </w:r>
    </w:p>
    <w:p w14:paraId="79023191" w14:textId="2033E2C1" w:rsidR="00675739" w:rsidRPr="006E7B3F" w:rsidRDefault="00675739" w:rsidP="003779B6">
      <w:pPr>
        <w:jc w:val="both"/>
        <w:rPr>
          <w:rFonts w:ascii="Times New Roman" w:hAnsi="Times New Roman"/>
          <w:color w:val="000000" w:themeColor="text1"/>
        </w:rPr>
      </w:pPr>
    </w:p>
    <w:p w14:paraId="0217DE3B" w14:textId="77777777" w:rsidR="003779B6" w:rsidRPr="006E7B3F" w:rsidRDefault="003779B6" w:rsidP="003779B6">
      <w:pPr>
        <w:jc w:val="both"/>
        <w:rPr>
          <w:rFonts w:ascii="Times New Roman" w:hAnsi="Times New Roman"/>
          <w:color w:val="000000" w:themeColor="text1"/>
        </w:rPr>
        <w:sectPr w:rsidR="003779B6" w:rsidRPr="006E7B3F" w:rsidSect="00567A11">
          <w:pgSz w:w="16840" w:h="11900" w:orient="landscape"/>
          <w:pgMar w:top="720" w:right="720" w:bottom="720" w:left="720" w:header="708" w:footer="708" w:gutter="0"/>
          <w:cols w:space="708"/>
          <w:docGrid w:linePitch="360"/>
        </w:sectPr>
      </w:pPr>
    </w:p>
    <w:p w14:paraId="4C7EC962" w14:textId="68B52FDC" w:rsidR="00675739" w:rsidRPr="006E7B3F" w:rsidRDefault="00675739" w:rsidP="00022C6B">
      <w:pPr>
        <w:spacing w:line="480" w:lineRule="auto"/>
        <w:jc w:val="both"/>
        <w:rPr>
          <w:rFonts w:ascii="Times New Roman" w:hAnsi="Times New Roman"/>
          <w:b/>
          <w:color w:val="000000" w:themeColor="text1"/>
        </w:rPr>
      </w:pPr>
      <w:r w:rsidRPr="006E7B3F">
        <w:rPr>
          <w:rFonts w:ascii="Times New Roman" w:hAnsi="Times New Roman"/>
          <w:b/>
          <w:color w:val="000000" w:themeColor="text1"/>
        </w:rPr>
        <w:lastRenderedPageBreak/>
        <w:t>FIGURE LEGENDS</w:t>
      </w:r>
    </w:p>
    <w:p w14:paraId="295D0E22" w14:textId="1413C2A9" w:rsidR="00675739" w:rsidRPr="006E7B3F" w:rsidRDefault="00675739" w:rsidP="00022C6B">
      <w:pPr>
        <w:spacing w:after="200" w:line="480" w:lineRule="auto"/>
        <w:jc w:val="both"/>
        <w:rPr>
          <w:rFonts w:ascii="Times New Roman" w:hAnsi="Times New Roman"/>
          <w:color w:val="000000" w:themeColor="text1"/>
          <w:lang w:val="en-US"/>
        </w:rPr>
      </w:pPr>
      <w:r w:rsidRPr="006E7B3F">
        <w:rPr>
          <w:rFonts w:ascii="Times New Roman" w:hAnsi="Times New Roman"/>
          <w:color w:val="000000" w:themeColor="text1"/>
          <w:lang w:val="en-US"/>
        </w:rPr>
        <w:t>Figure 1. Population averages of (A) mean arterial blood pressure, (B) heart rate, (C) cerebral blood</w:t>
      </w:r>
      <w:r w:rsidR="006F09B6" w:rsidRPr="006E7B3F">
        <w:rPr>
          <w:rFonts w:ascii="Times New Roman" w:hAnsi="Times New Roman"/>
          <w:color w:val="000000" w:themeColor="text1"/>
          <w:lang w:val="en-US"/>
        </w:rPr>
        <w:t xml:space="preserve"> </w:t>
      </w:r>
      <w:r w:rsidRPr="006E7B3F">
        <w:rPr>
          <w:rFonts w:ascii="Times New Roman" w:hAnsi="Times New Roman"/>
          <w:color w:val="000000" w:themeColor="text1"/>
          <w:lang w:val="en-US"/>
        </w:rPr>
        <w:t>velocity, (D) autoregulation index, (E) critical closing pressure, and (F) resistance area product for healthy control subjects (dashed line</w:t>
      </w:r>
      <w:r w:rsidR="0076578B" w:rsidRPr="006E7B3F">
        <w:rPr>
          <w:rFonts w:ascii="Times New Roman" w:hAnsi="Times New Roman"/>
          <w:color w:val="000000" w:themeColor="text1"/>
          <w:lang w:val="en-US"/>
        </w:rPr>
        <w:t>)</w:t>
      </w:r>
      <w:r w:rsidRPr="006E7B3F">
        <w:rPr>
          <w:rFonts w:ascii="Times New Roman" w:hAnsi="Times New Roman"/>
          <w:color w:val="000000" w:themeColor="text1"/>
          <w:lang w:val="en-US"/>
        </w:rPr>
        <w:t xml:space="preserve"> and heart failure patients (continuous line).</w:t>
      </w:r>
      <w:r w:rsidR="007222C5" w:rsidRPr="006E7B3F">
        <w:rPr>
          <w:rFonts w:ascii="Times New Roman" w:hAnsi="Times New Roman"/>
          <w:color w:val="000000" w:themeColor="text1"/>
          <w:lang w:val="en-US"/>
        </w:rPr>
        <w:t xml:space="preserve"> </w:t>
      </w:r>
      <w:r w:rsidR="00DA62BC" w:rsidRPr="006E7B3F">
        <w:rPr>
          <w:rFonts w:ascii="Times New Roman" w:hAnsi="Times New Roman"/>
          <w:color w:val="000000" w:themeColor="text1"/>
          <w:lang w:val="en-US"/>
        </w:rPr>
        <w:t>Gray bar</w:t>
      </w:r>
      <w:r w:rsidR="00FE3E9C" w:rsidRPr="006E7B3F">
        <w:rPr>
          <w:rFonts w:ascii="Times New Roman" w:hAnsi="Times New Roman"/>
          <w:color w:val="000000" w:themeColor="text1"/>
          <w:lang w:val="en-US"/>
        </w:rPr>
        <w:t xml:space="preserve"> represent</w:t>
      </w:r>
      <w:r w:rsidR="00DA62BC" w:rsidRPr="006E7B3F">
        <w:rPr>
          <w:rFonts w:ascii="Times New Roman" w:hAnsi="Times New Roman"/>
          <w:color w:val="000000" w:themeColor="text1"/>
          <w:lang w:val="en-US"/>
        </w:rPr>
        <w:t>s duration of</w:t>
      </w:r>
      <w:r w:rsidR="007222C5" w:rsidRPr="006E7B3F">
        <w:rPr>
          <w:rFonts w:ascii="Times New Roman" w:hAnsi="Times New Roman"/>
          <w:color w:val="000000" w:themeColor="text1"/>
          <w:lang w:val="en-US"/>
        </w:rPr>
        <w:t xml:space="preserve"> handgrip maneuver.</w:t>
      </w:r>
      <w:r w:rsidRPr="006E7B3F">
        <w:rPr>
          <w:rFonts w:ascii="Times New Roman" w:hAnsi="Times New Roman"/>
          <w:color w:val="000000" w:themeColor="text1"/>
          <w:lang w:val="en-US"/>
        </w:rPr>
        <w:t xml:space="preserve"> Error bars correspond to the largest ± 1 SE at the point of occurrence.</w:t>
      </w:r>
    </w:p>
    <w:p w14:paraId="71F3F262" w14:textId="4CB83C8D" w:rsidR="00675739" w:rsidRPr="006E7B3F" w:rsidRDefault="00675739" w:rsidP="00022C6B">
      <w:pPr>
        <w:spacing w:line="480" w:lineRule="auto"/>
        <w:jc w:val="both"/>
        <w:rPr>
          <w:rFonts w:ascii="Times New Roman" w:hAnsi="Times New Roman"/>
          <w:color w:val="000000" w:themeColor="text1"/>
        </w:rPr>
      </w:pPr>
      <w:r w:rsidRPr="006E7B3F">
        <w:rPr>
          <w:rFonts w:ascii="Times New Roman" w:hAnsi="Times New Roman"/>
          <w:color w:val="000000" w:themeColor="text1"/>
        </w:rPr>
        <w:t>Figure 2. Mean +1 SE of cerebral autoregulation index (ARI) at baseline (T1)</w:t>
      </w:r>
      <w:r w:rsidR="00C96803" w:rsidRPr="006E7B3F">
        <w:rPr>
          <w:rFonts w:ascii="Times New Roman" w:hAnsi="Times New Roman"/>
          <w:color w:val="000000" w:themeColor="text1"/>
        </w:rPr>
        <w:t>,</w:t>
      </w:r>
      <w:r w:rsidRPr="006E7B3F">
        <w:rPr>
          <w:rFonts w:ascii="Times New Roman" w:hAnsi="Times New Roman"/>
          <w:color w:val="000000" w:themeColor="text1"/>
        </w:rPr>
        <w:t xml:space="preserve"> beginning (T2), last 30 s (T3) and recovery (T4) from handgrip in healthy controls (black bar) and heart </w:t>
      </w:r>
      <w:r w:rsidR="00F34F69" w:rsidRPr="006E7B3F">
        <w:rPr>
          <w:rFonts w:ascii="Times New Roman" w:hAnsi="Times New Roman"/>
          <w:color w:val="000000" w:themeColor="text1"/>
        </w:rPr>
        <w:t>failure patients (white bar). *p</w:t>
      </w:r>
      <w:r w:rsidRPr="006E7B3F">
        <w:rPr>
          <w:rFonts w:ascii="Times New Roman" w:hAnsi="Times New Roman"/>
          <w:color w:val="000000" w:themeColor="text1"/>
        </w:rPr>
        <w:t xml:space="preserve"> &lt;0.05 vs. control</w:t>
      </w:r>
      <w:r w:rsidR="00F34F69" w:rsidRPr="006E7B3F">
        <w:rPr>
          <w:rFonts w:ascii="Times New Roman" w:hAnsi="Times New Roman"/>
          <w:color w:val="000000" w:themeColor="text1"/>
        </w:rPr>
        <w:t>s; #p</w:t>
      </w:r>
      <w:r w:rsidRPr="006E7B3F">
        <w:rPr>
          <w:rFonts w:ascii="Times New Roman" w:hAnsi="Times New Roman"/>
          <w:color w:val="000000" w:themeColor="text1"/>
        </w:rPr>
        <w:t xml:space="preserve"> &lt; 0.05 vs. time.</w:t>
      </w:r>
    </w:p>
    <w:p w14:paraId="36A6971B" w14:textId="77777777" w:rsidR="00675739" w:rsidRPr="006E7B3F" w:rsidRDefault="00675739" w:rsidP="00022C6B">
      <w:pPr>
        <w:spacing w:line="480" w:lineRule="auto"/>
        <w:rPr>
          <w:rFonts w:ascii="Times New Roman" w:hAnsi="Times New Roman"/>
          <w:color w:val="000000" w:themeColor="text1"/>
        </w:rPr>
      </w:pPr>
    </w:p>
    <w:p w14:paraId="2FFFCA3D" w14:textId="77777777" w:rsidR="00675739" w:rsidRPr="006E7B3F" w:rsidRDefault="00675739" w:rsidP="00022C6B">
      <w:pPr>
        <w:spacing w:line="480" w:lineRule="auto"/>
        <w:rPr>
          <w:rFonts w:ascii="Times New Roman" w:hAnsi="Times New Roman"/>
          <w:color w:val="000000" w:themeColor="text1"/>
        </w:rPr>
      </w:pPr>
    </w:p>
    <w:p w14:paraId="2F401B9D" w14:textId="77777777" w:rsidR="00675739" w:rsidRPr="006E7B3F" w:rsidRDefault="00675739" w:rsidP="00022C6B">
      <w:pPr>
        <w:spacing w:line="480" w:lineRule="auto"/>
        <w:rPr>
          <w:rFonts w:ascii="Times New Roman" w:hAnsi="Times New Roman"/>
          <w:color w:val="000000" w:themeColor="text1"/>
        </w:rPr>
      </w:pPr>
    </w:p>
    <w:sectPr w:rsidR="00675739" w:rsidRPr="006E7B3F" w:rsidSect="009C74FC">
      <w:footerReference w:type="default" r:id="rId11"/>
      <w:pgSz w:w="11901" w:h="16817"/>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Office User" w:date="2018-03-31T20:33:00Z" w:initials="Office">
    <w:p w14:paraId="49195F4D" w14:textId="7AF6503D" w:rsidR="00613762" w:rsidRDefault="00613762">
      <w:pPr>
        <w:pStyle w:val="CommentText"/>
      </w:pPr>
      <w:r>
        <w:rPr>
          <w:rStyle w:val="CommentReference"/>
        </w:rPr>
        <w:annotationRef/>
      </w:r>
      <w:proofErr w:type="spellStart"/>
      <w:r>
        <w:t>Coloca</w:t>
      </w:r>
      <w:proofErr w:type="spellEnd"/>
      <w:r>
        <w:t xml:space="preserve"> </w:t>
      </w:r>
      <w:proofErr w:type="spellStart"/>
      <w:r>
        <w:t>isométrico</w:t>
      </w:r>
      <w:proofErr w:type="spellEnd"/>
      <w:r>
        <w:t xml:space="preserve"> </w:t>
      </w:r>
      <w:proofErr w:type="spellStart"/>
      <w:proofErr w:type="gramStart"/>
      <w:r>
        <w:t>aqui</w:t>
      </w:r>
      <w:proofErr w:type="spellEnd"/>
      <w:r>
        <w:t xml:space="preserve"> ?</w:t>
      </w:r>
      <w:proofErr w:type="gramEnd"/>
    </w:p>
    <w:p w14:paraId="02225A7E" w14:textId="77777777" w:rsidR="00613762" w:rsidRDefault="00613762">
      <w:pPr>
        <w:pStyle w:val="CommentText"/>
      </w:pPr>
    </w:p>
  </w:comment>
  <w:comment w:id="1" w:author="Microsoft Office User" w:date="2018-03-30T15:18:00Z" w:initials="Office">
    <w:p w14:paraId="5DD42DD4" w14:textId="77777777" w:rsidR="00613762" w:rsidRDefault="00613762">
      <w:pPr>
        <w:pStyle w:val="CommentText"/>
      </w:pPr>
      <w:r>
        <w:rPr>
          <w:rStyle w:val="CommentReference"/>
        </w:rPr>
        <w:annotationRef/>
      </w:r>
      <w:r>
        <w:t xml:space="preserve">Professor, </w:t>
      </w:r>
    </w:p>
    <w:p w14:paraId="03057B5F" w14:textId="77777777" w:rsidR="00613762" w:rsidRDefault="00613762">
      <w:pPr>
        <w:pStyle w:val="CommentText"/>
      </w:pPr>
    </w:p>
    <w:p w14:paraId="0BD11CE7" w14:textId="77777777" w:rsidR="00613762" w:rsidRDefault="00613762">
      <w:pPr>
        <w:pStyle w:val="CommentText"/>
      </w:pPr>
      <w:proofErr w:type="spellStart"/>
      <w:r>
        <w:t>Eles</w:t>
      </w:r>
      <w:proofErr w:type="spellEnd"/>
      <w:r>
        <w:t xml:space="preserve"> </w:t>
      </w:r>
      <w:proofErr w:type="spellStart"/>
      <w:r>
        <w:t>não</w:t>
      </w:r>
      <w:proofErr w:type="spellEnd"/>
      <w:r>
        <w:t xml:space="preserve"> </w:t>
      </w:r>
      <w:proofErr w:type="spellStart"/>
      <w:r>
        <w:t>questionaram</w:t>
      </w:r>
      <w:proofErr w:type="spellEnd"/>
      <w:r>
        <w:t xml:space="preserve"> </w:t>
      </w:r>
      <w:proofErr w:type="spellStart"/>
      <w:r>
        <w:t>isso</w:t>
      </w:r>
      <w:proofErr w:type="spellEnd"/>
      <w:r>
        <w:t xml:space="preserve">. Mas </w:t>
      </w:r>
      <w:proofErr w:type="spellStart"/>
      <w:r>
        <w:t>eu</w:t>
      </w:r>
      <w:proofErr w:type="spellEnd"/>
      <w:r>
        <w:t xml:space="preserve"> </w:t>
      </w:r>
      <w:proofErr w:type="spellStart"/>
      <w:r>
        <w:t>acho</w:t>
      </w:r>
      <w:proofErr w:type="spellEnd"/>
      <w:r>
        <w:t xml:space="preserve"> que </w:t>
      </w:r>
      <w:proofErr w:type="spellStart"/>
      <w:r>
        <w:t>não</w:t>
      </w:r>
      <w:proofErr w:type="spellEnd"/>
      <w:r>
        <w:t xml:space="preserve"> ta </w:t>
      </w:r>
      <w:proofErr w:type="spellStart"/>
      <w:r>
        <w:t>bem</w:t>
      </w:r>
      <w:proofErr w:type="spellEnd"/>
      <w:r>
        <w:t xml:space="preserve"> </w:t>
      </w:r>
      <w:proofErr w:type="spellStart"/>
      <w:r>
        <w:t>explicado</w:t>
      </w:r>
      <w:proofErr w:type="spellEnd"/>
      <w:r>
        <w:t xml:space="preserve"> e </w:t>
      </w:r>
      <w:proofErr w:type="spellStart"/>
      <w:r>
        <w:t>gostaria</w:t>
      </w:r>
      <w:proofErr w:type="spellEnd"/>
      <w:r>
        <w:t xml:space="preserve"> de </w:t>
      </w:r>
      <w:proofErr w:type="spellStart"/>
      <w:r>
        <w:t>melhorar</w:t>
      </w:r>
      <w:proofErr w:type="spellEnd"/>
      <w:r>
        <w:t xml:space="preserve">. O que </w:t>
      </w:r>
      <w:proofErr w:type="spellStart"/>
      <w:r>
        <w:t>vc</w:t>
      </w:r>
      <w:proofErr w:type="spellEnd"/>
      <w:r>
        <w:t xml:space="preserve"> </w:t>
      </w:r>
      <w:proofErr w:type="spellStart"/>
      <w:proofErr w:type="gramStart"/>
      <w:r>
        <w:t>acha</w:t>
      </w:r>
      <w:proofErr w:type="spellEnd"/>
      <w:r>
        <w:t xml:space="preserve"> ?</w:t>
      </w:r>
      <w:proofErr w:type="gramEnd"/>
    </w:p>
    <w:p w14:paraId="290262CD" w14:textId="77777777" w:rsidR="00613762" w:rsidRDefault="00613762">
      <w:pPr>
        <w:pStyle w:val="CommentText"/>
      </w:pPr>
      <w:proofErr w:type="spellStart"/>
      <w:r>
        <w:t>Padrão</w:t>
      </w:r>
      <w:proofErr w:type="spellEnd"/>
      <w:r>
        <w:t xml:space="preserve"> </w:t>
      </w:r>
      <w:proofErr w:type="spellStart"/>
      <w:r>
        <w:t>diferente</w:t>
      </w:r>
      <w:proofErr w:type="spellEnd"/>
      <w:r>
        <w:t>, ok</w:t>
      </w:r>
    </w:p>
    <w:p w14:paraId="0F2EAEBC" w14:textId="77777777" w:rsidR="00613762" w:rsidRDefault="00613762">
      <w:pPr>
        <w:pStyle w:val="CommentText"/>
      </w:pPr>
    </w:p>
    <w:p w14:paraId="7A67AF85" w14:textId="633840D7" w:rsidR="00613762" w:rsidRDefault="00613762">
      <w:pPr>
        <w:pStyle w:val="CommentText"/>
      </w:pPr>
      <w:r>
        <w:t xml:space="preserve">Mas </w:t>
      </w:r>
      <w:proofErr w:type="spellStart"/>
      <w:r>
        <w:t>não</w:t>
      </w:r>
      <w:proofErr w:type="spellEnd"/>
      <w:r>
        <w:t xml:space="preserve"> </w:t>
      </w:r>
      <w:proofErr w:type="spellStart"/>
      <w:r>
        <w:t>queda</w:t>
      </w:r>
      <w:proofErr w:type="spellEnd"/>
      <w:r>
        <w:t xml:space="preserve"> </w:t>
      </w:r>
      <w:proofErr w:type="spellStart"/>
      <w:r>
        <w:t>nos</w:t>
      </w:r>
      <w:proofErr w:type="spellEnd"/>
      <w:r>
        <w:t xml:space="preserve"> </w:t>
      </w:r>
      <w:proofErr w:type="spellStart"/>
      <w:r>
        <w:t>controles</w:t>
      </w:r>
      <w:proofErr w:type="spellEnd"/>
      <w:r>
        <w:t xml:space="preserve">, e sim </w:t>
      </w:r>
      <w:proofErr w:type="spellStart"/>
      <w:r>
        <w:t>nos</w:t>
      </w:r>
      <w:proofErr w:type="spellEnd"/>
      <w:r>
        <w:t xml:space="preserve"> HF. Nos </w:t>
      </w:r>
      <w:proofErr w:type="spellStart"/>
      <w:r>
        <w:t>controles</w:t>
      </w:r>
      <w:proofErr w:type="spellEnd"/>
      <w:r>
        <w:t xml:space="preserve"> </w:t>
      </w:r>
      <w:proofErr w:type="spellStart"/>
      <w:r>
        <w:t>foi</w:t>
      </w:r>
      <w:proofErr w:type="spellEnd"/>
      <w:r>
        <w:t xml:space="preserve"> </w:t>
      </w:r>
      <w:proofErr w:type="spellStart"/>
      <w:r>
        <w:t>estável</w:t>
      </w:r>
      <w:proofErr w:type="spellEnd"/>
      <w:r>
        <w:t xml:space="preserve">.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225A7E" w15:done="0"/>
  <w15:commentEx w15:paraId="7A67AF8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3E695" w14:textId="77777777" w:rsidR="00813AEB" w:rsidRDefault="00813AEB" w:rsidP="001E6365">
      <w:r>
        <w:separator/>
      </w:r>
    </w:p>
  </w:endnote>
  <w:endnote w:type="continuationSeparator" w:id="0">
    <w:p w14:paraId="28725DAB" w14:textId="77777777" w:rsidR="00813AEB" w:rsidRDefault="00813AEB" w:rsidP="001E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800701"/>
      <w:docPartObj>
        <w:docPartGallery w:val="Page Numbers (Bottom of Page)"/>
        <w:docPartUnique/>
      </w:docPartObj>
    </w:sdtPr>
    <w:sdtEndPr>
      <w:rPr>
        <w:noProof/>
      </w:rPr>
    </w:sdtEndPr>
    <w:sdtContent>
      <w:p w14:paraId="6B392B70" w14:textId="77777777" w:rsidR="00613762" w:rsidRDefault="00613762">
        <w:pPr>
          <w:pStyle w:val="Footer"/>
          <w:jc w:val="right"/>
        </w:pPr>
        <w:r>
          <w:fldChar w:fldCharType="begin"/>
        </w:r>
        <w:r>
          <w:instrText xml:space="preserve"> PAGE   \* MERGEFORMAT </w:instrText>
        </w:r>
        <w:r>
          <w:fldChar w:fldCharType="separate"/>
        </w:r>
        <w:r w:rsidR="007B340D">
          <w:rPr>
            <w:noProof/>
          </w:rPr>
          <w:t>23</w:t>
        </w:r>
        <w:r>
          <w:rPr>
            <w:noProof/>
          </w:rPr>
          <w:fldChar w:fldCharType="end"/>
        </w:r>
      </w:p>
    </w:sdtContent>
  </w:sdt>
  <w:p w14:paraId="0B445084" w14:textId="77777777" w:rsidR="00613762" w:rsidRDefault="006137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166058"/>
      <w:docPartObj>
        <w:docPartGallery w:val="Page Numbers (Bottom of Page)"/>
        <w:docPartUnique/>
      </w:docPartObj>
    </w:sdtPr>
    <w:sdtEndPr>
      <w:rPr>
        <w:noProof/>
      </w:rPr>
    </w:sdtEndPr>
    <w:sdtContent>
      <w:p w14:paraId="33164D5C" w14:textId="6C3AE010" w:rsidR="00613762" w:rsidRDefault="00613762">
        <w:pPr>
          <w:pStyle w:val="Footer"/>
          <w:jc w:val="right"/>
        </w:pPr>
        <w:r>
          <w:fldChar w:fldCharType="begin"/>
        </w:r>
        <w:r>
          <w:instrText xml:space="preserve"> PAGE   \* MERGEFORMAT </w:instrText>
        </w:r>
        <w:r>
          <w:fldChar w:fldCharType="separate"/>
        </w:r>
        <w:r w:rsidR="007D387B">
          <w:rPr>
            <w:noProof/>
          </w:rPr>
          <w:t>26</w:t>
        </w:r>
        <w:r>
          <w:rPr>
            <w:noProof/>
          </w:rPr>
          <w:fldChar w:fldCharType="end"/>
        </w:r>
      </w:p>
    </w:sdtContent>
  </w:sdt>
  <w:p w14:paraId="6FA2337A" w14:textId="77777777" w:rsidR="00613762" w:rsidRDefault="006137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FAF02" w14:textId="77777777" w:rsidR="00813AEB" w:rsidRDefault="00813AEB" w:rsidP="001E6365">
      <w:r>
        <w:separator/>
      </w:r>
    </w:p>
  </w:footnote>
  <w:footnote w:type="continuationSeparator" w:id="0">
    <w:p w14:paraId="2197B416" w14:textId="77777777" w:rsidR="00813AEB" w:rsidRDefault="00813AEB" w:rsidP="001E63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5F1513"/>
    <w:multiLevelType w:val="hybridMultilevel"/>
    <w:tmpl w:val="001EDE42"/>
    <w:lvl w:ilvl="0" w:tplc="A380FE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AE169C"/>
    <w:multiLevelType w:val="hybridMultilevel"/>
    <w:tmpl w:val="4A2CFC40"/>
    <w:lvl w:ilvl="0" w:tplc="4E64CF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pt-BR" w:vendorID="64" w:dllVersion="6" w:nlCheck="1" w:checkStyle="0"/>
  <w:activeWritingStyle w:appName="MSWord" w:lang="en-GB" w:vendorID="64" w:dllVersion="4096" w:nlCheck="1" w:checkStyle="0"/>
  <w:activeWritingStyle w:appName="MSWord" w:lang="pt-BR" w:vendorID="64" w:dllVersion="0"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E67"/>
    <w:rsid w:val="0000109D"/>
    <w:rsid w:val="00001451"/>
    <w:rsid w:val="00003975"/>
    <w:rsid w:val="00003C5D"/>
    <w:rsid w:val="00007FC3"/>
    <w:rsid w:val="0001537C"/>
    <w:rsid w:val="000155FE"/>
    <w:rsid w:val="00020C55"/>
    <w:rsid w:val="00021105"/>
    <w:rsid w:val="00021A56"/>
    <w:rsid w:val="00022C6B"/>
    <w:rsid w:val="00024CFA"/>
    <w:rsid w:val="00025A86"/>
    <w:rsid w:val="00026993"/>
    <w:rsid w:val="000279B9"/>
    <w:rsid w:val="00027CE1"/>
    <w:rsid w:val="000309E1"/>
    <w:rsid w:val="00032A40"/>
    <w:rsid w:val="000343EC"/>
    <w:rsid w:val="00037DFB"/>
    <w:rsid w:val="000413E3"/>
    <w:rsid w:val="0004179D"/>
    <w:rsid w:val="00043468"/>
    <w:rsid w:val="000449D1"/>
    <w:rsid w:val="0005173B"/>
    <w:rsid w:val="000523F7"/>
    <w:rsid w:val="00053DC5"/>
    <w:rsid w:val="00056BC9"/>
    <w:rsid w:val="000575D9"/>
    <w:rsid w:val="000644FF"/>
    <w:rsid w:val="0006482B"/>
    <w:rsid w:val="000673D5"/>
    <w:rsid w:val="00067F1F"/>
    <w:rsid w:val="00073BAE"/>
    <w:rsid w:val="00074D8A"/>
    <w:rsid w:val="00077C15"/>
    <w:rsid w:val="00081668"/>
    <w:rsid w:val="00085C25"/>
    <w:rsid w:val="0008658B"/>
    <w:rsid w:val="000865F9"/>
    <w:rsid w:val="00087E5F"/>
    <w:rsid w:val="00091BFD"/>
    <w:rsid w:val="000924AE"/>
    <w:rsid w:val="00095884"/>
    <w:rsid w:val="000A0C72"/>
    <w:rsid w:val="000A1271"/>
    <w:rsid w:val="000A2624"/>
    <w:rsid w:val="000A5AA6"/>
    <w:rsid w:val="000B1FF7"/>
    <w:rsid w:val="000B7413"/>
    <w:rsid w:val="000C070A"/>
    <w:rsid w:val="000C24EC"/>
    <w:rsid w:val="000C31DE"/>
    <w:rsid w:val="000C3485"/>
    <w:rsid w:val="000C3F24"/>
    <w:rsid w:val="000C4A84"/>
    <w:rsid w:val="000C6651"/>
    <w:rsid w:val="000C6C96"/>
    <w:rsid w:val="000D09F9"/>
    <w:rsid w:val="000D1BEE"/>
    <w:rsid w:val="000D306B"/>
    <w:rsid w:val="000D4C4E"/>
    <w:rsid w:val="000D6B57"/>
    <w:rsid w:val="000E09B4"/>
    <w:rsid w:val="000E1B00"/>
    <w:rsid w:val="000E1BFE"/>
    <w:rsid w:val="000E20F5"/>
    <w:rsid w:val="000E4C76"/>
    <w:rsid w:val="000E745A"/>
    <w:rsid w:val="000F082B"/>
    <w:rsid w:val="000F3082"/>
    <w:rsid w:val="000F3DBE"/>
    <w:rsid w:val="000F43A7"/>
    <w:rsid w:val="000F6315"/>
    <w:rsid w:val="0010179E"/>
    <w:rsid w:val="00101F08"/>
    <w:rsid w:val="00103AFD"/>
    <w:rsid w:val="00104708"/>
    <w:rsid w:val="00106186"/>
    <w:rsid w:val="001061BD"/>
    <w:rsid w:val="00112219"/>
    <w:rsid w:val="00112641"/>
    <w:rsid w:val="001153CC"/>
    <w:rsid w:val="0011552E"/>
    <w:rsid w:val="00116339"/>
    <w:rsid w:val="00116CC8"/>
    <w:rsid w:val="001172E9"/>
    <w:rsid w:val="00121C65"/>
    <w:rsid w:val="00121E85"/>
    <w:rsid w:val="001256FA"/>
    <w:rsid w:val="0012628C"/>
    <w:rsid w:val="00127A99"/>
    <w:rsid w:val="001341EE"/>
    <w:rsid w:val="001400D8"/>
    <w:rsid w:val="00140462"/>
    <w:rsid w:val="00143101"/>
    <w:rsid w:val="00151CDC"/>
    <w:rsid w:val="00152A5B"/>
    <w:rsid w:val="00154559"/>
    <w:rsid w:val="00154C44"/>
    <w:rsid w:val="0015603F"/>
    <w:rsid w:val="00156765"/>
    <w:rsid w:val="00160DF7"/>
    <w:rsid w:val="00161D45"/>
    <w:rsid w:val="00165B02"/>
    <w:rsid w:val="0016636C"/>
    <w:rsid w:val="00167AEB"/>
    <w:rsid w:val="00174C43"/>
    <w:rsid w:val="00174E6A"/>
    <w:rsid w:val="00177817"/>
    <w:rsid w:val="001852CF"/>
    <w:rsid w:val="00185B8A"/>
    <w:rsid w:val="00197927"/>
    <w:rsid w:val="001A1799"/>
    <w:rsid w:val="001A4F3A"/>
    <w:rsid w:val="001A5C49"/>
    <w:rsid w:val="001A6336"/>
    <w:rsid w:val="001A7512"/>
    <w:rsid w:val="001B0C48"/>
    <w:rsid w:val="001B2522"/>
    <w:rsid w:val="001B266C"/>
    <w:rsid w:val="001B4ECE"/>
    <w:rsid w:val="001B54BA"/>
    <w:rsid w:val="001B588A"/>
    <w:rsid w:val="001B60F4"/>
    <w:rsid w:val="001C03A4"/>
    <w:rsid w:val="001C0A11"/>
    <w:rsid w:val="001C2001"/>
    <w:rsid w:val="001C4389"/>
    <w:rsid w:val="001C7CD5"/>
    <w:rsid w:val="001D561C"/>
    <w:rsid w:val="001E0B8E"/>
    <w:rsid w:val="001E2284"/>
    <w:rsid w:val="001E341B"/>
    <w:rsid w:val="001E4228"/>
    <w:rsid w:val="001E6365"/>
    <w:rsid w:val="001E7193"/>
    <w:rsid w:val="001F2A26"/>
    <w:rsid w:val="001F38D8"/>
    <w:rsid w:val="001F5826"/>
    <w:rsid w:val="001F6AA2"/>
    <w:rsid w:val="00201377"/>
    <w:rsid w:val="00201E5C"/>
    <w:rsid w:val="00204819"/>
    <w:rsid w:val="0020660E"/>
    <w:rsid w:val="00211154"/>
    <w:rsid w:val="002113C3"/>
    <w:rsid w:val="00216EA4"/>
    <w:rsid w:val="00220505"/>
    <w:rsid w:val="00221520"/>
    <w:rsid w:val="00222E67"/>
    <w:rsid w:val="002237D9"/>
    <w:rsid w:val="00226C9E"/>
    <w:rsid w:val="002322C6"/>
    <w:rsid w:val="00233A3E"/>
    <w:rsid w:val="00242FD9"/>
    <w:rsid w:val="002449CA"/>
    <w:rsid w:val="00245786"/>
    <w:rsid w:val="002472AC"/>
    <w:rsid w:val="0025551A"/>
    <w:rsid w:val="00256289"/>
    <w:rsid w:val="00260957"/>
    <w:rsid w:val="00261AC7"/>
    <w:rsid w:val="00263A67"/>
    <w:rsid w:val="002641FE"/>
    <w:rsid w:val="00265231"/>
    <w:rsid w:val="00265298"/>
    <w:rsid w:val="00266BBE"/>
    <w:rsid w:val="00277BAE"/>
    <w:rsid w:val="00277F77"/>
    <w:rsid w:val="002808FA"/>
    <w:rsid w:val="00281347"/>
    <w:rsid w:val="00284758"/>
    <w:rsid w:val="002858A4"/>
    <w:rsid w:val="002963B0"/>
    <w:rsid w:val="002A08B7"/>
    <w:rsid w:val="002A13AC"/>
    <w:rsid w:val="002A1D69"/>
    <w:rsid w:val="002A236C"/>
    <w:rsid w:val="002A5075"/>
    <w:rsid w:val="002A546B"/>
    <w:rsid w:val="002A7D6D"/>
    <w:rsid w:val="002A7F6D"/>
    <w:rsid w:val="002B3BA6"/>
    <w:rsid w:val="002B45F8"/>
    <w:rsid w:val="002B4958"/>
    <w:rsid w:val="002C24F0"/>
    <w:rsid w:val="002C7CCA"/>
    <w:rsid w:val="002D029C"/>
    <w:rsid w:val="002D17E6"/>
    <w:rsid w:val="002D5E40"/>
    <w:rsid w:val="002D7DDE"/>
    <w:rsid w:val="002E3AF7"/>
    <w:rsid w:val="002E62E7"/>
    <w:rsid w:val="002F1408"/>
    <w:rsid w:val="002F143C"/>
    <w:rsid w:val="002F34EC"/>
    <w:rsid w:val="002F4EC3"/>
    <w:rsid w:val="002F5872"/>
    <w:rsid w:val="002F7346"/>
    <w:rsid w:val="003008AB"/>
    <w:rsid w:val="00303999"/>
    <w:rsid w:val="00305A26"/>
    <w:rsid w:val="003109E3"/>
    <w:rsid w:val="00311058"/>
    <w:rsid w:val="003125D2"/>
    <w:rsid w:val="00313010"/>
    <w:rsid w:val="00313E27"/>
    <w:rsid w:val="00315BC3"/>
    <w:rsid w:val="00323209"/>
    <w:rsid w:val="0032624F"/>
    <w:rsid w:val="00327291"/>
    <w:rsid w:val="003274FD"/>
    <w:rsid w:val="00327E73"/>
    <w:rsid w:val="003323EF"/>
    <w:rsid w:val="00332F5D"/>
    <w:rsid w:val="00334C9A"/>
    <w:rsid w:val="0033506B"/>
    <w:rsid w:val="0033640B"/>
    <w:rsid w:val="00337CBD"/>
    <w:rsid w:val="00337FF2"/>
    <w:rsid w:val="00340996"/>
    <w:rsid w:val="0034254E"/>
    <w:rsid w:val="00342D89"/>
    <w:rsid w:val="00352CD4"/>
    <w:rsid w:val="003627A5"/>
    <w:rsid w:val="00364E54"/>
    <w:rsid w:val="00365292"/>
    <w:rsid w:val="00366185"/>
    <w:rsid w:val="003662FA"/>
    <w:rsid w:val="0036736F"/>
    <w:rsid w:val="00370CE8"/>
    <w:rsid w:val="003710D5"/>
    <w:rsid w:val="00374224"/>
    <w:rsid w:val="00374617"/>
    <w:rsid w:val="0037672F"/>
    <w:rsid w:val="003779B6"/>
    <w:rsid w:val="003813CD"/>
    <w:rsid w:val="003828F1"/>
    <w:rsid w:val="00382F58"/>
    <w:rsid w:val="00383227"/>
    <w:rsid w:val="00384A7D"/>
    <w:rsid w:val="00384FF1"/>
    <w:rsid w:val="00385120"/>
    <w:rsid w:val="00392320"/>
    <w:rsid w:val="00394B69"/>
    <w:rsid w:val="003A2DCF"/>
    <w:rsid w:val="003A4B4B"/>
    <w:rsid w:val="003B0D04"/>
    <w:rsid w:val="003B229F"/>
    <w:rsid w:val="003B3046"/>
    <w:rsid w:val="003B6282"/>
    <w:rsid w:val="003B6B5B"/>
    <w:rsid w:val="003B73C8"/>
    <w:rsid w:val="003C0738"/>
    <w:rsid w:val="003C12BB"/>
    <w:rsid w:val="003C3A4B"/>
    <w:rsid w:val="003C5A3E"/>
    <w:rsid w:val="003C5D92"/>
    <w:rsid w:val="003D04BB"/>
    <w:rsid w:val="003D6CE2"/>
    <w:rsid w:val="003E1510"/>
    <w:rsid w:val="003E3538"/>
    <w:rsid w:val="003E3EC4"/>
    <w:rsid w:val="003E5411"/>
    <w:rsid w:val="003F0C48"/>
    <w:rsid w:val="003F1337"/>
    <w:rsid w:val="003F23DE"/>
    <w:rsid w:val="003F2CE8"/>
    <w:rsid w:val="003F3BB2"/>
    <w:rsid w:val="003F487F"/>
    <w:rsid w:val="004009DB"/>
    <w:rsid w:val="00402E66"/>
    <w:rsid w:val="004057AA"/>
    <w:rsid w:val="00406CDE"/>
    <w:rsid w:val="00411F03"/>
    <w:rsid w:val="00417C55"/>
    <w:rsid w:val="00420F56"/>
    <w:rsid w:val="004308C1"/>
    <w:rsid w:val="00431606"/>
    <w:rsid w:val="00434C33"/>
    <w:rsid w:val="00436FB3"/>
    <w:rsid w:val="00451108"/>
    <w:rsid w:val="0045197E"/>
    <w:rsid w:val="00452E96"/>
    <w:rsid w:val="004559C6"/>
    <w:rsid w:val="0045787D"/>
    <w:rsid w:val="004607D6"/>
    <w:rsid w:val="004654CB"/>
    <w:rsid w:val="004718B9"/>
    <w:rsid w:val="00474618"/>
    <w:rsid w:val="00475B8D"/>
    <w:rsid w:val="00476D7D"/>
    <w:rsid w:val="00477A2E"/>
    <w:rsid w:val="00481BFD"/>
    <w:rsid w:val="00481EB3"/>
    <w:rsid w:val="00481FDB"/>
    <w:rsid w:val="004855FF"/>
    <w:rsid w:val="00494204"/>
    <w:rsid w:val="00495935"/>
    <w:rsid w:val="004972D9"/>
    <w:rsid w:val="004A1441"/>
    <w:rsid w:val="004A1961"/>
    <w:rsid w:val="004A3DB7"/>
    <w:rsid w:val="004B0572"/>
    <w:rsid w:val="004B2C58"/>
    <w:rsid w:val="004B37C3"/>
    <w:rsid w:val="004B4856"/>
    <w:rsid w:val="004C11C1"/>
    <w:rsid w:val="004C2813"/>
    <w:rsid w:val="004C302A"/>
    <w:rsid w:val="004D029F"/>
    <w:rsid w:val="004D0AC4"/>
    <w:rsid w:val="004D2F99"/>
    <w:rsid w:val="004E2060"/>
    <w:rsid w:val="004E3E99"/>
    <w:rsid w:val="004E5276"/>
    <w:rsid w:val="004E5CB9"/>
    <w:rsid w:val="004E728F"/>
    <w:rsid w:val="004F0889"/>
    <w:rsid w:val="004F15F2"/>
    <w:rsid w:val="00501664"/>
    <w:rsid w:val="005024FA"/>
    <w:rsid w:val="0050298E"/>
    <w:rsid w:val="00504EF4"/>
    <w:rsid w:val="005113AA"/>
    <w:rsid w:val="00512A59"/>
    <w:rsid w:val="00512B80"/>
    <w:rsid w:val="00514D6A"/>
    <w:rsid w:val="00515137"/>
    <w:rsid w:val="005156E0"/>
    <w:rsid w:val="00516ABB"/>
    <w:rsid w:val="005179E8"/>
    <w:rsid w:val="005229C9"/>
    <w:rsid w:val="005257C7"/>
    <w:rsid w:val="00525820"/>
    <w:rsid w:val="0052694B"/>
    <w:rsid w:val="00526A9A"/>
    <w:rsid w:val="005303AA"/>
    <w:rsid w:val="00534E36"/>
    <w:rsid w:val="00541BE7"/>
    <w:rsid w:val="00544037"/>
    <w:rsid w:val="0054789C"/>
    <w:rsid w:val="0055009B"/>
    <w:rsid w:val="00551A8F"/>
    <w:rsid w:val="00557DBD"/>
    <w:rsid w:val="00560DF9"/>
    <w:rsid w:val="00563883"/>
    <w:rsid w:val="00563E4A"/>
    <w:rsid w:val="00564FA2"/>
    <w:rsid w:val="005650AB"/>
    <w:rsid w:val="005658E8"/>
    <w:rsid w:val="00565B5E"/>
    <w:rsid w:val="00565FE9"/>
    <w:rsid w:val="00567A11"/>
    <w:rsid w:val="005729DF"/>
    <w:rsid w:val="00584E52"/>
    <w:rsid w:val="00591FA2"/>
    <w:rsid w:val="00593645"/>
    <w:rsid w:val="005945EE"/>
    <w:rsid w:val="00595DF6"/>
    <w:rsid w:val="005974D6"/>
    <w:rsid w:val="00597BF0"/>
    <w:rsid w:val="005A5E6A"/>
    <w:rsid w:val="005A6A72"/>
    <w:rsid w:val="005B3089"/>
    <w:rsid w:val="005B33E9"/>
    <w:rsid w:val="005B57B8"/>
    <w:rsid w:val="005B5EC3"/>
    <w:rsid w:val="005B7291"/>
    <w:rsid w:val="005C2003"/>
    <w:rsid w:val="005C643A"/>
    <w:rsid w:val="005C66E7"/>
    <w:rsid w:val="005C79A0"/>
    <w:rsid w:val="005D5715"/>
    <w:rsid w:val="005E034B"/>
    <w:rsid w:val="005E112D"/>
    <w:rsid w:val="005E1C17"/>
    <w:rsid w:val="005E32AB"/>
    <w:rsid w:val="005E6317"/>
    <w:rsid w:val="005F0A25"/>
    <w:rsid w:val="005F1461"/>
    <w:rsid w:val="005F4477"/>
    <w:rsid w:val="005F7819"/>
    <w:rsid w:val="00602E15"/>
    <w:rsid w:val="0060359B"/>
    <w:rsid w:val="00603720"/>
    <w:rsid w:val="00607642"/>
    <w:rsid w:val="00607962"/>
    <w:rsid w:val="006102AE"/>
    <w:rsid w:val="00610F52"/>
    <w:rsid w:val="00611F7E"/>
    <w:rsid w:val="006133DD"/>
    <w:rsid w:val="006135BE"/>
    <w:rsid w:val="00613762"/>
    <w:rsid w:val="00614DBE"/>
    <w:rsid w:val="006151D9"/>
    <w:rsid w:val="00615B16"/>
    <w:rsid w:val="00615EA1"/>
    <w:rsid w:val="00616203"/>
    <w:rsid w:val="00617B5A"/>
    <w:rsid w:val="0062157C"/>
    <w:rsid w:val="00623287"/>
    <w:rsid w:val="0063194B"/>
    <w:rsid w:val="0063507C"/>
    <w:rsid w:val="00647BED"/>
    <w:rsid w:val="0065513B"/>
    <w:rsid w:val="00655AB0"/>
    <w:rsid w:val="0065698A"/>
    <w:rsid w:val="00662D12"/>
    <w:rsid w:val="00663E71"/>
    <w:rsid w:val="00665F11"/>
    <w:rsid w:val="0066781D"/>
    <w:rsid w:val="00673FBC"/>
    <w:rsid w:val="0067562E"/>
    <w:rsid w:val="00675739"/>
    <w:rsid w:val="00682F8D"/>
    <w:rsid w:val="00683341"/>
    <w:rsid w:val="00687E04"/>
    <w:rsid w:val="006907EF"/>
    <w:rsid w:val="006A3DFA"/>
    <w:rsid w:val="006A55FD"/>
    <w:rsid w:val="006A5A58"/>
    <w:rsid w:val="006A68DD"/>
    <w:rsid w:val="006B61DA"/>
    <w:rsid w:val="006B76B8"/>
    <w:rsid w:val="006B7A0D"/>
    <w:rsid w:val="006C2DC0"/>
    <w:rsid w:val="006C4051"/>
    <w:rsid w:val="006C56DA"/>
    <w:rsid w:val="006D4260"/>
    <w:rsid w:val="006D4592"/>
    <w:rsid w:val="006D5B1F"/>
    <w:rsid w:val="006D5C86"/>
    <w:rsid w:val="006E2BB0"/>
    <w:rsid w:val="006E3C52"/>
    <w:rsid w:val="006E3FF1"/>
    <w:rsid w:val="006E4F24"/>
    <w:rsid w:val="006E61A5"/>
    <w:rsid w:val="006E61BB"/>
    <w:rsid w:val="006E677D"/>
    <w:rsid w:val="006E7B3F"/>
    <w:rsid w:val="006F09B6"/>
    <w:rsid w:val="006F3E61"/>
    <w:rsid w:val="006F4836"/>
    <w:rsid w:val="006F5548"/>
    <w:rsid w:val="007003A4"/>
    <w:rsid w:val="00702837"/>
    <w:rsid w:val="007104D2"/>
    <w:rsid w:val="00720FF5"/>
    <w:rsid w:val="007211D0"/>
    <w:rsid w:val="007222C5"/>
    <w:rsid w:val="007236BE"/>
    <w:rsid w:val="00723D6F"/>
    <w:rsid w:val="00723F60"/>
    <w:rsid w:val="00724F35"/>
    <w:rsid w:val="00725A64"/>
    <w:rsid w:val="00726DDC"/>
    <w:rsid w:val="00727742"/>
    <w:rsid w:val="007277D6"/>
    <w:rsid w:val="00727E13"/>
    <w:rsid w:val="0073118B"/>
    <w:rsid w:val="007346B0"/>
    <w:rsid w:val="00737EF8"/>
    <w:rsid w:val="00741080"/>
    <w:rsid w:val="0074381E"/>
    <w:rsid w:val="007440CA"/>
    <w:rsid w:val="007506FF"/>
    <w:rsid w:val="007527E4"/>
    <w:rsid w:val="00760DBF"/>
    <w:rsid w:val="007617CB"/>
    <w:rsid w:val="007635FC"/>
    <w:rsid w:val="0076410E"/>
    <w:rsid w:val="007642B8"/>
    <w:rsid w:val="007651FF"/>
    <w:rsid w:val="0076578B"/>
    <w:rsid w:val="0077037C"/>
    <w:rsid w:val="00771F2F"/>
    <w:rsid w:val="00775019"/>
    <w:rsid w:val="00775281"/>
    <w:rsid w:val="007769F5"/>
    <w:rsid w:val="0078119A"/>
    <w:rsid w:val="00781700"/>
    <w:rsid w:val="00782320"/>
    <w:rsid w:val="00787387"/>
    <w:rsid w:val="00793A5F"/>
    <w:rsid w:val="00794DE5"/>
    <w:rsid w:val="00795895"/>
    <w:rsid w:val="0079610F"/>
    <w:rsid w:val="007A0C31"/>
    <w:rsid w:val="007A15EF"/>
    <w:rsid w:val="007A2A3C"/>
    <w:rsid w:val="007A3717"/>
    <w:rsid w:val="007A397B"/>
    <w:rsid w:val="007A5A43"/>
    <w:rsid w:val="007A5F03"/>
    <w:rsid w:val="007A7F39"/>
    <w:rsid w:val="007B340D"/>
    <w:rsid w:val="007B716C"/>
    <w:rsid w:val="007B7995"/>
    <w:rsid w:val="007C0AFD"/>
    <w:rsid w:val="007D387B"/>
    <w:rsid w:val="007D3D6A"/>
    <w:rsid w:val="007D44E1"/>
    <w:rsid w:val="007D53BC"/>
    <w:rsid w:val="007D64F1"/>
    <w:rsid w:val="007E56C7"/>
    <w:rsid w:val="007F2EA8"/>
    <w:rsid w:val="007F33EE"/>
    <w:rsid w:val="007F475D"/>
    <w:rsid w:val="007F4C52"/>
    <w:rsid w:val="007F5709"/>
    <w:rsid w:val="007F7CC4"/>
    <w:rsid w:val="0080118E"/>
    <w:rsid w:val="0080353B"/>
    <w:rsid w:val="008038E0"/>
    <w:rsid w:val="00806CAA"/>
    <w:rsid w:val="00813AEB"/>
    <w:rsid w:val="00817706"/>
    <w:rsid w:val="00820388"/>
    <w:rsid w:val="00820832"/>
    <w:rsid w:val="00821695"/>
    <w:rsid w:val="0082253C"/>
    <w:rsid w:val="0082519A"/>
    <w:rsid w:val="008262AF"/>
    <w:rsid w:val="008279BA"/>
    <w:rsid w:val="008305EE"/>
    <w:rsid w:val="00830C75"/>
    <w:rsid w:val="0083197B"/>
    <w:rsid w:val="008358EF"/>
    <w:rsid w:val="00840493"/>
    <w:rsid w:val="00840F8F"/>
    <w:rsid w:val="0084206B"/>
    <w:rsid w:val="008425D1"/>
    <w:rsid w:val="00843160"/>
    <w:rsid w:val="008472BB"/>
    <w:rsid w:val="00850428"/>
    <w:rsid w:val="0085060B"/>
    <w:rsid w:val="008545C1"/>
    <w:rsid w:val="008654CE"/>
    <w:rsid w:val="00866400"/>
    <w:rsid w:val="0086680D"/>
    <w:rsid w:val="00870BF1"/>
    <w:rsid w:val="00870CA9"/>
    <w:rsid w:val="00880840"/>
    <w:rsid w:val="00881A99"/>
    <w:rsid w:val="00881D35"/>
    <w:rsid w:val="00882357"/>
    <w:rsid w:val="00884139"/>
    <w:rsid w:val="00886C0A"/>
    <w:rsid w:val="008877AB"/>
    <w:rsid w:val="00891CF0"/>
    <w:rsid w:val="00893DCB"/>
    <w:rsid w:val="008944A3"/>
    <w:rsid w:val="008A10C3"/>
    <w:rsid w:val="008A1DF6"/>
    <w:rsid w:val="008A47B1"/>
    <w:rsid w:val="008A6018"/>
    <w:rsid w:val="008B6484"/>
    <w:rsid w:val="008C12B9"/>
    <w:rsid w:val="008C4436"/>
    <w:rsid w:val="008C6B72"/>
    <w:rsid w:val="008D51DA"/>
    <w:rsid w:val="008D52EB"/>
    <w:rsid w:val="008E003E"/>
    <w:rsid w:val="008E416B"/>
    <w:rsid w:val="008E4A1F"/>
    <w:rsid w:val="008E4A7A"/>
    <w:rsid w:val="008E6964"/>
    <w:rsid w:val="008F2BE7"/>
    <w:rsid w:val="008F38A1"/>
    <w:rsid w:val="008F5292"/>
    <w:rsid w:val="0090191B"/>
    <w:rsid w:val="00903353"/>
    <w:rsid w:val="009041F5"/>
    <w:rsid w:val="009123F0"/>
    <w:rsid w:val="009145BF"/>
    <w:rsid w:val="00921F9F"/>
    <w:rsid w:val="00922459"/>
    <w:rsid w:val="0092524C"/>
    <w:rsid w:val="00925DB9"/>
    <w:rsid w:val="0092642E"/>
    <w:rsid w:val="009267BF"/>
    <w:rsid w:val="00926E6C"/>
    <w:rsid w:val="00927604"/>
    <w:rsid w:val="00930E0F"/>
    <w:rsid w:val="009332A1"/>
    <w:rsid w:val="009340D5"/>
    <w:rsid w:val="00934B25"/>
    <w:rsid w:val="00941114"/>
    <w:rsid w:val="00944DB5"/>
    <w:rsid w:val="00945F00"/>
    <w:rsid w:val="0095341C"/>
    <w:rsid w:val="00953AC2"/>
    <w:rsid w:val="009605EB"/>
    <w:rsid w:val="0096153F"/>
    <w:rsid w:val="00970CB6"/>
    <w:rsid w:val="0097602D"/>
    <w:rsid w:val="0097644D"/>
    <w:rsid w:val="009802FD"/>
    <w:rsid w:val="00981516"/>
    <w:rsid w:val="009820F2"/>
    <w:rsid w:val="009871B9"/>
    <w:rsid w:val="00990686"/>
    <w:rsid w:val="0099144E"/>
    <w:rsid w:val="0099310D"/>
    <w:rsid w:val="0099779E"/>
    <w:rsid w:val="009B0ADF"/>
    <w:rsid w:val="009B1A1C"/>
    <w:rsid w:val="009B3509"/>
    <w:rsid w:val="009C08FB"/>
    <w:rsid w:val="009C24F2"/>
    <w:rsid w:val="009C2D0F"/>
    <w:rsid w:val="009C3604"/>
    <w:rsid w:val="009C74FC"/>
    <w:rsid w:val="009C7E0E"/>
    <w:rsid w:val="009C7E84"/>
    <w:rsid w:val="009D3159"/>
    <w:rsid w:val="009D31A2"/>
    <w:rsid w:val="009D31ED"/>
    <w:rsid w:val="009D4117"/>
    <w:rsid w:val="009D5B41"/>
    <w:rsid w:val="009D7830"/>
    <w:rsid w:val="009E075A"/>
    <w:rsid w:val="009E0BE4"/>
    <w:rsid w:val="009E11F3"/>
    <w:rsid w:val="009E56B3"/>
    <w:rsid w:val="009E6E71"/>
    <w:rsid w:val="009F0E66"/>
    <w:rsid w:val="009F2727"/>
    <w:rsid w:val="009F2E6F"/>
    <w:rsid w:val="009F7CB8"/>
    <w:rsid w:val="00A00C89"/>
    <w:rsid w:val="00A02C72"/>
    <w:rsid w:val="00A05522"/>
    <w:rsid w:val="00A10DDA"/>
    <w:rsid w:val="00A14BCC"/>
    <w:rsid w:val="00A152D5"/>
    <w:rsid w:val="00A22D40"/>
    <w:rsid w:val="00A24F2F"/>
    <w:rsid w:val="00A26933"/>
    <w:rsid w:val="00A27C6C"/>
    <w:rsid w:val="00A3304B"/>
    <w:rsid w:val="00A458E6"/>
    <w:rsid w:val="00A47AC3"/>
    <w:rsid w:val="00A52E80"/>
    <w:rsid w:val="00A5475E"/>
    <w:rsid w:val="00A547F7"/>
    <w:rsid w:val="00A57ECF"/>
    <w:rsid w:val="00A63B8E"/>
    <w:rsid w:val="00A64E54"/>
    <w:rsid w:val="00A67341"/>
    <w:rsid w:val="00A6749C"/>
    <w:rsid w:val="00A808F6"/>
    <w:rsid w:val="00A828C6"/>
    <w:rsid w:val="00A83F67"/>
    <w:rsid w:val="00A912DE"/>
    <w:rsid w:val="00A92E1C"/>
    <w:rsid w:val="00A93D7C"/>
    <w:rsid w:val="00A9490D"/>
    <w:rsid w:val="00A95736"/>
    <w:rsid w:val="00A96111"/>
    <w:rsid w:val="00A9696B"/>
    <w:rsid w:val="00AA6142"/>
    <w:rsid w:val="00AA779D"/>
    <w:rsid w:val="00AB206E"/>
    <w:rsid w:val="00AB331A"/>
    <w:rsid w:val="00AC0B3F"/>
    <w:rsid w:val="00AC3FE6"/>
    <w:rsid w:val="00AC6D4A"/>
    <w:rsid w:val="00AC797B"/>
    <w:rsid w:val="00AD0063"/>
    <w:rsid w:val="00AD0913"/>
    <w:rsid w:val="00AD143D"/>
    <w:rsid w:val="00AD5715"/>
    <w:rsid w:val="00AD6056"/>
    <w:rsid w:val="00AE11CA"/>
    <w:rsid w:val="00AE605F"/>
    <w:rsid w:val="00AF5306"/>
    <w:rsid w:val="00AF5D8A"/>
    <w:rsid w:val="00B00DE2"/>
    <w:rsid w:val="00B00FB7"/>
    <w:rsid w:val="00B01B03"/>
    <w:rsid w:val="00B06E49"/>
    <w:rsid w:val="00B07F82"/>
    <w:rsid w:val="00B10927"/>
    <w:rsid w:val="00B157A8"/>
    <w:rsid w:val="00B21CD9"/>
    <w:rsid w:val="00B21EDC"/>
    <w:rsid w:val="00B26C44"/>
    <w:rsid w:val="00B277C1"/>
    <w:rsid w:val="00B30CB4"/>
    <w:rsid w:val="00B34108"/>
    <w:rsid w:val="00B3514A"/>
    <w:rsid w:val="00B3772D"/>
    <w:rsid w:val="00B44185"/>
    <w:rsid w:val="00B47879"/>
    <w:rsid w:val="00B519E1"/>
    <w:rsid w:val="00B563A3"/>
    <w:rsid w:val="00B600C8"/>
    <w:rsid w:val="00B600FC"/>
    <w:rsid w:val="00B60B9B"/>
    <w:rsid w:val="00B6390F"/>
    <w:rsid w:val="00B65282"/>
    <w:rsid w:val="00B67CBB"/>
    <w:rsid w:val="00B70855"/>
    <w:rsid w:val="00B71117"/>
    <w:rsid w:val="00B74D00"/>
    <w:rsid w:val="00B74F87"/>
    <w:rsid w:val="00B76B3F"/>
    <w:rsid w:val="00B77172"/>
    <w:rsid w:val="00B829A3"/>
    <w:rsid w:val="00B82DBC"/>
    <w:rsid w:val="00B82F87"/>
    <w:rsid w:val="00B9028E"/>
    <w:rsid w:val="00B94E58"/>
    <w:rsid w:val="00B971C7"/>
    <w:rsid w:val="00B97B20"/>
    <w:rsid w:val="00BA3577"/>
    <w:rsid w:val="00BA50FA"/>
    <w:rsid w:val="00BA54EB"/>
    <w:rsid w:val="00BA612F"/>
    <w:rsid w:val="00BB2DF7"/>
    <w:rsid w:val="00BB5970"/>
    <w:rsid w:val="00BC05AC"/>
    <w:rsid w:val="00BC6C22"/>
    <w:rsid w:val="00BC72B1"/>
    <w:rsid w:val="00BC7BEE"/>
    <w:rsid w:val="00BD4AAF"/>
    <w:rsid w:val="00BE0C18"/>
    <w:rsid w:val="00BE34BB"/>
    <w:rsid w:val="00BE7A4F"/>
    <w:rsid w:val="00BF14EC"/>
    <w:rsid w:val="00BF557D"/>
    <w:rsid w:val="00C010EB"/>
    <w:rsid w:val="00C100FA"/>
    <w:rsid w:val="00C16276"/>
    <w:rsid w:val="00C237DD"/>
    <w:rsid w:val="00C24F5C"/>
    <w:rsid w:val="00C27FC2"/>
    <w:rsid w:val="00C327D9"/>
    <w:rsid w:val="00C40269"/>
    <w:rsid w:val="00C439E8"/>
    <w:rsid w:val="00C53D10"/>
    <w:rsid w:val="00C57D52"/>
    <w:rsid w:val="00C60B27"/>
    <w:rsid w:val="00C62473"/>
    <w:rsid w:val="00C62782"/>
    <w:rsid w:val="00C6384F"/>
    <w:rsid w:val="00C65B0E"/>
    <w:rsid w:val="00C66BE9"/>
    <w:rsid w:val="00C705E9"/>
    <w:rsid w:val="00C72835"/>
    <w:rsid w:val="00C72D14"/>
    <w:rsid w:val="00C76954"/>
    <w:rsid w:val="00C8433F"/>
    <w:rsid w:val="00C87175"/>
    <w:rsid w:val="00C9264F"/>
    <w:rsid w:val="00C948CE"/>
    <w:rsid w:val="00C95D85"/>
    <w:rsid w:val="00C96803"/>
    <w:rsid w:val="00C97A23"/>
    <w:rsid w:val="00CA0950"/>
    <w:rsid w:val="00CA32AB"/>
    <w:rsid w:val="00CB7161"/>
    <w:rsid w:val="00CB753A"/>
    <w:rsid w:val="00CC10C7"/>
    <w:rsid w:val="00CC304B"/>
    <w:rsid w:val="00CC31F3"/>
    <w:rsid w:val="00CC4D4F"/>
    <w:rsid w:val="00CC64B0"/>
    <w:rsid w:val="00CC683A"/>
    <w:rsid w:val="00CC73D0"/>
    <w:rsid w:val="00CD233D"/>
    <w:rsid w:val="00CD4E1B"/>
    <w:rsid w:val="00CD5BF0"/>
    <w:rsid w:val="00CD6A95"/>
    <w:rsid w:val="00CF4E01"/>
    <w:rsid w:val="00CF62FD"/>
    <w:rsid w:val="00D02309"/>
    <w:rsid w:val="00D02674"/>
    <w:rsid w:val="00D0443D"/>
    <w:rsid w:val="00D07209"/>
    <w:rsid w:val="00D12AF2"/>
    <w:rsid w:val="00D20D5B"/>
    <w:rsid w:val="00D2334E"/>
    <w:rsid w:val="00D24AC9"/>
    <w:rsid w:val="00D25B3C"/>
    <w:rsid w:val="00D26AAE"/>
    <w:rsid w:val="00D271C1"/>
    <w:rsid w:val="00D27B94"/>
    <w:rsid w:val="00D31761"/>
    <w:rsid w:val="00D3505C"/>
    <w:rsid w:val="00D426EE"/>
    <w:rsid w:val="00D429A4"/>
    <w:rsid w:val="00D430FF"/>
    <w:rsid w:val="00D44F64"/>
    <w:rsid w:val="00D454F3"/>
    <w:rsid w:val="00D474A2"/>
    <w:rsid w:val="00D53B3F"/>
    <w:rsid w:val="00D56135"/>
    <w:rsid w:val="00D57971"/>
    <w:rsid w:val="00D639C5"/>
    <w:rsid w:val="00D63F39"/>
    <w:rsid w:val="00D64AB8"/>
    <w:rsid w:val="00D674A6"/>
    <w:rsid w:val="00D749CF"/>
    <w:rsid w:val="00D849EA"/>
    <w:rsid w:val="00D87E22"/>
    <w:rsid w:val="00D91B04"/>
    <w:rsid w:val="00D952F3"/>
    <w:rsid w:val="00D95DA0"/>
    <w:rsid w:val="00DA62BC"/>
    <w:rsid w:val="00DB0B84"/>
    <w:rsid w:val="00DB190D"/>
    <w:rsid w:val="00DB2074"/>
    <w:rsid w:val="00DB4682"/>
    <w:rsid w:val="00DB64B5"/>
    <w:rsid w:val="00DB6CC6"/>
    <w:rsid w:val="00DB7638"/>
    <w:rsid w:val="00DB7EFB"/>
    <w:rsid w:val="00DC2BAF"/>
    <w:rsid w:val="00DC497A"/>
    <w:rsid w:val="00DC4C6E"/>
    <w:rsid w:val="00DD0346"/>
    <w:rsid w:val="00DD3202"/>
    <w:rsid w:val="00DD3276"/>
    <w:rsid w:val="00DD56D7"/>
    <w:rsid w:val="00DD706D"/>
    <w:rsid w:val="00DF555E"/>
    <w:rsid w:val="00E01E02"/>
    <w:rsid w:val="00E11AC6"/>
    <w:rsid w:val="00E11EB2"/>
    <w:rsid w:val="00E12D47"/>
    <w:rsid w:val="00E1798B"/>
    <w:rsid w:val="00E20A10"/>
    <w:rsid w:val="00E30A74"/>
    <w:rsid w:val="00E30B03"/>
    <w:rsid w:val="00E31F52"/>
    <w:rsid w:val="00E32DF6"/>
    <w:rsid w:val="00E35253"/>
    <w:rsid w:val="00E46334"/>
    <w:rsid w:val="00E5074B"/>
    <w:rsid w:val="00E55552"/>
    <w:rsid w:val="00E607D2"/>
    <w:rsid w:val="00E63823"/>
    <w:rsid w:val="00E63EC9"/>
    <w:rsid w:val="00E66A2B"/>
    <w:rsid w:val="00E74BAB"/>
    <w:rsid w:val="00E74EE0"/>
    <w:rsid w:val="00E76A04"/>
    <w:rsid w:val="00E81B63"/>
    <w:rsid w:val="00E82BDE"/>
    <w:rsid w:val="00E928F0"/>
    <w:rsid w:val="00E956C7"/>
    <w:rsid w:val="00E95F1C"/>
    <w:rsid w:val="00EA0A9E"/>
    <w:rsid w:val="00EA3EFA"/>
    <w:rsid w:val="00EA514E"/>
    <w:rsid w:val="00EA7420"/>
    <w:rsid w:val="00EA7F6C"/>
    <w:rsid w:val="00EB3943"/>
    <w:rsid w:val="00EC10F5"/>
    <w:rsid w:val="00EC2E09"/>
    <w:rsid w:val="00EC336A"/>
    <w:rsid w:val="00EC50BF"/>
    <w:rsid w:val="00EC7C7C"/>
    <w:rsid w:val="00ED098B"/>
    <w:rsid w:val="00ED613D"/>
    <w:rsid w:val="00ED63A8"/>
    <w:rsid w:val="00EE29FD"/>
    <w:rsid w:val="00EF008F"/>
    <w:rsid w:val="00EF3A68"/>
    <w:rsid w:val="00EF4D68"/>
    <w:rsid w:val="00F0267A"/>
    <w:rsid w:val="00F04937"/>
    <w:rsid w:val="00F0542C"/>
    <w:rsid w:val="00F0748E"/>
    <w:rsid w:val="00F10967"/>
    <w:rsid w:val="00F10F60"/>
    <w:rsid w:val="00F11D82"/>
    <w:rsid w:val="00F159D1"/>
    <w:rsid w:val="00F20B0A"/>
    <w:rsid w:val="00F21866"/>
    <w:rsid w:val="00F21F9E"/>
    <w:rsid w:val="00F240B4"/>
    <w:rsid w:val="00F26FB6"/>
    <w:rsid w:val="00F31951"/>
    <w:rsid w:val="00F33083"/>
    <w:rsid w:val="00F34D88"/>
    <w:rsid w:val="00F34F69"/>
    <w:rsid w:val="00F40B7E"/>
    <w:rsid w:val="00F411D0"/>
    <w:rsid w:val="00F42A76"/>
    <w:rsid w:val="00F43050"/>
    <w:rsid w:val="00F43546"/>
    <w:rsid w:val="00F445ED"/>
    <w:rsid w:val="00F44FB7"/>
    <w:rsid w:val="00F47F58"/>
    <w:rsid w:val="00F5085D"/>
    <w:rsid w:val="00F511D1"/>
    <w:rsid w:val="00F5309A"/>
    <w:rsid w:val="00F537AA"/>
    <w:rsid w:val="00F54FA2"/>
    <w:rsid w:val="00F60DA1"/>
    <w:rsid w:val="00F61A3B"/>
    <w:rsid w:val="00F6392C"/>
    <w:rsid w:val="00F6487D"/>
    <w:rsid w:val="00F65ABF"/>
    <w:rsid w:val="00F65FB2"/>
    <w:rsid w:val="00F669DC"/>
    <w:rsid w:val="00F66CBA"/>
    <w:rsid w:val="00F7100F"/>
    <w:rsid w:val="00F7364D"/>
    <w:rsid w:val="00F75210"/>
    <w:rsid w:val="00F800A8"/>
    <w:rsid w:val="00F81653"/>
    <w:rsid w:val="00F821AD"/>
    <w:rsid w:val="00F826D9"/>
    <w:rsid w:val="00F8446C"/>
    <w:rsid w:val="00F946EB"/>
    <w:rsid w:val="00F965B6"/>
    <w:rsid w:val="00F96700"/>
    <w:rsid w:val="00F97089"/>
    <w:rsid w:val="00F97A60"/>
    <w:rsid w:val="00FA421A"/>
    <w:rsid w:val="00FA5C09"/>
    <w:rsid w:val="00FB0211"/>
    <w:rsid w:val="00FB0710"/>
    <w:rsid w:val="00FB072F"/>
    <w:rsid w:val="00FC046A"/>
    <w:rsid w:val="00FC2A0C"/>
    <w:rsid w:val="00FC369C"/>
    <w:rsid w:val="00FC4C94"/>
    <w:rsid w:val="00FC51AC"/>
    <w:rsid w:val="00FC5417"/>
    <w:rsid w:val="00FD22FA"/>
    <w:rsid w:val="00FD4487"/>
    <w:rsid w:val="00FD5F32"/>
    <w:rsid w:val="00FD6B90"/>
    <w:rsid w:val="00FD6BD4"/>
    <w:rsid w:val="00FD73B3"/>
    <w:rsid w:val="00FE0BE0"/>
    <w:rsid w:val="00FE300F"/>
    <w:rsid w:val="00FE3E9C"/>
    <w:rsid w:val="00FE4C55"/>
    <w:rsid w:val="00FE5C14"/>
    <w:rsid w:val="00FE609D"/>
    <w:rsid w:val="00FE68EA"/>
    <w:rsid w:val="00FE7AD4"/>
    <w:rsid w:val="00FF0F9D"/>
    <w:rsid w:val="00FF1D62"/>
    <w:rsid w:val="00FF4EB8"/>
    <w:rsid w:val="00FF7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D92B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22E67"/>
    <w:rPr>
      <w:rFonts w:ascii="Cambria" w:eastAsia="MS Mincho" w:hAnsi="Cambria" w:cs="Times New Roman"/>
      <w:lang w:val="en-GB"/>
    </w:rPr>
  </w:style>
  <w:style w:type="paragraph" w:styleId="Heading1">
    <w:name w:val="heading 1"/>
    <w:basedOn w:val="Normal"/>
    <w:link w:val="Heading1Char"/>
    <w:uiPriority w:val="9"/>
    <w:qFormat/>
    <w:rsid w:val="009D31A2"/>
    <w:pPr>
      <w:spacing w:before="100" w:beforeAutospacing="1" w:after="100" w:afterAutospacing="1"/>
      <w:outlineLvl w:val="0"/>
    </w:pPr>
    <w:rPr>
      <w:rFonts w:ascii="Times New Roman" w:eastAsiaTheme="minorHAnsi" w:hAnsi="Times New Roman"/>
      <w:b/>
      <w:bCs/>
      <w:kern w:val="36"/>
      <w:sz w:val="48"/>
      <w:szCs w:val="48"/>
      <w:lang w:val="en-US"/>
    </w:rPr>
  </w:style>
  <w:style w:type="paragraph" w:styleId="Heading4">
    <w:name w:val="heading 4"/>
    <w:basedOn w:val="Normal"/>
    <w:next w:val="Normal"/>
    <w:link w:val="Heading4Char"/>
    <w:uiPriority w:val="9"/>
    <w:semiHidden/>
    <w:unhideWhenUsed/>
    <w:qFormat/>
    <w:rsid w:val="007D64F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1">
    <w:name w:val="Light Shading1"/>
    <w:basedOn w:val="TableNormal"/>
    <w:uiPriority w:val="60"/>
    <w:rsid w:val="00222E67"/>
    <w:pPr>
      <w:jc w:val="both"/>
    </w:pPr>
    <w:rPr>
      <w:rFonts w:eastAsiaTheme="minorEastAsia"/>
      <w:color w:val="000000" w:themeColor="text1" w:themeShade="BF"/>
      <w:sz w:val="20"/>
      <w:szCs w:val="20"/>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222E67"/>
    <w:rPr>
      <w:sz w:val="18"/>
      <w:szCs w:val="18"/>
    </w:rPr>
  </w:style>
  <w:style w:type="paragraph" w:styleId="CommentText">
    <w:name w:val="annotation text"/>
    <w:basedOn w:val="Normal"/>
    <w:link w:val="CommentTextChar"/>
    <w:uiPriority w:val="99"/>
    <w:unhideWhenUsed/>
    <w:rsid w:val="00222E67"/>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222E67"/>
    <w:rPr>
      <w:lang w:val="en-GB"/>
    </w:rPr>
  </w:style>
  <w:style w:type="paragraph" w:styleId="BalloonText">
    <w:name w:val="Balloon Text"/>
    <w:basedOn w:val="Normal"/>
    <w:link w:val="BalloonTextChar"/>
    <w:uiPriority w:val="99"/>
    <w:semiHidden/>
    <w:unhideWhenUsed/>
    <w:rsid w:val="00222E6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222E67"/>
    <w:rPr>
      <w:rFonts w:ascii="Times New Roman" w:eastAsia="MS Mincho" w:hAnsi="Times New Roman" w:cs="Times New Roman"/>
      <w:sz w:val="18"/>
      <w:szCs w:val="18"/>
      <w:lang w:val="en-GB"/>
    </w:rPr>
  </w:style>
  <w:style w:type="table" w:customStyle="1" w:styleId="ListTable21">
    <w:name w:val="List Table 21"/>
    <w:basedOn w:val="TableNormal"/>
    <w:uiPriority w:val="47"/>
    <w:rsid w:val="00882357"/>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ghtShading">
    <w:name w:val="Light Shading"/>
    <w:basedOn w:val="TableNormal"/>
    <w:uiPriority w:val="60"/>
    <w:rsid w:val="009C74FC"/>
    <w:rPr>
      <w:color w:val="000000" w:themeColor="text1" w:themeShade="BF"/>
      <w:sz w:val="22"/>
      <w:szCs w:val="22"/>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99144E"/>
  </w:style>
  <w:style w:type="character" w:styleId="Hyperlink">
    <w:name w:val="Hyperlink"/>
    <w:uiPriority w:val="99"/>
    <w:unhideWhenUsed/>
    <w:rsid w:val="00201377"/>
    <w:rPr>
      <w:color w:val="0000FF"/>
      <w:u w:val="single"/>
    </w:rPr>
  </w:style>
  <w:style w:type="paragraph" w:styleId="CommentSubject">
    <w:name w:val="annotation subject"/>
    <w:basedOn w:val="CommentText"/>
    <w:next w:val="CommentText"/>
    <w:link w:val="CommentSubjectChar"/>
    <w:uiPriority w:val="99"/>
    <w:semiHidden/>
    <w:unhideWhenUsed/>
    <w:rsid w:val="00B74F87"/>
    <w:pPr>
      <w:spacing w:after="0"/>
    </w:pPr>
    <w:rPr>
      <w:rFonts w:ascii="Cambria" w:eastAsia="MS Mincho" w:hAnsi="Cambria" w:cs="Times New Roman"/>
      <w:b/>
      <w:bCs/>
      <w:sz w:val="20"/>
      <w:szCs w:val="20"/>
    </w:rPr>
  </w:style>
  <w:style w:type="character" w:customStyle="1" w:styleId="CommentSubjectChar">
    <w:name w:val="Comment Subject Char"/>
    <w:basedOn w:val="CommentTextChar"/>
    <w:link w:val="CommentSubject"/>
    <w:uiPriority w:val="99"/>
    <w:semiHidden/>
    <w:rsid w:val="00B74F87"/>
    <w:rPr>
      <w:rFonts w:ascii="Cambria" w:eastAsia="MS Mincho" w:hAnsi="Cambria" w:cs="Times New Roman"/>
      <w:b/>
      <w:bCs/>
      <w:sz w:val="20"/>
      <w:szCs w:val="20"/>
      <w:lang w:val="en-GB"/>
    </w:rPr>
  </w:style>
  <w:style w:type="paragraph" w:styleId="NormalWeb">
    <w:name w:val="Normal (Web)"/>
    <w:basedOn w:val="Normal"/>
    <w:uiPriority w:val="99"/>
    <w:semiHidden/>
    <w:unhideWhenUsed/>
    <w:rsid w:val="00B00FB7"/>
    <w:pPr>
      <w:spacing w:before="100" w:beforeAutospacing="1" w:after="100" w:afterAutospacing="1"/>
    </w:pPr>
    <w:rPr>
      <w:rFonts w:ascii="Times New Roman" w:eastAsiaTheme="minorEastAsia" w:hAnsi="Times New Roman"/>
      <w:lang w:val="pt-BR" w:eastAsia="pt-BR"/>
    </w:rPr>
  </w:style>
  <w:style w:type="paragraph" w:styleId="ListParagraph">
    <w:name w:val="List Paragraph"/>
    <w:basedOn w:val="Normal"/>
    <w:uiPriority w:val="34"/>
    <w:qFormat/>
    <w:rsid w:val="001B60F4"/>
    <w:pPr>
      <w:ind w:left="720"/>
      <w:contextualSpacing/>
    </w:pPr>
  </w:style>
  <w:style w:type="paragraph" w:styleId="Header">
    <w:name w:val="header"/>
    <w:basedOn w:val="Normal"/>
    <w:link w:val="HeaderChar"/>
    <w:uiPriority w:val="99"/>
    <w:unhideWhenUsed/>
    <w:rsid w:val="001E6365"/>
    <w:pPr>
      <w:tabs>
        <w:tab w:val="center" w:pos="4513"/>
        <w:tab w:val="right" w:pos="9026"/>
      </w:tabs>
    </w:pPr>
  </w:style>
  <w:style w:type="character" w:customStyle="1" w:styleId="HeaderChar">
    <w:name w:val="Header Char"/>
    <w:basedOn w:val="DefaultParagraphFont"/>
    <w:link w:val="Header"/>
    <w:uiPriority w:val="99"/>
    <w:rsid w:val="001E6365"/>
    <w:rPr>
      <w:rFonts w:ascii="Cambria" w:eastAsia="MS Mincho" w:hAnsi="Cambria" w:cs="Times New Roman"/>
      <w:lang w:val="en-GB"/>
    </w:rPr>
  </w:style>
  <w:style w:type="paragraph" w:styleId="Footer">
    <w:name w:val="footer"/>
    <w:basedOn w:val="Normal"/>
    <w:link w:val="FooterChar"/>
    <w:uiPriority w:val="99"/>
    <w:unhideWhenUsed/>
    <w:rsid w:val="001E6365"/>
    <w:pPr>
      <w:tabs>
        <w:tab w:val="center" w:pos="4513"/>
        <w:tab w:val="right" w:pos="9026"/>
      </w:tabs>
    </w:pPr>
  </w:style>
  <w:style w:type="character" w:customStyle="1" w:styleId="FooterChar">
    <w:name w:val="Footer Char"/>
    <w:basedOn w:val="DefaultParagraphFont"/>
    <w:link w:val="Footer"/>
    <w:uiPriority w:val="99"/>
    <w:rsid w:val="001E6365"/>
    <w:rPr>
      <w:rFonts w:ascii="Cambria" w:eastAsia="MS Mincho" w:hAnsi="Cambria" w:cs="Times New Roman"/>
      <w:lang w:val="en-GB"/>
    </w:rPr>
  </w:style>
  <w:style w:type="table" w:customStyle="1" w:styleId="ListTable6Colorful1">
    <w:name w:val="List Table 6 Colorful1"/>
    <w:basedOn w:val="TableNormal"/>
    <w:uiPriority w:val="51"/>
    <w:rsid w:val="007211D0"/>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31">
    <w:name w:val="List Table 6 Colorful - Accent 31"/>
    <w:basedOn w:val="TableNormal"/>
    <w:uiPriority w:val="51"/>
    <w:rsid w:val="007211D0"/>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11">
    <w:name w:val="List Table 6 Colorful11"/>
    <w:basedOn w:val="TableNormal"/>
    <w:uiPriority w:val="51"/>
    <w:rsid w:val="00FC51AC"/>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311">
    <w:name w:val="List Table 6 Colorful - Accent 311"/>
    <w:basedOn w:val="TableNormal"/>
    <w:uiPriority w:val="51"/>
    <w:rsid w:val="00FC51AC"/>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ibliography">
    <w:name w:val="Bibliography"/>
    <w:basedOn w:val="Normal"/>
    <w:next w:val="Normal"/>
    <w:uiPriority w:val="37"/>
    <w:unhideWhenUsed/>
    <w:rsid w:val="006D4592"/>
    <w:pPr>
      <w:tabs>
        <w:tab w:val="left" w:pos="500"/>
      </w:tabs>
      <w:spacing w:after="240"/>
      <w:ind w:left="504" w:hanging="504"/>
    </w:pPr>
  </w:style>
  <w:style w:type="table" w:customStyle="1" w:styleId="ListTable6Colorful2">
    <w:name w:val="List Table 6 Colorful2"/>
    <w:basedOn w:val="TableNormal"/>
    <w:uiPriority w:val="51"/>
    <w:rsid w:val="00567A11"/>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B97B20"/>
    <w:rPr>
      <w:rFonts w:ascii="Cambria" w:eastAsia="MS Mincho" w:hAnsi="Cambria" w:cs="Times New Roman"/>
      <w:lang w:val="en-GB"/>
    </w:rPr>
  </w:style>
  <w:style w:type="character" w:styleId="FollowedHyperlink">
    <w:name w:val="FollowedHyperlink"/>
    <w:basedOn w:val="DefaultParagraphFont"/>
    <w:uiPriority w:val="99"/>
    <w:semiHidden/>
    <w:unhideWhenUsed/>
    <w:rsid w:val="00D02309"/>
    <w:rPr>
      <w:color w:val="954F72" w:themeColor="followedHyperlink"/>
      <w:u w:val="single"/>
    </w:rPr>
  </w:style>
  <w:style w:type="character" w:styleId="LineNumber">
    <w:name w:val="line number"/>
    <w:basedOn w:val="DefaultParagraphFont"/>
    <w:uiPriority w:val="99"/>
    <w:semiHidden/>
    <w:unhideWhenUsed/>
    <w:rsid w:val="00F8446C"/>
  </w:style>
  <w:style w:type="character" w:customStyle="1" w:styleId="Heading1Char">
    <w:name w:val="Heading 1 Char"/>
    <w:basedOn w:val="DefaultParagraphFont"/>
    <w:link w:val="Heading1"/>
    <w:uiPriority w:val="9"/>
    <w:rsid w:val="009D31A2"/>
    <w:rPr>
      <w:rFonts w:ascii="Times New Roman" w:hAnsi="Times New Roman" w:cs="Times New Roman"/>
      <w:b/>
      <w:bCs/>
      <w:kern w:val="36"/>
      <w:sz w:val="48"/>
      <w:szCs w:val="48"/>
    </w:rPr>
  </w:style>
  <w:style w:type="paragraph" w:customStyle="1" w:styleId="p1">
    <w:name w:val="p1"/>
    <w:basedOn w:val="Normal"/>
    <w:rsid w:val="00F10967"/>
    <w:rPr>
      <w:rFonts w:ascii="Times" w:eastAsiaTheme="minorHAnsi" w:hAnsi="Times"/>
      <w:sz w:val="12"/>
      <w:szCs w:val="12"/>
      <w:lang w:val="en-US"/>
    </w:rPr>
  </w:style>
  <w:style w:type="paragraph" w:customStyle="1" w:styleId="p2">
    <w:name w:val="p2"/>
    <w:basedOn w:val="Normal"/>
    <w:rsid w:val="00F10967"/>
    <w:rPr>
      <w:rFonts w:ascii="Times" w:eastAsiaTheme="minorHAnsi" w:hAnsi="Times"/>
      <w:color w:val="0433FF"/>
      <w:sz w:val="12"/>
      <w:szCs w:val="12"/>
      <w:lang w:val="en-US"/>
    </w:rPr>
  </w:style>
  <w:style w:type="character" w:customStyle="1" w:styleId="s1">
    <w:name w:val="s1"/>
    <w:basedOn w:val="DefaultParagraphFont"/>
    <w:rsid w:val="00F10967"/>
    <w:rPr>
      <w:color w:val="0433FF"/>
    </w:rPr>
  </w:style>
  <w:style w:type="character" w:customStyle="1" w:styleId="s2">
    <w:name w:val="s2"/>
    <w:basedOn w:val="DefaultParagraphFont"/>
    <w:rsid w:val="00F10967"/>
    <w:rPr>
      <w:color w:val="000000"/>
    </w:rPr>
  </w:style>
  <w:style w:type="character" w:customStyle="1" w:styleId="highlight">
    <w:name w:val="highlight"/>
    <w:basedOn w:val="DefaultParagraphFont"/>
    <w:rsid w:val="00A52E80"/>
  </w:style>
  <w:style w:type="paragraph" w:styleId="Title">
    <w:name w:val="Title"/>
    <w:aliases w:val="title"/>
    <w:basedOn w:val="Normal"/>
    <w:link w:val="TitleChar"/>
    <w:uiPriority w:val="10"/>
    <w:qFormat/>
    <w:rsid w:val="00DB2074"/>
    <w:pPr>
      <w:spacing w:before="100" w:beforeAutospacing="1" w:after="100" w:afterAutospacing="1"/>
    </w:pPr>
    <w:rPr>
      <w:rFonts w:ascii="Times New Roman" w:eastAsiaTheme="minorHAnsi" w:hAnsi="Times New Roman"/>
      <w:lang w:val="en-US"/>
    </w:rPr>
  </w:style>
  <w:style w:type="character" w:customStyle="1" w:styleId="TitleChar">
    <w:name w:val="Title Char"/>
    <w:aliases w:val="title Char"/>
    <w:basedOn w:val="DefaultParagraphFont"/>
    <w:link w:val="Title"/>
    <w:uiPriority w:val="10"/>
    <w:rsid w:val="00DB2074"/>
    <w:rPr>
      <w:rFonts w:ascii="Times New Roman" w:hAnsi="Times New Roman" w:cs="Times New Roman"/>
    </w:rPr>
  </w:style>
  <w:style w:type="paragraph" w:customStyle="1" w:styleId="desc">
    <w:name w:val="desc"/>
    <w:basedOn w:val="Normal"/>
    <w:rsid w:val="00DB2074"/>
    <w:pPr>
      <w:spacing w:before="100" w:beforeAutospacing="1" w:after="100" w:afterAutospacing="1"/>
    </w:pPr>
    <w:rPr>
      <w:rFonts w:ascii="Times New Roman" w:eastAsiaTheme="minorHAnsi" w:hAnsi="Times New Roman"/>
      <w:lang w:val="en-US"/>
    </w:rPr>
  </w:style>
  <w:style w:type="paragraph" w:customStyle="1" w:styleId="details">
    <w:name w:val="details"/>
    <w:basedOn w:val="Normal"/>
    <w:rsid w:val="00DB2074"/>
    <w:pPr>
      <w:spacing w:before="100" w:beforeAutospacing="1" w:after="100" w:afterAutospacing="1"/>
    </w:pPr>
    <w:rPr>
      <w:rFonts w:ascii="Times New Roman" w:eastAsiaTheme="minorHAnsi" w:hAnsi="Times New Roman"/>
      <w:lang w:val="en-US"/>
    </w:rPr>
  </w:style>
  <w:style w:type="character" w:customStyle="1" w:styleId="jrnl">
    <w:name w:val="jrnl"/>
    <w:basedOn w:val="DefaultParagraphFont"/>
    <w:rsid w:val="00DB2074"/>
  </w:style>
  <w:style w:type="character" w:customStyle="1" w:styleId="Heading4Char">
    <w:name w:val="Heading 4 Char"/>
    <w:basedOn w:val="DefaultParagraphFont"/>
    <w:link w:val="Heading4"/>
    <w:uiPriority w:val="9"/>
    <w:semiHidden/>
    <w:rsid w:val="007D64F1"/>
    <w:rPr>
      <w:rFonts w:asciiTheme="majorHAnsi" w:eastAsiaTheme="majorEastAsia" w:hAnsiTheme="majorHAnsi" w:cstheme="majorBidi"/>
      <w:i/>
      <w:iCs/>
      <w:color w:val="2E74B5"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5438">
      <w:bodyDiv w:val="1"/>
      <w:marLeft w:val="0"/>
      <w:marRight w:val="0"/>
      <w:marTop w:val="0"/>
      <w:marBottom w:val="0"/>
      <w:divBdr>
        <w:top w:val="none" w:sz="0" w:space="0" w:color="auto"/>
        <w:left w:val="none" w:sz="0" w:space="0" w:color="auto"/>
        <w:bottom w:val="none" w:sz="0" w:space="0" w:color="auto"/>
        <w:right w:val="none" w:sz="0" w:space="0" w:color="auto"/>
      </w:divBdr>
    </w:div>
    <w:div w:id="64496749">
      <w:bodyDiv w:val="1"/>
      <w:marLeft w:val="0"/>
      <w:marRight w:val="0"/>
      <w:marTop w:val="0"/>
      <w:marBottom w:val="0"/>
      <w:divBdr>
        <w:top w:val="none" w:sz="0" w:space="0" w:color="auto"/>
        <w:left w:val="none" w:sz="0" w:space="0" w:color="auto"/>
        <w:bottom w:val="none" w:sz="0" w:space="0" w:color="auto"/>
        <w:right w:val="none" w:sz="0" w:space="0" w:color="auto"/>
      </w:divBdr>
    </w:div>
    <w:div w:id="129908309">
      <w:bodyDiv w:val="1"/>
      <w:marLeft w:val="0"/>
      <w:marRight w:val="0"/>
      <w:marTop w:val="0"/>
      <w:marBottom w:val="0"/>
      <w:divBdr>
        <w:top w:val="none" w:sz="0" w:space="0" w:color="auto"/>
        <w:left w:val="none" w:sz="0" w:space="0" w:color="auto"/>
        <w:bottom w:val="none" w:sz="0" w:space="0" w:color="auto"/>
        <w:right w:val="none" w:sz="0" w:space="0" w:color="auto"/>
      </w:divBdr>
    </w:div>
    <w:div w:id="188833967">
      <w:bodyDiv w:val="1"/>
      <w:marLeft w:val="0"/>
      <w:marRight w:val="0"/>
      <w:marTop w:val="0"/>
      <w:marBottom w:val="0"/>
      <w:divBdr>
        <w:top w:val="none" w:sz="0" w:space="0" w:color="auto"/>
        <w:left w:val="none" w:sz="0" w:space="0" w:color="auto"/>
        <w:bottom w:val="none" w:sz="0" w:space="0" w:color="auto"/>
        <w:right w:val="none" w:sz="0" w:space="0" w:color="auto"/>
      </w:divBdr>
    </w:div>
    <w:div w:id="280261328">
      <w:bodyDiv w:val="1"/>
      <w:marLeft w:val="0"/>
      <w:marRight w:val="0"/>
      <w:marTop w:val="0"/>
      <w:marBottom w:val="0"/>
      <w:divBdr>
        <w:top w:val="none" w:sz="0" w:space="0" w:color="auto"/>
        <w:left w:val="none" w:sz="0" w:space="0" w:color="auto"/>
        <w:bottom w:val="none" w:sz="0" w:space="0" w:color="auto"/>
        <w:right w:val="none" w:sz="0" w:space="0" w:color="auto"/>
      </w:divBdr>
    </w:div>
    <w:div w:id="353114491">
      <w:bodyDiv w:val="1"/>
      <w:marLeft w:val="0"/>
      <w:marRight w:val="0"/>
      <w:marTop w:val="0"/>
      <w:marBottom w:val="0"/>
      <w:divBdr>
        <w:top w:val="none" w:sz="0" w:space="0" w:color="auto"/>
        <w:left w:val="none" w:sz="0" w:space="0" w:color="auto"/>
        <w:bottom w:val="none" w:sz="0" w:space="0" w:color="auto"/>
        <w:right w:val="none" w:sz="0" w:space="0" w:color="auto"/>
      </w:divBdr>
    </w:div>
    <w:div w:id="375203751">
      <w:bodyDiv w:val="1"/>
      <w:marLeft w:val="0"/>
      <w:marRight w:val="0"/>
      <w:marTop w:val="0"/>
      <w:marBottom w:val="0"/>
      <w:divBdr>
        <w:top w:val="none" w:sz="0" w:space="0" w:color="auto"/>
        <w:left w:val="none" w:sz="0" w:space="0" w:color="auto"/>
        <w:bottom w:val="none" w:sz="0" w:space="0" w:color="auto"/>
        <w:right w:val="none" w:sz="0" w:space="0" w:color="auto"/>
      </w:divBdr>
    </w:div>
    <w:div w:id="425812785">
      <w:bodyDiv w:val="1"/>
      <w:marLeft w:val="0"/>
      <w:marRight w:val="0"/>
      <w:marTop w:val="0"/>
      <w:marBottom w:val="0"/>
      <w:divBdr>
        <w:top w:val="none" w:sz="0" w:space="0" w:color="auto"/>
        <w:left w:val="none" w:sz="0" w:space="0" w:color="auto"/>
        <w:bottom w:val="none" w:sz="0" w:space="0" w:color="auto"/>
        <w:right w:val="none" w:sz="0" w:space="0" w:color="auto"/>
      </w:divBdr>
    </w:div>
    <w:div w:id="474756163">
      <w:bodyDiv w:val="1"/>
      <w:marLeft w:val="0"/>
      <w:marRight w:val="0"/>
      <w:marTop w:val="0"/>
      <w:marBottom w:val="0"/>
      <w:divBdr>
        <w:top w:val="none" w:sz="0" w:space="0" w:color="auto"/>
        <w:left w:val="none" w:sz="0" w:space="0" w:color="auto"/>
        <w:bottom w:val="none" w:sz="0" w:space="0" w:color="auto"/>
        <w:right w:val="none" w:sz="0" w:space="0" w:color="auto"/>
      </w:divBdr>
    </w:div>
    <w:div w:id="515771786">
      <w:bodyDiv w:val="1"/>
      <w:marLeft w:val="0"/>
      <w:marRight w:val="0"/>
      <w:marTop w:val="0"/>
      <w:marBottom w:val="0"/>
      <w:divBdr>
        <w:top w:val="none" w:sz="0" w:space="0" w:color="auto"/>
        <w:left w:val="none" w:sz="0" w:space="0" w:color="auto"/>
        <w:bottom w:val="none" w:sz="0" w:space="0" w:color="auto"/>
        <w:right w:val="none" w:sz="0" w:space="0" w:color="auto"/>
      </w:divBdr>
    </w:div>
    <w:div w:id="611547137">
      <w:bodyDiv w:val="1"/>
      <w:marLeft w:val="0"/>
      <w:marRight w:val="0"/>
      <w:marTop w:val="0"/>
      <w:marBottom w:val="0"/>
      <w:divBdr>
        <w:top w:val="none" w:sz="0" w:space="0" w:color="auto"/>
        <w:left w:val="none" w:sz="0" w:space="0" w:color="auto"/>
        <w:bottom w:val="none" w:sz="0" w:space="0" w:color="auto"/>
        <w:right w:val="none" w:sz="0" w:space="0" w:color="auto"/>
      </w:divBdr>
    </w:div>
    <w:div w:id="671883460">
      <w:bodyDiv w:val="1"/>
      <w:marLeft w:val="0"/>
      <w:marRight w:val="0"/>
      <w:marTop w:val="0"/>
      <w:marBottom w:val="0"/>
      <w:divBdr>
        <w:top w:val="none" w:sz="0" w:space="0" w:color="auto"/>
        <w:left w:val="none" w:sz="0" w:space="0" w:color="auto"/>
        <w:bottom w:val="none" w:sz="0" w:space="0" w:color="auto"/>
        <w:right w:val="none" w:sz="0" w:space="0" w:color="auto"/>
      </w:divBdr>
    </w:div>
    <w:div w:id="718669237">
      <w:bodyDiv w:val="1"/>
      <w:marLeft w:val="0"/>
      <w:marRight w:val="0"/>
      <w:marTop w:val="0"/>
      <w:marBottom w:val="0"/>
      <w:divBdr>
        <w:top w:val="none" w:sz="0" w:space="0" w:color="auto"/>
        <w:left w:val="none" w:sz="0" w:space="0" w:color="auto"/>
        <w:bottom w:val="none" w:sz="0" w:space="0" w:color="auto"/>
        <w:right w:val="none" w:sz="0" w:space="0" w:color="auto"/>
      </w:divBdr>
    </w:div>
    <w:div w:id="810908734">
      <w:bodyDiv w:val="1"/>
      <w:marLeft w:val="0"/>
      <w:marRight w:val="0"/>
      <w:marTop w:val="0"/>
      <w:marBottom w:val="0"/>
      <w:divBdr>
        <w:top w:val="none" w:sz="0" w:space="0" w:color="auto"/>
        <w:left w:val="none" w:sz="0" w:space="0" w:color="auto"/>
        <w:bottom w:val="none" w:sz="0" w:space="0" w:color="auto"/>
        <w:right w:val="none" w:sz="0" w:space="0" w:color="auto"/>
      </w:divBdr>
    </w:div>
    <w:div w:id="884105557">
      <w:bodyDiv w:val="1"/>
      <w:marLeft w:val="0"/>
      <w:marRight w:val="0"/>
      <w:marTop w:val="0"/>
      <w:marBottom w:val="0"/>
      <w:divBdr>
        <w:top w:val="none" w:sz="0" w:space="0" w:color="auto"/>
        <w:left w:val="none" w:sz="0" w:space="0" w:color="auto"/>
        <w:bottom w:val="none" w:sz="0" w:space="0" w:color="auto"/>
        <w:right w:val="none" w:sz="0" w:space="0" w:color="auto"/>
      </w:divBdr>
    </w:div>
    <w:div w:id="893739058">
      <w:bodyDiv w:val="1"/>
      <w:marLeft w:val="0"/>
      <w:marRight w:val="0"/>
      <w:marTop w:val="0"/>
      <w:marBottom w:val="0"/>
      <w:divBdr>
        <w:top w:val="none" w:sz="0" w:space="0" w:color="auto"/>
        <w:left w:val="none" w:sz="0" w:space="0" w:color="auto"/>
        <w:bottom w:val="none" w:sz="0" w:space="0" w:color="auto"/>
        <w:right w:val="none" w:sz="0" w:space="0" w:color="auto"/>
      </w:divBdr>
    </w:div>
    <w:div w:id="995572422">
      <w:bodyDiv w:val="1"/>
      <w:marLeft w:val="0"/>
      <w:marRight w:val="0"/>
      <w:marTop w:val="0"/>
      <w:marBottom w:val="0"/>
      <w:divBdr>
        <w:top w:val="none" w:sz="0" w:space="0" w:color="auto"/>
        <w:left w:val="none" w:sz="0" w:space="0" w:color="auto"/>
        <w:bottom w:val="none" w:sz="0" w:space="0" w:color="auto"/>
        <w:right w:val="none" w:sz="0" w:space="0" w:color="auto"/>
      </w:divBdr>
    </w:div>
    <w:div w:id="1036082223">
      <w:bodyDiv w:val="1"/>
      <w:marLeft w:val="0"/>
      <w:marRight w:val="0"/>
      <w:marTop w:val="0"/>
      <w:marBottom w:val="0"/>
      <w:divBdr>
        <w:top w:val="none" w:sz="0" w:space="0" w:color="auto"/>
        <w:left w:val="none" w:sz="0" w:space="0" w:color="auto"/>
        <w:bottom w:val="none" w:sz="0" w:space="0" w:color="auto"/>
        <w:right w:val="none" w:sz="0" w:space="0" w:color="auto"/>
      </w:divBdr>
    </w:div>
    <w:div w:id="1036390686">
      <w:bodyDiv w:val="1"/>
      <w:marLeft w:val="0"/>
      <w:marRight w:val="0"/>
      <w:marTop w:val="0"/>
      <w:marBottom w:val="0"/>
      <w:divBdr>
        <w:top w:val="none" w:sz="0" w:space="0" w:color="auto"/>
        <w:left w:val="none" w:sz="0" w:space="0" w:color="auto"/>
        <w:bottom w:val="none" w:sz="0" w:space="0" w:color="auto"/>
        <w:right w:val="none" w:sz="0" w:space="0" w:color="auto"/>
      </w:divBdr>
    </w:div>
    <w:div w:id="1048341733">
      <w:bodyDiv w:val="1"/>
      <w:marLeft w:val="0"/>
      <w:marRight w:val="0"/>
      <w:marTop w:val="0"/>
      <w:marBottom w:val="0"/>
      <w:divBdr>
        <w:top w:val="none" w:sz="0" w:space="0" w:color="auto"/>
        <w:left w:val="none" w:sz="0" w:space="0" w:color="auto"/>
        <w:bottom w:val="none" w:sz="0" w:space="0" w:color="auto"/>
        <w:right w:val="none" w:sz="0" w:space="0" w:color="auto"/>
      </w:divBdr>
    </w:div>
    <w:div w:id="1125732454">
      <w:bodyDiv w:val="1"/>
      <w:marLeft w:val="0"/>
      <w:marRight w:val="0"/>
      <w:marTop w:val="0"/>
      <w:marBottom w:val="0"/>
      <w:divBdr>
        <w:top w:val="none" w:sz="0" w:space="0" w:color="auto"/>
        <w:left w:val="none" w:sz="0" w:space="0" w:color="auto"/>
        <w:bottom w:val="none" w:sz="0" w:space="0" w:color="auto"/>
        <w:right w:val="none" w:sz="0" w:space="0" w:color="auto"/>
      </w:divBdr>
    </w:div>
    <w:div w:id="1148206248">
      <w:bodyDiv w:val="1"/>
      <w:marLeft w:val="0"/>
      <w:marRight w:val="0"/>
      <w:marTop w:val="0"/>
      <w:marBottom w:val="0"/>
      <w:divBdr>
        <w:top w:val="none" w:sz="0" w:space="0" w:color="auto"/>
        <w:left w:val="none" w:sz="0" w:space="0" w:color="auto"/>
        <w:bottom w:val="none" w:sz="0" w:space="0" w:color="auto"/>
        <w:right w:val="none" w:sz="0" w:space="0" w:color="auto"/>
      </w:divBdr>
    </w:div>
    <w:div w:id="1240678281">
      <w:bodyDiv w:val="1"/>
      <w:marLeft w:val="0"/>
      <w:marRight w:val="0"/>
      <w:marTop w:val="0"/>
      <w:marBottom w:val="0"/>
      <w:divBdr>
        <w:top w:val="none" w:sz="0" w:space="0" w:color="auto"/>
        <w:left w:val="none" w:sz="0" w:space="0" w:color="auto"/>
        <w:bottom w:val="none" w:sz="0" w:space="0" w:color="auto"/>
        <w:right w:val="none" w:sz="0" w:space="0" w:color="auto"/>
      </w:divBdr>
    </w:div>
    <w:div w:id="1243678934">
      <w:bodyDiv w:val="1"/>
      <w:marLeft w:val="0"/>
      <w:marRight w:val="0"/>
      <w:marTop w:val="0"/>
      <w:marBottom w:val="0"/>
      <w:divBdr>
        <w:top w:val="none" w:sz="0" w:space="0" w:color="auto"/>
        <w:left w:val="none" w:sz="0" w:space="0" w:color="auto"/>
        <w:bottom w:val="none" w:sz="0" w:space="0" w:color="auto"/>
        <w:right w:val="none" w:sz="0" w:space="0" w:color="auto"/>
      </w:divBdr>
    </w:div>
    <w:div w:id="1367370511">
      <w:bodyDiv w:val="1"/>
      <w:marLeft w:val="0"/>
      <w:marRight w:val="0"/>
      <w:marTop w:val="0"/>
      <w:marBottom w:val="0"/>
      <w:divBdr>
        <w:top w:val="none" w:sz="0" w:space="0" w:color="auto"/>
        <w:left w:val="none" w:sz="0" w:space="0" w:color="auto"/>
        <w:bottom w:val="none" w:sz="0" w:space="0" w:color="auto"/>
        <w:right w:val="none" w:sz="0" w:space="0" w:color="auto"/>
      </w:divBdr>
    </w:div>
    <w:div w:id="1377310632">
      <w:bodyDiv w:val="1"/>
      <w:marLeft w:val="0"/>
      <w:marRight w:val="0"/>
      <w:marTop w:val="0"/>
      <w:marBottom w:val="0"/>
      <w:divBdr>
        <w:top w:val="none" w:sz="0" w:space="0" w:color="auto"/>
        <w:left w:val="none" w:sz="0" w:space="0" w:color="auto"/>
        <w:bottom w:val="none" w:sz="0" w:space="0" w:color="auto"/>
        <w:right w:val="none" w:sz="0" w:space="0" w:color="auto"/>
      </w:divBdr>
    </w:div>
    <w:div w:id="1442141815">
      <w:bodyDiv w:val="1"/>
      <w:marLeft w:val="0"/>
      <w:marRight w:val="0"/>
      <w:marTop w:val="0"/>
      <w:marBottom w:val="0"/>
      <w:divBdr>
        <w:top w:val="none" w:sz="0" w:space="0" w:color="auto"/>
        <w:left w:val="none" w:sz="0" w:space="0" w:color="auto"/>
        <w:bottom w:val="none" w:sz="0" w:space="0" w:color="auto"/>
        <w:right w:val="none" w:sz="0" w:space="0" w:color="auto"/>
      </w:divBdr>
    </w:div>
    <w:div w:id="1466509318">
      <w:bodyDiv w:val="1"/>
      <w:marLeft w:val="0"/>
      <w:marRight w:val="0"/>
      <w:marTop w:val="0"/>
      <w:marBottom w:val="0"/>
      <w:divBdr>
        <w:top w:val="none" w:sz="0" w:space="0" w:color="auto"/>
        <w:left w:val="none" w:sz="0" w:space="0" w:color="auto"/>
        <w:bottom w:val="none" w:sz="0" w:space="0" w:color="auto"/>
        <w:right w:val="none" w:sz="0" w:space="0" w:color="auto"/>
      </w:divBdr>
    </w:div>
    <w:div w:id="1526020260">
      <w:bodyDiv w:val="1"/>
      <w:marLeft w:val="0"/>
      <w:marRight w:val="0"/>
      <w:marTop w:val="0"/>
      <w:marBottom w:val="0"/>
      <w:divBdr>
        <w:top w:val="none" w:sz="0" w:space="0" w:color="auto"/>
        <w:left w:val="none" w:sz="0" w:space="0" w:color="auto"/>
        <w:bottom w:val="none" w:sz="0" w:space="0" w:color="auto"/>
        <w:right w:val="none" w:sz="0" w:space="0" w:color="auto"/>
      </w:divBdr>
    </w:div>
    <w:div w:id="1565137346">
      <w:bodyDiv w:val="1"/>
      <w:marLeft w:val="0"/>
      <w:marRight w:val="0"/>
      <w:marTop w:val="0"/>
      <w:marBottom w:val="0"/>
      <w:divBdr>
        <w:top w:val="none" w:sz="0" w:space="0" w:color="auto"/>
        <w:left w:val="none" w:sz="0" w:space="0" w:color="auto"/>
        <w:bottom w:val="none" w:sz="0" w:space="0" w:color="auto"/>
        <w:right w:val="none" w:sz="0" w:space="0" w:color="auto"/>
      </w:divBdr>
    </w:div>
    <w:div w:id="1572619565">
      <w:bodyDiv w:val="1"/>
      <w:marLeft w:val="0"/>
      <w:marRight w:val="0"/>
      <w:marTop w:val="0"/>
      <w:marBottom w:val="0"/>
      <w:divBdr>
        <w:top w:val="none" w:sz="0" w:space="0" w:color="auto"/>
        <w:left w:val="none" w:sz="0" w:space="0" w:color="auto"/>
        <w:bottom w:val="none" w:sz="0" w:space="0" w:color="auto"/>
        <w:right w:val="none" w:sz="0" w:space="0" w:color="auto"/>
      </w:divBdr>
    </w:div>
    <w:div w:id="1583371011">
      <w:bodyDiv w:val="1"/>
      <w:marLeft w:val="0"/>
      <w:marRight w:val="0"/>
      <w:marTop w:val="0"/>
      <w:marBottom w:val="0"/>
      <w:divBdr>
        <w:top w:val="none" w:sz="0" w:space="0" w:color="auto"/>
        <w:left w:val="none" w:sz="0" w:space="0" w:color="auto"/>
        <w:bottom w:val="none" w:sz="0" w:space="0" w:color="auto"/>
        <w:right w:val="none" w:sz="0" w:space="0" w:color="auto"/>
      </w:divBdr>
    </w:div>
    <w:div w:id="1672290971">
      <w:bodyDiv w:val="1"/>
      <w:marLeft w:val="0"/>
      <w:marRight w:val="0"/>
      <w:marTop w:val="0"/>
      <w:marBottom w:val="0"/>
      <w:divBdr>
        <w:top w:val="none" w:sz="0" w:space="0" w:color="auto"/>
        <w:left w:val="none" w:sz="0" w:space="0" w:color="auto"/>
        <w:bottom w:val="none" w:sz="0" w:space="0" w:color="auto"/>
        <w:right w:val="none" w:sz="0" w:space="0" w:color="auto"/>
      </w:divBdr>
    </w:div>
    <w:div w:id="1686515180">
      <w:bodyDiv w:val="1"/>
      <w:marLeft w:val="0"/>
      <w:marRight w:val="0"/>
      <w:marTop w:val="0"/>
      <w:marBottom w:val="0"/>
      <w:divBdr>
        <w:top w:val="none" w:sz="0" w:space="0" w:color="auto"/>
        <w:left w:val="none" w:sz="0" w:space="0" w:color="auto"/>
        <w:bottom w:val="none" w:sz="0" w:space="0" w:color="auto"/>
        <w:right w:val="none" w:sz="0" w:space="0" w:color="auto"/>
      </w:divBdr>
    </w:div>
    <w:div w:id="1722824213">
      <w:bodyDiv w:val="1"/>
      <w:marLeft w:val="0"/>
      <w:marRight w:val="0"/>
      <w:marTop w:val="0"/>
      <w:marBottom w:val="0"/>
      <w:divBdr>
        <w:top w:val="none" w:sz="0" w:space="0" w:color="auto"/>
        <w:left w:val="none" w:sz="0" w:space="0" w:color="auto"/>
        <w:bottom w:val="none" w:sz="0" w:space="0" w:color="auto"/>
        <w:right w:val="none" w:sz="0" w:space="0" w:color="auto"/>
      </w:divBdr>
    </w:div>
    <w:div w:id="1728337929">
      <w:bodyDiv w:val="1"/>
      <w:marLeft w:val="0"/>
      <w:marRight w:val="0"/>
      <w:marTop w:val="0"/>
      <w:marBottom w:val="0"/>
      <w:divBdr>
        <w:top w:val="none" w:sz="0" w:space="0" w:color="auto"/>
        <w:left w:val="none" w:sz="0" w:space="0" w:color="auto"/>
        <w:bottom w:val="none" w:sz="0" w:space="0" w:color="auto"/>
        <w:right w:val="none" w:sz="0" w:space="0" w:color="auto"/>
      </w:divBdr>
    </w:div>
    <w:div w:id="1749617138">
      <w:bodyDiv w:val="1"/>
      <w:marLeft w:val="0"/>
      <w:marRight w:val="0"/>
      <w:marTop w:val="0"/>
      <w:marBottom w:val="0"/>
      <w:divBdr>
        <w:top w:val="none" w:sz="0" w:space="0" w:color="auto"/>
        <w:left w:val="none" w:sz="0" w:space="0" w:color="auto"/>
        <w:bottom w:val="none" w:sz="0" w:space="0" w:color="auto"/>
        <w:right w:val="none" w:sz="0" w:space="0" w:color="auto"/>
      </w:divBdr>
    </w:div>
    <w:div w:id="1778209619">
      <w:bodyDiv w:val="1"/>
      <w:marLeft w:val="0"/>
      <w:marRight w:val="0"/>
      <w:marTop w:val="0"/>
      <w:marBottom w:val="0"/>
      <w:divBdr>
        <w:top w:val="none" w:sz="0" w:space="0" w:color="auto"/>
        <w:left w:val="none" w:sz="0" w:space="0" w:color="auto"/>
        <w:bottom w:val="none" w:sz="0" w:space="0" w:color="auto"/>
        <w:right w:val="none" w:sz="0" w:space="0" w:color="auto"/>
      </w:divBdr>
    </w:div>
    <w:div w:id="1911572854">
      <w:bodyDiv w:val="1"/>
      <w:marLeft w:val="0"/>
      <w:marRight w:val="0"/>
      <w:marTop w:val="0"/>
      <w:marBottom w:val="0"/>
      <w:divBdr>
        <w:top w:val="none" w:sz="0" w:space="0" w:color="auto"/>
        <w:left w:val="none" w:sz="0" w:space="0" w:color="auto"/>
        <w:bottom w:val="none" w:sz="0" w:space="0" w:color="auto"/>
        <w:right w:val="none" w:sz="0" w:space="0" w:color="auto"/>
      </w:divBdr>
    </w:div>
    <w:div w:id="2004966817">
      <w:bodyDiv w:val="1"/>
      <w:marLeft w:val="0"/>
      <w:marRight w:val="0"/>
      <w:marTop w:val="0"/>
      <w:marBottom w:val="0"/>
      <w:divBdr>
        <w:top w:val="none" w:sz="0" w:space="0" w:color="auto"/>
        <w:left w:val="none" w:sz="0" w:space="0" w:color="auto"/>
        <w:bottom w:val="none" w:sz="0" w:space="0" w:color="auto"/>
        <w:right w:val="none" w:sz="0" w:space="0" w:color="auto"/>
      </w:divBdr>
    </w:div>
    <w:div w:id="2016180001">
      <w:bodyDiv w:val="1"/>
      <w:marLeft w:val="0"/>
      <w:marRight w:val="0"/>
      <w:marTop w:val="0"/>
      <w:marBottom w:val="0"/>
      <w:divBdr>
        <w:top w:val="none" w:sz="0" w:space="0" w:color="auto"/>
        <w:left w:val="none" w:sz="0" w:space="0" w:color="auto"/>
        <w:bottom w:val="none" w:sz="0" w:space="0" w:color="auto"/>
        <w:right w:val="none" w:sz="0" w:space="0" w:color="auto"/>
      </w:divBdr>
    </w:div>
    <w:div w:id="2051881422">
      <w:bodyDiv w:val="1"/>
      <w:marLeft w:val="0"/>
      <w:marRight w:val="0"/>
      <w:marTop w:val="0"/>
      <w:marBottom w:val="0"/>
      <w:divBdr>
        <w:top w:val="none" w:sz="0" w:space="0" w:color="auto"/>
        <w:left w:val="none" w:sz="0" w:space="0" w:color="auto"/>
        <w:bottom w:val="none" w:sz="0" w:space="0" w:color="auto"/>
        <w:right w:val="none" w:sz="0" w:space="0" w:color="auto"/>
      </w:divBdr>
    </w:div>
    <w:div w:id="2093551789">
      <w:bodyDiv w:val="1"/>
      <w:marLeft w:val="0"/>
      <w:marRight w:val="0"/>
      <w:marTop w:val="0"/>
      <w:marBottom w:val="0"/>
      <w:divBdr>
        <w:top w:val="none" w:sz="0" w:space="0" w:color="auto"/>
        <w:left w:val="none" w:sz="0" w:space="0" w:color="auto"/>
        <w:bottom w:val="none" w:sz="0" w:space="0" w:color="auto"/>
        <w:right w:val="none" w:sz="0" w:space="0" w:color="auto"/>
      </w:divBdr>
      <w:divsChild>
        <w:div w:id="1226524957">
          <w:marLeft w:val="0"/>
          <w:marRight w:val="0"/>
          <w:marTop w:val="34"/>
          <w:marBottom w:val="34"/>
          <w:divBdr>
            <w:top w:val="none" w:sz="0" w:space="0" w:color="auto"/>
            <w:left w:val="none" w:sz="0" w:space="0" w:color="auto"/>
            <w:bottom w:val="none" w:sz="0" w:space="0" w:color="auto"/>
            <w:right w:val="none" w:sz="0" w:space="0" w:color="auto"/>
          </w:divBdr>
        </w:div>
      </w:divsChild>
    </w:div>
    <w:div w:id="2120683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24B5F-9217-6A45-A0D9-747EBAF7A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38238</Words>
  <Characters>217958</Characters>
  <Application>Microsoft Macintosh Word</Application>
  <DocSecurity>0</DocSecurity>
  <Lines>1816</Lines>
  <Paragraphs>511</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255685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Microsoft Office User</dc:creator>
  <cp:lastModifiedBy>Microsoft Office User</cp:lastModifiedBy>
  <cp:revision>7</cp:revision>
  <dcterms:created xsi:type="dcterms:W3CDTF">2018-04-01T01:12:00Z</dcterms:created>
  <dcterms:modified xsi:type="dcterms:W3CDTF">2018-04-01T02:57:00Z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18623</vt:lpwstr>
  </property>
  <property fmtid="{D5CDD505-2E9C-101B-9397-08002B2CF9AE}" pid="3" name="WnCSubscriberId">
    <vt:lpwstr>3055</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
  </property>
  <property fmtid="{D5CDD505-2E9C-101B-9397-08002B2CF9AE}" pid="7" name="ZOTERO_PREF_1">
    <vt:lpwstr>&lt;data data-version="3" zotero-version="4.0.29.15"&gt;&lt;session id="IEJeLynS"/&gt;&lt;style id="http://www.zotero.org/styles/ajp-heart-and-circulatory-physiology" hasBibliography="1" bibliographyStyleHasBeenSet="1"/&gt;&lt;prefs&gt;&lt;pref name="fieldType" value="Field"/&gt;&lt;pref</vt:lpwstr>
  </property>
  <property fmtid="{D5CDD505-2E9C-101B-9397-08002B2CF9AE}" pid="8" name="ZOTERO_PREF_2">
    <vt:lpwstr> name="storeReferences" value="true"/&gt;&lt;pref name="automaticJournalAbbreviations" value="true"/&gt;&lt;pref name="noteType" value=""/&gt;&lt;/prefs&gt;&lt;/data&gt;</vt:lpwstr>
  </property>
</Properties>
</file>