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C7177C" w14:textId="5A6BF4C2" w:rsidR="00E62334" w:rsidRPr="00722349" w:rsidRDefault="00E62334" w:rsidP="00D847EC">
      <w:pPr>
        <w:pStyle w:val="Heading2"/>
        <w:spacing w:after="120" w:line="480" w:lineRule="auto"/>
        <w:rPr>
          <w:rFonts w:ascii="Arial" w:hAnsi="Arial" w:cs="Arial"/>
          <w:color w:val="auto"/>
          <w:lang w:val="en-GB"/>
        </w:rPr>
      </w:pPr>
      <w:bookmarkStart w:id="0" w:name="_Toc387833016"/>
      <w:r w:rsidRPr="00722349">
        <w:rPr>
          <w:rFonts w:ascii="Arial" w:hAnsi="Arial" w:cs="Arial"/>
          <w:color w:val="auto"/>
          <w:lang w:val="en-GB"/>
        </w:rPr>
        <w:t xml:space="preserve">Geriatric support </w:t>
      </w:r>
      <w:r w:rsidR="005D6B3E" w:rsidRPr="0002560C">
        <w:rPr>
          <w:rFonts w:ascii="Arial" w:hAnsi="Arial" w:cs="Arial"/>
          <w:color w:val="FF0000"/>
          <w:lang w:val="en-GB"/>
        </w:rPr>
        <w:t>in</w:t>
      </w:r>
      <w:r w:rsidR="005D6B3E" w:rsidRPr="00722349">
        <w:rPr>
          <w:rFonts w:ascii="Arial" w:hAnsi="Arial" w:cs="Arial"/>
          <w:color w:val="auto"/>
          <w:lang w:val="en-GB"/>
        </w:rPr>
        <w:t xml:space="preserve"> </w:t>
      </w:r>
      <w:r w:rsidRPr="00722349">
        <w:rPr>
          <w:rFonts w:ascii="Arial" w:hAnsi="Arial" w:cs="Arial"/>
          <w:color w:val="auto"/>
          <w:lang w:val="en-GB"/>
        </w:rPr>
        <w:t>the emergency depa</w:t>
      </w:r>
      <w:r w:rsidR="0070793B" w:rsidRPr="00722349">
        <w:rPr>
          <w:rFonts w:ascii="Arial" w:hAnsi="Arial" w:cs="Arial"/>
          <w:color w:val="auto"/>
          <w:lang w:val="en-GB"/>
        </w:rPr>
        <w:t>rtment: a national survey</w:t>
      </w:r>
      <w:r w:rsidR="00C35C4E" w:rsidRPr="00722349">
        <w:rPr>
          <w:rFonts w:ascii="Arial" w:hAnsi="Arial" w:cs="Arial"/>
          <w:color w:val="auto"/>
          <w:lang w:val="en-GB"/>
        </w:rPr>
        <w:t xml:space="preserve"> in Belgium</w:t>
      </w:r>
    </w:p>
    <w:p w14:paraId="57488593" w14:textId="1A835A9C" w:rsidR="00237A38" w:rsidRPr="006D213B" w:rsidRDefault="00C35C4E" w:rsidP="00D847EC">
      <w:pPr>
        <w:suppressLineNumbers/>
        <w:spacing w:after="0" w:line="480" w:lineRule="auto"/>
        <w:jc w:val="both"/>
        <w:rPr>
          <w:rFonts w:ascii="Arial" w:hAnsi="Arial" w:cs="Arial"/>
          <w:sz w:val="20"/>
          <w:szCs w:val="20"/>
          <w:vertAlign w:val="superscript"/>
          <w:lang w:val="fr-FR"/>
        </w:rPr>
      </w:pPr>
      <w:r w:rsidRPr="006D213B">
        <w:rPr>
          <w:rFonts w:ascii="Arial" w:hAnsi="Arial" w:cs="Arial"/>
          <w:sz w:val="20"/>
          <w:szCs w:val="20"/>
          <w:lang w:val="fr-FR"/>
        </w:rPr>
        <w:t>Els Devriendt, RN, MSN</w:t>
      </w:r>
      <w:r w:rsidR="003F11D1" w:rsidRPr="006D213B">
        <w:rPr>
          <w:rFonts w:ascii="Arial" w:hAnsi="Arial" w:cs="Arial"/>
          <w:sz w:val="20"/>
          <w:szCs w:val="20"/>
          <w:vertAlign w:val="superscript"/>
          <w:lang w:val="fr-FR"/>
        </w:rPr>
        <w:t>1,2</w:t>
      </w:r>
      <w:r w:rsidR="004E35AD" w:rsidRPr="006D213B">
        <w:rPr>
          <w:rFonts w:ascii="Arial" w:hAnsi="Arial" w:cs="Arial"/>
          <w:sz w:val="20"/>
          <w:szCs w:val="20"/>
          <w:vertAlign w:val="superscript"/>
          <w:lang w:val="fr-FR"/>
        </w:rPr>
        <w:t>,*</w:t>
      </w:r>
    </w:p>
    <w:p w14:paraId="4C879C02" w14:textId="4CD93D79" w:rsidR="00237A38" w:rsidRPr="006D213B" w:rsidRDefault="00237A38" w:rsidP="00D847EC">
      <w:pPr>
        <w:suppressLineNumbers/>
        <w:spacing w:after="0" w:line="480" w:lineRule="auto"/>
        <w:jc w:val="both"/>
        <w:rPr>
          <w:rFonts w:ascii="Arial" w:hAnsi="Arial" w:cs="Arial"/>
          <w:sz w:val="20"/>
          <w:szCs w:val="20"/>
          <w:lang w:val="fr-FR"/>
        </w:rPr>
      </w:pPr>
      <w:r w:rsidRPr="006D213B">
        <w:rPr>
          <w:rFonts w:ascii="Arial" w:hAnsi="Arial" w:cs="Arial"/>
          <w:sz w:val="20"/>
          <w:szCs w:val="20"/>
          <w:lang w:val="fr-FR"/>
        </w:rPr>
        <w:t xml:space="preserve">e-mail: </w:t>
      </w:r>
      <w:hyperlink r:id="rId8" w:history="1">
        <w:r w:rsidRPr="006D213B">
          <w:rPr>
            <w:rStyle w:val="Hyperlink"/>
            <w:rFonts w:ascii="Arial" w:hAnsi="Arial" w:cs="Arial"/>
            <w:sz w:val="20"/>
            <w:szCs w:val="20"/>
            <w:lang w:val="fr-FR"/>
          </w:rPr>
          <w:t>els.devriendt@kuleuven.be</w:t>
        </w:r>
      </w:hyperlink>
      <w:r w:rsidRPr="006D213B">
        <w:rPr>
          <w:rFonts w:ascii="Arial" w:hAnsi="Arial" w:cs="Arial"/>
          <w:sz w:val="20"/>
          <w:szCs w:val="20"/>
          <w:lang w:val="fr-FR"/>
        </w:rPr>
        <w:t xml:space="preserve"> </w:t>
      </w:r>
    </w:p>
    <w:p w14:paraId="098364FB" w14:textId="77777777" w:rsidR="00237A38" w:rsidRDefault="00C35C4E" w:rsidP="00D847EC">
      <w:pPr>
        <w:suppressLineNumbers/>
        <w:spacing w:after="0" w:line="480" w:lineRule="auto"/>
        <w:jc w:val="both"/>
        <w:rPr>
          <w:rFonts w:ascii="Arial" w:hAnsi="Arial" w:cs="Arial"/>
          <w:sz w:val="20"/>
          <w:szCs w:val="20"/>
          <w:vertAlign w:val="superscript"/>
        </w:rPr>
      </w:pPr>
      <w:r w:rsidRPr="00237A38">
        <w:rPr>
          <w:rFonts w:ascii="Arial" w:hAnsi="Arial" w:cs="Arial"/>
          <w:sz w:val="20"/>
          <w:szCs w:val="20"/>
        </w:rPr>
        <w:t>Isabelle De Brauwer, MD, PhD</w:t>
      </w:r>
      <w:r w:rsidR="003F11D1" w:rsidRPr="00237A38">
        <w:rPr>
          <w:rFonts w:ascii="Arial" w:hAnsi="Arial" w:cs="Arial"/>
          <w:sz w:val="20"/>
          <w:szCs w:val="20"/>
          <w:vertAlign w:val="superscript"/>
        </w:rPr>
        <w:t>3</w:t>
      </w:r>
      <w:r w:rsidR="000758DD" w:rsidRPr="00237A38">
        <w:rPr>
          <w:rFonts w:ascii="Arial" w:hAnsi="Arial" w:cs="Arial"/>
          <w:sz w:val="20"/>
          <w:szCs w:val="20"/>
          <w:vertAlign w:val="superscript"/>
        </w:rPr>
        <w:t>,4</w:t>
      </w:r>
      <w:r w:rsidR="004E35AD" w:rsidRPr="00237A38">
        <w:rPr>
          <w:rFonts w:ascii="Arial" w:hAnsi="Arial" w:cs="Arial"/>
          <w:sz w:val="20"/>
          <w:szCs w:val="20"/>
          <w:vertAlign w:val="superscript"/>
        </w:rPr>
        <w:t>,*</w:t>
      </w:r>
    </w:p>
    <w:p w14:paraId="4A62569E" w14:textId="38D5A3F1" w:rsidR="00237A38" w:rsidRPr="006D213B" w:rsidRDefault="00237A38" w:rsidP="00D847EC">
      <w:pPr>
        <w:suppressLineNumbers/>
        <w:spacing w:after="0" w:line="480" w:lineRule="auto"/>
        <w:jc w:val="both"/>
        <w:rPr>
          <w:rFonts w:ascii="Arial" w:hAnsi="Arial" w:cs="Arial"/>
          <w:sz w:val="20"/>
          <w:szCs w:val="20"/>
          <w:lang w:val="fr-FR"/>
        </w:rPr>
      </w:pPr>
      <w:r w:rsidRPr="006D213B">
        <w:rPr>
          <w:rFonts w:ascii="Arial" w:hAnsi="Arial" w:cs="Arial"/>
          <w:sz w:val="20"/>
          <w:szCs w:val="20"/>
          <w:lang w:val="fr-FR"/>
        </w:rPr>
        <w:t xml:space="preserve">e-mail: </w:t>
      </w:r>
      <w:hyperlink r:id="rId9" w:history="1">
        <w:r w:rsidRPr="006D213B">
          <w:rPr>
            <w:rStyle w:val="Hyperlink"/>
            <w:rFonts w:ascii="Arial" w:hAnsi="Arial" w:cs="Arial"/>
            <w:sz w:val="20"/>
            <w:szCs w:val="20"/>
            <w:lang w:val="fr-FR"/>
          </w:rPr>
          <w:t>isabelle.debrauwer@uclouvain.be</w:t>
        </w:r>
      </w:hyperlink>
      <w:r w:rsidRPr="006D213B">
        <w:rPr>
          <w:rFonts w:ascii="Arial" w:hAnsi="Arial" w:cs="Arial"/>
          <w:sz w:val="20"/>
          <w:szCs w:val="20"/>
          <w:lang w:val="fr-FR"/>
        </w:rPr>
        <w:t xml:space="preserve"> </w:t>
      </w:r>
    </w:p>
    <w:p w14:paraId="6656A67D" w14:textId="56E14AC5" w:rsidR="00237A38" w:rsidRDefault="00C35C4E" w:rsidP="00D847EC">
      <w:pPr>
        <w:suppressLineNumbers/>
        <w:spacing w:after="0" w:line="480" w:lineRule="auto"/>
        <w:jc w:val="both"/>
        <w:rPr>
          <w:rFonts w:ascii="Arial" w:hAnsi="Arial" w:cs="Arial"/>
          <w:sz w:val="20"/>
          <w:szCs w:val="20"/>
          <w:vertAlign w:val="superscript"/>
        </w:rPr>
      </w:pPr>
      <w:r w:rsidRPr="00237A38">
        <w:rPr>
          <w:rFonts w:ascii="Arial" w:hAnsi="Arial" w:cs="Arial"/>
          <w:sz w:val="20"/>
          <w:szCs w:val="20"/>
        </w:rPr>
        <w:t xml:space="preserve">Lies Vandersaenen, </w:t>
      </w:r>
      <w:r w:rsidR="00545406" w:rsidRPr="00237A38">
        <w:rPr>
          <w:rFonts w:ascii="Arial" w:hAnsi="Arial" w:cs="Arial"/>
          <w:sz w:val="20"/>
          <w:szCs w:val="20"/>
        </w:rPr>
        <w:t>RN, MSN</w:t>
      </w:r>
      <w:r w:rsidR="003F11D1" w:rsidRPr="00237A38">
        <w:rPr>
          <w:rFonts w:ascii="Arial" w:hAnsi="Arial" w:cs="Arial"/>
          <w:sz w:val="20"/>
          <w:szCs w:val="20"/>
          <w:vertAlign w:val="superscript"/>
        </w:rPr>
        <w:t>1</w:t>
      </w:r>
    </w:p>
    <w:p w14:paraId="34B7FA1E" w14:textId="192AC38F" w:rsidR="00237A38" w:rsidRDefault="00237A38" w:rsidP="00D847EC">
      <w:pPr>
        <w:suppressLineNumbers/>
        <w:spacing w:after="0" w:line="480" w:lineRule="auto"/>
        <w:jc w:val="both"/>
        <w:rPr>
          <w:rFonts w:ascii="Arial" w:hAnsi="Arial" w:cs="Arial"/>
          <w:sz w:val="20"/>
          <w:szCs w:val="20"/>
        </w:rPr>
      </w:pPr>
      <w:r w:rsidRPr="00237A38">
        <w:rPr>
          <w:rFonts w:ascii="Arial" w:hAnsi="Arial" w:cs="Arial"/>
          <w:sz w:val="20"/>
          <w:szCs w:val="20"/>
        </w:rPr>
        <w:t xml:space="preserve">e-mail: </w:t>
      </w:r>
      <w:hyperlink r:id="rId10" w:history="1">
        <w:r w:rsidRPr="006365F2">
          <w:rPr>
            <w:rStyle w:val="Hyperlink"/>
            <w:rFonts w:ascii="Arial" w:hAnsi="Arial" w:cs="Arial"/>
            <w:sz w:val="20"/>
            <w:szCs w:val="20"/>
          </w:rPr>
          <w:t>liesvandersaenen@hotmail.com</w:t>
        </w:r>
      </w:hyperlink>
    </w:p>
    <w:p w14:paraId="2E8A9B04" w14:textId="77777777" w:rsidR="00237A38" w:rsidRDefault="009E64CE" w:rsidP="00D847EC">
      <w:pPr>
        <w:suppressLineNumbers/>
        <w:spacing w:after="0" w:line="480" w:lineRule="auto"/>
        <w:jc w:val="both"/>
        <w:rPr>
          <w:rFonts w:ascii="Arial" w:hAnsi="Arial" w:cs="Arial"/>
          <w:sz w:val="20"/>
          <w:szCs w:val="20"/>
          <w:vertAlign w:val="superscript"/>
        </w:rPr>
      </w:pPr>
      <w:r w:rsidRPr="00237A38">
        <w:rPr>
          <w:rFonts w:ascii="Arial" w:hAnsi="Arial" w:cs="Arial"/>
          <w:sz w:val="20"/>
          <w:szCs w:val="20"/>
        </w:rPr>
        <w:t>Pieter Heeren, RN, MSN</w:t>
      </w:r>
      <w:r w:rsidRPr="00237A38">
        <w:rPr>
          <w:rFonts w:ascii="Arial" w:hAnsi="Arial" w:cs="Arial"/>
          <w:sz w:val="20"/>
          <w:szCs w:val="20"/>
          <w:vertAlign w:val="superscript"/>
        </w:rPr>
        <w:t>1,2</w:t>
      </w:r>
    </w:p>
    <w:p w14:paraId="189CF9A0" w14:textId="13A3EBB2" w:rsidR="00237A38" w:rsidRPr="00237A38" w:rsidRDefault="00237A38" w:rsidP="00D847EC">
      <w:pPr>
        <w:suppressLineNumbers/>
        <w:spacing w:after="0" w:line="480" w:lineRule="auto"/>
        <w:jc w:val="both"/>
        <w:rPr>
          <w:rFonts w:ascii="Arial" w:hAnsi="Arial" w:cs="Arial"/>
          <w:sz w:val="20"/>
          <w:szCs w:val="20"/>
          <w:lang w:val="en-GB"/>
        </w:rPr>
      </w:pPr>
      <w:r w:rsidRPr="00237A38">
        <w:rPr>
          <w:rFonts w:ascii="Arial" w:hAnsi="Arial" w:cs="Arial"/>
          <w:sz w:val="20"/>
          <w:szCs w:val="20"/>
          <w:lang w:val="en-GB"/>
        </w:rPr>
        <w:t xml:space="preserve">e-mail: </w:t>
      </w:r>
      <w:hyperlink r:id="rId11" w:history="1">
        <w:r w:rsidRPr="00237A38">
          <w:rPr>
            <w:rStyle w:val="Hyperlink"/>
            <w:rFonts w:ascii="Arial" w:hAnsi="Arial" w:cs="Arial"/>
            <w:sz w:val="20"/>
            <w:szCs w:val="20"/>
            <w:lang w:val="en-GB"/>
          </w:rPr>
          <w:t>pieter.heeren@uzleuven.be</w:t>
        </w:r>
      </w:hyperlink>
      <w:r w:rsidRPr="00237A38">
        <w:rPr>
          <w:rFonts w:ascii="Arial" w:hAnsi="Arial" w:cs="Arial"/>
          <w:sz w:val="20"/>
          <w:szCs w:val="20"/>
          <w:lang w:val="en-GB"/>
        </w:rPr>
        <w:t xml:space="preserve"> </w:t>
      </w:r>
    </w:p>
    <w:p w14:paraId="5844C171" w14:textId="56E6504C" w:rsidR="00237A38" w:rsidRDefault="009E64CE" w:rsidP="00D847EC">
      <w:pPr>
        <w:suppressLineNumbers/>
        <w:spacing w:after="0" w:line="480" w:lineRule="auto"/>
        <w:jc w:val="both"/>
        <w:rPr>
          <w:rFonts w:ascii="Arial" w:hAnsi="Arial" w:cs="Arial"/>
          <w:sz w:val="20"/>
          <w:szCs w:val="20"/>
          <w:vertAlign w:val="superscript"/>
          <w:lang w:val="en-GB"/>
        </w:rPr>
      </w:pPr>
      <w:r w:rsidRPr="00722349">
        <w:rPr>
          <w:rFonts w:ascii="Arial" w:hAnsi="Arial" w:cs="Arial"/>
          <w:sz w:val="20"/>
          <w:szCs w:val="20"/>
          <w:lang w:val="en-GB"/>
        </w:rPr>
        <w:t xml:space="preserve">Simon Conroy, </w:t>
      </w:r>
      <w:del w:id="1" w:author="Conroy, Simon (Dr.)" w:date="2016-09-07T10:11:00Z">
        <w:r w:rsidRPr="00722349" w:rsidDel="00B43C81">
          <w:rPr>
            <w:rFonts w:ascii="Arial" w:hAnsi="Arial" w:cs="Arial"/>
            <w:sz w:val="20"/>
            <w:szCs w:val="20"/>
            <w:lang w:val="en-GB"/>
          </w:rPr>
          <w:delText>MD</w:delText>
        </w:r>
      </w:del>
      <w:ins w:id="2" w:author="Conroy, Simon (Dr.)" w:date="2016-09-07T10:11:00Z">
        <w:r w:rsidR="00B43C81">
          <w:rPr>
            <w:rFonts w:ascii="Arial" w:hAnsi="Arial" w:cs="Arial"/>
            <w:sz w:val="20"/>
            <w:szCs w:val="20"/>
            <w:lang w:val="en-GB"/>
          </w:rPr>
          <w:t>MB ChB</w:t>
        </w:r>
      </w:ins>
      <w:r w:rsidRPr="00722349">
        <w:rPr>
          <w:rFonts w:ascii="Arial" w:hAnsi="Arial" w:cs="Arial"/>
          <w:sz w:val="20"/>
          <w:szCs w:val="20"/>
          <w:lang w:val="en-GB"/>
        </w:rPr>
        <w:t>, PhD</w:t>
      </w:r>
      <w:r w:rsidRPr="00722349">
        <w:rPr>
          <w:rFonts w:ascii="Arial" w:hAnsi="Arial" w:cs="Arial"/>
          <w:sz w:val="20"/>
          <w:szCs w:val="20"/>
          <w:vertAlign w:val="superscript"/>
          <w:lang w:val="en-GB"/>
        </w:rPr>
        <w:t>5</w:t>
      </w:r>
    </w:p>
    <w:p w14:paraId="15B5DB0C" w14:textId="0EE5B0BF" w:rsidR="00237A38" w:rsidRDefault="00E60642" w:rsidP="00D847EC">
      <w:pPr>
        <w:suppressLineNumbers/>
        <w:spacing w:after="0" w:line="480" w:lineRule="auto"/>
        <w:jc w:val="both"/>
        <w:rPr>
          <w:rFonts w:ascii="Arial" w:hAnsi="Arial" w:cs="Arial"/>
          <w:sz w:val="20"/>
          <w:szCs w:val="20"/>
          <w:lang w:val="en-GB"/>
        </w:rPr>
      </w:pPr>
      <w:r>
        <w:rPr>
          <w:rFonts w:ascii="Arial" w:hAnsi="Arial" w:cs="Arial"/>
          <w:sz w:val="20"/>
          <w:szCs w:val="20"/>
          <w:lang w:val="en-GB"/>
        </w:rPr>
        <w:t xml:space="preserve">e-mail: </w:t>
      </w:r>
      <w:hyperlink r:id="rId12" w:history="1">
        <w:r w:rsidRPr="006365F2">
          <w:rPr>
            <w:rStyle w:val="Hyperlink"/>
            <w:rFonts w:ascii="Arial" w:hAnsi="Arial" w:cs="Arial"/>
            <w:sz w:val="20"/>
            <w:szCs w:val="20"/>
            <w:lang w:val="en-GB"/>
          </w:rPr>
          <w:t>spc3@leicester.ac.uk</w:t>
        </w:r>
      </w:hyperlink>
      <w:r>
        <w:rPr>
          <w:rFonts w:ascii="Arial" w:hAnsi="Arial" w:cs="Arial"/>
          <w:sz w:val="20"/>
          <w:szCs w:val="20"/>
          <w:lang w:val="en-GB"/>
        </w:rPr>
        <w:t xml:space="preserve"> </w:t>
      </w:r>
    </w:p>
    <w:p w14:paraId="76DB3C3B" w14:textId="77777777" w:rsidR="00237A38" w:rsidRDefault="00C35C4E" w:rsidP="00D847EC">
      <w:pPr>
        <w:suppressLineNumbers/>
        <w:spacing w:after="0" w:line="480" w:lineRule="auto"/>
        <w:jc w:val="both"/>
        <w:rPr>
          <w:rFonts w:ascii="Arial" w:hAnsi="Arial" w:cs="Arial"/>
          <w:sz w:val="20"/>
          <w:szCs w:val="20"/>
          <w:vertAlign w:val="superscript"/>
          <w:lang w:val="en-GB"/>
        </w:rPr>
      </w:pPr>
      <w:r w:rsidRPr="00722349">
        <w:rPr>
          <w:rFonts w:ascii="Arial" w:hAnsi="Arial" w:cs="Arial"/>
          <w:sz w:val="20"/>
          <w:szCs w:val="20"/>
          <w:lang w:val="en-GB"/>
        </w:rPr>
        <w:t>Benoit Boland, MD, PhD</w:t>
      </w:r>
      <w:r w:rsidR="003F11D1" w:rsidRPr="00722349">
        <w:rPr>
          <w:rFonts w:ascii="Arial" w:hAnsi="Arial" w:cs="Arial"/>
          <w:sz w:val="20"/>
          <w:szCs w:val="20"/>
          <w:vertAlign w:val="superscript"/>
          <w:lang w:val="en-GB"/>
        </w:rPr>
        <w:t>3</w:t>
      </w:r>
      <w:r w:rsidR="001476C1" w:rsidRPr="00722349">
        <w:rPr>
          <w:rFonts w:ascii="Arial" w:hAnsi="Arial" w:cs="Arial"/>
          <w:sz w:val="20"/>
          <w:szCs w:val="20"/>
          <w:vertAlign w:val="superscript"/>
          <w:lang w:val="en-GB"/>
        </w:rPr>
        <w:t>,4</w:t>
      </w:r>
    </w:p>
    <w:p w14:paraId="33517B1D" w14:textId="484486F4" w:rsidR="00E60642" w:rsidRDefault="00E60642" w:rsidP="00D847EC">
      <w:pPr>
        <w:suppressLineNumbers/>
        <w:spacing w:after="0" w:line="480" w:lineRule="auto"/>
        <w:jc w:val="both"/>
        <w:rPr>
          <w:rFonts w:ascii="Arial" w:hAnsi="Arial" w:cs="Arial"/>
          <w:sz w:val="20"/>
          <w:szCs w:val="20"/>
          <w:lang w:val="en-GB"/>
        </w:rPr>
      </w:pPr>
      <w:r>
        <w:rPr>
          <w:rFonts w:ascii="Arial" w:hAnsi="Arial" w:cs="Arial"/>
          <w:sz w:val="20"/>
          <w:szCs w:val="20"/>
          <w:lang w:val="en-GB"/>
        </w:rPr>
        <w:t xml:space="preserve">e-mail: </w:t>
      </w:r>
      <w:hyperlink r:id="rId13" w:history="1">
        <w:r w:rsidRPr="006365F2">
          <w:rPr>
            <w:rStyle w:val="Hyperlink"/>
            <w:rFonts w:ascii="Arial" w:hAnsi="Arial" w:cs="Arial"/>
            <w:sz w:val="20"/>
            <w:szCs w:val="20"/>
            <w:lang w:val="en-GB"/>
          </w:rPr>
          <w:t>Benoit.Boland@uclouvain.be</w:t>
        </w:r>
      </w:hyperlink>
    </w:p>
    <w:p w14:paraId="2A14D376" w14:textId="77777777" w:rsidR="00237A38" w:rsidRDefault="00C35C4E" w:rsidP="00D847EC">
      <w:pPr>
        <w:suppressLineNumbers/>
        <w:spacing w:after="0" w:line="480" w:lineRule="auto"/>
        <w:jc w:val="both"/>
        <w:rPr>
          <w:rFonts w:ascii="Arial" w:hAnsi="Arial" w:cs="Arial"/>
          <w:sz w:val="20"/>
          <w:szCs w:val="20"/>
          <w:vertAlign w:val="superscript"/>
          <w:lang w:val="en-GB"/>
        </w:rPr>
      </w:pPr>
      <w:r w:rsidRPr="00722349">
        <w:rPr>
          <w:rFonts w:ascii="Arial" w:hAnsi="Arial" w:cs="Arial"/>
          <w:sz w:val="20"/>
          <w:szCs w:val="20"/>
          <w:lang w:val="en-GB"/>
        </w:rPr>
        <w:t>Johan Flamaing, MD, PhD</w:t>
      </w:r>
      <w:r w:rsidR="003F11D1" w:rsidRPr="00722349">
        <w:rPr>
          <w:rFonts w:ascii="Arial" w:hAnsi="Arial" w:cs="Arial"/>
          <w:sz w:val="20"/>
          <w:szCs w:val="20"/>
          <w:vertAlign w:val="superscript"/>
          <w:lang w:val="en-GB"/>
        </w:rPr>
        <w:t>2,</w:t>
      </w:r>
      <w:r w:rsidR="009E64CE" w:rsidRPr="00722349">
        <w:rPr>
          <w:rFonts w:ascii="Arial" w:hAnsi="Arial" w:cs="Arial"/>
          <w:sz w:val="20"/>
          <w:szCs w:val="20"/>
          <w:vertAlign w:val="superscript"/>
          <w:lang w:val="en-GB"/>
        </w:rPr>
        <w:t>6</w:t>
      </w:r>
    </w:p>
    <w:p w14:paraId="07FA0D05" w14:textId="5693FCF1" w:rsidR="00E60642" w:rsidRPr="006D213B" w:rsidRDefault="00E60642" w:rsidP="00D847EC">
      <w:pPr>
        <w:suppressLineNumbers/>
        <w:spacing w:after="0" w:line="480" w:lineRule="auto"/>
        <w:jc w:val="both"/>
        <w:rPr>
          <w:rFonts w:ascii="Arial" w:hAnsi="Arial" w:cs="Arial"/>
          <w:sz w:val="20"/>
          <w:szCs w:val="20"/>
          <w:lang w:val="fr-FR"/>
        </w:rPr>
      </w:pPr>
      <w:r w:rsidRPr="006D213B">
        <w:rPr>
          <w:rFonts w:ascii="Arial" w:hAnsi="Arial" w:cs="Arial"/>
          <w:sz w:val="20"/>
          <w:szCs w:val="20"/>
          <w:lang w:val="fr-FR"/>
        </w:rPr>
        <w:t xml:space="preserve">e-mail: </w:t>
      </w:r>
      <w:hyperlink r:id="rId14" w:history="1">
        <w:r w:rsidRPr="006D213B">
          <w:rPr>
            <w:rStyle w:val="Hyperlink"/>
            <w:rFonts w:ascii="Arial" w:hAnsi="Arial" w:cs="Arial"/>
            <w:sz w:val="20"/>
            <w:szCs w:val="20"/>
            <w:lang w:val="fr-FR"/>
          </w:rPr>
          <w:t>johan.flamaing@uzleuven.be</w:t>
        </w:r>
      </w:hyperlink>
      <w:r w:rsidRPr="006D213B">
        <w:rPr>
          <w:rFonts w:ascii="Arial" w:hAnsi="Arial" w:cs="Arial"/>
          <w:sz w:val="20"/>
          <w:szCs w:val="20"/>
          <w:lang w:val="fr-FR"/>
        </w:rPr>
        <w:t xml:space="preserve">  </w:t>
      </w:r>
    </w:p>
    <w:p w14:paraId="1BBEF4B6" w14:textId="77777777" w:rsidR="00237A38" w:rsidRPr="006D213B" w:rsidRDefault="00C35C4E" w:rsidP="00D847EC">
      <w:pPr>
        <w:suppressLineNumbers/>
        <w:spacing w:after="0" w:line="480" w:lineRule="auto"/>
        <w:jc w:val="both"/>
        <w:rPr>
          <w:rFonts w:ascii="Arial" w:hAnsi="Arial" w:cs="Arial"/>
          <w:sz w:val="20"/>
          <w:szCs w:val="20"/>
          <w:vertAlign w:val="superscript"/>
          <w:lang w:val="fr-FR"/>
        </w:rPr>
      </w:pPr>
      <w:r w:rsidRPr="006D213B">
        <w:rPr>
          <w:rFonts w:ascii="Arial" w:hAnsi="Arial" w:cs="Arial"/>
          <w:sz w:val="20"/>
          <w:szCs w:val="20"/>
          <w:lang w:val="fr-FR"/>
        </w:rPr>
        <w:t xml:space="preserve">Marc Sabbe </w:t>
      </w:r>
      <w:r w:rsidR="00545406" w:rsidRPr="006D213B">
        <w:rPr>
          <w:rFonts w:ascii="Arial" w:hAnsi="Arial" w:cs="Arial"/>
          <w:sz w:val="20"/>
          <w:szCs w:val="20"/>
          <w:lang w:val="fr-FR"/>
        </w:rPr>
        <w:t xml:space="preserve">MD, </w:t>
      </w:r>
      <w:r w:rsidR="009E64CE" w:rsidRPr="006D213B">
        <w:rPr>
          <w:rFonts w:ascii="Arial" w:hAnsi="Arial" w:cs="Arial"/>
          <w:sz w:val="20"/>
          <w:szCs w:val="20"/>
          <w:lang w:val="fr-FR"/>
        </w:rPr>
        <w:t>PhD</w:t>
      </w:r>
      <w:r w:rsidR="009E64CE" w:rsidRPr="006D213B">
        <w:rPr>
          <w:rFonts w:ascii="Arial" w:hAnsi="Arial" w:cs="Arial"/>
          <w:sz w:val="20"/>
          <w:szCs w:val="20"/>
          <w:vertAlign w:val="superscript"/>
          <w:lang w:val="fr-FR"/>
        </w:rPr>
        <w:t>7</w:t>
      </w:r>
      <w:r w:rsidR="008B5A66" w:rsidRPr="006D213B">
        <w:rPr>
          <w:rFonts w:ascii="Arial" w:hAnsi="Arial" w:cs="Arial"/>
          <w:sz w:val="20"/>
          <w:szCs w:val="20"/>
          <w:vertAlign w:val="superscript"/>
          <w:lang w:val="fr-FR"/>
        </w:rPr>
        <w:t>,</w:t>
      </w:r>
      <w:r w:rsidR="009E64CE" w:rsidRPr="006D213B">
        <w:rPr>
          <w:rFonts w:ascii="Arial" w:hAnsi="Arial" w:cs="Arial"/>
          <w:sz w:val="20"/>
          <w:szCs w:val="20"/>
          <w:vertAlign w:val="superscript"/>
          <w:lang w:val="fr-FR"/>
        </w:rPr>
        <w:t>8</w:t>
      </w:r>
      <w:r w:rsidR="008B5A66" w:rsidRPr="006D213B">
        <w:rPr>
          <w:rFonts w:ascii="Arial" w:hAnsi="Arial" w:cs="Arial"/>
          <w:sz w:val="20"/>
          <w:szCs w:val="20"/>
          <w:vertAlign w:val="superscript"/>
          <w:lang w:val="fr-FR"/>
        </w:rPr>
        <w:t xml:space="preserve"> </w:t>
      </w:r>
    </w:p>
    <w:p w14:paraId="065B9BD2" w14:textId="2F5029B9" w:rsidR="00E60642" w:rsidRPr="006D213B" w:rsidRDefault="00E60642" w:rsidP="00D847EC">
      <w:pPr>
        <w:suppressLineNumbers/>
        <w:spacing w:after="0" w:line="480" w:lineRule="auto"/>
        <w:jc w:val="both"/>
        <w:rPr>
          <w:rFonts w:ascii="Arial" w:hAnsi="Arial" w:cs="Arial"/>
          <w:sz w:val="20"/>
          <w:szCs w:val="20"/>
          <w:lang w:val="fr-FR"/>
        </w:rPr>
      </w:pPr>
      <w:r w:rsidRPr="006D213B">
        <w:rPr>
          <w:rFonts w:ascii="Arial" w:hAnsi="Arial" w:cs="Arial"/>
          <w:sz w:val="20"/>
          <w:szCs w:val="20"/>
          <w:lang w:val="fr-FR"/>
        </w:rPr>
        <w:t xml:space="preserve">e-mail: </w:t>
      </w:r>
      <w:hyperlink r:id="rId15" w:history="1">
        <w:r w:rsidRPr="006D213B">
          <w:rPr>
            <w:rStyle w:val="Hyperlink"/>
            <w:rFonts w:ascii="Arial" w:hAnsi="Arial" w:cs="Arial"/>
            <w:sz w:val="20"/>
            <w:szCs w:val="20"/>
            <w:lang w:val="fr-FR"/>
          </w:rPr>
          <w:t>marc.sabbe@uzleuven.be</w:t>
        </w:r>
      </w:hyperlink>
      <w:r w:rsidRPr="006D213B">
        <w:rPr>
          <w:rFonts w:ascii="Arial" w:hAnsi="Arial" w:cs="Arial"/>
          <w:sz w:val="20"/>
          <w:szCs w:val="20"/>
          <w:lang w:val="fr-FR"/>
        </w:rPr>
        <w:t xml:space="preserve"> </w:t>
      </w:r>
    </w:p>
    <w:p w14:paraId="5EAE04CE" w14:textId="77777777" w:rsidR="00237A38" w:rsidRPr="00E60642" w:rsidRDefault="00C35C4E" w:rsidP="00D847EC">
      <w:pPr>
        <w:suppressLineNumbers/>
        <w:spacing w:after="0" w:line="480" w:lineRule="auto"/>
        <w:jc w:val="both"/>
        <w:rPr>
          <w:rFonts w:ascii="Arial" w:hAnsi="Arial" w:cs="Arial"/>
          <w:sz w:val="20"/>
          <w:szCs w:val="20"/>
          <w:vertAlign w:val="superscript"/>
        </w:rPr>
      </w:pPr>
      <w:r w:rsidRPr="00E60642">
        <w:rPr>
          <w:rFonts w:ascii="Arial" w:hAnsi="Arial" w:cs="Arial"/>
          <w:sz w:val="20"/>
          <w:szCs w:val="20"/>
        </w:rPr>
        <w:t>Koen Milisen, RN, PhD</w:t>
      </w:r>
      <w:r w:rsidR="003F11D1" w:rsidRPr="00E60642">
        <w:rPr>
          <w:rFonts w:ascii="Arial" w:hAnsi="Arial" w:cs="Arial"/>
          <w:sz w:val="20"/>
          <w:szCs w:val="20"/>
          <w:vertAlign w:val="superscript"/>
        </w:rPr>
        <w:t>1,2</w:t>
      </w:r>
    </w:p>
    <w:p w14:paraId="315D6B76" w14:textId="136F04BD" w:rsidR="00E60642" w:rsidRPr="00447CA7" w:rsidRDefault="00E60642" w:rsidP="00D847EC">
      <w:pPr>
        <w:suppressLineNumbers/>
        <w:spacing w:after="0" w:line="480" w:lineRule="auto"/>
        <w:jc w:val="both"/>
        <w:rPr>
          <w:rFonts w:ascii="Arial" w:hAnsi="Arial" w:cs="Arial"/>
          <w:sz w:val="20"/>
          <w:szCs w:val="20"/>
        </w:rPr>
      </w:pPr>
      <w:r w:rsidRPr="00447CA7">
        <w:rPr>
          <w:rFonts w:ascii="Arial" w:hAnsi="Arial" w:cs="Arial"/>
          <w:sz w:val="20"/>
          <w:szCs w:val="20"/>
        </w:rPr>
        <w:t xml:space="preserve">e-mail: </w:t>
      </w:r>
      <w:hyperlink r:id="rId16" w:history="1">
        <w:r w:rsidRPr="00447CA7">
          <w:rPr>
            <w:rStyle w:val="Hyperlink"/>
            <w:rFonts w:ascii="Arial" w:hAnsi="Arial" w:cs="Arial"/>
            <w:sz w:val="20"/>
            <w:szCs w:val="20"/>
          </w:rPr>
          <w:t>koen.milisen@kuleuven.be</w:t>
        </w:r>
      </w:hyperlink>
      <w:r w:rsidRPr="00447CA7">
        <w:rPr>
          <w:rFonts w:ascii="Arial" w:hAnsi="Arial" w:cs="Arial"/>
          <w:sz w:val="20"/>
          <w:szCs w:val="20"/>
        </w:rPr>
        <w:t xml:space="preserve"> </w:t>
      </w:r>
    </w:p>
    <w:p w14:paraId="062EAFBD" w14:textId="77777777" w:rsidR="00E60642" w:rsidRPr="006D213B" w:rsidRDefault="00E60642" w:rsidP="00E60642">
      <w:pPr>
        <w:suppressLineNumbers/>
        <w:spacing w:after="0" w:line="480" w:lineRule="auto"/>
        <w:jc w:val="both"/>
        <w:rPr>
          <w:lang w:val="fr-FR"/>
        </w:rPr>
      </w:pPr>
      <w:r w:rsidRPr="006D213B">
        <w:rPr>
          <w:lang w:val="fr-FR"/>
        </w:rPr>
        <w:t>Corresponding author</w:t>
      </w:r>
    </w:p>
    <w:p w14:paraId="3DE02840" w14:textId="3C53008A" w:rsidR="00C35C4E" w:rsidRPr="006D213B" w:rsidRDefault="00C35C4E" w:rsidP="00D847EC">
      <w:pPr>
        <w:suppressLineNumbers/>
        <w:spacing w:after="0" w:line="480" w:lineRule="auto"/>
        <w:jc w:val="both"/>
        <w:rPr>
          <w:rFonts w:ascii="Arial" w:hAnsi="Arial" w:cs="Arial"/>
          <w:sz w:val="20"/>
          <w:szCs w:val="20"/>
          <w:lang w:val="fr-FR"/>
        </w:rPr>
      </w:pPr>
    </w:p>
    <w:p w14:paraId="5B74E575" w14:textId="77777777" w:rsidR="00C35C4E" w:rsidRPr="00722349" w:rsidRDefault="003F11D1" w:rsidP="00D847EC">
      <w:pPr>
        <w:suppressLineNumbers/>
        <w:spacing w:after="0" w:line="480" w:lineRule="auto"/>
        <w:jc w:val="both"/>
        <w:rPr>
          <w:rFonts w:ascii="Arial" w:hAnsi="Arial" w:cs="Arial"/>
          <w:sz w:val="20"/>
          <w:szCs w:val="20"/>
          <w:lang w:val="en-GB"/>
        </w:rPr>
      </w:pPr>
      <w:r w:rsidRPr="00722349">
        <w:rPr>
          <w:rFonts w:ascii="Arial" w:hAnsi="Arial" w:cs="Arial"/>
          <w:sz w:val="20"/>
          <w:szCs w:val="20"/>
          <w:vertAlign w:val="superscript"/>
          <w:lang w:val="en-GB"/>
        </w:rPr>
        <w:t>1</w:t>
      </w:r>
      <w:r w:rsidR="000758DD" w:rsidRPr="00722349">
        <w:rPr>
          <w:rFonts w:ascii="Arial" w:hAnsi="Arial" w:cs="Arial"/>
          <w:sz w:val="20"/>
          <w:szCs w:val="20"/>
          <w:lang w:val="en-GB"/>
        </w:rPr>
        <w:t xml:space="preserve"> Department of Public Health and Primary Care, </w:t>
      </w:r>
      <w:r w:rsidR="0060273E" w:rsidRPr="00722349">
        <w:rPr>
          <w:rFonts w:ascii="Arial" w:hAnsi="Arial" w:cs="Arial"/>
          <w:sz w:val="20"/>
          <w:szCs w:val="20"/>
          <w:lang w:val="en-GB"/>
        </w:rPr>
        <w:t xml:space="preserve">Academic Centre for Nursing and Midwifery </w:t>
      </w:r>
      <w:r w:rsidR="000758DD" w:rsidRPr="00722349">
        <w:rPr>
          <w:rFonts w:ascii="Arial" w:hAnsi="Arial" w:cs="Arial"/>
          <w:sz w:val="20"/>
          <w:szCs w:val="20"/>
          <w:lang w:val="en-GB"/>
        </w:rPr>
        <w:t>, KU Leuven, Kapucijnenvoer 35/4, 3000 Leuven, Belgium.</w:t>
      </w:r>
    </w:p>
    <w:p w14:paraId="2E939AE9" w14:textId="77777777" w:rsidR="00C35C4E" w:rsidRPr="00722349" w:rsidRDefault="003F11D1" w:rsidP="00D847EC">
      <w:pPr>
        <w:suppressLineNumbers/>
        <w:spacing w:after="0" w:line="480" w:lineRule="auto"/>
        <w:jc w:val="both"/>
        <w:rPr>
          <w:rFonts w:ascii="Arial" w:hAnsi="Arial" w:cs="Arial"/>
          <w:sz w:val="20"/>
          <w:szCs w:val="20"/>
          <w:lang w:val="en-GB"/>
        </w:rPr>
      </w:pPr>
      <w:r w:rsidRPr="00722349">
        <w:rPr>
          <w:rFonts w:ascii="Arial" w:hAnsi="Arial" w:cs="Arial"/>
          <w:sz w:val="20"/>
          <w:szCs w:val="20"/>
          <w:vertAlign w:val="superscript"/>
          <w:lang w:val="en-GB"/>
        </w:rPr>
        <w:t>2</w:t>
      </w:r>
      <w:r w:rsidR="00C35C4E" w:rsidRPr="00722349">
        <w:rPr>
          <w:rFonts w:ascii="Arial" w:hAnsi="Arial" w:cs="Arial"/>
          <w:sz w:val="20"/>
          <w:szCs w:val="20"/>
          <w:lang w:val="en-GB"/>
        </w:rPr>
        <w:t xml:space="preserve"> </w:t>
      </w:r>
      <w:r w:rsidR="000758DD" w:rsidRPr="00722349">
        <w:rPr>
          <w:rFonts w:ascii="Arial" w:hAnsi="Arial" w:cs="Arial"/>
          <w:sz w:val="20"/>
          <w:szCs w:val="20"/>
          <w:lang w:val="en-GB"/>
        </w:rPr>
        <w:t>Department of Geriatric Medicine, University Hospitals Leuven, Herestraat 49, 3000 Leuven, Belgium</w:t>
      </w:r>
    </w:p>
    <w:p w14:paraId="6FAABB93" w14:textId="77777777" w:rsidR="00C35C4E" w:rsidRPr="00722349" w:rsidRDefault="003F11D1" w:rsidP="00D847EC">
      <w:pPr>
        <w:suppressLineNumbers/>
        <w:spacing w:after="0" w:line="480" w:lineRule="auto"/>
        <w:jc w:val="both"/>
        <w:rPr>
          <w:rFonts w:ascii="Arial" w:hAnsi="Arial" w:cs="Arial"/>
          <w:sz w:val="20"/>
          <w:szCs w:val="20"/>
          <w:lang w:val="en-GB"/>
        </w:rPr>
      </w:pPr>
      <w:r w:rsidRPr="00722349">
        <w:rPr>
          <w:rFonts w:ascii="Arial" w:hAnsi="Arial" w:cs="Arial"/>
          <w:sz w:val="20"/>
          <w:szCs w:val="20"/>
          <w:vertAlign w:val="superscript"/>
          <w:lang w:val="en-GB"/>
        </w:rPr>
        <w:t>3</w:t>
      </w:r>
      <w:r w:rsidR="00C35C4E" w:rsidRPr="00722349">
        <w:rPr>
          <w:rFonts w:ascii="Arial" w:hAnsi="Arial" w:cs="Arial"/>
          <w:sz w:val="20"/>
          <w:szCs w:val="20"/>
          <w:lang w:val="en-GB"/>
        </w:rPr>
        <w:t xml:space="preserve"> Division of Geriatric Medicine, Cliniques universitaires St-Luc, Brussels</w:t>
      </w:r>
      <w:r w:rsidR="004E35AD" w:rsidRPr="00722349">
        <w:rPr>
          <w:rFonts w:ascii="Arial" w:hAnsi="Arial" w:cs="Arial"/>
          <w:sz w:val="20"/>
          <w:szCs w:val="20"/>
          <w:lang w:val="en-GB"/>
        </w:rPr>
        <w:t>, av Hippocrate 10, 1200 Brussels, Belgium</w:t>
      </w:r>
    </w:p>
    <w:p w14:paraId="03EAFBEE" w14:textId="77777777" w:rsidR="004136F1" w:rsidRPr="00722349" w:rsidRDefault="000758DD" w:rsidP="00D847EC">
      <w:pPr>
        <w:suppressLineNumbers/>
        <w:spacing w:after="0" w:line="480" w:lineRule="auto"/>
        <w:jc w:val="both"/>
        <w:rPr>
          <w:rFonts w:ascii="Arial" w:hAnsi="Arial" w:cs="Arial"/>
          <w:sz w:val="20"/>
          <w:szCs w:val="20"/>
          <w:lang w:val="en-GB"/>
        </w:rPr>
      </w:pPr>
      <w:r w:rsidRPr="00722349">
        <w:rPr>
          <w:rFonts w:ascii="Arial" w:hAnsi="Arial" w:cs="Arial"/>
          <w:sz w:val="20"/>
          <w:szCs w:val="20"/>
          <w:vertAlign w:val="superscript"/>
          <w:lang w:val="en-GB"/>
        </w:rPr>
        <w:t>4</w:t>
      </w:r>
      <w:r w:rsidRPr="00722349">
        <w:rPr>
          <w:rFonts w:ascii="Arial" w:hAnsi="Arial" w:cs="Arial"/>
          <w:sz w:val="20"/>
          <w:szCs w:val="20"/>
          <w:lang w:val="en-GB"/>
        </w:rPr>
        <w:t xml:space="preserve"> </w:t>
      </w:r>
      <w:r w:rsidR="00C35C4E" w:rsidRPr="00722349">
        <w:rPr>
          <w:rFonts w:ascii="Arial" w:hAnsi="Arial" w:cs="Arial"/>
          <w:sz w:val="20"/>
          <w:szCs w:val="20"/>
          <w:lang w:val="en-GB"/>
        </w:rPr>
        <w:t xml:space="preserve">Institute of Health and Society, Université </w:t>
      </w:r>
      <w:r w:rsidR="00733D54" w:rsidRPr="00722349">
        <w:rPr>
          <w:rFonts w:ascii="Arial" w:hAnsi="Arial" w:cs="Arial"/>
          <w:sz w:val="20"/>
          <w:szCs w:val="20"/>
          <w:lang w:val="en-GB"/>
        </w:rPr>
        <w:t>c</w:t>
      </w:r>
      <w:r w:rsidR="00C35C4E" w:rsidRPr="00722349">
        <w:rPr>
          <w:rFonts w:ascii="Arial" w:hAnsi="Arial" w:cs="Arial"/>
          <w:sz w:val="20"/>
          <w:szCs w:val="20"/>
          <w:lang w:val="en-GB"/>
        </w:rPr>
        <w:t xml:space="preserve">atholique de Louvain, </w:t>
      </w:r>
      <w:r w:rsidR="004E35AD" w:rsidRPr="00722349">
        <w:rPr>
          <w:rFonts w:ascii="Arial" w:hAnsi="Arial" w:cs="Arial"/>
          <w:sz w:val="20"/>
          <w:szCs w:val="20"/>
          <w:lang w:val="en-GB"/>
        </w:rPr>
        <w:t xml:space="preserve">clos Chapelle-aux-champs 30, 1200 Brussels, </w:t>
      </w:r>
      <w:r w:rsidR="004136F1" w:rsidRPr="00722349">
        <w:rPr>
          <w:rFonts w:ascii="Arial" w:hAnsi="Arial" w:cs="Arial"/>
          <w:sz w:val="20"/>
          <w:szCs w:val="20"/>
          <w:lang w:val="en-GB"/>
        </w:rPr>
        <w:t>Belgium</w:t>
      </w:r>
    </w:p>
    <w:p w14:paraId="68CF80F2" w14:textId="674F8EE6" w:rsidR="00BD764A" w:rsidRPr="00722349" w:rsidRDefault="008B5A66" w:rsidP="00D847EC">
      <w:pPr>
        <w:suppressLineNumbers/>
        <w:spacing w:after="0" w:line="480" w:lineRule="auto"/>
        <w:jc w:val="both"/>
        <w:rPr>
          <w:rFonts w:ascii="Arial" w:hAnsi="Arial" w:cs="Arial"/>
          <w:sz w:val="20"/>
          <w:szCs w:val="20"/>
          <w:lang w:val="en-GB"/>
        </w:rPr>
      </w:pPr>
      <w:r w:rsidRPr="00722349">
        <w:rPr>
          <w:rFonts w:ascii="Arial" w:hAnsi="Arial" w:cs="Arial"/>
          <w:sz w:val="20"/>
          <w:szCs w:val="20"/>
          <w:vertAlign w:val="superscript"/>
          <w:lang w:val="en-GB"/>
        </w:rPr>
        <w:lastRenderedPageBreak/>
        <w:t>5</w:t>
      </w:r>
      <w:r w:rsidRPr="00722349">
        <w:rPr>
          <w:rFonts w:ascii="Arial" w:hAnsi="Arial" w:cs="Arial"/>
          <w:sz w:val="20"/>
          <w:szCs w:val="20"/>
          <w:lang w:val="en-GB"/>
        </w:rPr>
        <w:t xml:space="preserve"> </w:t>
      </w:r>
      <w:r w:rsidR="009E64CE" w:rsidRPr="00722349">
        <w:rPr>
          <w:rFonts w:ascii="Arial" w:hAnsi="Arial" w:cs="Arial"/>
          <w:sz w:val="20"/>
          <w:szCs w:val="20"/>
          <w:lang w:val="en-GB"/>
        </w:rPr>
        <w:t xml:space="preserve">Geriatric Medicine, University Hospitals of </w:t>
      </w:r>
      <w:r w:rsidR="00CD600D" w:rsidRPr="00722349">
        <w:rPr>
          <w:rFonts w:ascii="Arial" w:hAnsi="Arial" w:cs="Arial"/>
          <w:sz w:val="20"/>
          <w:szCs w:val="20"/>
          <w:lang w:val="en-GB"/>
        </w:rPr>
        <w:t>Leicester,</w:t>
      </w:r>
      <w:r w:rsidR="009E64CE" w:rsidRPr="00722349">
        <w:rPr>
          <w:rFonts w:ascii="Arial" w:hAnsi="Arial" w:cs="Arial"/>
          <w:sz w:val="20"/>
          <w:szCs w:val="20"/>
          <w:lang w:val="en-GB"/>
        </w:rPr>
        <w:t xml:space="preserve"> Leicester, LE1 5WW, UK</w:t>
      </w:r>
    </w:p>
    <w:p w14:paraId="7B92B98C" w14:textId="77777777" w:rsidR="008B5A66" w:rsidRPr="00722349" w:rsidRDefault="00075C12" w:rsidP="00D847EC">
      <w:pPr>
        <w:suppressLineNumbers/>
        <w:spacing w:after="0" w:line="480" w:lineRule="auto"/>
        <w:jc w:val="both"/>
        <w:rPr>
          <w:rFonts w:ascii="Arial" w:hAnsi="Arial" w:cs="Arial"/>
          <w:sz w:val="20"/>
          <w:szCs w:val="20"/>
          <w:lang w:val="en-GB"/>
        </w:rPr>
      </w:pPr>
      <w:r w:rsidRPr="00722349">
        <w:rPr>
          <w:rFonts w:ascii="Arial" w:hAnsi="Arial" w:cs="Arial"/>
          <w:sz w:val="20"/>
          <w:szCs w:val="20"/>
          <w:vertAlign w:val="superscript"/>
          <w:lang w:val="en-GB"/>
        </w:rPr>
        <w:t>6</w:t>
      </w:r>
      <w:r w:rsidRPr="00722349">
        <w:rPr>
          <w:rFonts w:ascii="Arial" w:hAnsi="Arial" w:cs="Arial"/>
          <w:sz w:val="20"/>
          <w:szCs w:val="20"/>
          <w:lang w:val="en-GB"/>
        </w:rPr>
        <w:t xml:space="preserve"> </w:t>
      </w:r>
      <w:r w:rsidR="008B5A66" w:rsidRPr="00722349">
        <w:rPr>
          <w:rFonts w:ascii="Arial" w:hAnsi="Arial" w:cs="Arial"/>
          <w:sz w:val="20"/>
          <w:szCs w:val="20"/>
          <w:lang w:val="en-GB"/>
        </w:rPr>
        <w:t xml:space="preserve">Department of Clinical and Experimental Medicine, Gerontology and </w:t>
      </w:r>
      <w:r w:rsidRPr="00722349">
        <w:rPr>
          <w:rFonts w:ascii="Arial" w:hAnsi="Arial" w:cs="Arial"/>
          <w:sz w:val="20"/>
          <w:szCs w:val="20"/>
          <w:lang w:val="en-GB"/>
        </w:rPr>
        <w:t>Geriatrics</w:t>
      </w:r>
      <w:r w:rsidR="008B5A66" w:rsidRPr="00722349">
        <w:rPr>
          <w:rFonts w:ascii="Arial" w:hAnsi="Arial" w:cs="Arial"/>
          <w:sz w:val="20"/>
          <w:szCs w:val="20"/>
          <w:lang w:val="en-GB"/>
        </w:rPr>
        <w:t>, KU Leuven, Herestraat 49, 3000 Leuven, Belgium.</w:t>
      </w:r>
    </w:p>
    <w:p w14:paraId="46E536CE" w14:textId="77777777" w:rsidR="00C35C4E" w:rsidRPr="00722349" w:rsidRDefault="00075C12" w:rsidP="00D847EC">
      <w:pPr>
        <w:suppressLineNumbers/>
        <w:spacing w:after="0" w:line="480" w:lineRule="auto"/>
        <w:jc w:val="both"/>
        <w:rPr>
          <w:rFonts w:ascii="Arial" w:hAnsi="Arial" w:cs="Arial"/>
          <w:b/>
          <w:sz w:val="20"/>
          <w:szCs w:val="20"/>
          <w:lang w:val="en-GB"/>
        </w:rPr>
      </w:pPr>
      <w:r w:rsidRPr="00722349">
        <w:rPr>
          <w:rFonts w:ascii="Arial" w:hAnsi="Arial" w:cs="Arial"/>
          <w:sz w:val="20"/>
          <w:szCs w:val="20"/>
          <w:vertAlign w:val="superscript"/>
          <w:lang w:val="en-GB"/>
        </w:rPr>
        <w:t>7</w:t>
      </w:r>
      <w:r w:rsidRPr="00722349">
        <w:rPr>
          <w:rFonts w:ascii="Arial" w:hAnsi="Arial" w:cs="Arial"/>
          <w:sz w:val="20"/>
          <w:szCs w:val="20"/>
          <w:lang w:val="en-GB"/>
        </w:rPr>
        <w:t xml:space="preserve"> </w:t>
      </w:r>
      <w:r w:rsidR="000758DD" w:rsidRPr="00722349">
        <w:rPr>
          <w:rFonts w:ascii="Arial" w:hAnsi="Arial" w:cs="Arial"/>
          <w:sz w:val="20"/>
          <w:szCs w:val="20"/>
          <w:lang w:val="en-GB"/>
        </w:rPr>
        <w:t>Department of Emergency Medicine, University Hospitals Leuven, Herestraat 49, 3000 Leuven, Belgium</w:t>
      </w:r>
    </w:p>
    <w:p w14:paraId="62745BEB" w14:textId="77777777" w:rsidR="000758DD" w:rsidRPr="00722349" w:rsidRDefault="00075C12" w:rsidP="00D847EC">
      <w:pPr>
        <w:suppressLineNumbers/>
        <w:spacing w:after="0" w:line="480" w:lineRule="auto"/>
        <w:jc w:val="both"/>
        <w:rPr>
          <w:rFonts w:ascii="Arial" w:hAnsi="Arial" w:cs="Arial"/>
          <w:sz w:val="20"/>
          <w:szCs w:val="20"/>
          <w:lang w:val="en-GB"/>
        </w:rPr>
      </w:pPr>
      <w:r w:rsidRPr="00722349">
        <w:rPr>
          <w:rFonts w:ascii="Arial" w:hAnsi="Arial" w:cs="Arial"/>
          <w:sz w:val="20"/>
          <w:szCs w:val="20"/>
          <w:vertAlign w:val="superscript"/>
          <w:lang w:val="en-GB"/>
        </w:rPr>
        <w:t>8</w:t>
      </w:r>
      <w:r w:rsidR="004935A1" w:rsidRPr="00722349">
        <w:rPr>
          <w:rFonts w:ascii="Arial" w:hAnsi="Arial" w:cs="Arial"/>
          <w:sz w:val="20"/>
          <w:szCs w:val="20"/>
          <w:lang w:val="en-GB"/>
        </w:rPr>
        <w:t xml:space="preserve"> </w:t>
      </w:r>
      <w:r w:rsidR="000758DD" w:rsidRPr="00722349">
        <w:rPr>
          <w:rFonts w:ascii="Arial" w:hAnsi="Arial" w:cs="Arial"/>
          <w:sz w:val="20"/>
          <w:szCs w:val="20"/>
          <w:lang w:val="en-GB"/>
        </w:rPr>
        <w:t xml:space="preserve">Department of Public Health and Primary Care, Emergency Medicine, </w:t>
      </w:r>
      <w:r w:rsidR="008B5A66" w:rsidRPr="00722349">
        <w:rPr>
          <w:rFonts w:ascii="Arial" w:hAnsi="Arial" w:cs="Arial"/>
          <w:sz w:val="20"/>
          <w:szCs w:val="20"/>
          <w:lang w:val="en-GB"/>
        </w:rPr>
        <w:t xml:space="preserve">KU Leuven, </w:t>
      </w:r>
      <w:r w:rsidR="000758DD" w:rsidRPr="00722349">
        <w:rPr>
          <w:rFonts w:ascii="Arial" w:hAnsi="Arial" w:cs="Arial"/>
          <w:sz w:val="20"/>
          <w:szCs w:val="20"/>
          <w:lang w:val="en-GB"/>
        </w:rPr>
        <w:t>Kapucijnenvoer 35/4, 3000 Leuven, Belgium</w:t>
      </w:r>
    </w:p>
    <w:p w14:paraId="24F73378" w14:textId="77777777" w:rsidR="0004451F" w:rsidRPr="00722349" w:rsidRDefault="0004451F" w:rsidP="00D847EC">
      <w:pPr>
        <w:suppressLineNumbers/>
        <w:spacing w:after="0" w:line="480" w:lineRule="auto"/>
        <w:jc w:val="both"/>
        <w:rPr>
          <w:rFonts w:ascii="Arial" w:hAnsi="Arial" w:cs="Arial"/>
          <w:sz w:val="20"/>
          <w:szCs w:val="20"/>
          <w:lang w:val="en-GB"/>
        </w:rPr>
      </w:pPr>
      <w:r w:rsidRPr="00722349">
        <w:rPr>
          <w:rFonts w:ascii="Arial" w:hAnsi="Arial" w:cs="Arial"/>
          <w:sz w:val="20"/>
          <w:szCs w:val="20"/>
          <w:lang w:val="en-GB"/>
        </w:rPr>
        <w:t xml:space="preserve">* </w:t>
      </w:r>
      <w:r w:rsidR="00E953E5" w:rsidRPr="00722349">
        <w:rPr>
          <w:rFonts w:ascii="Arial" w:hAnsi="Arial" w:cs="Arial"/>
          <w:sz w:val="20"/>
          <w:szCs w:val="20"/>
          <w:lang w:val="en-GB"/>
        </w:rPr>
        <w:t>[</w:t>
      </w:r>
      <w:r w:rsidRPr="00722349">
        <w:rPr>
          <w:rFonts w:ascii="Arial" w:hAnsi="Arial" w:cs="Arial"/>
          <w:sz w:val="20"/>
          <w:szCs w:val="20"/>
          <w:lang w:val="en-GB"/>
        </w:rPr>
        <w:t>The first two authors have contributed equally to the work</w:t>
      </w:r>
      <w:r w:rsidR="00E953E5" w:rsidRPr="00722349">
        <w:rPr>
          <w:rFonts w:ascii="Arial" w:hAnsi="Arial" w:cs="Arial"/>
          <w:sz w:val="20"/>
          <w:szCs w:val="20"/>
          <w:lang w:val="en-GB"/>
        </w:rPr>
        <w:t>]</w:t>
      </w:r>
      <w:r w:rsidRPr="00722349">
        <w:rPr>
          <w:rFonts w:ascii="Arial" w:hAnsi="Arial" w:cs="Arial"/>
          <w:sz w:val="20"/>
          <w:szCs w:val="20"/>
          <w:lang w:val="en-GB"/>
        </w:rPr>
        <w:t xml:space="preserve"> – or- </w:t>
      </w:r>
      <w:r w:rsidR="00E953E5" w:rsidRPr="00722349">
        <w:rPr>
          <w:rFonts w:ascii="Arial" w:hAnsi="Arial" w:cs="Arial"/>
          <w:sz w:val="20"/>
          <w:szCs w:val="20"/>
          <w:lang w:val="en-GB"/>
        </w:rPr>
        <w:t>[</w:t>
      </w:r>
      <w:r w:rsidRPr="00722349">
        <w:rPr>
          <w:rFonts w:ascii="Arial" w:hAnsi="Arial" w:cs="Arial"/>
          <w:sz w:val="20"/>
          <w:szCs w:val="20"/>
          <w:lang w:val="en-GB"/>
        </w:rPr>
        <w:t>joined first authorship</w:t>
      </w:r>
      <w:r w:rsidR="00E953E5" w:rsidRPr="00722349">
        <w:rPr>
          <w:rFonts w:ascii="Arial" w:hAnsi="Arial" w:cs="Arial"/>
          <w:sz w:val="20"/>
          <w:szCs w:val="20"/>
          <w:lang w:val="en-GB"/>
        </w:rPr>
        <w:t>]</w:t>
      </w:r>
    </w:p>
    <w:p w14:paraId="3A7E480E" w14:textId="77777777" w:rsidR="000758DD" w:rsidRPr="00722349" w:rsidRDefault="000758DD" w:rsidP="00D847EC">
      <w:pPr>
        <w:suppressLineNumbers/>
        <w:spacing w:after="0" w:line="480" w:lineRule="auto"/>
        <w:jc w:val="both"/>
        <w:rPr>
          <w:rFonts w:ascii="Arial" w:hAnsi="Arial" w:cs="Arial"/>
          <w:b/>
          <w:sz w:val="20"/>
          <w:szCs w:val="20"/>
          <w:lang w:val="en-GB"/>
        </w:rPr>
      </w:pPr>
    </w:p>
    <w:p w14:paraId="199F032D" w14:textId="77777777" w:rsidR="00C35C4E" w:rsidRPr="00722349" w:rsidRDefault="00C35C4E" w:rsidP="00D847EC">
      <w:pPr>
        <w:suppressLineNumbers/>
        <w:spacing w:after="0" w:line="480" w:lineRule="auto"/>
        <w:jc w:val="both"/>
        <w:rPr>
          <w:rFonts w:ascii="Arial" w:hAnsi="Arial" w:cs="Arial"/>
          <w:sz w:val="20"/>
          <w:szCs w:val="20"/>
          <w:lang w:val="en-GB"/>
        </w:rPr>
      </w:pPr>
      <w:r w:rsidRPr="00722349">
        <w:rPr>
          <w:rFonts w:ascii="Arial" w:hAnsi="Arial" w:cs="Arial"/>
          <w:b/>
          <w:sz w:val="20"/>
          <w:szCs w:val="20"/>
          <w:lang w:val="en-GB"/>
        </w:rPr>
        <w:t xml:space="preserve">Corresponding author: </w:t>
      </w:r>
      <w:r w:rsidRPr="00722349">
        <w:rPr>
          <w:rFonts w:ascii="Arial" w:hAnsi="Arial" w:cs="Arial"/>
          <w:sz w:val="20"/>
          <w:szCs w:val="20"/>
          <w:lang w:val="en-GB"/>
        </w:rPr>
        <w:t xml:space="preserve">Koen Milisen, </w:t>
      </w:r>
      <w:r w:rsidR="0060273E" w:rsidRPr="00722349">
        <w:rPr>
          <w:rFonts w:ascii="Arial" w:hAnsi="Arial" w:cs="Arial"/>
          <w:sz w:val="20"/>
          <w:szCs w:val="20"/>
          <w:lang w:val="en-GB"/>
        </w:rPr>
        <w:t>Academic Centre for Nursing and Midwifery</w:t>
      </w:r>
      <w:r w:rsidRPr="00722349">
        <w:rPr>
          <w:rFonts w:ascii="Arial" w:hAnsi="Arial" w:cs="Arial"/>
          <w:sz w:val="20"/>
          <w:szCs w:val="20"/>
          <w:lang w:val="en-GB"/>
        </w:rPr>
        <w:t xml:space="preserve">, </w:t>
      </w:r>
      <w:r w:rsidR="0060273E" w:rsidRPr="00722349">
        <w:rPr>
          <w:rFonts w:ascii="Arial" w:hAnsi="Arial" w:cs="Arial"/>
          <w:sz w:val="20"/>
          <w:szCs w:val="20"/>
          <w:lang w:val="en-GB"/>
        </w:rPr>
        <w:t>KU</w:t>
      </w:r>
      <w:r w:rsidRPr="00722349">
        <w:rPr>
          <w:rFonts w:ascii="Arial" w:hAnsi="Arial" w:cs="Arial"/>
          <w:sz w:val="20"/>
          <w:szCs w:val="20"/>
          <w:lang w:val="en-GB"/>
        </w:rPr>
        <w:t xml:space="preserve"> Leuven, Kapucijnenvoer 35/4, B-3000 Leuven, Belgium; Tel: +32 16 336975; Fax: +32 336970; koen.milisen@med.kuleuven.be</w:t>
      </w:r>
    </w:p>
    <w:p w14:paraId="044990C5" w14:textId="77777777" w:rsidR="00351AEC" w:rsidRPr="00722349" w:rsidRDefault="00351AEC" w:rsidP="00D847EC">
      <w:pPr>
        <w:pStyle w:val="Heading2"/>
        <w:spacing w:after="120" w:line="480" w:lineRule="auto"/>
        <w:rPr>
          <w:rFonts w:ascii="Arial" w:hAnsi="Arial" w:cs="Arial"/>
          <w:color w:val="auto"/>
          <w:lang w:val="en-GB"/>
        </w:rPr>
      </w:pPr>
    </w:p>
    <w:p w14:paraId="15438A9E" w14:textId="77777777" w:rsidR="00EF5C35" w:rsidRPr="00722349" w:rsidRDefault="004E4273" w:rsidP="00D847EC">
      <w:pPr>
        <w:pStyle w:val="Heading2"/>
        <w:spacing w:after="120" w:line="480" w:lineRule="auto"/>
        <w:rPr>
          <w:rFonts w:ascii="Arial" w:hAnsi="Arial" w:cs="Arial"/>
          <w:color w:val="auto"/>
          <w:lang w:val="en-GB"/>
        </w:rPr>
      </w:pPr>
      <w:r w:rsidRPr="00722349">
        <w:rPr>
          <w:rFonts w:ascii="Arial" w:hAnsi="Arial" w:cs="Arial"/>
          <w:color w:val="auto"/>
          <w:lang w:val="en-GB"/>
        </w:rPr>
        <w:t>Abstract</w:t>
      </w:r>
      <w:bookmarkEnd w:id="0"/>
      <w:r w:rsidR="00EF5C35" w:rsidRPr="00722349">
        <w:rPr>
          <w:rFonts w:ascii="Arial" w:hAnsi="Arial" w:cs="Arial"/>
          <w:color w:val="auto"/>
          <w:lang w:val="en-GB"/>
        </w:rPr>
        <w:t xml:space="preserve"> </w:t>
      </w:r>
    </w:p>
    <w:p w14:paraId="5B2999F3" w14:textId="77777777" w:rsidR="0062688B" w:rsidRPr="00722349" w:rsidRDefault="001E0B2A" w:rsidP="00D847EC">
      <w:pPr>
        <w:spacing w:line="480" w:lineRule="auto"/>
        <w:rPr>
          <w:rFonts w:ascii="Arial" w:hAnsi="Arial" w:cs="Arial"/>
          <w:sz w:val="20"/>
          <w:szCs w:val="20"/>
          <w:lang w:val="en-GB"/>
        </w:rPr>
      </w:pPr>
      <w:r w:rsidRPr="00722349">
        <w:rPr>
          <w:rFonts w:ascii="Arial" w:hAnsi="Arial" w:cs="Arial"/>
          <w:b/>
          <w:sz w:val="20"/>
          <w:szCs w:val="20"/>
          <w:lang w:val="en-GB"/>
        </w:rPr>
        <w:t>Background</w:t>
      </w:r>
      <w:r w:rsidRPr="00722349">
        <w:rPr>
          <w:rFonts w:ascii="Arial" w:hAnsi="Arial" w:cs="Arial"/>
          <w:sz w:val="20"/>
          <w:szCs w:val="20"/>
          <w:lang w:val="en-GB"/>
        </w:rPr>
        <w:t xml:space="preserve">: </w:t>
      </w:r>
    </w:p>
    <w:p w14:paraId="6603F536" w14:textId="4DA7DAD6" w:rsidR="001E0B2A" w:rsidRPr="00722349" w:rsidRDefault="001E0B2A" w:rsidP="00D847EC">
      <w:pPr>
        <w:spacing w:line="480" w:lineRule="auto"/>
        <w:rPr>
          <w:rFonts w:ascii="Arial" w:hAnsi="Arial" w:cs="Arial"/>
          <w:sz w:val="20"/>
          <w:szCs w:val="20"/>
          <w:lang w:val="en-GB"/>
        </w:rPr>
      </w:pPr>
      <w:r w:rsidRPr="00722349">
        <w:rPr>
          <w:rFonts w:ascii="Arial" w:hAnsi="Arial" w:cs="Arial"/>
          <w:sz w:val="20"/>
          <w:szCs w:val="20"/>
          <w:lang w:val="en-GB"/>
        </w:rPr>
        <w:t xml:space="preserve">Older </w:t>
      </w:r>
      <w:r w:rsidR="00CD600D" w:rsidRPr="00722349">
        <w:rPr>
          <w:rFonts w:ascii="Arial" w:hAnsi="Arial" w:cs="Arial"/>
          <w:sz w:val="20"/>
          <w:szCs w:val="20"/>
          <w:lang w:val="en-GB"/>
        </w:rPr>
        <w:t xml:space="preserve">people </w:t>
      </w:r>
      <w:r w:rsidRPr="00722349">
        <w:rPr>
          <w:rFonts w:ascii="Arial" w:hAnsi="Arial" w:cs="Arial"/>
          <w:sz w:val="20"/>
          <w:szCs w:val="20"/>
          <w:lang w:val="en-GB"/>
        </w:rPr>
        <w:t xml:space="preserve">in the emergency department (ED) represent a growing population </w:t>
      </w:r>
      <w:r w:rsidR="00075C12" w:rsidRPr="00722349">
        <w:rPr>
          <w:rFonts w:ascii="Arial" w:hAnsi="Arial" w:cs="Arial"/>
          <w:sz w:val="20"/>
          <w:szCs w:val="20"/>
          <w:lang w:val="en-GB"/>
        </w:rPr>
        <w:t xml:space="preserve">and increasing </w:t>
      </w:r>
      <w:r w:rsidR="00CD600D" w:rsidRPr="00722349">
        <w:rPr>
          <w:rFonts w:ascii="Arial" w:hAnsi="Arial" w:cs="Arial"/>
          <w:sz w:val="20"/>
          <w:szCs w:val="20"/>
          <w:lang w:val="en-GB"/>
        </w:rPr>
        <w:t xml:space="preserve">proportion of the </w:t>
      </w:r>
      <w:r w:rsidR="00075C12" w:rsidRPr="00722349">
        <w:rPr>
          <w:rFonts w:ascii="Arial" w:hAnsi="Arial" w:cs="Arial"/>
          <w:sz w:val="20"/>
          <w:szCs w:val="20"/>
          <w:lang w:val="en-GB"/>
        </w:rPr>
        <w:t xml:space="preserve">workload </w:t>
      </w:r>
      <w:r w:rsidRPr="00722349">
        <w:rPr>
          <w:rFonts w:ascii="Arial" w:hAnsi="Arial" w:cs="Arial"/>
          <w:sz w:val="20"/>
          <w:szCs w:val="20"/>
          <w:lang w:val="en-GB"/>
        </w:rPr>
        <w:t>in the ED</w:t>
      </w:r>
      <w:r w:rsidR="00C220AB" w:rsidRPr="00722349">
        <w:rPr>
          <w:rFonts w:ascii="Arial" w:hAnsi="Arial" w:cs="Arial"/>
          <w:sz w:val="20"/>
          <w:szCs w:val="20"/>
          <w:lang w:val="en-GB"/>
        </w:rPr>
        <w:t>.</w:t>
      </w:r>
      <w:r w:rsidRPr="00722349">
        <w:rPr>
          <w:rFonts w:ascii="Arial" w:hAnsi="Arial" w:cs="Arial"/>
          <w:sz w:val="20"/>
          <w:szCs w:val="20"/>
          <w:lang w:val="en-GB"/>
        </w:rPr>
        <w:t xml:space="preserve"> This study investigate</w:t>
      </w:r>
      <w:r w:rsidR="00CD600D" w:rsidRPr="00722349">
        <w:rPr>
          <w:rFonts w:ascii="Arial" w:hAnsi="Arial" w:cs="Arial"/>
          <w:sz w:val="20"/>
          <w:szCs w:val="20"/>
          <w:lang w:val="en-GB"/>
        </w:rPr>
        <w:t>d</w:t>
      </w:r>
      <w:r w:rsidRPr="00722349">
        <w:rPr>
          <w:rFonts w:ascii="Arial" w:hAnsi="Arial" w:cs="Arial"/>
          <w:sz w:val="20"/>
          <w:szCs w:val="20"/>
          <w:lang w:val="en-GB"/>
        </w:rPr>
        <w:t xml:space="preserve"> the support for frail older </w:t>
      </w:r>
      <w:r w:rsidR="00CD600D" w:rsidRPr="00722349">
        <w:rPr>
          <w:rFonts w:ascii="Arial" w:hAnsi="Arial" w:cs="Arial"/>
          <w:sz w:val="20"/>
          <w:szCs w:val="20"/>
          <w:lang w:val="en-GB"/>
        </w:rPr>
        <w:t xml:space="preserve">people in </w:t>
      </w:r>
      <w:r w:rsidRPr="00722349">
        <w:rPr>
          <w:rFonts w:ascii="Arial" w:hAnsi="Arial" w:cs="Arial"/>
          <w:sz w:val="20"/>
          <w:szCs w:val="20"/>
          <w:lang w:val="en-GB"/>
        </w:rPr>
        <w:t xml:space="preserve">the ED, by exploring the collaboration between the geriatric </w:t>
      </w:r>
      <w:r w:rsidR="00B874E5" w:rsidRPr="00722349">
        <w:rPr>
          <w:rFonts w:ascii="Arial" w:hAnsi="Arial" w:cs="Arial"/>
          <w:sz w:val="20"/>
          <w:szCs w:val="20"/>
          <w:lang w:val="en-GB"/>
        </w:rPr>
        <w:t xml:space="preserve">services </w:t>
      </w:r>
      <w:r w:rsidR="005B52CF" w:rsidRPr="00722349">
        <w:rPr>
          <w:rFonts w:ascii="Arial" w:hAnsi="Arial" w:cs="Arial"/>
          <w:sz w:val="20"/>
          <w:szCs w:val="20"/>
          <w:lang w:val="en-GB"/>
        </w:rPr>
        <w:t>(</w:t>
      </w:r>
      <w:r w:rsidR="00B874E5" w:rsidRPr="00722349">
        <w:rPr>
          <w:rFonts w:ascii="Arial" w:hAnsi="Arial" w:cs="Arial"/>
          <w:sz w:val="20"/>
          <w:szCs w:val="20"/>
          <w:lang w:val="en-GB"/>
        </w:rPr>
        <w:t>GS</w:t>
      </w:r>
      <w:r w:rsidR="005B52CF" w:rsidRPr="00722349">
        <w:rPr>
          <w:rFonts w:ascii="Arial" w:hAnsi="Arial" w:cs="Arial"/>
          <w:sz w:val="20"/>
          <w:szCs w:val="20"/>
          <w:lang w:val="en-GB"/>
        </w:rPr>
        <w:t>)</w:t>
      </w:r>
      <w:r w:rsidRPr="00722349">
        <w:rPr>
          <w:rFonts w:ascii="Arial" w:hAnsi="Arial" w:cs="Arial"/>
          <w:sz w:val="20"/>
          <w:szCs w:val="20"/>
          <w:lang w:val="en-GB"/>
        </w:rPr>
        <w:t xml:space="preserve"> and the EDs in Belgian hospitals.</w:t>
      </w:r>
    </w:p>
    <w:p w14:paraId="40E31513" w14:textId="77777777" w:rsidR="001E0B2A" w:rsidRPr="00722349" w:rsidRDefault="001E0B2A" w:rsidP="00D847EC">
      <w:pPr>
        <w:spacing w:line="480" w:lineRule="auto"/>
        <w:rPr>
          <w:rFonts w:ascii="Arial" w:hAnsi="Arial" w:cs="Arial"/>
          <w:sz w:val="20"/>
          <w:szCs w:val="20"/>
          <w:lang w:val="en-GB"/>
        </w:rPr>
      </w:pPr>
      <w:r w:rsidRPr="00722349">
        <w:rPr>
          <w:rFonts w:ascii="Arial" w:hAnsi="Arial" w:cs="Arial"/>
          <w:b/>
          <w:sz w:val="20"/>
          <w:szCs w:val="20"/>
          <w:lang w:val="en-GB"/>
        </w:rPr>
        <w:t>Methods</w:t>
      </w:r>
      <w:r w:rsidRPr="00722349">
        <w:rPr>
          <w:rFonts w:ascii="Arial" w:hAnsi="Arial" w:cs="Arial"/>
          <w:sz w:val="20"/>
          <w:szCs w:val="20"/>
          <w:lang w:val="en-GB"/>
        </w:rPr>
        <w:t xml:space="preserve">: </w:t>
      </w:r>
    </w:p>
    <w:p w14:paraId="62AC486D" w14:textId="0F39C594" w:rsidR="001E0B2A" w:rsidRPr="00722349" w:rsidRDefault="001E0B2A" w:rsidP="00D847EC">
      <w:pPr>
        <w:tabs>
          <w:tab w:val="num" w:pos="720"/>
        </w:tabs>
        <w:spacing w:line="480" w:lineRule="auto"/>
        <w:jc w:val="both"/>
        <w:rPr>
          <w:rFonts w:ascii="Arial" w:hAnsi="Arial" w:cs="Arial"/>
          <w:sz w:val="20"/>
          <w:szCs w:val="20"/>
          <w:lang w:val="en-GB"/>
        </w:rPr>
      </w:pPr>
      <w:r w:rsidRPr="00722349">
        <w:rPr>
          <w:rFonts w:ascii="Arial" w:hAnsi="Arial" w:cs="Arial"/>
          <w:sz w:val="20"/>
          <w:szCs w:val="20"/>
          <w:lang w:val="en-GB"/>
        </w:rPr>
        <w:t>A</w:t>
      </w:r>
      <w:r w:rsidR="00261860" w:rsidRPr="00722349">
        <w:rPr>
          <w:rFonts w:ascii="Arial" w:hAnsi="Arial" w:cs="Arial"/>
          <w:sz w:val="20"/>
          <w:szCs w:val="20"/>
          <w:lang w:val="en-GB"/>
        </w:rPr>
        <w:t>n electronic</w:t>
      </w:r>
      <w:r w:rsidRPr="00722349">
        <w:rPr>
          <w:rFonts w:ascii="Arial" w:hAnsi="Arial" w:cs="Arial"/>
          <w:sz w:val="20"/>
          <w:szCs w:val="20"/>
          <w:lang w:val="en-GB"/>
        </w:rPr>
        <w:t xml:space="preserve"> cross-sectional survey in all Belgian hospitals with an </w:t>
      </w:r>
      <w:r w:rsidR="00C166CA" w:rsidRPr="00722349">
        <w:rPr>
          <w:rFonts w:ascii="Arial" w:hAnsi="Arial" w:cs="Arial"/>
          <w:sz w:val="20"/>
          <w:szCs w:val="20"/>
          <w:lang w:val="en-GB"/>
        </w:rPr>
        <w:t>ED</w:t>
      </w:r>
      <w:r w:rsidRPr="00722349">
        <w:rPr>
          <w:rFonts w:ascii="Arial" w:hAnsi="Arial" w:cs="Arial"/>
          <w:sz w:val="20"/>
          <w:szCs w:val="20"/>
          <w:lang w:val="en-GB"/>
        </w:rPr>
        <w:t xml:space="preserve"> (n = 100) about c</w:t>
      </w:r>
      <w:r w:rsidR="00AE2514" w:rsidRPr="00722349">
        <w:rPr>
          <w:rFonts w:ascii="Arial" w:hAnsi="Arial" w:cs="Arial"/>
          <w:sz w:val="20"/>
          <w:szCs w:val="20"/>
          <w:lang w:val="en-GB"/>
        </w:rPr>
        <w:t>are</w:t>
      </w:r>
      <w:r w:rsidR="00261860" w:rsidRPr="00722349">
        <w:rPr>
          <w:rFonts w:ascii="Arial" w:hAnsi="Arial" w:cs="Arial"/>
          <w:sz w:val="20"/>
          <w:szCs w:val="20"/>
          <w:lang w:val="en-GB"/>
        </w:rPr>
        <w:t xml:space="preserve"> aspects</w:t>
      </w:r>
      <w:r w:rsidR="00AE2514" w:rsidRPr="00722349">
        <w:rPr>
          <w:rFonts w:ascii="Arial" w:hAnsi="Arial" w:cs="Arial"/>
          <w:sz w:val="20"/>
          <w:szCs w:val="20"/>
          <w:lang w:val="en-GB"/>
        </w:rPr>
        <w:t xml:space="preserve">, collaboration, education and infrastructure for </w:t>
      </w:r>
      <w:r w:rsidRPr="00722349">
        <w:rPr>
          <w:rFonts w:ascii="Arial" w:hAnsi="Arial" w:cs="Arial"/>
          <w:sz w:val="20"/>
          <w:szCs w:val="20"/>
          <w:lang w:val="en-GB"/>
        </w:rPr>
        <w:t>older patients</w:t>
      </w:r>
      <w:r w:rsidR="00AE2514" w:rsidRPr="00722349">
        <w:rPr>
          <w:rFonts w:ascii="Arial" w:hAnsi="Arial" w:cs="Arial"/>
          <w:sz w:val="20"/>
          <w:szCs w:val="20"/>
          <w:lang w:val="en-GB"/>
        </w:rPr>
        <w:t xml:space="preserve"> in </w:t>
      </w:r>
      <w:r w:rsidRPr="00722349">
        <w:rPr>
          <w:rFonts w:ascii="Arial" w:hAnsi="Arial" w:cs="Arial"/>
          <w:sz w:val="20"/>
          <w:szCs w:val="20"/>
          <w:lang w:val="en-GB"/>
        </w:rPr>
        <w:t xml:space="preserve">the </w:t>
      </w:r>
      <w:r w:rsidR="00AE2514" w:rsidRPr="00722349">
        <w:rPr>
          <w:rFonts w:ascii="Arial" w:hAnsi="Arial" w:cs="Arial"/>
          <w:sz w:val="20"/>
          <w:szCs w:val="20"/>
          <w:lang w:val="en-GB"/>
        </w:rPr>
        <w:t>ED</w:t>
      </w:r>
      <w:r w:rsidR="00722349" w:rsidRPr="00722349">
        <w:rPr>
          <w:rFonts w:ascii="Arial" w:hAnsi="Arial" w:cs="Arial"/>
          <w:sz w:val="20"/>
          <w:szCs w:val="20"/>
          <w:lang w:val="en-GB"/>
        </w:rPr>
        <w:t xml:space="preserve"> was collected</w:t>
      </w:r>
      <w:r w:rsidR="00D075BA" w:rsidRPr="00722349">
        <w:rPr>
          <w:rFonts w:ascii="Arial" w:hAnsi="Arial" w:cs="Arial"/>
          <w:sz w:val="20"/>
          <w:szCs w:val="20"/>
          <w:lang w:val="en-GB"/>
        </w:rPr>
        <w:t>.</w:t>
      </w:r>
      <w:r w:rsidRPr="00722349">
        <w:rPr>
          <w:rFonts w:ascii="Arial" w:hAnsi="Arial" w:cs="Arial"/>
          <w:sz w:val="20"/>
          <w:szCs w:val="20"/>
          <w:lang w:val="en-GB"/>
        </w:rPr>
        <w:t xml:space="preserve"> Descriptive analyses were performed at national level</w:t>
      </w:r>
      <w:r w:rsidR="00075C12" w:rsidRPr="00722349">
        <w:rPr>
          <w:rFonts w:ascii="Arial" w:hAnsi="Arial" w:cs="Arial"/>
          <w:sz w:val="20"/>
          <w:szCs w:val="20"/>
          <w:lang w:val="en-GB"/>
        </w:rPr>
        <w:t>.</w:t>
      </w:r>
    </w:p>
    <w:p w14:paraId="0663653A" w14:textId="77777777" w:rsidR="001E0B2A" w:rsidRPr="00722349" w:rsidRDefault="001E0B2A" w:rsidP="00D847EC">
      <w:pPr>
        <w:spacing w:line="480" w:lineRule="auto"/>
        <w:rPr>
          <w:rFonts w:ascii="Arial" w:hAnsi="Arial" w:cs="Arial"/>
          <w:sz w:val="20"/>
          <w:szCs w:val="20"/>
          <w:lang w:val="en-GB"/>
        </w:rPr>
      </w:pPr>
      <w:r w:rsidRPr="00722349">
        <w:rPr>
          <w:rFonts w:ascii="Arial" w:hAnsi="Arial" w:cs="Arial"/>
          <w:b/>
          <w:sz w:val="20"/>
          <w:szCs w:val="20"/>
          <w:lang w:val="en-GB"/>
        </w:rPr>
        <w:t>Results</w:t>
      </w:r>
      <w:r w:rsidRPr="00722349">
        <w:rPr>
          <w:rFonts w:ascii="Arial" w:hAnsi="Arial" w:cs="Arial"/>
          <w:sz w:val="20"/>
          <w:szCs w:val="20"/>
          <w:lang w:val="en-GB"/>
        </w:rPr>
        <w:t xml:space="preserve">: </w:t>
      </w:r>
    </w:p>
    <w:p w14:paraId="2E2F1D91" w14:textId="2344261E" w:rsidR="001E0B2A" w:rsidRPr="00722349" w:rsidRDefault="00B86F73"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 xml:space="preserve">Forty-nine of 100 </w:t>
      </w:r>
      <w:r w:rsidR="005B52CF" w:rsidRPr="00722349">
        <w:rPr>
          <w:rFonts w:ascii="Arial" w:hAnsi="Arial" w:cs="Arial"/>
          <w:sz w:val="20"/>
          <w:szCs w:val="20"/>
          <w:lang w:val="en-GB"/>
        </w:rPr>
        <w:t xml:space="preserve">surveys were completed </w:t>
      </w:r>
      <w:r w:rsidRPr="00722349">
        <w:rPr>
          <w:rFonts w:ascii="Arial" w:hAnsi="Arial" w:cs="Arial"/>
          <w:sz w:val="20"/>
          <w:szCs w:val="20"/>
          <w:lang w:val="en-GB"/>
        </w:rPr>
        <w:t xml:space="preserve">by </w:t>
      </w:r>
      <w:r w:rsidR="005B52CF" w:rsidRPr="00722349">
        <w:rPr>
          <w:rFonts w:ascii="Arial" w:hAnsi="Arial" w:cs="Arial"/>
          <w:sz w:val="20"/>
          <w:szCs w:val="20"/>
          <w:lang w:val="en-GB"/>
        </w:rPr>
        <w:t>the G</w:t>
      </w:r>
      <w:r w:rsidR="00B874E5" w:rsidRPr="00722349">
        <w:rPr>
          <w:rFonts w:ascii="Arial" w:hAnsi="Arial" w:cs="Arial"/>
          <w:sz w:val="20"/>
          <w:szCs w:val="20"/>
          <w:lang w:val="en-GB"/>
        </w:rPr>
        <w:t>S</w:t>
      </w:r>
      <w:r w:rsidR="005B52CF" w:rsidRPr="00722349">
        <w:rPr>
          <w:rFonts w:ascii="Arial" w:hAnsi="Arial" w:cs="Arial"/>
          <w:sz w:val="20"/>
          <w:szCs w:val="20"/>
          <w:lang w:val="en-GB"/>
        </w:rPr>
        <w:t>. The heads of the ED returned only 12</w:t>
      </w:r>
      <w:r w:rsidR="00BD56DD">
        <w:rPr>
          <w:rFonts w:ascii="Arial" w:hAnsi="Arial" w:cs="Arial"/>
          <w:sz w:val="20"/>
          <w:szCs w:val="20"/>
          <w:lang w:val="en-GB"/>
        </w:rPr>
        <w:t xml:space="preserve"> incomplete</w:t>
      </w:r>
      <w:r w:rsidR="005B52CF" w:rsidRPr="00722349">
        <w:rPr>
          <w:rFonts w:ascii="Arial" w:hAnsi="Arial" w:cs="Arial"/>
          <w:sz w:val="20"/>
          <w:szCs w:val="20"/>
          <w:lang w:val="en-GB"/>
        </w:rPr>
        <w:t xml:space="preserve"> questionnaires</w:t>
      </w:r>
      <w:r w:rsidRPr="00722349">
        <w:rPr>
          <w:rFonts w:ascii="Arial" w:hAnsi="Arial" w:cs="Arial"/>
          <w:sz w:val="20"/>
          <w:szCs w:val="20"/>
          <w:lang w:val="en-GB"/>
        </w:rPr>
        <w:t xml:space="preserve"> </w:t>
      </w:r>
      <w:r w:rsidR="00CD600D" w:rsidRPr="00722349">
        <w:rPr>
          <w:rFonts w:ascii="Arial" w:hAnsi="Arial" w:cs="Arial"/>
          <w:sz w:val="20"/>
          <w:szCs w:val="20"/>
          <w:lang w:val="en-GB"/>
        </w:rPr>
        <w:t>and these</w:t>
      </w:r>
      <w:r w:rsidR="005B52CF" w:rsidRPr="00722349">
        <w:rPr>
          <w:rFonts w:ascii="Arial" w:hAnsi="Arial" w:cs="Arial"/>
          <w:sz w:val="20"/>
          <w:szCs w:val="20"/>
          <w:lang w:val="en-GB"/>
        </w:rPr>
        <w:t xml:space="preserve"> results are therefore not reported. </w:t>
      </w:r>
    </w:p>
    <w:p w14:paraId="608DFFB1" w14:textId="3AF162C6" w:rsidR="005B52CF" w:rsidRPr="00722349" w:rsidRDefault="005B52CF"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lastRenderedPageBreak/>
        <w:t>Tw</w:t>
      </w:r>
      <w:r w:rsidR="00337F12" w:rsidRPr="00722349">
        <w:rPr>
          <w:rFonts w:ascii="Arial" w:hAnsi="Arial" w:cs="Arial"/>
          <w:sz w:val="20"/>
          <w:szCs w:val="20"/>
          <w:lang w:val="en-GB"/>
        </w:rPr>
        <w:t>enty-six of the 49 heads of G</w:t>
      </w:r>
      <w:r w:rsidR="00B874E5" w:rsidRPr="00722349">
        <w:rPr>
          <w:rFonts w:ascii="Arial" w:hAnsi="Arial" w:cs="Arial"/>
          <w:sz w:val="20"/>
          <w:szCs w:val="20"/>
          <w:lang w:val="en-GB"/>
        </w:rPr>
        <w:t>S</w:t>
      </w:r>
      <w:r w:rsidR="00337F12" w:rsidRPr="00722349">
        <w:rPr>
          <w:rFonts w:ascii="Arial" w:hAnsi="Arial" w:cs="Arial"/>
          <w:sz w:val="20"/>
          <w:szCs w:val="20"/>
          <w:lang w:val="en-GB"/>
        </w:rPr>
        <w:t>s</w:t>
      </w:r>
      <w:r w:rsidRPr="00722349">
        <w:rPr>
          <w:rFonts w:ascii="Arial" w:hAnsi="Arial" w:cs="Arial"/>
          <w:sz w:val="20"/>
          <w:szCs w:val="20"/>
          <w:lang w:val="en-GB"/>
        </w:rPr>
        <w:t xml:space="preserve"> (53%) indicated that there was an agreement between the geriatric and the emergency department concerning the management of older people on the ED</w:t>
      </w:r>
      <w:r w:rsidR="00E659B1" w:rsidRPr="00722349">
        <w:rPr>
          <w:rFonts w:ascii="Arial" w:hAnsi="Arial" w:cs="Arial"/>
          <w:sz w:val="20"/>
          <w:szCs w:val="20"/>
          <w:lang w:val="en-GB"/>
        </w:rPr>
        <w:t>.</w:t>
      </w:r>
    </w:p>
    <w:p w14:paraId="42971619" w14:textId="60E78C70" w:rsidR="005B52CF" w:rsidRPr="00722349" w:rsidRDefault="005B52CF"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A geriatrician was available for specific problems, by phone or in person, in 96% of the ED</w:t>
      </w:r>
      <w:r w:rsidR="00B86F73" w:rsidRPr="00722349">
        <w:rPr>
          <w:rFonts w:ascii="Arial" w:hAnsi="Arial" w:cs="Arial"/>
          <w:sz w:val="20"/>
          <w:szCs w:val="20"/>
          <w:lang w:val="en-GB"/>
        </w:rPr>
        <w:t>s</w:t>
      </w:r>
      <w:r w:rsidRPr="00722349">
        <w:rPr>
          <w:rFonts w:ascii="Arial" w:hAnsi="Arial" w:cs="Arial"/>
          <w:sz w:val="20"/>
          <w:szCs w:val="20"/>
          <w:lang w:val="en-GB"/>
        </w:rPr>
        <w:t xml:space="preserve"> during daytime </w:t>
      </w:r>
      <w:r w:rsidR="00B86F73" w:rsidRPr="00722349">
        <w:rPr>
          <w:rFonts w:ascii="Arial" w:hAnsi="Arial" w:cs="Arial"/>
          <w:sz w:val="20"/>
          <w:szCs w:val="20"/>
          <w:lang w:val="en-GB"/>
        </w:rPr>
        <w:t xml:space="preserve">on </w:t>
      </w:r>
      <w:r w:rsidR="00C166CA" w:rsidRPr="00722349">
        <w:rPr>
          <w:rFonts w:ascii="Arial" w:hAnsi="Arial" w:cs="Arial"/>
          <w:sz w:val="20"/>
          <w:szCs w:val="20"/>
          <w:lang w:val="en-GB"/>
        </w:rPr>
        <w:t>week</w:t>
      </w:r>
      <w:r w:rsidRPr="00722349">
        <w:rPr>
          <w:rFonts w:ascii="Arial" w:hAnsi="Arial" w:cs="Arial"/>
          <w:sz w:val="20"/>
          <w:szCs w:val="20"/>
          <w:lang w:val="en-GB"/>
        </w:rPr>
        <w:t>days</w:t>
      </w:r>
      <w:r w:rsidR="00E659B1" w:rsidRPr="00722349">
        <w:rPr>
          <w:rFonts w:ascii="Arial" w:hAnsi="Arial" w:cs="Arial"/>
          <w:sz w:val="20"/>
          <w:szCs w:val="20"/>
          <w:lang w:val="en-GB"/>
        </w:rPr>
        <w:t xml:space="preserve">. </w:t>
      </w:r>
      <w:r w:rsidRPr="00722349">
        <w:rPr>
          <w:rFonts w:ascii="Arial" w:hAnsi="Arial" w:cs="Arial"/>
          <w:sz w:val="20"/>
          <w:szCs w:val="20"/>
          <w:lang w:val="en-GB"/>
        </w:rPr>
        <w:t>Almost all responding hospitals</w:t>
      </w:r>
      <w:r w:rsidR="00E659B1" w:rsidRPr="00722349">
        <w:rPr>
          <w:rFonts w:ascii="Arial" w:hAnsi="Arial" w:cs="Arial"/>
          <w:sz w:val="20"/>
          <w:szCs w:val="20"/>
          <w:lang w:val="en-GB"/>
        </w:rPr>
        <w:t xml:space="preserve"> (96%)</w:t>
      </w:r>
      <w:r w:rsidRPr="00722349">
        <w:rPr>
          <w:rFonts w:ascii="Arial" w:hAnsi="Arial" w:cs="Arial"/>
          <w:sz w:val="20"/>
          <w:szCs w:val="20"/>
          <w:lang w:val="en-GB"/>
        </w:rPr>
        <w:t xml:space="preserve"> had an inpati</w:t>
      </w:r>
      <w:r w:rsidR="00E659B1" w:rsidRPr="00722349">
        <w:rPr>
          <w:rFonts w:ascii="Arial" w:hAnsi="Arial" w:cs="Arial"/>
          <w:sz w:val="20"/>
          <w:szCs w:val="20"/>
          <w:lang w:val="en-GB"/>
        </w:rPr>
        <w:t>ent geriatric consultation team</w:t>
      </w:r>
      <w:r w:rsidRPr="00722349">
        <w:rPr>
          <w:rFonts w:ascii="Arial" w:hAnsi="Arial" w:cs="Arial"/>
          <w:sz w:val="20"/>
          <w:szCs w:val="20"/>
          <w:lang w:val="en-GB"/>
        </w:rPr>
        <w:t xml:space="preserve">, of which 85% </w:t>
      </w:r>
      <w:r w:rsidR="00B86F73" w:rsidRPr="00722349">
        <w:rPr>
          <w:rFonts w:ascii="Arial" w:hAnsi="Arial" w:cs="Arial"/>
          <w:sz w:val="20"/>
          <w:szCs w:val="20"/>
          <w:lang w:val="en-GB"/>
        </w:rPr>
        <w:t xml:space="preserve">was </w:t>
      </w:r>
      <w:r w:rsidRPr="00722349">
        <w:rPr>
          <w:rFonts w:ascii="Arial" w:hAnsi="Arial" w:cs="Arial"/>
          <w:sz w:val="20"/>
          <w:szCs w:val="20"/>
          <w:lang w:val="en-GB"/>
        </w:rPr>
        <w:t xml:space="preserve">available </w:t>
      </w:r>
      <w:r w:rsidR="00B86F73" w:rsidRPr="00722349">
        <w:rPr>
          <w:rFonts w:ascii="Arial" w:hAnsi="Arial" w:cs="Arial"/>
          <w:sz w:val="20"/>
          <w:szCs w:val="20"/>
          <w:lang w:val="en-GB"/>
        </w:rPr>
        <w:t xml:space="preserve">for specific problems at </w:t>
      </w:r>
      <w:r w:rsidRPr="00722349">
        <w:rPr>
          <w:rFonts w:ascii="Arial" w:hAnsi="Arial" w:cs="Arial"/>
          <w:sz w:val="20"/>
          <w:szCs w:val="20"/>
          <w:lang w:val="en-GB"/>
        </w:rPr>
        <w:t xml:space="preserve">the ED, by phone or bedside during the daytime </w:t>
      </w:r>
      <w:r w:rsidR="00B86F73" w:rsidRPr="00722349">
        <w:rPr>
          <w:rFonts w:ascii="Arial" w:hAnsi="Arial" w:cs="Arial"/>
          <w:sz w:val="20"/>
          <w:szCs w:val="20"/>
          <w:lang w:val="en-GB"/>
        </w:rPr>
        <w:t xml:space="preserve">on </w:t>
      </w:r>
      <w:r w:rsidR="004E5748" w:rsidRPr="00722349">
        <w:rPr>
          <w:rFonts w:ascii="Arial" w:hAnsi="Arial" w:cs="Arial"/>
          <w:sz w:val="20"/>
          <w:szCs w:val="20"/>
          <w:lang w:val="en-GB"/>
        </w:rPr>
        <w:t>week</w:t>
      </w:r>
      <w:r w:rsidRPr="00722349">
        <w:rPr>
          <w:rFonts w:ascii="Arial" w:hAnsi="Arial" w:cs="Arial"/>
          <w:sz w:val="20"/>
          <w:szCs w:val="20"/>
          <w:lang w:val="en-GB"/>
        </w:rPr>
        <w:t>days.</w:t>
      </w:r>
      <w:r w:rsidR="00351AEC" w:rsidRPr="00722349">
        <w:rPr>
          <w:rFonts w:ascii="Arial" w:hAnsi="Arial" w:cs="Arial"/>
          <w:sz w:val="20"/>
          <w:szCs w:val="20"/>
          <w:lang w:val="en-GB"/>
        </w:rPr>
        <w:t xml:space="preserve"> </w:t>
      </w:r>
      <w:r w:rsidRPr="00722349">
        <w:rPr>
          <w:rFonts w:ascii="Arial" w:hAnsi="Arial" w:cs="Arial"/>
          <w:sz w:val="20"/>
          <w:szCs w:val="20"/>
          <w:lang w:val="en-GB"/>
        </w:rPr>
        <w:t>Twenty-nine heads of the G</w:t>
      </w:r>
      <w:r w:rsidR="00B874E5" w:rsidRPr="00722349">
        <w:rPr>
          <w:rFonts w:ascii="Arial" w:hAnsi="Arial" w:cs="Arial"/>
          <w:sz w:val="20"/>
          <w:szCs w:val="20"/>
          <w:lang w:val="en-GB"/>
        </w:rPr>
        <w:t>S</w:t>
      </w:r>
      <w:r w:rsidR="00B86F73" w:rsidRPr="00722349">
        <w:rPr>
          <w:rFonts w:ascii="Arial" w:hAnsi="Arial" w:cs="Arial"/>
          <w:sz w:val="20"/>
          <w:szCs w:val="20"/>
          <w:lang w:val="en-GB"/>
        </w:rPr>
        <w:t>s</w:t>
      </w:r>
      <w:r w:rsidRPr="00722349">
        <w:rPr>
          <w:rFonts w:ascii="Arial" w:hAnsi="Arial" w:cs="Arial"/>
          <w:sz w:val="20"/>
          <w:szCs w:val="20"/>
          <w:lang w:val="en-GB"/>
        </w:rPr>
        <w:t xml:space="preserve"> (59%) reported that older patients were screened </w:t>
      </w:r>
      <w:r w:rsidRPr="00B110AC">
        <w:rPr>
          <w:rFonts w:ascii="Arial" w:hAnsi="Arial" w:cs="Arial"/>
          <w:sz w:val="20"/>
          <w:szCs w:val="20"/>
          <w:lang w:val="en-GB"/>
        </w:rPr>
        <w:t xml:space="preserve">at </w:t>
      </w:r>
      <w:r w:rsidR="00B110AC" w:rsidRPr="00B110AC">
        <w:rPr>
          <w:rFonts w:ascii="Arial" w:hAnsi="Arial" w:cs="Arial"/>
          <w:color w:val="FF0000"/>
          <w:sz w:val="20"/>
          <w:szCs w:val="20"/>
          <w:lang w:val="en-GB"/>
        </w:rPr>
        <w:t xml:space="preserve">ED </w:t>
      </w:r>
      <w:r w:rsidRPr="00B110AC">
        <w:rPr>
          <w:rFonts w:ascii="Arial" w:hAnsi="Arial" w:cs="Arial"/>
          <w:color w:val="FF0000"/>
          <w:sz w:val="20"/>
          <w:szCs w:val="20"/>
          <w:lang w:val="en-GB"/>
        </w:rPr>
        <w:t xml:space="preserve">admission </w:t>
      </w:r>
      <w:r w:rsidRPr="00722349">
        <w:rPr>
          <w:rFonts w:ascii="Arial" w:hAnsi="Arial" w:cs="Arial"/>
          <w:sz w:val="20"/>
          <w:szCs w:val="20"/>
          <w:lang w:val="en-GB"/>
        </w:rPr>
        <w:t>during the day to identify ‘at risk’ patients.</w:t>
      </w:r>
      <w:r w:rsidR="00E659B1" w:rsidRPr="00722349">
        <w:rPr>
          <w:rFonts w:ascii="Arial" w:hAnsi="Arial" w:cs="Arial"/>
          <w:sz w:val="20"/>
          <w:szCs w:val="20"/>
          <w:lang w:val="en-GB"/>
        </w:rPr>
        <w:t xml:space="preserve"> </w:t>
      </w:r>
      <w:r w:rsidRPr="00722349">
        <w:rPr>
          <w:rFonts w:ascii="Arial" w:hAnsi="Arial" w:cs="Arial"/>
          <w:sz w:val="20"/>
          <w:szCs w:val="20"/>
          <w:lang w:val="en-GB"/>
        </w:rPr>
        <w:t>The results of the screening were used in the context</w:t>
      </w:r>
      <w:r w:rsidR="00E659B1" w:rsidRPr="00722349">
        <w:rPr>
          <w:rFonts w:ascii="Arial" w:hAnsi="Arial" w:cs="Arial"/>
          <w:sz w:val="20"/>
          <w:szCs w:val="20"/>
          <w:lang w:val="en-GB"/>
        </w:rPr>
        <w:t xml:space="preserve"> of further treatment (76%</w:t>
      </w:r>
      <w:r w:rsidRPr="00722349">
        <w:rPr>
          <w:rFonts w:ascii="Arial" w:hAnsi="Arial" w:cs="Arial"/>
          <w:sz w:val="20"/>
          <w:szCs w:val="20"/>
          <w:lang w:val="en-GB"/>
        </w:rPr>
        <w:t xml:space="preserve">), to decide </w:t>
      </w:r>
      <w:r w:rsidR="00B86F73" w:rsidRPr="00722349">
        <w:rPr>
          <w:rFonts w:ascii="Arial" w:hAnsi="Arial" w:cs="Arial"/>
          <w:sz w:val="20"/>
          <w:szCs w:val="20"/>
          <w:lang w:val="en-GB"/>
        </w:rPr>
        <w:t xml:space="preserve">on </w:t>
      </w:r>
      <w:r w:rsidRPr="00722349">
        <w:rPr>
          <w:rFonts w:ascii="Arial" w:hAnsi="Arial" w:cs="Arial"/>
          <w:sz w:val="20"/>
          <w:szCs w:val="20"/>
          <w:lang w:val="en-GB"/>
        </w:rPr>
        <w:t>hospital</w:t>
      </w:r>
      <w:r w:rsidR="00B86F73" w:rsidRPr="00722349">
        <w:rPr>
          <w:rFonts w:ascii="Arial" w:hAnsi="Arial" w:cs="Arial"/>
          <w:sz w:val="20"/>
          <w:szCs w:val="20"/>
          <w:lang w:val="en-GB"/>
        </w:rPr>
        <w:t xml:space="preserve"> a</w:t>
      </w:r>
      <w:r w:rsidR="00E659B1" w:rsidRPr="00722349">
        <w:rPr>
          <w:rFonts w:ascii="Arial" w:hAnsi="Arial" w:cs="Arial"/>
          <w:sz w:val="20"/>
          <w:szCs w:val="20"/>
          <w:lang w:val="en-GB"/>
        </w:rPr>
        <w:t>dmission (27%)</w:t>
      </w:r>
      <w:r w:rsidRPr="00722349">
        <w:rPr>
          <w:rFonts w:ascii="Arial" w:hAnsi="Arial" w:cs="Arial"/>
          <w:sz w:val="20"/>
          <w:szCs w:val="20"/>
          <w:lang w:val="en-GB"/>
        </w:rPr>
        <w:t xml:space="preserve">, or to </w:t>
      </w:r>
      <w:r w:rsidR="00722349">
        <w:rPr>
          <w:rFonts w:ascii="Arial" w:hAnsi="Arial" w:cs="Arial"/>
          <w:sz w:val="20"/>
          <w:szCs w:val="20"/>
          <w:lang w:val="en-GB"/>
        </w:rPr>
        <w:t>justify</w:t>
      </w:r>
      <w:r w:rsidRPr="00722349">
        <w:rPr>
          <w:rFonts w:ascii="Arial" w:hAnsi="Arial" w:cs="Arial"/>
          <w:sz w:val="20"/>
          <w:szCs w:val="20"/>
          <w:lang w:val="en-GB"/>
        </w:rPr>
        <w:t xml:space="preserve"> admissio</w:t>
      </w:r>
      <w:r w:rsidR="00E659B1" w:rsidRPr="00722349">
        <w:rPr>
          <w:rFonts w:ascii="Arial" w:hAnsi="Arial" w:cs="Arial"/>
          <w:sz w:val="20"/>
          <w:szCs w:val="20"/>
          <w:lang w:val="en-GB"/>
        </w:rPr>
        <w:t>n on a geriatric ward (55%</w:t>
      </w:r>
      <w:r w:rsidRPr="00722349">
        <w:rPr>
          <w:rFonts w:ascii="Arial" w:hAnsi="Arial" w:cs="Arial"/>
          <w:sz w:val="20"/>
          <w:szCs w:val="20"/>
          <w:lang w:val="en-GB"/>
        </w:rPr>
        <w:t>).</w:t>
      </w:r>
      <w:r w:rsidR="00E659B1" w:rsidRPr="00722349">
        <w:rPr>
          <w:rFonts w:ascii="Arial" w:hAnsi="Arial" w:cs="Arial"/>
          <w:sz w:val="20"/>
          <w:szCs w:val="20"/>
          <w:lang w:val="en-GB"/>
        </w:rPr>
        <w:t xml:space="preserve"> </w:t>
      </w:r>
      <w:del w:id="3" w:author="Conroy, Simon (Dr.)" w:date="2016-09-07T10:12:00Z">
        <w:r w:rsidR="00E659B1" w:rsidRPr="00722349" w:rsidDel="00B43C81">
          <w:rPr>
            <w:rFonts w:ascii="Arial" w:hAnsi="Arial" w:cs="Arial"/>
            <w:sz w:val="20"/>
            <w:szCs w:val="20"/>
            <w:lang w:val="en-GB"/>
          </w:rPr>
          <w:delText>During the past year</w:delText>
        </w:r>
      </w:del>
      <w:ins w:id="4" w:author="Conroy, Simon (Dr.)" w:date="2016-09-07T10:12:00Z">
        <w:r w:rsidR="00B43C81">
          <w:rPr>
            <w:rFonts w:ascii="Arial" w:hAnsi="Arial" w:cs="Arial"/>
            <w:sz w:val="20"/>
            <w:szCs w:val="20"/>
            <w:lang w:val="en-GB"/>
          </w:rPr>
          <w:t xml:space="preserve">In the year preceding the survey, </w:t>
        </w:r>
      </w:ins>
      <w:del w:id="5" w:author="Conroy, Simon (Dr.)" w:date="2016-09-07T10:12:00Z">
        <w:r w:rsidR="00E659B1" w:rsidRPr="00722349" w:rsidDel="00B43C81">
          <w:rPr>
            <w:rFonts w:ascii="Arial" w:hAnsi="Arial" w:cs="Arial"/>
            <w:sz w:val="20"/>
            <w:szCs w:val="20"/>
            <w:lang w:val="en-GB"/>
          </w:rPr>
          <w:delText xml:space="preserve">, </w:delText>
        </w:r>
      </w:del>
      <w:r w:rsidR="00E659B1" w:rsidRPr="00722349">
        <w:rPr>
          <w:rFonts w:ascii="Arial" w:hAnsi="Arial" w:cs="Arial"/>
          <w:sz w:val="20"/>
          <w:szCs w:val="20"/>
          <w:lang w:val="en-GB"/>
        </w:rPr>
        <w:t xml:space="preserve">25% </w:t>
      </w:r>
      <w:r w:rsidRPr="00722349">
        <w:rPr>
          <w:rFonts w:ascii="Arial" w:hAnsi="Arial" w:cs="Arial"/>
          <w:sz w:val="20"/>
          <w:szCs w:val="20"/>
          <w:lang w:val="en-GB"/>
        </w:rPr>
        <w:t xml:space="preserve">of the responding hospitals </w:t>
      </w:r>
      <w:ins w:id="6" w:author="Conroy, Simon (Dr.)" w:date="2016-09-07T10:12:00Z">
        <w:r w:rsidR="00B43C81">
          <w:rPr>
            <w:rFonts w:ascii="Arial" w:hAnsi="Arial" w:cs="Arial"/>
            <w:sz w:val="20"/>
            <w:szCs w:val="20"/>
            <w:lang w:val="en-GB"/>
          </w:rPr>
          <w:t xml:space="preserve">had </w:t>
        </w:r>
      </w:ins>
      <w:r w:rsidRPr="00722349">
        <w:rPr>
          <w:rFonts w:ascii="Arial" w:hAnsi="Arial" w:cs="Arial"/>
          <w:sz w:val="20"/>
          <w:szCs w:val="20"/>
          <w:lang w:val="en-GB"/>
        </w:rPr>
        <w:t>o</w:t>
      </w:r>
      <w:r w:rsidR="00722349">
        <w:rPr>
          <w:rFonts w:ascii="Arial" w:hAnsi="Arial" w:cs="Arial"/>
          <w:sz w:val="20"/>
          <w:szCs w:val="20"/>
          <w:lang w:val="en-GB"/>
        </w:rPr>
        <w:t>rganis</w:t>
      </w:r>
      <w:r w:rsidRPr="00722349">
        <w:rPr>
          <w:rFonts w:ascii="Arial" w:hAnsi="Arial" w:cs="Arial"/>
          <w:sz w:val="20"/>
          <w:szCs w:val="20"/>
          <w:lang w:val="en-GB"/>
        </w:rPr>
        <w:t xml:space="preserve">ed </w:t>
      </w:r>
      <w:del w:id="7" w:author="Conroy, Simon (Dr.)" w:date="2016-09-07T10:12:00Z">
        <w:r w:rsidRPr="00722349" w:rsidDel="00B43C81">
          <w:rPr>
            <w:rFonts w:ascii="Arial" w:hAnsi="Arial" w:cs="Arial"/>
            <w:sz w:val="20"/>
            <w:szCs w:val="20"/>
            <w:lang w:val="en-GB"/>
          </w:rPr>
          <w:delText xml:space="preserve">a </w:delText>
        </w:r>
      </w:del>
      <w:r w:rsidRPr="00722349">
        <w:rPr>
          <w:rFonts w:ascii="Arial" w:hAnsi="Arial" w:cs="Arial"/>
          <w:sz w:val="20"/>
          <w:szCs w:val="20"/>
          <w:lang w:val="en-GB"/>
        </w:rPr>
        <w:t>geriatric training for ED healthcare workers. Thirty-four heads of the G</w:t>
      </w:r>
      <w:r w:rsidR="00B874E5" w:rsidRPr="00722349">
        <w:rPr>
          <w:rFonts w:ascii="Arial" w:hAnsi="Arial" w:cs="Arial"/>
          <w:sz w:val="20"/>
          <w:szCs w:val="20"/>
          <w:lang w:val="en-GB"/>
        </w:rPr>
        <w:t>S</w:t>
      </w:r>
      <w:r w:rsidRPr="00722349">
        <w:rPr>
          <w:rFonts w:ascii="Arial" w:hAnsi="Arial" w:cs="Arial"/>
          <w:sz w:val="20"/>
          <w:szCs w:val="20"/>
          <w:lang w:val="en-GB"/>
        </w:rPr>
        <w:t xml:space="preserve"> (69%) </w:t>
      </w:r>
      <w:del w:id="8" w:author="Conroy, Simon (Dr.)" w:date="2016-09-07T10:13:00Z">
        <w:r w:rsidRPr="00722349" w:rsidDel="00B43C81">
          <w:rPr>
            <w:rFonts w:ascii="Arial" w:hAnsi="Arial" w:cs="Arial"/>
            <w:sz w:val="20"/>
            <w:szCs w:val="20"/>
            <w:lang w:val="en-GB"/>
          </w:rPr>
          <w:delText xml:space="preserve">reported </w:delText>
        </w:r>
      </w:del>
      <w:ins w:id="9" w:author="Conroy, Simon (Dr.)" w:date="2016-09-07T10:13:00Z">
        <w:r w:rsidR="00B43C81">
          <w:rPr>
            <w:rFonts w:ascii="Arial" w:hAnsi="Arial" w:cs="Arial"/>
            <w:sz w:val="20"/>
            <w:szCs w:val="20"/>
            <w:lang w:val="en-GB"/>
          </w:rPr>
          <w:t>felt</w:t>
        </w:r>
        <w:r w:rsidR="00B43C81" w:rsidRPr="00722349">
          <w:rPr>
            <w:rFonts w:ascii="Arial" w:hAnsi="Arial" w:cs="Arial"/>
            <w:sz w:val="20"/>
            <w:szCs w:val="20"/>
            <w:lang w:val="en-GB"/>
          </w:rPr>
          <w:t xml:space="preserve"> </w:t>
        </w:r>
      </w:ins>
      <w:r w:rsidRPr="00722349">
        <w:rPr>
          <w:rFonts w:ascii="Arial" w:hAnsi="Arial" w:cs="Arial"/>
          <w:sz w:val="20"/>
          <w:szCs w:val="20"/>
          <w:lang w:val="en-GB"/>
        </w:rPr>
        <w:t xml:space="preserve">that the infrastructure of the ED </w:t>
      </w:r>
      <w:del w:id="10" w:author="Conroy, Simon (Dr.)" w:date="2016-09-07T10:13:00Z">
        <w:r w:rsidRPr="00722349" w:rsidDel="00B43C81">
          <w:rPr>
            <w:rFonts w:ascii="Arial" w:hAnsi="Arial" w:cs="Arial"/>
            <w:sz w:val="20"/>
            <w:szCs w:val="20"/>
            <w:lang w:val="en-GB"/>
          </w:rPr>
          <w:delText xml:space="preserve">is </w:delText>
        </w:r>
      </w:del>
      <w:ins w:id="11" w:author="Conroy, Simon (Dr.)" w:date="2016-09-07T10:13:00Z">
        <w:r w:rsidR="00B43C81">
          <w:rPr>
            <w:rFonts w:ascii="Arial" w:hAnsi="Arial" w:cs="Arial"/>
            <w:sz w:val="20"/>
            <w:szCs w:val="20"/>
            <w:lang w:val="en-GB"/>
          </w:rPr>
          <w:t>was</w:t>
        </w:r>
        <w:r w:rsidR="00B43C81" w:rsidRPr="00722349">
          <w:rPr>
            <w:rFonts w:ascii="Arial" w:hAnsi="Arial" w:cs="Arial"/>
            <w:sz w:val="20"/>
            <w:szCs w:val="20"/>
            <w:lang w:val="en-GB"/>
          </w:rPr>
          <w:t xml:space="preserve"> </w:t>
        </w:r>
      </w:ins>
      <w:r w:rsidRPr="00722349">
        <w:rPr>
          <w:rFonts w:ascii="Arial" w:hAnsi="Arial" w:cs="Arial"/>
          <w:sz w:val="20"/>
          <w:szCs w:val="20"/>
          <w:lang w:val="en-GB"/>
        </w:rPr>
        <w:t>insufficient to give high-quality care for older persons</w:t>
      </w:r>
      <w:r w:rsidR="00E659B1" w:rsidRPr="00722349">
        <w:rPr>
          <w:rFonts w:ascii="Arial" w:hAnsi="Arial" w:cs="Arial"/>
          <w:sz w:val="20"/>
          <w:szCs w:val="20"/>
          <w:lang w:val="en-GB"/>
        </w:rPr>
        <w:t xml:space="preserve">. </w:t>
      </w:r>
    </w:p>
    <w:p w14:paraId="39378D08" w14:textId="77777777" w:rsidR="00E659B1" w:rsidRPr="00722349" w:rsidRDefault="00E659B1" w:rsidP="00D847EC">
      <w:pPr>
        <w:tabs>
          <w:tab w:val="left" w:pos="2400"/>
        </w:tabs>
        <w:spacing w:after="0" w:line="480" w:lineRule="auto"/>
        <w:jc w:val="both"/>
        <w:rPr>
          <w:rFonts w:ascii="Arial" w:hAnsi="Arial" w:cs="Arial"/>
          <w:sz w:val="20"/>
          <w:szCs w:val="20"/>
          <w:lang w:val="en-GB"/>
        </w:rPr>
      </w:pPr>
    </w:p>
    <w:p w14:paraId="232A3E7B" w14:textId="77777777" w:rsidR="001E0B2A" w:rsidRPr="00722349" w:rsidRDefault="001E0B2A" w:rsidP="00D847EC">
      <w:pPr>
        <w:spacing w:line="480" w:lineRule="auto"/>
        <w:rPr>
          <w:rFonts w:ascii="Arial" w:hAnsi="Arial" w:cs="Arial"/>
          <w:sz w:val="20"/>
          <w:szCs w:val="20"/>
          <w:lang w:val="en-GB"/>
        </w:rPr>
      </w:pPr>
      <w:r w:rsidRPr="00722349">
        <w:rPr>
          <w:rFonts w:ascii="Arial" w:hAnsi="Arial" w:cs="Arial"/>
          <w:b/>
          <w:sz w:val="20"/>
          <w:szCs w:val="20"/>
          <w:lang w:val="en-GB"/>
        </w:rPr>
        <w:t>Conclusion</w:t>
      </w:r>
      <w:r w:rsidRPr="00722349">
        <w:rPr>
          <w:rFonts w:ascii="Arial" w:hAnsi="Arial" w:cs="Arial"/>
          <w:sz w:val="20"/>
          <w:szCs w:val="20"/>
          <w:lang w:val="en-GB"/>
        </w:rPr>
        <w:t xml:space="preserve">: </w:t>
      </w:r>
    </w:p>
    <w:p w14:paraId="26ABAE9B" w14:textId="0EB0BA58" w:rsidR="001E0B2A" w:rsidRPr="00722349" w:rsidRDefault="003644B7" w:rsidP="00D847EC">
      <w:pPr>
        <w:spacing w:line="480" w:lineRule="auto"/>
        <w:rPr>
          <w:rFonts w:ascii="Arial" w:hAnsi="Arial" w:cs="Arial"/>
          <w:sz w:val="20"/>
          <w:szCs w:val="20"/>
          <w:lang w:val="en-GB"/>
        </w:rPr>
      </w:pPr>
      <w:r w:rsidRPr="00F16308">
        <w:rPr>
          <w:rFonts w:ascii="Arial" w:hAnsi="Arial" w:cs="Arial"/>
          <w:color w:val="FF0000"/>
          <w:sz w:val="20"/>
          <w:szCs w:val="20"/>
          <w:lang w:val="en-GB"/>
        </w:rPr>
        <w:t>C</w:t>
      </w:r>
      <w:r w:rsidR="001E0B2A" w:rsidRPr="00722349">
        <w:rPr>
          <w:rFonts w:ascii="Arial" w:hAnsi="Arial" w:cs="Arial"/>
          <w:sz w:val="20"/>
          <w:szCs w:val="20"/>
          <w:lang w:val="en-GB"/>
        </w:rPr>
        <w:t>ollaboration</w:t>
      </w:r>
      <w:r w:rsidR="0031276A" w:rsidRPr="00F16308">
        <w:rPr>
          <w:rFonts w:ascii="Arial" w:hAnsi="Arial" w:cs="Arial"/>
          <w:color w:val="FF0000"/>
          <w:sz w:val="20"/>
          <w:szCs w:val="20"/>
          <w:lang w:val="en-GB"/>
        </w:rPr>
        <w:t>s</w:t>
      </w:r>
      <w:r w:rsidR="001E0B2A" w:rsidRPr="00F16308">
        <w:rPr>
          <w:rFonts w:ascii="Arial" w:hAnsi="Arial" w:cs="Arial"/>
          <w:color w:val="FF0000"/>
          <w:sz w:val="20"/>
          <w:szCs w:val="20"/>
          <w:lang w:val="en-GB"/>
        </w:rPr>
        <w:t xml:space="preserve"> </w:t>
      </w:r>
      <w:r w:rsidR="001E0B2A" w:rsidRPr="00722349">
        <w:rPr>
          <w:rFonts w:ascii="Arial" w:hAnsi="Arial" w:cs="Arial"/>
          <w:sz w:val="20"/>
          <w:szCs w:val="20"/>
          <w:lang w:val="en-GB"/>
        </w:rPr>
        <w:t>between ED</w:t>
      </w:r>
      <w:r w:rsidRPr="00F16308">
        <w:rPr>
          <w:rFonts w:ascii="Arial" w:hAnsi="Arial" w:cs="Arial"/>
          <w:color w:val="FF0000"/>
          <w:sz w:val="20"/>
          <w:szCs w:val="20"/>
          <w:lang w:val="en-GB"/>
        </w:rPr>
        <w:t>s</w:t>
      </w:r>
      <w:r w:rsidR="001E0B2A" w:rsidRPr="00722349">
        <w:rPr>
          <w:rFonts w:ascii="Arial" w:hAnsi="Arial" w:cs="Arial"/>
          <w:sz w:val="20"/>
          <w:szCs w:val="20"/>
          <w:lang w:val="en-GB"/>
        </w:rPr>
        <w:t xml:space="preserve"> and G</w:t>
      </w:r>
      <w:r w:rsidR="00B874E5" w:rsidRPr="00722349">
        <w:rPr>
          <w:rFonts w:ascii="Arial" w:hAnsi="Arial" w:cs="Arial"/>
          <w:sz w:val="20"/>
          <w:szCs w:val="20"/>
          <w:lang w:val="en-GB"/>
        </w:rPr>
        <w:t>S</w:t>
      </w:r>
      <w:r w:rsidR="001E0B2A" w:rsidRPr="00722349">
        <w:rPr>
          <w:rFonts w:ascii="Arial" w:hAnsi="Arial" w:cs="Arial"/>
          <w:sz w:val="20"/>
          <w:szCs w:val="20"/>
          <w:lang w:val="en-GB"/>
        </w:rPr>
        <w:t xml:space="preserve"> </w:t>
      </w:r>
      <w:r w:rsidR="0031276A" w:rsidRPr="00F16308">
        <w:rPr>
          <w:rFonts w:ascii="Arial" w:hAnsi="Arial" w:cs="Arial"/>
          <w:color w:val="FF0000"/>
          <w:sz w:val="20"/>
          <w:szCs w:val="20"/>
          <w:lang w:val="en-GB"/>
        </w:rPr>
        <w:t>are</w:t>
      </w:r>
      <w:r w:rsidR="001E0B2A" w:rsidRPr="00722349">
        <w:rPr>
          <w:rFonts w:ascii="Arial" w:hAnsi="Arial" w:cs="Arial"/>
          <w:sz w:val="20"/>
          <w:szCs w:val="20"/>
          <w:lang w:val="en-GB"/>
        </w:rPr>
        <w:t xml:space="preserve"> emerging in Belgium, but </w:t>
      </w:r>
      <w:r w:rsidR="0031276A" w:rsidRPr="00F16308">
        <w:rPr>
          <w:rFonts w:ascii="Arial" w:hAnsi="Arial" w:cs="Arial"/>
          <w:color w:val="FF0000"/>
          <w:sz w:val="20"/>
          <w:szCs w:val="20"/>
          <w:lang w:val="en-GB"/>
        </w:rPr>
        <w:t>are</w:t>
      </w:r>
      <w:r w:rsidR="001E0B2A" w:rsidRPr="00722349">
        <w:rPr>
          <w:rFonts w:ascii="Arial" w:hAnsi="Arial" w:cs="Arial"/>
          <w:sz w:val="20"/>
          <w:szCs w:val="20"/>
          <w:lang w:val="en-GB"/>
        </w:rPr>
        <w:t xml:space="preserve"> currently rather limited and not yet sufficiently embedded in the ED care. </w:t>
      </w:r>
      <w:del w:id="12" w:author="Conroy, Simon (Dr.)" w:date="2016-09-07T10:13:00Z">
        <w:r w:rsidR="0031276A" w:rsidRPr="00F16308" w:rsidDel="00B43C81">
          <w:rPr>
            <w:rFonts w:ascii="Arial" w:hAnsi="Arial" w:cs="Arial"/>
            <w:color w:val="FF0000"/>
            <w:sz w:val="20"/>
            <w:szCs w:val="20"/>
            <w:lang w:val="en-GB"/>
          </w:rPr>
          <w:delText>Explorative</w:delText>
        </w:r>
        <w:r w:rsidR="0031276A" w:rsidDel="00B43C81">
          <w:rPr>
            <w:rFonts w:ascii="Arial" w:hAnsi="Arial" w:cs="Arial"/>
            <w:sz w:val="20"/>
            <w:szCs w:val="20"/>
            <w:lang w:val="en-GB"/>
          </w:rPr>
          <w:delText xml:space="preserve"> </w:delText>
        </w:r>
      </w:del>
      <w:ins w:id="13" w:author="Conroy, Simon (Dr.)" w:date="2016-09-07T10:13:00Z">
        <w:r w:rsidR="00B43C81">
          <w:rPr>
            <w:rFonts w:ascii="Arial" w:hAnsi="Arial" w:cs="Arial"/>
            <w:color w:val="FF0000"/>
            <w:sz w:val="20"/>
            <w:szCs w:val="20"/>
            <w:lang w:val="en-GB"/>
          </w:rPr>
          <w:t>Exploratory</w:t>
        </w:r>
        <w:r w:rsidR="00B43C81">
          <w:rPr>
            <w:rFonts w:ascii="Arial" w:hAnsi="Arial" w:cs="Arial"/>
            <w:sz w:val="20"/>
            <w:szCs w:val="20"/>
            <w:lang w:val="en-GB"/>
          </w:rPr>
          <w:t xml:space="preserve"> </w:t>
        </w:r>
      </w:ins>
      <w:r w:rsidR="001E0B2A" w:rsidRPr="00722349">
        <w:rPr>
          <w:rFonts w:ascii="Arial" w:hAnsi="Arial" w:cs="Arial"/>
          <w:sz w:val="20"/>
          <w:szCs w:val="20"/>
          <w:lang w:val="en-GB"/>
        </w:rPr>
        <w:t xml:space="preserve">studies </w:t>
      </w:r>
      <w:r w:rsidR="0031276A" w:rsidRPr="00F16308">
        <w:rPr>
          <w:rFonts w:ascii="Arial" w:hAnsi="Arial" w:cs="Arial"/>
          <w:color w:val="FF0000"/>
          <w:sz w:val="20"/>
          <w:szCs w:val="20"/>
          <w:lang w:val="en-GB"/>
        </w:rPr>
        <w:t>are</w:t>
      </w:r>
      <w:r w:rsidR="001E0B2A" w:rsidRPr="00F16308">
        <w:rPr>
          <w:rFonts w:ascii="Arial" w:hAnsi="Arial" w:cs="Arial"/>
          <w:color w:val="FF0000"/>
          <w:sz w:val="20"/>
          <w:szCs w:val="20"/>
          <w:lang w:val="en-GB"/>
        </w:rPr>
        <w:t xml:space="preserve"> </w:t>
      </w:r>
      <w:r w:rsidR="0031276A" w:rsidRPr="00F16308">
        <w:rPr>
          <w:rFonts w:ascii="Arial" w:hAnsi="Arial" w:cs="Arial"/>
          <w:color w:val="FF0000"/>
          <w:sz w:val="20"/>
          <w:szCs w:val="20"/>
          <w:lang w:val="en-GB"/>
        </w:rPr>
        <w:t xml:space="preserve">necessary to identify how </w:t>
      </w:r>
      <w:r w:rsidR="00177F76" w:rsidRPr="00F16308">
        <w:rPr>
          <w:rFonts w:ascii="Arial" w:hAnsi="Arial" w:cs="Arial"/>
          <w:color w:val="FF0000"/>
          <w:sz w:val="20"/>
          <w:szCs w:val="20"/>
          <w:lang w:val="en-GB"/>
        </w:rPr>
        <w:t xml:space="preserve">these </w:t>
      </w:r>
      <w:r w:rsidR="0031276A" w:rsidRPr="00F16308">
        <w:rPr>
          <w:rFonts w:ascii="Arial" w:hAnsi="Arial" w:cs="Arial"/>
          <w:color w:val="FF0000"/>
          <w:sz w:val="20"/>
          <w:szCs w:val="20"/>
          <w:lang w:val="en-GB"/>
        </w:rPr>
        <w:t>collaborations can be improved.</w:t>
      </w:r>
      <w:del w:id="14" w:author="Conroy, Simon (Dr.)" w:date="2016-09-07T10:13:00Z">
        <w:r w:rsidR="001E0B2A" w:rsidRPr="00722349" w:rsidDel="00B43C81">
          <w:rPr>
            <w:rFonts w:ascii="Arial" w:hAnsi="Arial" w:cs="Arial"/>
            <w:sz w:val="20"/>
            <w:szCs w:val="20"/>
            <w:lang w:val="en-GB"/>
          </w:rPr>
          <w:delText xml:space="preserve"> </w:delText>
        </w:r>
      </w:del>
    </w:p>
    <w:p w14:paraId="23563372" w14:textId="77777777" w:rsidR="001E0B2A" w:rsidRPr="00722349" w:rsidRDefault="001E0B2A" w:rsidP="00D847EC">
      <w:pPr>
        <w:spacing w:line="480" w:lineRule="auto"/>
        <w:rPr>
          <w:rFonts w:ascii="Arial" w:hAnsi="Arial" w:cs="Arial"/>
          <w:lang w:val="en-GB"/>
        </w:rPr>
      </w:pPr>
    </w:p>
    <w:p w14:paraId="3D006CAA" w14:textId="77777777" w:rsidR="004E4273" w:rsidRPr="00722349" w:rsidRDefault="005110BC" w:rsidP="00D847EC">
      <w:pPr>
        <w:autoSpaceDE w:val="0"/>
        <w:autoSpaceDN w:val="0"/>
        <w:adjustRightInd w:val="0"/>
        <w:spacing w:after="0" w:line="480" w:lineRule="auto"/>
        <w:jc w:val="both"/>
        <w:rPr>
          <w:rFonts w:ascii="Arial" w:hAnsi="Arial" w:cs="Arial"/>
          <w:sz w:val="20"/>
          <w:szCs w:val="20"/>
          <w:lang w:val="en-GB"/>
        </w:rPr>
      </w:pPr>
      <w:r w:rsidRPr="00722349">
        <w:rPr>
          <w:rFonts w:ascii="Arial" w:eastAsia="Times New Roman" w:hAnsi="Arial" w:cs="Arial"/>
          <w:b/>
          <w:sz w:val="20"/>
          <w:szCs w:val="20"/>
          <w:lang w:val="en-GB" w:eastAsia="nl-NL"/>
        </w:rPr>
        <w:t>Keywords</w:t>
      </w:r>
      <w:r w:rsidRPr="00722349">
        <w:rPr>
          <w:rFonts w:ascii="Arial" w:eastAsia="Times New Roman" w:hAnsi="Arial" w:cs="Arial"/>
          <w:sz w:val="20"/>
          <w:szCs w:val="20"/>
          <w:lang w:val="en-GB" w:eastAsia="nl-NL"/>
        </w:rPr>
        <w:t xml:space="preserve">: </w:t>
      </w:r>
      <w:r w:rsidR="001E0B2A" w:rsidRPr="00722349">
        <w:rPr>
          <w:rFonts w:ascii="Arial" w:eastAsia="Times New Roman" w:hAnsi="Arial" w:cs="Arial"/>
          <w:sz w:val="20"/>
          <w:szCs w:val="20"/>
          <w:lang w:val="en-GB" w:eastAsia="nl-NL"/>
        </w:rPr>
        <w:t xml:space="preserve">geriatric patients, </w:t>
      </w:r>
      <w:r w:rsidR="00804DCC" w:rsidRPr="00722349">
        <w:rPr>
          <w:rFonts w:ascii="Arial" w:eastAsia="Times New Roman" w:hAnsi="Arial" w:cs="Arial"/>
          <w:sz w:val="20"/>
          <w:szCs w:val="20"/>
          <w:lang w:val="en-GB" w:eastAsia="nl-NL"/>
        </w:rPr>
        <w:t xml:space="preserve">geriatric support, </w:t>
      </w:r>
      <w:r w:rsidR="001E0B2A" w:rsidRPr="00722349">
        <w:rPr>
          <w:rFonts w:ascii="Arial" w:eastAsia="Times New Roman" w:hAnsi="Arial" w:cs="Arial"/>
          <w:sz w:val="20"/>
          <w:szCs w:val="20"/>
          <w:lang w:val="en-GB" w:eastAsia="nl-NL"/>
        </w:rPr>
        <w:t>emergency department, survey</w:t>
      </w:r>
      <w:r w:rsidR="00804DCC" w:rsidRPr="00722349">
        <w:rPr>
          <w:rFonts w:ascii="Arial" w:eastAsia="Times New Roman" w:hAnsi="Arial" w:cs="Arial"/>
          <w:sz w:val="20"/>
          <w:szCs w:val="20"/>
          <w:lang w:val="en-GB" w:eastAsia="nl-NL"/>
        </w:rPr>
        <w:t xml:space="preserve"> </w:t>
      </w:r>
    </w:p>
    <w:p w14:paraId="54557DD7" w14:textId="77777777" w:rsidR="004E4273" w:rsidRPr="00722349" w:rsidRDefault="004E4273" w:rsidP="00D847EC">
      <w:pPr>
        <w:spacing w:after="0" w:line="480" w:lineRule="auto"/>
        <w:rPr>
          <w:rFonts w:ascii="Arial" w:hAnsi="Arial" w:cs="Arial"/>
          <w:lang w:val="en-GB"/>
        </w:rPr>
      </w:pPr>
    </w:p>
    <w:p w14:paraId="6EC970E7" w14:textId="77777777" w:rsidR="004E4273" w:rsidRPr="00722349" w:rsidRDefault="00FE60FA" w:rsidP="00D847EC">
      <w:pPr>
        <w:pStyle w:val="Heading2"/>
        <w:spacing w:after="120" w:line="480" w:lineRule="auto"/>
        <w:rPr>
          <w:rFonts w:ascii="Arial" w:hAnsi="Arial" w:cs="Arial"/>
          <w:color w:val="auto"/>
          <w:lang w:val="en-GB"/>
        </w:rPr>
      </w:pPr>
      <w:r w:rsidRPr="00722349">
        <w:rPr>
          <w:rFonts w:ascii="Arial" w:hAnsi="Arial" w:cs="Arial"/>
          <w:color w:val="auto"/>
          <w:lang w:val="en-GB"/>
        </w:rPr>
        <w:t>Background</w:t>
      </w:r>
    </w:p>
    <w:p w14:paraId="40FD38EA" w14:textId="47B7DCCD" w:rsidR="00E62334" w:rsidRPr="00722349" w:rsidRDefault="00C57A2C"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 xml:space="preserve">Older </w:t>
      </w:r>
      <w:del w:id="15" w:author="Conroy, Simon (Dr.)" w:date="2016-09-07T10:13:00Z">
        <w:r w:rsidRPr="00722349" w:rsidDel="00B43C81">
          <w:rPr>
            <w:rFonts w:ascii="Arial" w:hAnsi="Arial" w:cs="Arial"/>
            <w:sz w:val="20"/>
            <w:szCs w:val="20"/>
            <w:lang w:val="en-GB"/>
          </w:rPr>
          <w:delText xml:space="preserve">persons </w:delText>
        </w:r>
      </w:del>
      <w:ins w:id="16" w:author="Conroy, Simon (Dr.)" w:date="2016-09-07T10:13:00Z">
        <w:r w:rsidR="00B43C81">
          <w:rPr>
            <w:rFonts w:ascii="Arial" w:hAnsi="Arial" w:cs="Arial"/>
            <w:sz w:val="20"/>
            <w:szCs w:val="20"/>
            <w:lang w:val="en-GB"/>
          </w:rPr>
          <w:t>people</w:t>
        </w:r>
        <w:r w:rsidR="00B43C81" w:rsidRPr="00722349">
          <w:rPr>
            <w:rFonts w:ascii="Arial" w:hAnsi="Arial" w:cs="Arial"/>
            <w:sz w:val="20"/>
            <w:szCs w:val="20"/>
            <w:lang w:val="en-GB"/>
          </w:rPr>
          <w:t xml:space="preserve"> </w:t>
        </w:r>
      </w:ins>
      <w:r w:rsidRPr="00722349">
        <w:rPr>
          <w:rFonts w:ascii="Arial" w:hAnsi="Arial" w:cs="Arial"/>
          <w:sz w:val="20"/>
          <w:szCs w:val="20"/>
          <w:lang w:val="en-GB"/>
        </w:rPr>
        <w:t>in the</w:t>
      </w:r>
      <w:r w:rsidR="003F7279" w:rsidRPr="00722349">
        <w:rPr>
          <w:rFonts w:ascii="Arial" w:hAnsi="Arial" w:cs="Arial"/>
          <w:sz w:val="20"/>
          <w:szCs w:val="20"/>
          <w:lang w:val="en-GB"/>
        </w:rPr>
        <w:t xml:space="preserve"> emergency department (ED)</w:t>
      </w:r>
      <w:r w:rsidRPr="00722349">
        <w:rPr>
          <w:rFonts w:ascii="Arial" w:hAnsi="Arial" w:cs="Arial"/>
          <w:sz w:val="20"/>
          <w:szCs w:val="20"/>
          <w:lang w:val="en-GB"/>
        </w:rPr>
        <w:t xml:space="preserve"> </w:t>
      </w:r>
      <w:r w:rsidR="003F7279" w:rsidRPr="00722349">
        <w:rPr>
          <w:rFonts w:ascii="Arial" w:hAnsi="Arial" w:cs="Arial"/>
          <w:sz w:val="20"/>
          <w:szCs w:val="20"/>
          <w:lang w:val="en-GB"/>
        </w:rPr>
        <w:t>represent a</w:t>
      </w:r>
      <w:r w:rsidR="009E64CE" w:rsidRPr="00722349">
        <w:rPr>
          <w:rFonts w:ascii="Arial" w:hAnsi="Arial" w:cs="Arial"/>
          <w:sz w:val="20"/>
          <w:szCs w:val="20"/>
          <w:lang w:val="en-GB"/>
        </w:rPr>
        <w:t xml:space="preserve"> growing</w:t>
      </w:r>
      <w:r w:rsidR="003F7279" w:rsidRPr="00722349">
        <w:rPr>
          <w:rFonts w:ascii="Arial" w:hAnsi="Arial" w:cs="Arial"/>
          <w:sz w:val="20"/>
          <w:szCs w:val="20"/>
          <w:lang w:val="en-GB"/>
        </w:rPr>
        <w:t xml:space="preserve"> population</w:t>
      </w:r>
      <w:r w:rsidR="0019743C" w:rsidRPr="00722349">
        <w:rPr>
          <w:rFonts w:ascii="Arial" w:hAnsi="Arial" w:cs="Arial"/>
          <w:sz w:val="20"/>
          <w:szCs w:val="20"/>
          <w:lang w:val="en-GB"/>
        </w:rPr>
        <w:t xml:space="preserve"> and increasing </w:t>
      </w:r>
      <w:r w:rsidR="00CD600D" w:rsidRPr="00722349">
        <w:rPr>
          <w:rFonts w:ascii="Arial" w:hAnsi="Arial" w:cs="Arial"/>
          <w:sz w:val="20"/>
          <w:szCs w:val="20"/>
          <w:lang w:val="en-GB"/>
        </w:rPr>
        <w:t xml:space="preserve">proportion of the </w:t>
      </w:r>
      <w:r w:rsidR="00B37862" w:rsidRPr="00722349">
        <w:rPr>
          <w:rFonts w:ascii="Arial" w:hAnsi="Arial" w:cs="Arial"/>
          <w:sz w:val="20"/>
          <w:szCs w:val="20"/>
          <w:lang w:val="en-GB"/>
        </w:rPr>
        <w:t>workload</w:t>
      </w:r>
      <w:r w:rsidR="00722349">
        <w:rPr>
          <w:rFonts w:ascii="Arial" w:hAnsi="Arial" w:cs="Arial"/>
          <w:sz w:val="20"/>
          <w:szCs w:val="20"/>
          <w:lang w:val="en-GB"/>
        </w:rPr>
        <w:t>;</w:t>
      </w:r>
      <w:r w:rsidR="003F7279" w:rsidRPr="00722349">
        <w:rPr>
          <w:rFonts w:ascii="Arial" w:hAnsi="Arial" w:cs="Arial"/>
          <w:sz w:val="20"/>
          <w:szCs w:val="20"/>
          <w:lang w:val="en-GB"/>
        </w:rPr>
        <w:t xml:space="preserve"> about 1</w:t>
      </w:r>
      <w:r w:rsidR="005C5AFC" w:rsidRPr="00722349">
        <w:rPr>
          <w:rFonts w:ascii="Arial" w:hAnsi="Arial" w:cs="Arial"/>
          <w:sz w:val="20"/>
          <w:szCs w:val="20"/>
          <w:lang w:val="en-GB"/>
        </w:rPr>
        <w:t>2</w:t>
      </w:r>
      <w:r w:rsidR="003F7279" w:rsidRPr="00722349">
        <w:rPr>
          <w:rFonts w:ascii="Arial" w:hAnsi="Arial" w:cs="Arial"/>
          <w:sz w:val="20"/>
          <w:szCs w:val="20"/>
          <w:lang w:val="en-GB"/>
        </w:rPr>
        <w:t xml:space="preserve">-21% of the ED </w:t>
      </w:r>
      <w:r w:rsidR="00D12145" w:rsidRPr="00722349">
        <w:rPr>
          <w:rFonts w:ascii="Arial" w:hAnsi="Arial" w:cs="Arial"/>
          <w:sz w:val="20"/>
          <w:szCs w:val="20"/>
          <w:lang w:val="en-GB"/>
        </w:rPr>
        <w:t>patients</w:t>
      </w:r>
      <w:r w:rsidR="003F7279" w:rsidRPr="00722349">
        <w:rPr>
          <w:rFonts w:ascii="Arial" w:hAnsi="Arial" w:cs="Arial"/>
          <w:sz w:val="20"/>
          <w:szCs w:val="20"/>
          <w:lang w:val="en-GB"/>
        </w:rPr>
        <w:t xml:space="preserve"> </w:t>
      </w:r>
      <w:r w:rsidR="00D12145" w:rsidRPr="00722349">
        <w:rPr>
          <w:rFonts w:ascii="Arial" w:hAnsi="Arial" w:cs="Arial"/>
          <w:sz w:val="20"/>
          <w:szCs w:val="20"/>
          <w:lang w:val="en-GB"/>
        </w:rPr>
        <w:t xml:space="preserve">are </w:t>
      </w:r>
      <w:r w:rsidR="003F7279" w:rsidRPr="00722349">
        <w:rPr>
          <w:rFonts w:ascii="Arial" w:hAnsi="Arial" w:cs="Arial"/>
          <w:sz w:val="20"/>
          <w:szCs w:val="20"/>
          <w:lang w:val="en-GB"/>
        </w:rPr>
        <w:t>65 years</w:t>
      </w:r>
      <w:r w:rsidR="00832233" w:rsidRPr="00722349">
        <w:rPr>
          <w:rFonts w:ascii="Arial" w:hAnsi="Arial" w:cs="Arial"/>
          <w:sz w:val="20"/>
          <w:szCs w:val="20"/>
          <w:lang w:val="en-GB"/>
        </w:rPr>
        <w:t xml:space="preserve"> and older, </w:t>
      </w:r>
      <w:r w:rsidR="00CD600D" w:rsidRPr="00722349">
        <w:rPr>
          <w:rFonts w:ascii="Arial" w:hAnsi="Arial" w:cs="Arial"/>
          <w:sz w:val="20"/>
          <w:szCs w:val="20"/>
          <w:lang w:val="en-GB"/>
        </w:rPr>
        <w:t xml:space="preserve">and </w:t>
      </w:r>
      <w:r w:rsidR="001C57C8" w:rsidRPr="00722349">
        <w:rPr>
          <w:rFonts w:ascii="Arial" w:hAnsi="Arial" w:cs="Arial"/>
          <w:sz w:val="20"/>
          <w:szCs w:val="20"/>
          <w:lang w:val="en-GB"/>
        </w:rPr>
        <w:t>t</w:t>
      </w:r>
      <w:r w:rsidR="003F7279" w:rsidRPr="00722349">
        <w:rPr>
          <w:rFonts w:ascii="Arial" w:hAnsi="Arial" w:cs="Arial"/>
          <w:sz w:val="20"/>
          <w:szCs w:val="20"/>
          <w:lang w:val="en-GB"/>
        </w:rPr>
        <w:t xml:space="preserve">his number will increase </w:t>
      </w:r>
      <w:del w:id="17" w:author="Conroy, Simon (Dr.)" w:date="2016-09-07T10:14:00Z">
        <w:r w:rsidR="003F7279" w:rsidRPr="00722349" w:rsidDel="00B43C81">
          <w:rPr>
            <w:rFonts w:ascii="Arial" w:hAnsi="Arial" w:cs="Arial"/>
            <w:sz w:val="20"/>
            <w:szCs w:val="20"/>
            <w:lang w:val="en-GB"/>
          </w:rPr>
          <w:delText>in the upcoming years</w:delText>
        </w:r>
        <w:r w:rsidR="005C5AFC" w:rsidRPr="00722349" w:rsidDel="00B43C81">
          <w:rPr>
            <w:rFonts w:ascii="Arial" w:hAnsi="Arial" w:cs="Arial"/>
            <w:sz w:val="20"/>
            <w:szCs w:val="20"/>
            <w:lang w:val="en-GB"/>
          </w:rPr>
          <w:delText xml:space="preserve"> </w:delText>
        </w:r>
      </w:del>
      <w:r w:rsidR="005C5AFC" w:rsidRPr="00722349">
        <w:rPr>
          <w:rFonts w:ascii="Arial" w:hAnsi="Arial" w:cs="Arial"/>
          <w:sz w:val="20"/>
          <w:szCs w:val="20"/>
          <w:lang w:val="en-GB"/>
        </w:rPr>
        <w:fldChar w:fldCharType="begin">
          <w:fldData xml:space="preserve">PEVuZE5vdGU+PENpdGU+PEF1dGhvcj5BbWluemFkZWg8L0F1dGhvcj48WWVhcj4yMDAyPC9ZZWFy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</w:fldData>
        </w:fldChar>
      </w:r>
      <w:r w:rsidR="00097993">
        <w:rPr>
          <w:rFonts w:ascii="Arial" w:hAnsi="Arial" w:cs="Arial"/>
          <w:sz w:val="20"/>
          <w:szCs w:val="20"/>
          <w:lang w:val="en-GB"/>
        </w:rPr>
        <w:instrText xml:space="preserve"> ADDIN EN.CITE </w:instrText>
      </w:r>
      <w:r w:rsidR="00097993">
        <w:rPr>
          <w:rFonts w:ascii="Arial" w:hAnsi="Arial" w:cs="Arial"/>
          <w:sz w:val="20"/>
          <w:szCs w:val="20"/>
          <w:lang w:val="en-GB"/>
        </w:rPr>
        <w:fldChar w:fldCharType="begin">
          <w:fldData xml:space="preserve">PEVuZE5vdGU+PENpdGU+PEF1dGhvcj5BbWluemFkZWg8L0F1dGhvcj48WWVhcj4yMDAyPC9ZZWFy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</w:fldData>
        </w:fldChar>
      </w:r>
      <w:r w:rsidR="00097993">
        <w:rPr>
          <w:rFonts w:ascii="Arial" w:hAnsi="Arial" w:cs="Arial"/>
          <w:sz w:val="20"/>
          <w:szCs w:val="20"/>
          <w:lang w:val="en-GB"/>
        </w:rPr>
        <w:instrText xml:space="preserve"> ADDIN EN.CITE.DATA </w:instrText>
      </w:r>
      <w:r w:rsidR="00097993">
        <w:rPr>
          <w:rFonts w:ascii="Arial" w:hAnsi="Arial" w:cs="Arial"/>
          <w:sz w:val="20"/>
          <w:szCs w:val="20"/>
          <w:lang w:val="en-GB"/>
        </w:rPr>
      </w:r>
      <w:r w:rsidR="00097993">
        <w:rPr>
          <w:rFonts w:ascii="Arial" w:hAnsi="Arial" w:cs="Arial"/>
          <w:sz w:val="20"/>
          <w:szCs w:val="20"/>
          <w:lang w:val="en-GB"/>
        </w:rPr>
        <w:fldChar w:fldCharType="end"/>
      </w:r>
      <w:r w:rsidR="005C5AFC" w:rsidRPr="00722349">
        <w:rPr>
          <w:rFonts w:ascii="Arial" w:hAnsi="Arial" w:cs="Arial"/>
          <w:sz w:val="20"/>
          <w:szCs w:val="20"/>
          <w:lang w:val="en-GB"/>
        </w:rPr>
      </w:r>
      <w:r w:rsidR="005C5AFC" w:rsidRPr="00722349">
        <w:rPr>
          <w:rFonts w:ascii="Arial" w:hAnsi="Arial" w:cs="Arial"/>
          <w:sz w:val="20"/>
          <w:szCs w:val="20"/>
          <w:lang w:val="en-GB"/>
        </w:rPr>
        <w:fldChar w:fldCharType="separate"/>
      </w:r>
      <w:r w:rsidR="00097993">
        <w:rPr>
          <w:rFonts w:ascii="Arial" w:hAnsi="Arial" w:cs="Arial"/>
          <w:noProof/>
          <w:sz w:val="20"/>
          <w:szCs w:val="20"/>
          <w:lang w:val="en-GB"/>
        </w:rPr>
        <w:t>[1, 2]</w:t>
      </w:r>
      <w:r w:rsidR="005C5AFC" w:rsidRPr="00722349">
        <w:rPr>
          <w:rFonts w:ascii="Arial" w:hAnsi="Arial" w:cs="Arial"/>
          <w:sz w:val="20"/>
          <w:szCs w:val="20"/>
          <w:lang w:val="en-GB"/>
        </w:rPr>
        <w:fldChar w:fldCharType="end"/>
      </w:r>
      <w:r w:rsidR="003F7279" w:rsidRPr="00722349">
        <w:rPr>
          <w:rFonts w:ascii="Arial" w:hAnsi="Arial" w:cs="Arial"/>
          <w:sz w:val="20"/>
          <w:szCs w:val="20"/>
          <w:lang w:val="en-GB"/>
        </w:rPr>
        <w:t xml:space="preserve">. </w:t>
      </w:r>
      <w:r w:rsidR="0060273E" w:rsidRPr="00722349">
        <w:rPr>
          <w:rFonts w:ascii="Arial" w:hAnsi="Arial" w:cs="Arial"/>
          <w:sz w:val="20"/>
          <w:szCs w:val="20"/>
          <w:lang w:val="en-GB"/>
        </w:rPr>
        <w:t>O</w:t>
      </w:r>
      <w:r w:rsidR="008F5D3C" w:rsidRPr="00722349">
        <w:rPr>
          <w:rFonts w:ascii="Arial" w:hAnsi="Arial" w:cs="Arial"/>
          <w:sz w:val="20"/>
          <w:szCs w:val="20"/>
          <w:lang w:val="en-GB"/>
        </w:rPr>
        <w:t xml:space="preserve">lder patients </w:t>
      </w:r>
      <w:ins w:id="18" w:author="Conroy, Simon (Dr.)" w:date="2016-09-07T10:14:00Z">
        <w:r w:rsidR="00B43C81">
          <w:rPr>
            <w:rFonts w:ascii="Arial" w:hAnsi="Arial" w:cs="Arial"/>
            <w:sz w:val="20"/>
            <w:szCs w:val="20"/>
            <w:lang w:val="en-GB"/>
          </w:rPr>
          <w:t xml:space="preserve">often </w:t>
        </w:r>
      </w:ins>
      <w:r w:rsidR="0060273E" w:rsidRPr="00722349">
        <w:rPr>
          <w:rFonts w:ascii="Arial" w:hAnsi="Arial" w:cs="Arial"/>
          <w:sz w:val="20"/>
          <w:szCs w:val="20"/>
          <w:lang w:val="en-GB"/>
        </w:rPr>
        <w:t xml:space="preserve">present </w:t>
      </w:r>
      <w:r w:rsidR="008F5D3C" w:rsidRPr="00722349">
        <w:rPr>
          <w:rFonts w:ascii="Arial" w:hAnsi="Arial" w:cs="Arial"/>
          <w:sz w:val="20"/>
          <w:szCs w:val="20"/>
          <w:lang w:val="en-GB"/>
        </w:rPr>
        <w:t xml:space="preserve">at the ED </w:t>
      </w:r>
      <w:r w:rsidR="0060273E" w:rsidRPr="00722349">
        <w:rPr>
          <w:rFonts w:ascii="Arial" w:hAnsi="Arial" w:cs="Arial"/>
          <w:sz w:val="20"/>
          <w:szCs w:val="20"/>
          <w:lang w:val="en-GB"/>
        </w:rPr>
        <w:t>with</w:t>
      </w:r>
      <w:r w:rsidR="008F5D3C" w:rsidRPr="00722349">
        <w:rPr>
          <w:rFonts w:ascii="Arial" w:hAnsi="Arial" w:cs="Arial"/>
          <w:sz w:val="20"/>
          <w:szCs w:val="20"/>
          <w:lang w:val="en-GB"/>
        </w:rPr>
        <w:t xml:space="preserve"> non-specific complaints, multiple</w:t>
      </w:r>
      <w:r w:rsidR="00E418DC" w:rsidRPr="00722349">
        <w:rPr>
          <w:rFonts w:ascii="Arial" w:hAnsi="Arial" w:cs="Arial"/>
          <w:sz w:val="20"/>
          <w:szCs w:val="20"/>
          <w:lang w:val="en-GB"/>
        </w:rPr>
        <w:t xml:space="preserve"> </w:t>
      </w:r>
      <w:r w:rsidR="00695C2F" w:rsidRPr="00722349">
        <w:rPr>
          <w:rFonts w:ascii="Arial" w:hAnsi="Arial" w:cs="Arial"/>
          <w:sz w:val="20"/>
          <w:szCs w:val="20"/>
          <w:lang w:val="en-GB"/>
        </w:rPr>
        <w:t>co-</w:t>
      </w:r>
      <w:r w:rsidR="00E418DC" w:rsidRPr="00722349">
        <w:rPr>
          <w:rFonts w:ascii="Arial" w:hAnsi="Arial" w:cs="Arial"/>
          <w:sz w:val="20"/>
          <w:szCs w:val="20"/>
          <w:lang w:val="en-GB"/>
        </w:rPr>
        <w:t>morbidities</w:t>
      </w:r>
      <w:r w:rsidR="008F5D3C" w:rsidRPr="00722349">
        <w:rPr>
          <w:rFonts w:ascii="Arial" w:hAnsi="Arial" w:cs="Arial"/>
          <w:sz w:val="20"/>
          <w:szCs w:val="20"/>
          <w:lang w:val="en-GB"/>
        </w:rPr>
        <w:t xml:space="preserve">, </w:t>
      </w:r>
      <w:r w:rsidR="00695C2F" w:rsidRPr="00722349">
        <w:rPr>
          <w:rFonts w:ascii="Arial" w:hAnsi="Arial" w:cs="Arial"/>
          <w:sz w:val="20"/>
          <w:szCs w:val="20"/>
          <w:lang w:val="en-GB"/>
        </w:rPr>
        <w:t>physical and cognitive impairment</w:t>
      </w:r>
      <w:r w:rsidR="008F5D3C" w:rsidRPr="00722349">
        <w:rPr>
          <w:rFonts w:ascii="Arial" w:hAnsi="Arial" w:cs="Arial"/>
          <w:sz w:val="20"/>
          <w:szCs w:val="20"/>
          <w:lang w:val="en-GB"/>
        </w:rPr>
        <w:t xml:space="preserve">, polypharmacy and </w:t>
      </w:r>
      <w:r w:rsidR="00CD600D" w:rsidRPr="00722349">
        <w:rPr>
          <w:rFonts w:ascii="Arial" w:hAnsi="Arial" w:cs="Arial"/>
          <w:sz w:val="20"/>
          <w:szCs w:val="20"/>
          <w:lang w:val="en-GB"/>
        </w:rPr>
        <w:t>poor social support</w:t>
      </w:r>
      <w:r w:rsidR="008F5D3C" w:rsidRPr="00722349">
        <w:rPr>
          <w:rFonts w:ascii="Arial" w:hAnsi="Arial" w:cs="Arial"/>
          <w:sz w:val="20"/>
          <w:szCs w:val="20"/>
          <w:lang w:val="en-GB"/>
        </w:rPr>
        <w:t xml:space="preserve"> </w:t>
      </w:r>
      <w:r w:rsidR="009D186C" w:rsidRPr="00722349">
        <w:rPr>
          <w:rFonts w:ascii="Arial" w:hAnsi="Arial" w:cs="Arial"/>
          <w:sz w:val="20"/>
          <w:szCs w:val="20"/>
          <w:lang w:val="en-GB"/>
        </w:rPr>
        <w:fldChar w:fldCharType="begin">
          <w:fldData xml:space="preserve">PEVuZE5vdGU+PENpdGU+PEF1dGhvcj5BbWluemFkZWg8L0F1dGhvcj48WWVhcj4yMDAyPC9ZZWFy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=
</w:fldData>
        </w:fldChar>
      </w:r>
      <w:r w:rsidR="00097993">
        <w:rPr>
          <w:rFonts w:ascii="Arial" w:hAnsi="Arial" w:cs="Arial"/>
          <w:sz w:val="20"/>
          <w:szCs w:val="20"/>
          <w:lang w:val="en-GB"/>
        </w:rPr>
        <w:instrText xml:space="preserve"> ADDIN EN.CITE </w:instrText>
      </w:r>
      <w:r w:rsidR="00097993">
        <w:rPr>
          <w:rFonts w:ascii="Arial" w:hAnsi="Arial" w:cs="Arial"/>
          <w:sz w:val="20"/>
          <w:szCs w:val="20"/>
          <w:lang w:val="en-GB"/>
        </w:rPr>
        <w:fldChar w:fldCharType="begin">
          <w:fldData xml:space="preserve">PEVuZE5vdGU+PENpdGU+PEF1dGhvcj5BbWluemFkZWg8L0F1dGhvcj48WWVhcj4yMDAyPC9ZZWFy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=
</w:fldData>
        </w:fldChar>
      </w:r>
      <w:r w:rsidR="00097993">
        <w:rPr>
          <w:rFonts w:ascii="Arial" w:hAnsi="Arial" w:cs="Arial"/>
          <w:sz w:val="20"/>
          <w:szCs w:val="20"/>
          <w:lang w:val="en-GB"/>
        </w:rPr>
        <w:instrText xml:space="preserve"> ADDIN EN.CITE.DATA </w:instrText>
      </w:r>
      <w:r w:rsidR="00097993">
        <w:rPr>
          <w:rFonts w:ascii="Arial" w:hAnsi="Arial" w:cs="Arial"/>
          <w:sz w:val="20"/>
          <w:szCs w:val="20"/>
          <w:lang w:val="en-GB"/>
        </w:rPr>
      </w:r>
      <w:r w:rsidR="00097993">
        <w:rPr>
          <w:rFonts w:ascii="Arial" w:hAnsi="Arial" w:cs="Arial"/>
          <w:sz w:val="20"/>
          <w:szCs w:val="20"/>
          <w:lang w:val="en-GB"/>
        </w:rPr>
        <w:fldChar w:fldCharType="end"/>
      </w:r>
      <w:r w:rsidR="009D186C" w:rsidRPr="00722349">
        <w:rPr>
          <w:rFonts w:ascii="Arial" w:hAnsi="Arial" w:cs="Arial"/>
          <w:sz w:val="20"/>
          <w:szCs w:val="20"/>
          <w:lang w:val="en-GB"/>
        </w:rPr>
      </w:r>
      <w:r w:rsidR="009D186C" w:rsidRPr="00722349">
        <w:rPr>
          <w:rFonts w:ascii="Arial" w:hAnsi="Arial" w:cs="Arial"/>
          <w:sz w:val="20"/>
          <w:szCs w:val="20"/>
          <w:lang w:val="en-GB"/>
        </w:rPr>
        <w:fldChar w:fldCharType="separate"/>
      </w:r>
      <w:r w:rsidR="00097993">
        <w:rPr>
          <w:rFonts w:ascii="Arial" w:hAnsi="Arial" w:cs="Arial"/>
          <w:noProof/>
          <w:sz w:val="20"/>
          <w:szCs w:val="20"/>
          <w:lang w:val="en-GB"/>
        </w:rPr>
        <w:t>[1, 3]</w:t>
      </w:r>
      <w:r w:rsidR="009D186C" w:rsidRPr="00722349">
        <w:rPr>
          <w:rFonts w:ascii="Arial" w:hAnsi="Arial" w:cs="Arial"/>
          <w:sz w:val="20"/>
          <w:szCs w:val="20"/>
          <w:lang w:val="en-GB"/>
        </w:rPr>
        <w:fldChar w:fldCharType="end"/>
      </w:r>
      <w:r w:rsidR="00E418DC" w:rsidRPr="00722349">
        <w:rPr>
          <w:rFonts w:ascii="Arial" w:hAnsi="Arial" w:cs="Arial"/>
          <w:sz w:val="20"/>
          <w:szCs w:val="20"/>
          <w:lang w:val="en-GB"/>
        </w:rPr>
        <w:t xml:space="preserve">, </w:t>
      </w:r>
      <w:r w:rsidR="0060273E" w:rsidRPr="00722349">
        <w:rPr>
          <w:rFonts w:ascii="Arial" w:hAnsi="Arial" w:cs="Arial"/>
          <w:sz w:val="20"/>
          <w:szCs w:val="20"/>
          <w:lang w:val="en-GB"/>
        </w:rPr>
        <w:t>rendering the</w:t>
      </w:r>
      <w:r w:rsidR="005653B1" w:rsidRPr="00722349">
        <w:rPr>
          <w:rFonts w:ascii="Arial" w:hAnsi="Arial" w:cs="Arial"/>
          <w:sz w:val="20"/>
          <w:szCs w:val="20"/>
          <w:lang w:val="en-GB"/>
        </w:rPr>
        <w:t xml:space="preserve"> </w:t>
      </w:r>
      <w:r w:rsidR="00AC3FEF" w:rsidRPr="00722349">
        <w:rPr>
          <w:rFonts w:ascii="Arial" w:hAnsi="Arial" w:cs="Arial"/>
          <w:sz w:val="20"/>
          <w:szCs w:val="20"/>
          <w:lang w:val="en-GB"/>
        </w:rPr>
        <w:t>car</w:t>
      </w:r>
      <w:r w:rsidR="005653B1" w:rsidRPr="00722349">
        <w:rPr>
          <w:rFonts w:ascii="Arial" w:hAnsi="Arial" w:cs="Arial"/>
          <w:sz w:val="20"/>
          <w:szCs w:val="20"/>
          <w:lang w:val="en-GB"/>
        </w:rPr>
        <w:t xml:space="preserve">e for these patients </w:t>
      </w:r>
      <w:r w:rsidR="00AC3FEF" w:rsidRPr="00722349">
        <w:rPr>
          <w:rFonts w:ascii="Arial" w:hAnsi="Arial" w:cs="Arial"/>
          <w:sz w:val="20"/>
          <w:szCs w:val="20"/>
          <w:lang w:val="en-GB"/>
        </w:rPr>
        <w:t>complex</w:t>
      </w:r>
      <w:r w:rsidR="00E418DC" w:rsidRPr="00722349">
        <w:rPr>
          <w:rFonts w:ascii="Arial" w:hAnsi="Arial" w:cs="Arial"/>
          <w:sz w:val="20"/>
          <w:szCs w:val="20"/>
          <w:lang w:val="en-GB"/>
        </w:rPr>
        <w:t>.</w:t>
      </w:r>
      <w:r w:rsidR="00AC3FEF" w:rsidRPr="00722349">
        <w:rPr>
          <w:rFonts w:ascii="Arial" w:hAnsi="Arial" w:cs="Arial"/>
          <w:sz w:val="20"/>
          <w:szCs w:val="20"/>
          <w:lang w:val="en-GB"/>
        </w:rPr>
        <w:t xml:space="preserve"> </w:t>
      </w:r>
      <w:r w:rsidR="00E418DC" w:rsidRPr="00722349">
        <w:rPr>
          <w:rFonts w:ascii="Arial" w:hAnsi="Arial" w:cs="Arial"/>
          <w:sz w:val="20"/>
          <w:szCs w:val="20"/>
          <w:lang w:val="en-GB"/>
        </w:rPr>
        <w:t>U</w:t>
      </w:r>
      <w:r w:rsidR="00AC3FEF" w:rsidRPr="00722349">
        <w:rPr>
          <w:rFonts w:ascii="Arial" w:hAnsi="Arial" w:cs="Arial"/>
          <w:sz w:val="20"/>
          <w:szCs w:val="20"/>
          <w:lang w:val="en-GB"/>
        </w:rPr>
        <w:t>nderestimation of health care problems</w:t>
      </w:r>
      <w:r w:rsidR="0019743C" w:rsidRPr="00722349">
        <w:rPr>
          <w:rFonts w:ascii="Arial" w:hAnsi="Arial" w:cs="Arial"/>
          <w:sz w:val="20"/>
          <w:szCs w:val="20"/>
          <w:lang w:val="en-GB"/>
        </w:rPr>
        <w:t xml:space="preserve"> and</w:t>
      </w:r>
      <w:r w:rsidR="00AC3FEF" w:rsidRPr="00722349">
        <w:rPr>
          <w:rFonts w:ascii="Arial" w:hAnsi="Arial" w:cs="Arial"/>
          <w:sz w:val="20"/>
          <w:szCs w:val="20"/>
          <w:lang w:val="en-GB"/>
        </w:rPr>
        <w:t xml:space="preserve"> </w:t>
      </w:r>
      <w:r w:rsidR="0019743C" w:rsidRPr="00722349">
        <w:rPr>
          <w:rFonts w:ascii="Arial" w:hAnsi="Arial" w:cs="Arial"/>
          <w:sz w:val="20"/>
          <w:szCs w:val="20"/>
          <w:lang w:val="en-GB"/>
        </w:rPr>
        <w:t xml:space="preserve">functional decline after ED discharge are common in older ED patients </w:t>
      </w:r>
      <w:r w:rsidR="0019743C" w:rsidRPr="00722349">
        <w:rPr>
          <w:rFonts w:ascii="Arial" w:hAnsi="Arial" w:cs="Arial"/>
          <w:sz w:val="20"/>
          <w:szCs w:val="20"/>
          <w:lang w:val="en-GB"/>
        </w:rPr>
        <w:fldChar w:fldCharType="begin">
          <w:fldData xml:space="preserve">PEVuZE5vdGU+PENpdGU+PEF1dGhvcj5HcmF5PC9BdXRob3I+PFllYXI+MjAxMzwvWWVhcj48UmVj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</w:fldData>
        </w:fldChar>
      </w:r>
      <w:r w:rsidR="00097993">
        <w:rPr>
          <w:rFonts w:ascii="Arial" w:hAnsi="Arial" w:cs="Arial"/>
          <w:sz w:val="20"/>
          <w:szCs w:val="20"/>
          <w:lang w:val="en-GB"/>
        </w:rPr>
        <w:instrText xml:space="preserve"> ADDIN EN.CITE </w:instrText>
      </w:r>
      <w:r w:rsidR="00097993">
        <w:rPr>
          <w:rFonts w:ascii="Arial" w:hAnsi="Arial" w:cs="Arial"/>
          <w:sz w:val="20"/>
          <w:szCs w:val="20"/>
          <w:lang w:val="en-GB"/>
        </w:rPr>
        <w:fldChar w:fldCharType="begin">
          <w:fldData xml:space="preserve">PEVuZE5vdGU+PENpdGU+PEF1dGhvcj5HcmF5PC9BdXRob3I+PFllYXI+MjAxMzwvWWVhcj48UmVj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</w:fldData>
        </w:fldChar>
      </w:r>
      <w:r w:rsidR="00097993">
        <w:rPr>
          <w:rFonts w:ascii="Arial" w:hAnsi="Arial" w:cs="Arial"/>
          <w:sz w:val="20"/>
          <w:szCs w:val="20"/>
          <w:lang w:val="en-GB"/>
        </w:rPr>
        <w:instrText xml:space="preserve"> ADDIN EN.CITE.DATA </w:instrText>
      </w:r>
      <w:r w:rsidR="00097993">
        <w:rPr>
          <w:rFonts w:ascii="Arial" w:hAnsi="Arial" w:cs="Arial"/>
          <w:sz w:val="20"/>
          <w:szCs w:val="20"/>
          <w:lang w:val="en-GB"/>
        </w:rPr>
      </w:r>
      <w:r w:rsidR="00097993">
        <w:rPr>
          <w:rFonts w:ascii="Arial" w:hAnsi="Arial" w:cs="Arial"/>
          <w:sz w:val="20"/>
          <w:szCs w:val="20"/>
          <w:lang w:val="en-GB"/>
        </w:rPr>
        <w:fldChar w:fldCharType="end"/>
      </w:r>
      <w:r w:rsidR="0019743C" w:rsidRPr="00722349">
        <w:rPr>
          <w:rFonts w:ascii="Arial" w:hAnsi="Arial" w:cs="Arial"/>
          <w:sz w:val="20"/>
          <w:szCs w:val="20"/>
          <w:lang w:val="en-GB"/>
        </w:rPr>
      </w:r>
      <w:r w:rsidR="0019743C" w:rsidRPr="00722349">
        <w:rPr>
          <w:rFonts w:ascii="Arial" w:hAnsi="Arial" w:cs="Arial"/>
          <w:sz w:val="20"/>
          <w:szCs w:val="20"/>
          <w:lang w:val="en-GB"/>
        </w:rPr>
        <w:fldChar w:fldCharType="separate"/>
      </w:r>
      <w:r w:rsidR="00097993">
        <w:rPr>
          <w:rFonts w:ascii="Arial" w:hAnsi="Arial" w:cs="Arial"/>
          <w:noProof/>
          <w:sz w:val="20"/>
          <w:szCs w:val="20"/>
          <w:lang w:val="en-GB"/>
        </w:rPr>
        <w:t>[4-6]</w:t>
      </w:r>
      <w:r w:rsidR="0019743C" w:rsidRPr="00722349">
        <w:rPr>
          <w:rFonts w:ascii="Arial" w:hAnsi="Arial" w:cs="Arial"/>
          <w:sz w:val="20"/>
          <w:szCs w:val="20"/>
          <w:lang w:val="en-GB"/>
        </w:rPr>
        <w:fldChar w:fldCharType="end"/>
      </w:r>
      <w:r w:rsidR="0019743C" w:rsidRPr="00722349">
        <w:rPr>
          <w:rFonts w:ascii="Arial" w:hAnsi="Arial" w:cs="Arial"/>
          <w:sz w:val="20"/>
          <w:szCs w:val="20"/>
          <w:lang w:val="en-GB"/>
        </w:rPr>
        <w:t xml:space="preserve">. They are more </w:t>
      </w:r>
      <w:r w:rsidR="00CD600D" w:rsidRPr="00722349">
        <w:rPr>
          <w:rFonts w:ascii="Arial" w:hAnsi="Arial" w:cs="Arial"/>
          <w:sz w:val="20"/>
          <w:szCs w:val="20"/>
          <w:lang w:val="en-GB"/>
        </w:rPr>
        <w:t xml:space="preserve">likely to be </w:t>
      </w:r>
      <w:r w:rsidR="0019743C" w:rsidRPr="00722349">
        <w:rPr>
          <w:rFonts w:ascii="Arial" w:hAnsi="Arial" w:cs="Arial"/>
          <w:sz w:val="20"/>
          <w:szCs w:val="20"/>
          <w:lang w:val="en-GB"/>
        </w:rPr>
        <w:t xml:space="preserve">admitted to the </w:t>
      </w:r>
      <w:r w:rsidR="00E418DC" w:rsidRPr="00722349">
        <w:rPr>
          <w:rFonts w:ascii="Arial" w:hAnsi="Arial" w:cs="Arial"/>
          <w:sz w:val="20"/>
          <w:szCs w:val="20"/>
          <w:lang w:val="en-GB"/>
        </w:rPr>
        <w:t xml:space="preserve">hospital </w:t>
      </w:r>
      <w:r w:rsidR="0019743C" w:rsidRPr="00722349">
        <w:rPr>
          <w:rFonts w:ascii="Arial" w:hAnsi="Arial" w:cs="Arial"/>
          <w:sz w:val="20"/>
          <w:szCs w:val="20"/>
          <w:lang w:val="en-GB"/>
        </w:rPr>
        <w:t xml:space="preserve">and </w:t>
      </w:r>
      <w:r w:rsidR="006A3E3C" w:rsidRPr="00722349">
        <w:rPr>
          <w:rFonts w:ascii="Arial" w:hAnsi="Arial" w:cs="Arial"/>
          <w:sz w:val="20"/>
          <w:szCs w:val="20"/>
          <w:lang w:val="en-GB"/>
        </w:rPr>
        <w:t>experience more</w:t>
      </w:r>
      <w:r w:rsidR="00AC3FEF" w:rsidRPr="00722349">
        <w:rPr>
          <w:rFonts w:ascii="Arial" w:hAnsi="Arial" w:cs="Arial"/>
          <w:sz w:val="20"/>
          <w:szCs w:val="20"/>
          <w:lang w:val="en-GB"/>
        </w:rPr>
        <w:t xml:space="preserve"> unplanned </w:t>
      </w:r>
      <w:r w:rsidR="00C23491" w:rsidRPr="00722349">
        <w:rPr>
          <w:rFonts w:ascii="Arial" w:hAnsi="Arial" w:cs="Arial"/>
          <w:sz w:val="20"/>
          <w:szCs w:val="20"/>
          <w:lang w:val="en-GB"/>
        </w:rPr>
        <w:t xml:space="preserve">readmissions </w:t>
      </w:r>
      <w:r w:rsidR="0019743C" w:rsidRPr="00722349">
        <w:rPr>
          <w:rFonts w:ascii="Arial" w:hAnsi="Arial" w:cs="Arial"/>
          <w:sz w:val="20"/>
          <w:szCs w:val="20"/>
          <w:lang w:val="en-GB"/>
        </w:rPr>
        <w:t xml:space="preserve">after ED discharge compared to a younger population </w:t>
      </w:r>
      <w:r w:rsidR="0019743C" w:rsidRPr="00722349">
        <w:rPr>
          <w:rFonts w:ascii="Arial" w:hAnsi="Arial" w:cs="Arial"/>
          <w:sz w:val="20"/>
          <w:szCs w:val="20"/>
          <w:lang w:val="en-GB"/>
        </w:rPr>
        <w:fldChar w:fldCharType="begin">
          <w:fldData xml:space="preserve">PEVuZE5vdGU+PENpdGU+PEF1dGhvcj5HcmF5PC9BdXRob3I+PFllYXI+MjAxMzwvWWVhcj48UmVj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</w:fldData>
        </w:fldChar>
      </w:r>
      <w:r w:rsidR="00097993">
        <w:rPr>
          <w:rFonts w:ascii="Arial" w:hAnsi="Arial" w:cs="Arial"/>
          <w:sz w:val="20"/>
          <w:szCs w:val="20"/>
          <w:lang w:val="en-GB"/>
        </w:rPr>
        <w:instrText xml:space="preserve"> ADDIN EN.CITE </w:instrText>
      </w:r>
      <w:r w:rsidR="00097993">
        <w:rPr>
          <w:rFonts w:ascii="Arial" w:hAnsi="Arial" w:cs="Arial"/>
          <w:sz w:val="20"/>
          <w:szCs w:val="20"/>
          <w:lang w:val="en-GB"/>
        </w:rPr>
        <w:fldChar w:fldCharType="begin">
          <w:fldData xml:space="preserve">PEVuZE5vdGU+PENpdGU+PEF1dGhvcj5HcmF5PC9BdXRob3I+PFllYXI+MjAxMzwvWWVhcj48UmVj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</w:fldData>
        </w:fldChar>
      </w:r>
      <w:r w:rsidR="00097993">
        <w:rPr>
          <w:rFonts w:ascii="Arial" w:hAnsi="Arial" w:cs="Arial"/>
          <w:sz w:val="20"/>
          <w:szCs w:val="20"/>
          <w:lang w:val="en-GB"/>
        </w:rPr>
        <w:instrText xml:space="preserve"> ADDIN EN.CITE.DATA </w:instrText>
      </w:r>
      <w:r w:rsidR="00097993">
        <w:rPr>
          <w:rFonts w:ascii="Arial" w:hAnsi="Arial" w:cs="Arial"/>
          <w:sz w:val="20"/>
          <w:szCs w:val="20"/>
          <w:lang w:val="en-GB"/>
        </w:rPr>
      </w:r>
      <w:r w:rsidR="00097993">
        <w:rPr>
          <w:rFonts w:ascii="Arial" w:hAnsi="Arial" w:cs="Arial"/>
          <w:sz w:val="20"/>
          <w:szCs w:val="20"/>
          <w:lang w:val="en-GB"/>
        </w:rPr>
        <w:fldChar w:fldCharType="end"/>
      </w:r>
      <w:r w:rsidR="0019743C" w:rsidRPr="00722349">
        <w:rPr>
          <w:rFonts w:ascii="Arial" w:hAnsi="Arial" w:cs="Arial"/>
          <w:sz w:val="20"/>
          <w:szCs w:val="20"/>
          <w:lang w:val="en-GB"/>
        </w:rPr>
      </w:r>
      <w:r w:rsidR="0019743C" w:rsidRPr="00722349">
        <w:rPr>
          <w:rFonts w:ascii="Arial" w:hAnsi="Arial" w:cs="Arial"/>
          <w:sz w:val="20"/>
          <w:szCs w:val="20"/>
          <w:lang w:val="en-GB"/>
        </w:rPr>
        <w:fldChar w:fldCharType="separate"/>
      </w:r>
      <w:r w:rsidR="00097993">
        <w:rPr>
          <w:rFonts w:ascii="Arial" w:hAnsi="Arial" w:cs="Arial"/>
          <w:noProof/>
          <w:sz w:val="20"/>
          <w:szCs w:val="20"/>
          <w:lang w:val="en-GB"/>
        </w:rPr>
        <w:t>[4-6]</w:t>
      </w:r>
      <w:r w:rsidR="0019743C" w:rsidRPr="00722349">
        <w:rPr>
          <w:rFonts w:ascii="Arial" w:hAnsi="Arial" w:cs="Arial"/>
          <w:sz w:val="20"/>
          <w:szCs w:val="20"/>
          <w:lang w:val="en-GB"/>
        </w:rPr>
        <w:fldChar w:fldCharType="end"/>
      </w:r>
      <w:r w:rsidR="0019743C" w:rsidRPr="00722349">
        <w:rPr>
          <w:rFonts w:ascii="Arial" w:hAnsi="Arial" w:cs="Arial"/>
          <w:sz w:val="20"/>
          <w:szCs w:val="20"/>
          <w:lang w:val="en-GB"/>
        </w:rPr>
        <w:t>.</w:t>
      </w:r>
      <w:r w:rsidR="003F7279" w:rsidRPr="00722349">
        <w:rPr>
          <w:rFonts w:ascii="Arial" w:hAnsi="Arial" w:cs="Arial"/>
          <w:sz w:val="20"/>
          <w:szCs w:val="20"/>
          <w:lang w:val="en-GB"/>
        </w:rPr>
        <w:t xml:space="preserve"> </w:t>
      </w:r>
      <w:del w:id="19" w:author="Conroy, Simon (Dr.)" w:date="2016-09-07T10:14:00Z">
        <w:r w:rsidR="003F7279" w:rsidRPr="00722349" w:rsidDel="00B43C81">
          <w:rPr>
            <w:rFonts w:ascii="Arial" w:hAnsi="Arial" w:cs="Arial"/>
            <w:sz w:val="20"/>
            <w:szCs w:val="20"/>
            <w:lang w:val="en-GB"/>
          </w:rPr>
          <w:delText>The management of th</w:delText>
        </w:r>
        <w:r w:rsidR="00E418DC" w:rsidRPr="00722349" w:rsidDel="00B43C81">
          <w:rPr>
            <w:rFonts w:ascii="Arial" w:hAnsi="Arial" w:cs="Arial"/>
            <w:sz w:val="20"/>
            <w:szCs w:val="20"/>
            <w:lang w:val="en-GB"/>
          </w:rPr>
          <w:delText>is</w:delText>
        </w:r>
        <w:r w:rsidR="003F7279" w:rsidRPr="00722349" w:rsidDel="00B43C81">
          <w:rPr>
            <w:rFonts w:ascii="Arial" w:hAnsi="Arial" w:cs="Arial"/>
            <w:sz w:val="20"/>
            <w:szCs w:val="20"/>
            <w:lang w:val="en-GB"/>
          </w:rPr>
          <w:delText xml:space="preserve"> growing population</w:delText>
        </w:r>
        <w:r w:rsidR="00A035EA" w:rsidRPr="00722349" w:rsidDel="00B43C81">
          <w:rPr>
            <w:rFonts w:ascii="Arial" w:hAnsi="Arial" w:cs="Arial"/>
            <w:sz w:val="20"/>
            <w:szCs w:val="20"/>
            <w:lang w:val="en-GB"/>
          </w:rPr>
          <w:delText xml:space="preserve"> and </w:delText>
        </w:r>
        <w:r w:rsidR="00E418DC" w:rsidRPr="00722349" w:rsidDel="00B43C81">
          <w:rPr>
            <w:rFonts w:ascii="Arial" w:hAnsi="Arial" w:cs="Arial"/>
            <w:sz w:val="20"/>
            <w:szCs w:val="20"/>
            <w:lang w:val="en-GB"/>
          </w:rPr>
          <w:delText>its</w:delText>
        </w:r>
        <w:r w:rsidR="003F7279" w:rsidRPr="00722349" w:rsidDel="00B43C81">
          <w:rPr>
            <w:rFonts w:ascii="Arial" w:hAnsi="Arial" w:cs="Arial"/>
            <w:sz w:val="20"/>
            <w:szCs w:val="20"/>
            <w:lang w:val="en-GB"/>
          </w:rPr>
          <w:delText xml:space="preserve"> complexity </w:delText>
        </w:r>
        <w:r w:rsidR="00E418DC" w:rsidRPr="00722349" w:rsidDel="00B43C81">
          <w:rPr>
            <w:rFonts w:ascii="Arial" w:hAnsi="Arial" w:cs="Arial"/>
            <w:sz w:val="20"/>
            <w:szCs w:val="20"/>
            <w:lang w:val="en-GB"/>
          </w:rPr>
          <w:lastRenderedPageBreak/>
          <w:delText xml:space="preserve">will </w:delText>
        </w:r>
        <w:r w:rsidR="003F7279" w:rsidRPr="00722349" w:rsidDel="00B43C81">
          <w:rPr>
            <w:rFonts w:ascii="Arial" w:hAnsi="Arial" w:cs="Arial"/>
            <w:sz w:val="20"/>
            <w:szCs w:val="20"/>
            <w:lang w:val="en-GB"/>
          </w:rPr>
          <w:delText xml:space="preserve">remain a challenge. </w:delText>
        </w:r>
      </w:del>
      <w:r w:rsidR="0019743C" w:rsidRPr="00722349">
        <w:rPr>
          <w:rFonts w:ascii="Arial" w:hAnsi="Arial" w:cs="Arial"/>
          <w:sz w:val="20"/>
          <w:szCs w:val="20"/>
          <w:lang w:val="en-GB"/>
        </w:rPr>
        <w:t xml:space="preserve">There </w:t>
      </w:r>
      <w:r w:rsidR="00C23491" w:rsidRPr="00722349">
        <w:rPr>
          <w:rFonts w:ascii="Arial" w:hAnsi="Arial" w:cs="Arial"/>
          <w:sz w:val="20"/>
          <w:szCs w:val="20"/>
          <w:lang w:val="en-GB"/>
        </w:rPr>
        <w:t>is</w:t>
      </w:r>
      <w:r w:rsidR="0019743C" w:rsidRPr="00722349">
        <w:rPr>
          <w:rFonts w:ascii="Arial" w:hAnsi="Arial" w:cs="Arial"/>
          <w:sz w:val="20"/>
          <w:szCs w:val="20"/>
          <w:lang w:val="en-GB"/>
        </w:rPr>
        <w:t xml:space="preserve"> a need </w:t>
      </w:r>
      <w:del w:id="20" w:author="Conroy, Simon (Dr.)" w:date="2016-09-07T10:15:00Z">
        <w:r w:rsidR="0019743C" w:rsidRPr="00722349" w:rsidDel="00B43C81">
          <w:rPr>
            <w:rFonts w:ascii="Arial" w:hAnsi="Arial" w:cs="Arial"/>
            <w:sz w:val="20"/>
            <w:szCs w:val="20"/>
            <w:lang w:val="en-GB"/>
          </w:rPr>
          <w:delText xml:space="preserve">for </w:delText>
        </w:r>
      </w:del>
      <w:ins w:id="21" w:author="Conroy, Simon (Dr.)" w:date="2016-09-07T10:15:00Z">
        <w:r w:rsidR="00B43C81">
          <w:rPr>
            <w:rFonts w:ascii="Arial" w:hAnsi="Arial" w:cs="Arial"/>
            <w:sz w:val="20"/>
            <w:szCs w:val="20"/>
            <w:lang w:val="en-GB"/>
          </w:rPr>
          <w:t xml:space="preserve">to better understand how the ED environment and care processes can be attuned to the needs of older </w:t>
        </w:r>
      </w:ins>
      <w:del w:id="22" w:author="Conroy, Simon (Dr.)" w:date="2016-09-07T10:15:00Z">
        <w:r w:rsidR="0013539F" w:rsidRPr="00F16308" w:rsidDel="00B43C81">
          <w:rPr>
            <w:rFonts w:ascii="Arial" w:hAnsi="Arial" w:cs="Arial"/>
            <w:color w:val="FF0000"/>
            <w:sz w:val="20"/>
            <w:szCs w:val="20"/>
            <w:lang w:val="en-GB"/>
          </w:rPr>
          <w:delText>ED</w:delText>
        </w:r>
        <w:r w:rsidR="0013539F" w:rsidDel="00B43C81">
          <w:rPr>
            <w:rFonts w:ascii="Arial" w:hAnsi="Arial" w:cs="Arial"/>
            <w:sz w:val="20"/>
            <w:szCs w:val="20"/>
            <w:lang w:val="en-GB"/>
          </w:rPr>
          <w:delText xml:space="preserve"> </w:delText>
        </w:r>
        <w:r w:rsidR="0019743C" w:rsidRPr="00722349" w:rsidDel="00B43C81">
          <w:rPr>
            <w:rFonts w:ascii="Arial" w:hAnsi="Arial" w:cs="Arial"/>
            <w:sz w:val="20"/>
            <w:szCs w:val="20"/>
            <w:lang w:val="en-GB"/>
          </w:rPr>
          <w:delText xml:space="preserve">change </w:delText>
        </w:r>
        <w:r w:rsidR="0013539F" w:rsidRPr="00F16308" w:rsidDel="00B43C81">
          <w:rPr>
            <w:rFonts w:ascii="Arial" w:hAnsi="Arial" w:cs="Arial"/>
            <w:color w:val="FF0000"/>
            <w:sz w:val="20"/>
            <w:szCs w:val="20"/>
            <w:lang w:val="en-GB"/>
          </w:rPr>
          <w:delText>concerning its</w:delText>
        </w:r>
        <w:r w:rsidR="0019743C" w:rsidRPr="00722349" w:rsidDel="00B43C81">
          <w:rPr>
            <w:rFonts w:ascii="Arial" w:hAnsi="Arial" w:cs="Arial"/>
            <w:sz w:val="20"/>
            <w:szCs w:val="20"/>
            <w:lang w:val="en-GB"/>
          </w:rPr>
          <w:delText xml:space="preserve"> environment,</w:delText>
        </w:r>
        <w:r w:rsidR="00764D42" w:rsidRPr="00722349" w:rsidDel="00B43C81">
          <w:rPr>
            <w:rFonts w:ascii="Arial" w:hAnsi="Arial" w:cs="Arial"/>
            <w:sz w:val="20"/>
            <w:szCs w:val="20"/>
            <w:lang w:val="en-GB"/>
          </w:rPr>
          <w:delText xml:space="preserve"> </w:delText>
        </w:r>
        <w:r w:rsidR="0013539F" w:rsidRPr="00F16308" w:rsidDel="00B43C81">
          <w:rPr>
            <w:rFonts w:ascii="Arial" w:hAnsi="Arial" w:cs="Arial"/>
            <w:color w:val="FF0000"/>
            <w:sz w:val="20"/>
            <w:szCs w:val="20"/>
            <w:lang w:val="en-GB"/>
          </w:rPr>
          <w:delText>its</w:delText>
        </w:r>
        <w:r w:rsidR="00764D42" w:rsidRPr="00F16308" w:rsidDel="00B43C81">
          <w:rPr>
            <w:rFonts w:ascii="Arial" w:hAnsi="Arial" w:cs="Arial"/>
            <w:color w:val="FF0000"/>
            <w:sz w:val="20"/>
            <w:szCs w:val="20"/>
            <w:lang w:val="en-GB"/>
          </w:rPr>
          <w:delText xml:space="preserve"> </w:delText>
        </w:r>
        <w:r w:rsidR="0013539F" w:rsidRPr="00F16308" w:rsidDel="00B43C81">
          <w:rPr>
            <w:rFonts w:ascii="Arial" w:hAnsi="Arial" w:cs="Arial"/>
            <w:color w:val="FF0000"/>
            <w:sz w:val="20"/>
            <w:szCs w:val="20"/>
            <w:lang w:val="en-GB"/>
          </w:rPr>
          <w:delText xml:space="preserve">care processes and </w:delText>
        </w:r>
        <w:r w:rsidR="00764D42" w:rsidRPr="00722349" w:rsidDel="00B43C81">
          <w:rPr>
            <w:rFonts w:ascii="Arial" w:hAnsi="Arial" w:cs="Arial"/>
            <w:sz w:val="20"/>
            <w:szCs w:val="20"/>
            <w:lang w:val="en-GB"/>
          </w:rPr>
          <w:delText>the behaviours</w:delText>
        </w:r>
        <w:r w:rsidR="0013539F" w:rsidDel="00B43C81">
          <w:rPr>
            <w:rFonts w:ascii="Arial" w:hAnsi="Arial" w:cs="Arial"/>
            <w:sz w:val="20"/>
            <w:szCs w:val="20"/>
            <w:lang w:val="en-GB"/>
          </w:rPr>
          <w:delText xml:space="preserve"> </w:delText>
        </w:r>
        <w:r w:rsidR="0013539F" w:rsidRPr="00F16308" w:rsidDel="00B43C81">
          <w:rPr>
            <w:rFonts w:ascii="Arial" w:hAnsi="Arial" w:cs="Arial"/>
            <w:color w:val="FF0000"/>
            <w:sz w:val="20"/>
            <w:szCs w:val="20"/>
            <w:lang w:val="en-GB"/>
          </w:rPr>
          <w:delText>and knowledge</w:delText>
        </w:r>
        <w:r w:rsidR="00764D42" w:rsidRPr="00722349" w:rsidDel="00B43C81">
          <w:rPr>
            <w:rFonts w:ascii="Arial" w:hAnsi="Arial" w:cs="Arial"/>
            <w:sz w:val="20"/>
            <w:szCs w:val="20"/>
            <w:lang w:val="en-GB"/>
          </w:rPr>
          <w:delText xml:space="preserve"> of </w:delText>
        </w:r>
        <w:r w:rsidR="0013539F" w:rsidRPr="00F16308" w:rsidDel="00B43C81">
          <w:rPr>
            <w:rFonts w:ascii="Arial" w:hAnsi="Arial" w:cs="Arial"/>
            <w:color w:val="FF0000"/>
            <w:sz w:val="20"/>
            <w:szCs w:val="20"/>
            <w:lang w:val="en-GB"/>
          </w:rPr>
          <w:delText>its</w:delText>
        </w:r>
        <w:r w:rsidR="0013539F" w:rsidDel="00B43C81">
          <w:rPr>
            <w:rFonts w:ascii="Arial" w:hAnsi="Arial" w:cs="Arial"/>
            <w:sz w:val="20"/>
            <w:szCs w:val="20"/>
            <w:lang w:val="en-GB"/>
          </w:rPr>
          <w:delText xml:space="preserve"> </w:delText>
        </w:r>
        <w:r w:rsidR="00764D42" w:rsidRPr="00722349" w:rsidDel="00B43C81">
          <w:rPr>
            <w:rFonts w:ascii="Arial" w:hAnsi="Arial" w:cs="Arial"/>
            <w:sz w:val="20"/>
            <w:szCs w:val="20"/>
            <w:lang w:val="en-GB"/>
          </w:rPr>
          <w:delText xml:space="preserve">healthcare workers in order to guarantee </w:delText>
        </w:r>
        <w:r w:rsidR="0013539F" w:rsidRPr="00F16308" w:rsidDel="00B43C81">
          <w:rPr>
            <w:rFonts w:ascii="Arial" w:hAnsi="Arial" w:cs="Arial"/>
            <w:color w:val="FF0000"/>
            <w:sz w:val="20"/>
            <w:szCs w:val="20"/>
            <w:lang w:val="en-GB"/>
          </w:rPr>
          <w:delText>adequate</w:delText>
        </w:r>
        <w:r w:rsidR="0013539F" w:rsidDel="00B43C81">
          <w:rPr>
            <w:rFonts w:ascii="Arial" w:hAnsi="Arial" w:cs="Arial"/>
            <w:sz w:val="20"/>
            <w:szCs w:val="20"/>
            <w:lang w:val="en-GB"/>
          </w:rPr>
          <w:delText xml:space="preserve"> </w:delText>
        </w:r>
        <w:r w:rsidR="00764D42" w:rsidRPr="00722349" w:rsidDel="00B43C81">
          <w:rPr>
            <w:rFonts w:ascii="Arial" w:hAnsi="Arial" w:cs="Arial"/>
            <w:sz w:val="20"/>
            <w:szCs w:val="20"/>
            <w:lang w:val="en-GB"/>
          </w:rPr>
          <w:delText>care for older patients at the ED</w:delText>
        </w:r>
      </w:del>
      <w:r w:rsidR="00764D42" w:rsidRPr="00722349">
        <w:rPr>
          <w:rFonts w:ascii="Arial" w:hAnsi="Arial" w:cs="Arial"/>
          <w:sz w:val="20"/>
          <w:szCs w:val="20"/>
          <w:lang w:val="en-GB"/>
        </w:rPr>
        <w:t xml:space="preserve"> </w:t>
      </w:r>
      <w:r w:rsidR="00D075BA" w:rsidRPr="00722349">
        <w:rPr>
          <w:rFonts w:ascii="Arial" w:hAnsi="Arial" w:cs="Arial"/>
          <w:sz w:val="20"/>
          <w:szCs w:val="20"/>
          <w:lang w:val="en-GB"/>
        </w:rPr>
        <w:fldChar w:fldCharType="begin"/>
      </w:r>
      <w:r w:rsidR="00D075BA" w:rsidRPr="00722349">
        <w:rPr>
          <w:rFonts w:ascii="Arial" w:hAnsi="Arial" w:cs="Arial"/>
          <w:sz w:val="20"/>
          <w:szCs w:val="20"/>
          <w:lang w:val="en-GB"/>
        </w:rPr>
        <w:instrText xml:space="preserve"> ADDIN EN.CITE &lt;EndNote&gt;&lt;Cite&gt;&lt;Author&gt;Aminzadeh&lt;/Author&gt;&lt;Year&gt;2002&lt;/Year&gt;&lt;RecNum&gt;679&lt;/RecNum&gt;&lt;DisplayText&gt;[1]&lt;/DisplayText&gt;&lt;record&gt;&lt;rec-number&gt;679&lt;/rec-number&gt;&lt;foreign-keys&gt;&lt;key app="EN" db-id="v0ae2z0a7r90tlert03ppfvaapzdaewepdvs" timestamp="1421317328"&gt;679&lt;/key&gt;&lt;/foreign-keys&gt;&lt;ref-type name="Journal Article"&gt;17&lt;/ref-type&gt;&lt;contributors&gt;&lt;authors&gt;&lt;author&gt;Aminzadeh, F.&lt;/author&gt;&lt;author&gt;Dalziel, W. B.&lt;/author&gt;&lt;/authors&gt;&lt;/contributors&gt;&lt;auth-address&gt;Aminzadeh, F&amp;#xD;Reg Geriatr Assessment Program Ottawa Carleton, Geriatr Outreach Team, 39 Robertson Rd,Suite 100, Nepean, ON K2H 8R2, Canada&amp;#xD;Reg Geriatr Assessment Program Ottawa Carleton, Geriatr Outreach Team, 39 Robertson Rd,Suite 100, Nepean, ON K2H 8R2, Canada&amp;#xD;Reg Geriatr Assessment Program Ottawa Carleton, Geriatr Outreach Team, Nepean, ON K2H 8R2, Canada&lt;/auth-address&gt;&lt;titles&gt;&lt;title&gt;Older adults in the emergency department: a systematic review of patterns of use, adverse outcomes, and effectiveness of interventions&lt;/title&gt;&lt;secondary-title&gt;Annals of Emergency Medicine&lt;/secondary-title&gt;&lt;alt-title&gt;Ann Emerg Med&lt;/alt-title&gt;&lt;/titles&gt;&lt;periodical&gt;&lt;full-title&gt;Annals of Emergency Medicine&lt;/full-title&gt;&lt;/periodical&gt;&lt;pages&gt;238-247&lt;/pages&gt;&lt;volume&gt;39&lt;/volume&gt;&lt;number&gt;3&lt;/number&gt;&lt;keywords&gt;&lt;keyword&gt;outpatient geriatric evaluation&lt;/keyword&gt;&lt;keyword&gt;age-related differences&lt;/keyword&gt;&lt;keyword&gt;elderly patients&lt;/keyword&gt;&lt;keyword&gt;follow-up&lt;/keyword&gt;&lt;keyword&gt;controlled trial&lt;/keyword&gt;&lt;keyword&gt;predictive-validity&lt;/keyword&gt;&lt;keyword&gt;hospital admission&lt;/keyword&gt;&lt;keyword&gt;younger patients&lt;/keyword&gt;&lt;keyword&gt;case-management&lt;/keyword&gt;&lt;keyword&gt;primary-care&lt;/keyword&gt;&lt;/keywords&gt;&lt;dates&gt;&lt;year&gt;2002&lt;/year&gt;&lt;pub-dates&gt;&lt;date&gt;Mar&lt;/date&gt;&lt;/pub-dates&gt;&lt;/dates&gt;&lt;isbn&gt;0196-0644&lt;/isbn&gt;&lt;accession-num&gt;WOS:000174308500004&lt;/accession-num&gt;&lt;work-type&gt;Review&lt;/work-type&gt;&lt;urls&gt;&lt;related-urls&gt;&lt;url&gt;&amp;lt;Go to ISI&amp;gt;://WOS:000174308500004&lt;/url&gt;&lt;/related-urls&gt;&lt;/urls&gt;&lt;electronic-resource-num&gt;DOI 10.1067/mem.2002.121523&lt;/electronic-resource-num&gt;&lt;language&gt;English&lt;/language&gt;&lt;/record&gt;&lt;/Cite&gt;&lt;/EndNote&gt;</w:instrText>
      </w:r>
      <w:r w:rsidR="00D075BA" w:rsidRPr="00722349">
        <w:rPr>
          <w:rFonts w:ascii="Arial" w:hAnsi="Arial" w:cs="Arial"/>
          <w:sz w:val="20"/>
          <w:szCs w:val="20"/>
          <w:lang w:val="en-GB"/>
        </w:rPr>
        <w:fldChar w:fldCharType="separate"/>
      </w:r>
      <w:r w:rsidR="00D075BA" w:rsidRPr="00722349">
        <w:rPr>
          <w:rFonts w:ascii="Arial" w:hAnsi="Arial" w:cs="Arial"/>
          <w:noProof/>
          <w:sz w:val="20"/>
          <w:szCs w:val="20"/>
          <w:lang w:val="en-GB"/>
        </w:rPr>
        <w:t>[1]</w:t>
      </w:r>
      <w:r w:rsidR="00D075BA" w:rsidRPr="00722349">
        <w:rPr>
          <w:rFonts w:ascii="Arial" w:hAnsi="Arial" w:cs="Arial"/>
          <w:sz w:val="20"/>
          <w:szCs w:val="20"/>
          <w:lang w:val="en-GB"/>
        </w:rPr>
        <w:fldChar w:fldCharType="end"/>
      </w:r>
      <w:r w:rsidR="00764D42" w:rsidRPr="00722349">
        <w:rPr>
          <w:rFonts w:ascii="Arial" w:hAnsi="Arial" w:cs="Arial"/>
          <w:sz w:val="20"/>
          <w:szCs w:val="20"/>
          <w:lang w:val="en-GB"/>
        </w:rPr>
        <w:t>.</w:t>
      </w:r>
    </w:p>
    <w:p w14:paraId="4D7D5188" w14:textId="77777777" w:rsidR="008F5D3C" w:rsidRPr="00722349" w:rsidRDefault="008F5D3C" w:rsidP="00D847EC">
      <w:pPr>
        <w:spacing w:after="0" w:line="480" w:lineRule="auto"/>
        <w:jc w:val="both"/>
        <w:rPr>
          <w:rFonts w:ascii="Arial" w:hAnsi="Arial" w:cs="Arial"/>
          <w:sz w:val="20"/>
          <w:szCs w:val="20"/>
          <w:lang w:val="en-GB"/>
        </w:rPr>
      </w:pPr>
    </w:p>
    <w:p w14:paraId="5BADB728" w14:textId="5CE76A39" w:rsidR="004E4273" w:rsidRPr="00722349" w:rsidRDefault="00CA71A7"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Recent stu</w:t>
      </w:r>
      <w:r w:rsidR="005921FC" w:rsidRPr="00722349">
        <w:rPr>
          <w:rFonts w:ascii="Arial" w:hAnsi="Arial" w:cs="Arial"/>
          <w:sz w:val="20"/>
          <w:szCs w:val="20"/>
          <w:lang w:val="en-GB"/>
        </w:rPr>
        <w:t xml:space="preserve">dies </w:t>
      </w:r>
      <w:ins w:id="23" w:author="Conroy, Simon (Dr.)" w:date="2016-09-07T10:15:00Z">
        <w:r w:rsidR="00B43C81">
          <w:rPr>
            <w:rFonts w:ascii="Arial" w:hAnsi="Arial" w:cs="Arial"/>
            <w:sz w:val="20"/>
            <w:szCs w:val="20"/>
            <w:lang w:val="en-GB"/>
          </w:rPr>
          <w:t xml:space="preserve">have </w:t>
        </w:r>
      </w:ins>
      <w:r w:rsidR="005921FC" w:rsidRPr="00722349">
        <w:rPr>
          <w:rFonts w:ascii="Arial" w:hAnsi="Arial" w:cs="Arial"/>
          <w:sz w:val="20"/>
          <w:szCs w:val="20"/>
          <w:lang w:val="en-GB"/>
        </w:rPr>
        <w:t>focus</w:t>
      </w:r>
      <w:ins w:id="24" w:author="Conroy, Simon (Dr.)" w:date="2016-09-07T10:15:00Z">
        <w:r w:rsidR="00B43C81">
          <w:rPr>
            <w:rFonts w:ascii="Arial" w:hAnsi="Arial" w:cs="Arial"/>
            <w:sz w:val="20"/>
            <w:szCs w:val="20"/>
            <w:lang w:val="en-GB"/>
          </w:rPr>
          <w:t>sed</w:t>
        </w:r>
      </w:ins>
      <w:r w:rsidR="005921FC" w:rsidRPr="00722349">
        <w:rPr>
          <w:rFonts w:ascii="Arial" w:hAnsi="Arial" w:cs="Arial"/>
          <w:sz w:val="20"/>
          <w:szCs w:val="20"/>
          <w:lang w:val="en-GB"/>
        </w:rPr>
        <w:t xml:space="preserve"> </w:t>
      </w:r>
      <w:r w:rsidR="00297373" w:rsidRPr="00722349">
        <w:rPr>
          <w:rFonts w:ascii="Arial" w:hAnsi="Arial" w:cs="Arial"/>
          <w:sz w:val="20"/>
          <w:szCs w:val="20"/>
          <w:lang w:val="en-GB"/>
        </w:rPr>
        <w:t xml:space="preserve">on </w:t>
      </w:r>
      <w:r w:rsidR="005921FC" w:rsidRPr="00722349">
        <w:rPr>
          <w:rFonts w:ascii="Arial" w:hAnsi="Arial" w:cs="Arial"/>
          <w:sz w:val="20"/>
          <w:szCs w:val="20"/>
          <w:lang w:val="en-GB"/>
        </w:rPr>
        <w:t xml:space="preserve">geriatric </w:t>
      </w:r>
      <w:r w:rsidR="009E64CE" w:rsidRPr="00722349">
        <w:rPr>
          <w:rFonts w:ascii="Arial" w:hAnsi="Arial" w:cs="Arial"/>
          <w:sz w:val="20"/>
          <w:szCs w:val="20"/>
          <w:lang w:val="en-GB"/>
        </w:rPr>
        <w:t xml:space="preserve">emergency </w:t>
      </w:r>
      <w:r w:rsidR="005921FC" w:rsidRPr="00722349">
        <w:rPr>
          <w:rFonts w:ascii="Arial" w:hAnsi="Arial" w:cs="Arial"/>
          <w:sz w:val="20"/>
          <w:szCs w:val="20"/>
          <w:lang w:val="en-GB"/>
        </w:rPr>
        <w:t>care models</w:t>
      </w:r>
      <w:r w:rsidRPr="00722349">
        <w:rPr>
          <w:rFonts w:ascii="Arial" w:hAnsi="Arial" w:cs="Arial"/>
          <w:sz w:val="20"/>
          <w:szCs w:val="20"/>
          <w:lang w:val="en-GB"/>
        </w:rPr>
        <w:t xml:space="preserve"> </w:t>
      </w:r>
      <w:r w:rsidR="00827756" w:rsidRPr="00722349">
        <w:rPr>
          <w:rFonts w:ascii="Arial" w:hAnsi="Arial" w:cs="Arial"/>
          <w:sz w:val="20"/>
          <w:szCs w:val="20"/>
          <w:lang w:val="en-GB"/>
        </w:rPr>
        <w:fldChar w:fldCharType="begin">
          <w:fldData xml:space="preserve">PEVuZE5vdGU+PENpdGU+PEF1dGhvcj5Db25yb3k8L0F1dGhvcj48WWVhcj4yMDExPC9ZZWFyPjxS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</w:fldData>
        </w:fldChar>
      </w:r>
      <w:r w:rsidR="00097993">
        <w:rPr>
          <w:rFonts w:ascii="Arial" w:hAnsi="Arial" w:cs="Arial"/>
          <w:sz w:val="20"/>
          <w:szCs w:val="20"/>
          <w:lang w:val="en-GB"/>
        </w:rPr>
        <w:instrText xml:space="preserve"> ADDIN EN.CITE </w:instrText>
      </w:r>
      <w:r w:rsidR="00097993">
        <w:rPr>
          <w:rFonts w:ascii="Arial" w:hAnsi="Arial" w:cs="Arial"/>
          <w:sz w:val="20"/>
          <w:szCs w:val="20"/>
          <w:lang w:val="en-GB"/>
        </w:rPr>
        <w:fldChar w:fldCharType="begin">
          <w:fldData xml:space="preserve">PEVuZE5vdGU+PENpdGU+PEF1dGhvcj5Db25yb3k8L0F1dGhvcj48WWVhcj4yMDExPC9ZZWFyPjxS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</w:fldData>
        </w:fldChar>
      </w:r>
      <w:r w:rsidR="00097993">
        <w:rPr>
          <w:rFonts w:ascii="Arial" w:hAnsi="Arial" w:cs="Arial"/>
          <w:sz w:val="20"/>
          <w:szCs w:val="20"/>
          <w:lang w:val="en-GB"/>
        </w:rPr>
        <w:instrText xml:space="preserve"> ADDIN EN.CITE.DATA </w:instrText>
      </w:r>
      <w:r w:rsidR="00097993">
        <w:rPr>
          <w:rFonts w:ascii="Arial" w:hAnsi="Arial" w:cs="Arial"/>
          <w:sz w:val="20"/>
          <w:szCs w:val="20"/>
          <w:lang w:val="en-GB"/>
        </w:rPr>
      </w:r>
      <w:r w:rsidR="00097993">
        <w:rPr>
          <w:rFonts w:ascii="Arial" w:hAnsi="Arial" w:cs="Arial"/>
          <w:sz w:val="20"/>
          <w:szCs w:val="20"/>
          <w:lang w:val="en-GB"/>
        </w:rPr>
        <w:fldChar w:fldCharType="end"/>
      </w:r>
      <w:r w:rsidR="00827756" w:rsidRPr="00722349">
        <w:rPr>
          <w:rFonts w:ascii="Arial" w:hAnsi="Arial" w:cs="Arial"/>
          <w:sz w:val="20"/>
          <w:szCs w:val="20"/>
          <w:lang w:val="en-GB"/>
        </w:rPr>
      </w:r>
      <w:r w:rsidR="00827756" w:rsidRPr="00722349">
        <w:rPr>
          <w:rFonts w:ascii="Arial" w:hAnsi="Arial" w:cs="Arial"/>
          <w:sz w:val="20"/>
          <w:szCs w:val="20"/>
          <w:lang w:val="en-GB"/>
        </w:rPr>
        <w:fldChar w:fldCharType="separate"/>
      </w:r>
      <w:r w:rsidR="00097993">
        <w:rPr>
          <w:rFonts w:ascii="Arial" w:hAnsi="Arial" w:cs="Arial"/>
          <w:noProof/>
          <w:sz w:val="20"/>
          <w:szCs w:val="20"/>
          <w:lang w:val="en-GB"/>
        </w:rPr>
        <w:t>[7-15]</w:t>
      </w:r>
      <w:r w:rsidR="00827756" w:rsidRPr="00722349">
        <w:rPr>
          <w:rFonts w:ascii="Arial" w:hAnsi="Arial" w:cs="Arial"/>
          <w:sz w:val="20"/>
          <w:szCs w:val="20"/>
          <w:lang w:val="en-GB"/>
        </w:rPr>
        <w:fldChar w:fldCharType="end"/>
      </w:r>
      <w:r w:rsidR="00827756" w:rsidRPr="00722349">
        <w:rPr>
          <w:rFonts w:ascii="Arial" w:hAnsi="Arial" w:cs="Arial"/>
          <w:sz w:val="20"/>
          <w:szCs w:val="20"/>
          <w:lang w:val="en-GB"/>
        </w:rPr>
        <w:t>.</w:t>
      </w:r>
      <w:r w:rsidRPr="00722349">
        <w:rPr>
          <w:rFonts w:ascii="Arial" w:hAnsi="Arial" w:cs="Arial"/>
          <w:sz w:val="20"/>
          <w:szCs w:val="20"/>
          <w:lang w:val="en-GB"/>
        </w:rPr>
        <w:t xml:space="preserve"> </w:t>
      </w:r>
      <w:r w:rsidR="00C7466E" w:rsidRPr="00722349">
        <w:rPr>
          <w:rFonts w:ascii="Arial" w:hAnsi="Arial" w:cs="Arial"/>
          <w:sz w:val="20"/>
          <w:szCs w:val="20"/>
          <w:lang w:val="en-GB"/>
        </w:rPr>
        <w:t>These</w:t>
      </w:r>
      <w:r w:rsidR="004E4273" w:rsidRPr="00722349">
        <w:rPr>
          <w:rFonts w:ascii="Arial" w:hAnsi="Arial" w:cs="Arial"/>
          <w:sz w:val="20"/>
          <w:szCs w:val="20"/>
          <w:lang w:val="en-GB"/>
        </w:rPr>
        <w:t xml:space="preserve"> </w:t>
      </w:r>
      <w:r w:rsidRPr="00722349">
        <w:rPr>
          <w:rFonts w:ascii="Arial" w:hAnsi="Arial" w:cs="Arial"/>
          <w:sz w:val="20"/>
          <w:szCs w:val="20"/>
          <w:lang w:val="en-GB"/>
        </w:rPr>
        <w:t>care models</w:t>
      </w:r>
      <w:r w:rsidR="004E4273" w:rsidRPr="00722349">
        <w:rPr>
          <w:rFonts w:ascii="Arial" w:hAnsi="Arial" w:cs="Arial"/>
          <w:sz w:val="20"/>
          <w:szCs w:val="20"/>
          <w:lang w:val="en-GB"/>
        </w:rPr>
        <w:t xml:space="preserve"> </w:t>
      </w:r>
      <w:r w:rsidRPr="00722349">
        <w:rPr>
          <w:rFonts w:ascii="Arial" w:hAnsi="Arial" w:cs="Arial"/>
          <w:sz w:val="20"/>
          <w:szCs w:val="20"/>
          <w:lang w:val="en-GB"/>
        </w:rPr>
        <w:t xml:space="preserve">are characterised by different components such as geriatric risk screening, </w:t>
      </w:r>
      <w:r w:rsidR="00B43C81" w:rsidRPr="00722349">
        <w:rPr>
          <w:rFonts w:ascii="Arial" w:hAnsi="Arial" w:cs="Arial"/>
          <w:sz w:val="20"/>
          <w:szCs w:val="20"/>
          <w:lang w:val="en-GB"/>
        </w:rPr>
        <w:t xml:space="preserve">Comprehensive Geriatric Assessment </w:t>
      </w:r>
      <w:r w:rsidR="003F7279" w:rsidRPr="00722349">
        <w:rPr>
          <w:rFonts w:ascii="Arial" w:hAnsi="Arial" w:cs="Arial"/>
          <w:sz w:val="20"/>
          <w:szCs w:val="20"/>
          <w:lang w:val="en-GB"/>
        </w:rPr>
        <w:t>(CGA)</w:t>
      </w:r>
      <w:r w:rsidR="004E4273" w:rsidRPr="00722349">
        <w:rPr>
          <w:rFonts w:ascii="Arial" w:hAnsi="Arial" w:cs="Arial"/>
          <w:sz w:val="20"/>
          <w:szCs w:val="20"/>
          <w:lang w:val="en-GB"/>
        </w:rPr>
        <w:t xml:space="preserve">, </w:t>
      </w:r>
      <w:r w:rsidRPr="00722349">
        <w:rPr>
          <w:rFonts w:ascii="Arial" w:hAnsi="Arial" w:cs="Arial"/>
          <w:sz w:val="20"/>
          <w:szCs w:val="20"/>
          <w:lang w:val="en-GB"/>
        </w:rPr>
        <w:t>geriatric recommendations and referrals resulting in an individuali</w:t>
      </w:r>
      <w:r w:rsidR="00883C44" w:rsidRPr="00722349">
        <w:rPr>
          <w:rFonts w:ascii="Arial" w:hAnsi="Arial" w:cs="Arial"/>
          <w:sz w:val="20"/>
          <w:szCs w:val="20"/>
          <w:lang w:val="en-GB"/>
        </w:rPr>
        <w:t>s</w:t>
      </w:r>
      <w:r w:rsidRPr="00722349">
        <w:rPr>
          <w:rFonts w:ascii="Arial" w:hAnsi="Arial" w:cs="Arial"/>
          <w:sz w:val="20"/>
          <w:szCs w:val="20"/>
          <w:lang w:val="en-GB"/>
        </w:rPr>
        <w:t>ed care plan</w:t>
      </w:r>
      <w:r w:rsidR="005921FC" w:rsidRPr="00722349">
        <w:rPr>
          <w:rFonts w:ascii="Arial" w:hAnsi="Arial" w:cs="Arial"/>
          <w:sz w:val="20"/>
          <w:szCs w:val="20"/>
          <w:lang w:val="en-GB"/>
        </w:rPr>
        <w:t xml:space="preserve"> and </w:t>
      </w:r>
      <w:r w:rsidR="004E4273" w:rsidRPr="00722349">
        <w:rPr>
          <w:rFonts w:ascii="Arial" w:hAnsi="Arial" w:cs="Arial"/>
          <w:sz w:val="20"/>
          <w:szCs w:val="20"/>
          <w:lang w:val="en-GB"/>
        </w:rPr>
        <w:t>follow-up care</w:t>
      </w:r>
      <w:r w:rsidRPr="00722349">
        <w:rPr>
          <w:rFonts w:ascii="Arial" w:hAnsi="Arial" w:cs="Arial"/>
          <w:sz w:val="20"/>
          <w:szCs w:val="20"/>
          <w:lang w:val="en-GB"/>
        </w:rPr>
        <w:t xml:space="preserve"> after </w:t>
      </w:r>
      <w:r w:rsidR="00E418DC" w:rsidRPr="00722349">
        <w:rPr>
          <w:rFonts w:ascii="Arial" w:hAnsi="Arial" w:cs="Arial"/>
          <w:sz w:val="20"/>
          <w:szCs w:val="20"/>
          <w:lang w:val="en-GB"/>
        </w:rPr>
        <w:t xml:space="preserve">ED </w:t>
      </w:r>
      <w:r w:rsidRPr="00722349">
        <w:rPr>
          <w:rFonts w:ascii="Arial" w:hAnsi="Arial" w:cs="Arial"/>
          <w:sz w:val="20"/>
          <w:szCs w:val="20"/>
          <w:lang w:val="en-GB"/>
        </w:rPr>
        <w:t>discharge</w:t>
      </w:r>
      <w:r w:rsidR="004E4273" w:rsidRPr="00722349">
        <w:rPr>
          <w:rFonts w:ascii="Arial" w:hAnsi="Arial" w:cs="Arial"/>
          <w:sz w:val="20"/>
          <w:szCs w:val="20"/>
          <w:lang w:val="en-GB"/>
        </w:rPr>
        <w:t>.</w:t>
      </w:r>
      <w:r w:rsidRPr="00722349">
        <w:rPr>
          <w:rFonts w:ascii="Arial" w:hAnsi="Arial" w:cs="Arial"/>
          <w:sz w:val="20"/>
          <w:szCs w:val="20"/>
          <w:lang w:val="en-GB"/>
        </w:rPr>
        <w:t xml:space="preserve"> </w:t>
      </w:r>
      <w:r w:rsidR="00823814" w:rsidRPr="00722349">
        <w:rPr>
          <w:rFonts w:ascii="Arial" w:hAnsi="Arial" w:cs="Arial"/>
          <w:sz w:val="20"/>
          <w:szCs w:val="20"/>
          <w:lang w:val="en-GB"/>
        </w:rPr>
        <w:t>The implementation of such care models</w:t>
      </w:r>
      <w:r w:rsidR="00827756" w:rsidRPr="00722349">
        <w:rPr>
          <w:rFonts w:ascii="Arial" w:hAnsi="Arial" w:cs="Arial"/>
          <w:sz w:val="20"/>
          <w:szCs w:val="20"/>
          <w:lang w:val="en-GB"/>
        </w:rPr>
        <w:t xml:space="preserve"> </w:t>
      </w:r>
      <w:r w:rsidR="00195138" w:rsidRPr="00722349">
        <w:rPr>
          <w:rFonts w:ascii="Arial" w:hAnsi="Arial" w:cs="Arial"/>
          <w:sz w:val="20"/>
          <w:szCs w:val="20"/>
          <w:lang w:val="en-GB"/>
        </w:rPr>
        <w:t>resulted in</w:t>
      </w:r>
      <w:r w:rsidR="00E418DC" w:rsidRPr="00722349">
        <w:rPr>
          <w:rFonts w:ascii="Arial" w:hAnsi="Arial" w:cs="Arial"/>
          <w:sz w:val="20"/>
          <w:szCs w:val="20"/>
          <w:lang w:val="en-GB"/>
        </w:rPr>
        <w:t xml:space="preserve"> </w:t>
      </w:r>
      <w:r w:rsidR="00125231" w:rsidRPr="00722349">
        <w:rPr>
          <w:rFonts w:ascii="Arial" w:hAnsi="Arial" w:cs="Arial"/>
          <w:sz w:val="20"/>
          <w:szCs w:val="20"/>
          <w:lang w:val="en-GB"/>
        </w:rPr>
        <w:t>some positive trends t</w:t>
      </w:r>
      <w:r w:rsidR="00883C44" w:rsidRPr="00722349">
        <w:rPr>
          <w:rFonts w:ascii="Arial" w:hAnsi="Arial" w:cs="Arial"/>
          <w:sz w:val="20"/>
          <w:szCs w:val="20"/>
          <w:lang w:val="en-GB"/>
        </w:rPr>
        <w:t>owards service related outcomes</w:t>
      </w:r>
      <w:r w:rsidR="00125231" w:rsidRPr="00722349">
        <w:rPr>
          <w:rFonts w:ascii="Arial" w:hAnsi="Arial" w:cs="Arial"/>
          <w:sz w:val="20"/>
          <w:szCs w:val="20"/>
          <w:lang w:val="en-GB"/>
        </w:rPr>
        <w:t>:</w:t>
      </w:r>
      <w:r w:rsidR="00883C44" w:rsidRPr="00722349">
        <w:rPr>
          <w:rFonts w:ascii="Arial" w:hAnsi="Arial" w:cs="Arial"/>
          <w:sz w:val="20"/>
          <w:szCs w:val="20"/>
          <w:lang w:val="en-GB"/>
        </w:rPr>
        <w:t xml:space="preserve"> </w:t>
      </w:r>
      <w:r w:rsidR="00BE35E2" w:rsidRPr="00722349">
        <w:rPr>
          <w:rFonts w:ascii="Arial" w:hAnsi="Arial" w:cs="Arial"/>
          <w:sz w:val="20"/>
          <w:szCs w:val="20"/>
          <w:lang w:val="en-GB"/>
        </w:rPr>
        <w:t>reduction</w:t>
      </w:r>
      <w:r w:rsidR="00E418DC" w:rsidRPr="00722349">
        <w:rPr>
          <w:rFonts w:ascii="Arial" w:hAnsi="Arial" w:cs="Arial"/>
          <w:sz w:val="20"/>
          <w:szCs w:val="20"/>
          <w:lang w:val="en-GB"/>
        </w:rPr>
        <w:t>s</w:t>
      </w:r>
      <w:r w:rsidR="00BE35E2" w:rsidRPr="00722349">
        <w:rPr>
          <w:rFonts w:ascii="Arial" w:hAnsi="Arial" w:cs="Arial"/>
          <w:sz w:val="20"/>
          <w:szCs w:val="20"/>
          <w:lang w:val="en-GB"/>
        </w:rPr>
        <w:t xml:space="preserve"> of unplanned readmissions</w:t>
      </w:r>
      <w:r w:rsidR="00827756" w:rsidRPr="00722349">
        <w:rPr>
          <w:rFonts w:ascii="Arial" w:hAnsi="Arial" w:cs="Arial"/>
          <w:sz w:val="20"/>
          <w:szCs w:val="20"/>
          <w:lang w:val="en-GB"/>
        </w:rPr>
        <w:t xml:space="preserve"> </w:t>
      </w:r>
      <w:r w:rsidR="00827756" w:rsidRPr="00722349">
        <w:rPr>
          <w:rFonts w:ascii="Arial" w:hAnsi="Arial" w:cs="Arial"/>
          <w:sz w:val="20"/>
          <w:szCs w:val="20"/>
          <w:lang w:val="en-GB"/>
        </w:rPr>
        <w:fldChar w:fldCharType="begin">
          <w:fldData xml:space="preserve">PEVuZE5vdGU+PENpdGU+PEF1dGhvcj5DYXBsYW48L0F1dGhvcj48WWVhcj4yMDA0PC9ZZWFyPjxS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</w:fldData>
        </w:fldChar>
      </w:r>
      <w:r w:rsidR="00097993">
        <w:rPr>
          <w:rFonts w:ascii="Arial" w:hAnsi="Arial" w:cs="Arial"/>
          <w:sz w:val="20"/>
          <w:szCs w:val="20"/>
          <w:lang w:val="en-GB"/>
        </w:rPr>
        <w:instrText xml:space="preserve"> ADDIN EN.CITE </w:instrText>
      </w:r>
      <w:r w:rsidR="00097993">
        <w:rPr>
          <w:rFonts w:ascii="Arial" w:hAnsi="Arial" w:cs="Arial"/>
          <w:sz w:val="20"/>
          <w:szCs w:val="20"/>
          <w:lang w:val="en-GB"/>
        </w:rPr>
        <w:fldChar w:fldCharType="begin">
          <w:fldData xml:space="preserve">PEVuZE5vdGU+PENpdGU+PEF1dGhvcj5DYXBsYW48L0F1dGhvcj48WWVhcj4yMDA0PC9ZZWFyPjxS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</w:fldData>
        </w:fldChar>
      </w:r>
      <w:r w:rsidR="00097993">
        <w:rPr>
          <w:rFonts w:ascii="Arial" w:hAnsi="Arial" w:cs="Arial"/>
          <w:sz w:val="20"/>
          <w:szCs w:val="20"/>
          <w:lang w:val="en-GB"/>
        </w:rPr>
        <w:instrText xml:space="preserve"> ADDIN EN.CITE.DATA </w:instrText>
      </w:r>
      <w:r w:rsidR="00097993">
        <w:rPr>
          <w:rFonts w:ascii="Arial" w:hAnsi="Arial" w:cs="Arial"/>
          <w:sz w:val="20"/>
          <w:szCs w:val="20"/>
          <w:lang w:val="en-GB"/>
        </w:rPr>
      </w:r>
      <w:r w:rsidR="00097993">
        <w:rPr>
          <w:rFonts w:ascii="Arial" w:hAnsi="Arial" w:cs="Arial"/>
          <w:sz w:val="20"/>
          <w:szCs w:val="20"/>
          <w:lang w:val="en-GB"/>
        </w:rPr>
        <w:fldChar w:fldCharType="end"/>
      </w:r>
      <w:r w:rsidR="00827756" w:rsidRPr="00722349">
        <w:rPr>
          <w:rFonts w:ascii="Arial" w:hAnsi="Arial" w:cs="Arial"/>
          <w:sz w:val="20"/>
          <w:szCs w:val="20"/>
          <w:lang w:val="en-GB"/>
        </w:rPr>
      </w:r>
      <w:r w:rsidR="00827756" w:rsidRPr="00722349">
        <w:rPr>
          <w:rFonts w:ascii="Arial" w:hAnsi="Arial" w:cs="Arial"/>
          <w:sz w:val="20"/>
          <w:szCs w:val="20"/>
          <w:lang w:val="en-GB"/>
        </w:rPr>
        <w:fldChar w:fldCharType="separate"/>
      </w:r>
      <w:r w:rsidR="00097993">
        <w:rPr>
          <w:rFonts w:ascii="Arial" w:hAnsi="Arial" w:cs="Arial"/>
          <w:noProof/>
          <w:sz w:val="20"/>
          <w:szCs w:val="20"/>
          <w:lang w:val="en-GB"/>
        </w:rPr>
        <w:t>[8-10, 15, 16]</w:t>
      </w:r>
      <w:r w:rsidR="00827756" w:rsidRPr="00722349">
        <w:rPr>
          <w:rFonts w:ascii="Arial" w:hAnsi="Arial" w:cs="Arial"/>
          <w:sz w:val="20"/>
          <w:szCs w:val="20"/>
          <w:lang w:val="en-GB"/>
        </w:rPr>
        <w:fldChar w:fldCharType="end"/>
      </w:r>
      <w:r w:rsidR="00827756" w:rsidRPr="00722349">
        <w:rPr>
          <w:rFonts w:ascii="Arial" w:hAnsi="Arial" w:cs="Arial"/>
          <w:sz w:val="20"/>
          <w:szCs w:val="20"/>
          <w:lang w:val="en-GB"/>
        </w:rPr>
        <w:t>,</w:t>
      </w:r>
      <w:r w:rsidR="00BE35E2" w:rsidRPr="00722349">
        <w:rPr>
          <w:rFonts w:ascii="Arial" w:hAnsi="Arial" w:cs="Arial"/>
          <w:sz w:val="20"/>
          <w:szCs w:val="20"/>
          <w:lang w:val="en-GB"/>
        </w:rPr>
        <w:t xml:space="preserve"> </w:t>
      </w:r>
      <w:del w:id="25" w:author="Conroy, Simon (Dr.)" w:date="2016-09-07T10:16:00Z">
        <w:r w:rsidR="00BE35E2" w:rsidRPr="00722349" w:rsidDel="00B43C81">
          <w:rPr>
            <w:rFonts w:ascii="Arial" w:hAnsi="Arial" w:cs="Arial"/>
            <w:sz w:val="20"/>
            <w:szCs w:val="20"/>
            <w:lang w:val="en-GB"/>
          </w:rPr>
          <w:delText xml:space="preserve">hospitalizations </w:delText>
        </w:r>
      </w:del>
      <w:ins w:id="26" w:author="Conroy, Simon (Dr.)" w:date="2016-09-07T10:16:00Z">
        <w:r w:rsidR="00B43C81" w:rsidRPr="00722349">
          <w:rPr>
            <w:rFonts w:ascii="Arial" w:hAnsi="Arial" w:cs="Arial"/>
            <w:sz w:val="20"/>
            <w:szCs w:val="20"/>
            <w:lang w:val="en-GB"/>
          </w:rPr>
          <w:t>hospitali</w:t>
        </w:r>
        <w:r w:rsidR="00B43C81">
          <w:rPr>
            <w:rFonts w:ascii="Arial" w:hAnsi="Arial" w:cs="Arial"/>
            <w:sz w:val="20"/>
            <w:szCs w:val="20"/>
            <w:lang w:val="en-GB"/>
          </w:rPr>
          <w:t>sation</w:t>
        </w:r>
        <w:r w:rsidR="00B43C81" w:rsidRPr="00722349">
          <w:rPr>
            <w:rFonts w:ascii="Arial" w:hAnsi="Arial" w:cs="Arial"/>
            <w:sz w:val="20"/>
            <w:szCs w:val="20"/>
            <w:lang w:val="en-GB"/>
          </w:rPr>
          <w:t xml:space="preserve"> </w:t>
        </w:r>
      </w:ins>
      <w:r w:rsidR="00827756" w:rsidRPr="00722349">
        <w:rPr>
          <w:rFonts w:ascii="Arial" w:hAnsi="Arial" w:cs="Arial"/>
          <w:sz w:val="20"/>
          <w:szCs w:val="20"/>
          <w:lang w:val="en-GB"/>
        </w:rPr>
        <w:fldChar w:fldCharType="begin">
          <w:fldData xml:space="preserve">PEVuZE5vdGU+PENpdGU+PEF1dGhvcj5BcmVuZHRzPC9BdXRob3I+PFllYXI+MjAxMjwvWWVhcj48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</w:fldData>
        </w:fldChar>
      </w:r>
      <w:r w:rsidR="00097993">
        <w:rPr>
          <w:rFonts w:ascii="Arial" w:hAnsi="Arial" w:cs="Arial"/>
          <w:sz w:val="20"/>
          <w:szCs w:val="20"/>
          <w:lang w:val="en-GB"/>
        </w:rPr>
        <w:instrText xml:space="preserve"> ADDIN EN.CITE </w:instrText>
      </w:r>
      <w:r w:rsidR="00097993">
        <w:rPr>
          <w:rFonts w:ascii="Arial" w:hAnsi="Arial" w:cs="Arial"/>
          <w:sz w:val="20"/>
          <w:szCs w:val="20"/>
          <w:lang w:val="en-GB"/>
        </w:rPr>
        <w:fldChar w:fldCharType="begin">
          <w:fldData xml:space="preserve">PEVuZE5vdGU+PENpdGU+PEF1dGhvcj5BcmVuZHRzPC9BdXRob3I+PFllYXI+MjAxMjwvWWVhcj48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</w:fldData>
        </w:fldChar>
      </w:r>
      <w:r w:rsidR="00097993">
        <w:rPr>
          <w:rFonts w:ascii="Arial" w:hAnsi="Arial" w:cs="Arial"/>
          <w:sz w:val="20"/>
          <w:szCs w:val="20"/>
          <w:lang w:val="en-GB"/>
        </w:rPr>
        <w:instrText xml:space="preserve"> ADDIN EN.CITE.DATA </w:instrText>
      </w:r>
      <w:r w:rsidR="00097993">
        <w:rPr>
          <w:rFonts w:ascii="Arial" w:hAnsi="Arial" w:cs="Arial"/>
          <w:sz w:val="20"/>
          <w:szCs w:val="20"/>
          <w:lang w:val="en-GB"/>
        </w:rPr>
      </w:r>
      <w:r w:rsidR="00097993">
        <w:rPr>
          <w:rFonts w:ascii="Arial" w:hAnsi="Arial" w:cs="Arial"/>
          <w:sz w:val="20"/>
          <w:szCs w:val="20"/>
          <w:lang w:val="en-GB"/>
        </w:rPr>
        <w:fldChar w:fldCharType="end"/>
      </w:r>
      <w:r w:rsidR="00827756" w:rsidRPr="00722349">
        <w:rPr>
          <w:rFonts w:ascii="Arial" w:hAnsi="Arial" w:cs="Arial"/>
          <w:sz w:val="20"/>
          <w:szCs w:val="20"/>
          <w:lang w:val="en-GB"/>
        </w:rPr>
      </w:r>
      <w:r w:rsidR="00827756" w:rsidRPr="00722349">
        <w:rPr>
          <w:rFonts w:ascii="Arial" w:hAnsi="Arial" w:cs="Arial"/>
          <w:sz w:val="20"/>
          <w:szCs w:val="20"/>
          <w:lang w:val="en-GB"/>
        </w:rPr>
        <w:fldChar w:fldCharType="separate"/>
      </w:r>
      <w:r w:rsidR="00097993">
        <w:rPr>
          <w:rFonts w:ascii="Arial" w:hAnsi="Arial" w:cs="Arial"/>
          <w:noProof/>
          <w:sz w:val="20"/>
          <w:szCs w:val="20"/>
          <w:lang w:val="en-GB"/>
        </w:rPr>
        <w:t>[9-11, 14, 15]</w:t>
      </w:r>
      <w:r w:rsidR="00827756" w:rsidRPr="00722349">
        <w:rPr>
          <w:rFonts w:ascii="Arial" w:hAnsi="Arial" w:cs="Arial"/>
          <w:sz w:val="20"/>
          <w:szCs w:val="20"/>
          <w:lang w:val="en-GB"/>
        </w:rPr>
        <w:fldChar w:fldCharType="end"/>
      </w:r>
      <w:r w:rsidR="00827756" w:rsidRPr="00722349">
        <w:rPr>
          <w:rFonts w:ascii="Arial" w:hAnsi="Arial" w:cs="Arial"/>
          <w:sz w:val="20"/>
          <w:szCs w:val="20"/>
          <w:lang w:val="en-GB"/>
        </w:rPr>
        <w:t xml:space="preserve"> and </w:t>
      </w:r>
      <w:r w:rsidR="00125231" w:rsidRPr="00722349">
        <w:rPr>
          <w:rFonts w:ascii="Arial" w:hAnsi="Arial" w:cs="Arial"/>
          <w:sz w:val="20"/>
          <w:szCs w:val="20"/>
          <w:lang w:val="en-GB"/>
        </w:rPr>
        <w:t>patient related outcomes</w:t>
      </w:r>
      <w:r w:rsidR="00297373" w:rsidRPr="00722349">
        <w:rPr>
          <w:rFonts w:ascii="Arial" w:hAnsi="Arial" w:cs="Arial"/>
          <w:sz w:val="20"/>
          <w:szCs w:val="20"/>
          <w:lang w:val="en-GB"/>
        </w:rPr>
        <w:t xml:space="preserve"> </w:t>
      </w:r>
      <w:r w:rsidR="00832233" w:rsidRPr="00722349">
        <w:rPr>
          <w:rFonts w:ascii="Arial" w:hAnsi="Arial" w:cs="Arial"/>
          <w:sz w:val="20"/>
          <w:szCs w:val="20"/>
          <w:lang w:val="en-GB"/>
        </w:rPr>
        <w:t>e.g.</w:t>
      </w:r>
      <w:r w:rsidR="00297373" w:rsidRPr="00722349">
        <w:rPr>
          <w:rFonts w:ascii="Arial" w:hAnsi="Arial" w:cs="Arial"/>
          <w:sz w:val="20"/>
          <w:szCs w:val="20"/>
          <w:lang w:val="en-GB"/>
        </w:rPr>
        <w:t xml:space="preserve"> </w:t>
      </w:r>
      <w:r w:rsidR="00827756" w:rsidRPr="00722349">
        <w:rPr>
          <w:rFonts w:ascii="Arial" w:hAnsi="Arial" w:cs="Arial"/>
          <w:sz w:val="20"/>
          <w:szCs w:val="20"/>
          <w:lang w:val="en-GB"/>
        </w:rPr>
        <w:t xml:space="preserve">functional decline </w:t>
      </w:r>
      <w:r w:rsidR="00827756" w:rsidRPr="00722349">
        <w:rPr>
          <w:rFonts w:ascii="Arial" w:hAnsi="Arial" w:cs="Arial"/>
          <w:sz w:val="20"/>
          <w:szCs w:val="20"/>
          <w:lang w:val="en-GB"/>
        </w:rPr>
        <w:fldChar w:fldCharType="begin">
          <w:fldData xml:space="preserve">PEVuZE5vdGU+PENpdGU+PEF1dGhvcj5NY0N1c2tlcjwvQXV0aG9yPjxZZWFyPjIwMDE8L1llYXI+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</w:fldData>
        </w:fldChar>
      </w:r>
      <w:r w:rsidR="00097993">
        <w:rPr>
          <w:rFonts w:ascii="Arial" w:hAnsi="Arial" w:cs="Arial"/>
          <w:sz w:val="20"/>
          <w:szCs w:val="20"/>
          <w:lang w:val="en-GB"/>
        </w:rPr>
        <w:instrText xml:space="preserve"> ADDIN EN.CITE </w:instrText>
      </w:r>
      <w:r w:rsidR="00097993">
        <w:rPr>
          <w:rFonts w:ascii="Arial" w:hAnsi="Arial" w:cs="Arial"/>
          <w:sz w:val="20"/>
          <w:szCs w:val="20"/>
          <w:lang w:val="en-GB"/>
        </w:rPr>
        <w:fldChar w:fldCharType="begin">
          <w:fldData xml:space="preserve">PEVuZE5vdGU+PENpdGU+PEF1dGhvcj5NY0N1c2tlcjwvQXV0aG9yPjxZZWFyPjIwMDE8L1llYXI+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</w:fldData>
        </w:fldChar>
      </w:r>
      <w:r w:rsidR="00097993">
        <w:rPr>
          <w:rFonts w:ascii="Arial" w:hAnsi="Arial" w:cs="Arial"/>
          <w:sz w:val="20"/>
          <w:szCs w:val="20"/>
          <w:lang w:val="en-GB"/>
        </w:rPr>
        <w:instrText xml:space="preserve"> ADDIN EN.CITE.DATA </w:instrText>
      </w:r>
      <w:r w:rsidR="00097993">
        <w:rPr>
          <w:rFonts w:ascii="Arial" w:hAnsi="Arial" w:cs="Arial"/>
          <w:sz w:val="20"/>
          <w:szCs w:val="20"/>
          <w:lang w:val="en-GB"/>
        </w:rPr>
      </w:r>
      <w:r w:rsidR="00097993">
        <w:rPr>
          <w:rFonts w:ascii="Arial" w:hAnsi="Arial" w:cs="Arial"/>
          <w:sz w:val="20"/>
          <w:szCs w:val="20"/>
          <w:lang w:val="en-GB"/>
        </w:rPr>
        <w:fldChar w:fldCharType="end"/>
      </w:r>
      <w:r w:rsidR="00827756" w:rsidRPr="00722349">
        <w:rPr>
          <w:rFonts w:ascii="Arial" w:hAnsi="Arial" w:cs="Arial"/>
          <w:sz w:val="20"/>
          <w:szCs w:val="20"/>
          <w:lang w:val="en-GB"/>
        </w:rPr>
      </w:r>
      <w:r w:rsidR="00827756" w:rsidRPr="00722349">
        <w:rPr>
          <w:rFonts w:ascii="Arial" w:hAnsi="Arial" w:cs="Arial"/>
          <w:sz w:val="20"/>
          <w:szCs w:val="20"/>
          <w:lang w:val="en-GB"/>
        </w:rPr>
        <w:fldChar w:fldCharType="separate"/>
      </w:r>
      <w:r w:rsidR="00097993">
        <w:rPr>
          <w:rFonts w:ascii="Arial" w:hAnsi="Arial" w:cs="Arial"/>
          <w:noProof/>
          <w:sz w:val="20"/>
          <w:szCs w:val="20"/>
          <w:lang w:val="en-GB"/>
        </w:rPr>
        <w:t>[12, 16, 17]</w:t>
      </w:r>
      <w:r w:rsidR="00827756" w:rsidRPr="00722349">
        <w:rPr>
          <w:rFonts w:ascii="Arial" w:hAnsi="Arial" w:cs="Arial"/>
          <w:sz w:val="20"/>
          <w:szCs w:val="20"/>
          <w:lang w:val="en-GB"/>
        </w:rPr>
        <w:fldChar w:fldCharType="end"/>
      </w:r>
      <w:r w:rsidR="00BE35E2" w:rsidRPr="00722349">
        <w:rPr>
          <w:rFonts w:ascii="Arial" w:hAnsi="Arial" w:cs="Arial"/>
          <w:sz w:val="20"/>
          <w:szCs w:val="20"/>
          <w:lang w:val="en-GB"/>
        </w:rPr>
        <w:t xml:space="preserve">. </w:t>
      </w:r>
      <w:r w:rsidR="00C565C6" w:rsidRPr="00722349">
        <w:rPr>
          <w:rFonts w:ascii="Arial" w:hAnsi="Arial" w:cs="Arial"/>
          <w:sz w:val="20"/>
          <w:szCs w:val="20"/>
          <w:lang w:val="en-GB"/>
        </w:rPr>
        <w:t>Despite the high heterogeneity in the care models</w:t>
      </w:r>
      <w:r w:rsidR="005921FC" w:rsidRPr="00722349">
        <w:rPr>
          <w:rFonts w:ascii="Arial" w:hAnsi="Arial" w:cs="Arial"/>
          <w:sz w:val="20"/>
          <w:szCs w:val="20"/>
          <w:lang w:val="en-GB"/>
        </w:rPr>
        <w:t>,</w:t>
      </w:r>
      <w:r w:rsidR="00C565C6" w:rsidRPr="00722349">
        <w:rPr>
          <w:rFonts w:ascii="Arial" w:hAnsi="Arial" w:cs="Arial"/>
          <w:sz w:val="20"/>
          <w:szCs w:val="20"/>
          <w:lang w:val="en-GB"/>
        </w:rPr>
        <w:t xml:space="preserve"> collaboration</w:t>
      </w:r>
      <w:r w:rsidR="003D1338" w:rsidRPr="00722349">
        <w:rPr>
          <w:rFonts w:ascii="Arial" w:hAnsi="Arial" w:cs="Arial"/>
          <w:sz w:val="20"/>
          <w:szCs w:val="20"/>
          <w:lang w:val="en-GB"/>
        </w:rPr>
        <w:t xml:space="preserve"> and exchange</w:t>
      </w:r>
      <w:r w:rsidR="00C565C6" w:rsidRPr="00722349">
        <w:rPr>
          <w:rFonts w:ascii="Arial" w:hAnsi="Arial" w:cs="Arial"/>
          <w:sz w:val="20"/>
          <w:szCs w:val="20"/>
          <w:lang w:val="en-GB"/>
        </w:rPr>
        <w:t xml:space="preserve"> between </w:t>
      </w:r>
      <w:r w:rsidR="00195138" w:rsidRPr="00722349">
        <w:rPr>
          <w:rFonts w:ascii="Arial" w:hAnsi="Arial" w:cs="Arial"/>
          <w:sz w:val="20"/>
          <w:szCs w:val="20"/>
          <w:lang w:val="en-GB"/>
        </w:rPr>
        <w:t xml:space="preserve">the ED team and </w:t>
      </w:r>
      <w:r w:rsidR="00823814" w:rsidRPr="00722349">
        <w:rPr>
          <w:rFonts w:ascii="Arial" w:hAnsi="Arial" w:cs="Arial"/>
          <w:sz w:val="20"/>
          <w:szCs w:val="20"/>
          <w:lang w:val="en-GB"/>
        </w:rPr>
        <w:t>specialists in</w:t>
      </w:r>
      <w:r w:rsidR="00C565C6" w:rsidRPr="00722349">
        <w:rPr>
          <w:rFonts w:ascii="Arial" w:hAnsi="Arial" w:cs="Arial"/>
          <w:sz w:val="20"/>
          <w:szCs w:val="20"/>
          <w:lang w:val="en-GB"/>
        </w:rPr>
        <w:t xml:space="preserve"> geriatric </w:t>
      </w:r>
      <w:r w:rsidR="00823814" w:rsidRPr="00722349">
        <w:rPr>
          <w:rFonts w:ascii="Arial" w:hAnsi="Arial" w:cs="Arial"/>
          <w:sz w:val="20"/>
          <w:szCs w:val="20"/>
          <w:lang w:val="en-GB"/>
        </w:rPr>
        <w:t>care</w:t>
      </w:r>
      <w:r w:rsidR="00C565C6" w:rsidRPr="00722349">
        <w:rPr>
          <w:rFonts w:ascii="Arial" w:hAnsi="Arial" w:cs="Arial"/>
          <w:sz w:val="20"/>
          <w:szCs w:val="20"/>
          <w:lang w:val="en-GB"/>
        </w:rPr>
        <w:t xml:space="preserve"> is </w:t>
      </w:r>
      <w:r w:rsidR="00CD600D" w:rsidRPr="00722349">
        <w:rPr>
          <w:rFonts w:ascii="Arial" w:hAnsi="Arial" w:cs="Arial"/>
          <w:sz w:val="20"/>
          <w:szCs w:val="20"/>
          <w:lang w:val="en-GB"/>
        </w:rPr>
        <w:t xml:space="preserve">part </w:t>
      </w:r>
      <w:r w:rsidR="00CD600D" w:rsidRPr="00B110AC">
        <w:rPr>
          <w:rFonts w:ascii="Arial" w:hAnsi="Arial" w:cs="Arial"/>
          <w:color w:val="FF0000"/>
          <w:sz w:val="20"/>
          <w:szCs w:val="20"/>
          <w:lang w:val="en-GB"/>
        </w:rPr>
        <w:t>of</w:t>
      </w:r>
      <w:r w:rsidR="00C565C6" w:rsidRPr="00B110AC">
        <w:rPr>
          <w:rFonts w:ascii="Arial" w:hAnsi="Arial" w:cs="Arial"/>
          <w:color w:val="FF0000"/>
          <w:sz w:val="20"/>
          <w:szCs w:val="20"/>
          <w:lang w:val="en-GB"/>
        </w:rPr>
        <w:t xml:space="preserve"> most models</w:t>
      </w:r>
      <w:r w:rsidR="00883C44" w:rsidRPr="00B110AC">
        <w:rPr>
          <w:rFonts w:ascii="Arial" w:hAnsi="Arial" w:cs="Arial"/>
          <w:color w:val="FF0000"/>
          <w:sz w:val="20"/>
          <w:szCs w:val="20"/>
          <w:lang w:val="en-GB"/>
        </w:rPr>
        <w:t xml:space="preserve"> </w:t>
      </w:r>
      <w:r w:rsidR="00297373" w:rsidRPr="00722349">
        <w:rPr>
          <w:rFonts w:ascii="Arial" w:hAnsi="Arial" w:cs="Arial"/>
          <w:sz w:val="20"/>
          <w:szCs w:val="20"/>
          <w:lang w:val="en-GB"/>
        </w:rPr>
        <w:t>(</w:t>
      </w:r>
      <w:r w:rsidR="00883C44" w:rsidRPr="00722349">
        <w:rPr>
          <w:rFonts w:ascii="Arial" w:hAnsi="Arial" w:cs="Arial"/>
          <w:sz w:val="20"/>
          <w:szCs w:val="20"/>
          <w:lang w:val="en-GB"/>
        </w:rPr>
        <w:t>e.g. team discussions</w:t>
      </w:r>
      <w:r w:rsidR="00297373" w:rsidRPr="00722349">
        <w:rPr>
          <w:rFonts w:ascii="Arial" w:hAnsi="Arial" w:cs="Arial"/>
          <w:sz w:val="20"/>
          <w:szCs w:val="20"/>
          <w:lang w:val="en-GB"/>
        </w:rPr>
        <w:t>)</w:t>
      </w:r>
      <w:r w:rsidR="00C565C6" w:rsidRPr="00722349">
        <w:rPr>
          <w:rFonts w:ascii="Arial" w:hAnsi="Arial" w:cs="Arial"/>
          <w:sz w:val="20"/>
          <w:szCs w:val="20"/>
          <w:lang w:val="en-GB"/>
        </w:rPr>
        <w:t xml:space="preserve">. </w:t>
      </w:r>
    </w:p>
    <w:p w14:paraId="325850D3" w14:textId="5CE159FF" w:rsidR="00C565C6" w:rsidRPr="00722349" w:rsidRDefault="00E41F21"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As m</w:t>
      </w:r>
      <w:r w:rsidR="00E418DC" w:rsidRPr="00722349">
        <w:rPr>
          <w:rFonts w:ascii="Arial" w:hAnsi="Arial" w:cs="Arial"/>
          <w:sz w:val="20"/>
          <w:szCs w:val="20"/>
          <w:lang w:val="en-GB"/>
        </w:rPr>
        <w:t xml:space="preserve">any </w:t>
      </w:r>
      <w:r w:rsidR="00C565C6" w:rsidRPr="00722349">
        <w:rPr>
          <w:rFonts w:ascii="Arial" w:hAnsi="Arial" w:cs="Arial"/>
          <w:sz w:val="20"/>
          <w:szCs w:val="20"/>
          <w:lang w:val="en-GB"/>
        </w:rPr>
        <w:t xml:space="preserve">professionals are involved in the </w:t>
      </w:r>
      <w:r w:rsidR="007757C0" w:rsidRPr="00722349">
        <w:rPr>
          <w:rFonts w:ascii="Arial" w:hAnsi="Arial" w:cs="Arial"/>
          <w:sz w:val="20"/>
          <w:szCs w:val="20"/>
          <w:lang w:val="en-GB"/>
        </w:rPr>
        <w:t xml:space="preserve">unplanned </w:t>
      </w:r>
      <w:r w:rsidR="00C565C6" w:rsidRPr="00722349">
        <w:rPr>
          <w:rFonts w:ascii="Arial" w:hAnsi="Arial" w:cs="Arial"/>
          <w:sz w:val="20"/>
          <w:szCs w:val="20"/>
          <w:lang w:val="en-GB"/>
        </w:rPr>
        <w:t xml:space="preserve">care for older </w:t>
      </w:r>
      <w:del w:id="27" w:author="Conroy, Simon (Dr.)" w:date="2016-09-07T10:16:00Z">
        <w:r w:rsidR="009E64CE" w:rsidRPr="00722349" w:rsidDel="00B43C81">
          <w:rPr>
            <w:rFonts w:ascii="Arial" w:hAnsi="Arial" w:cs="Arial"/>
            <w:sz w:val="20"/>
            <w:szCs w:val="20"/>
            <w:lang w:val="en-GB"/>
          </w:rPr>
          <w:delText>persons</w:delText>
        </w:r>
        <w:r w:rsidR="00195138" w:rsidRPr="00722349" w:rsidDel="00B43C81">
          <w:rPr>
            <w:rFonts w:ascii="Arial" w:hAnsi="Arial" w:cs="Arial"/>
            <w:sz w:val="20"/>
            <w:szCs w:val="20"/>
            <w:lang w:val="en-GB"/>
          </w:rPr>
          <w:delText xml:space="preserve"> </w:delText>
        </w:r>
      </w:del>
      <w:ins w:id="28" w:author="Conroy, Simon (Dr.)" w:date="2016-09-07T10:16:00Z">
        <w:r w:rsidR="00B43C81">
          <w:rPr>
            <w:rFonts w:ascii="Arial" w:hAnsi="Arial" w:cs="Arial"/>
            <w:sz w:val="20"/>
            <w:szCs w:val="20"/>
            <w:lang w:val="en-GB"/>
          </w:rPr>
          <w:t>people</w:t>
        </w:r>
        <w:r w:rsidR="00B43C81" w:rsidRPr="00722349">
          <w:rPr>
            <w:rFonts w:ascii="Arial" w:hAnsi="Arial" w:cs="Arial"/>
            <w:sz w:val="20"/>
            <w:szCs w:val="20"/>
            <w:lang w:val="en-GB"/>
          </w:rPr>
          <w:t xml:space="preserve"> </w:t>
        </w:r>
      </w:ins>
      <w:r w:rsidR="007757C0" w:rsidRPr="00722349">
        <w:rPr>
          <w:rFonts w:ascii="Arial" w:hAnsi="Arial" w:cs="Arial"/>
          <w:sz w:val="20"/>
          <w:szCs w:val="20"/>
          <w:lang w:val="en-GB"/>
        </w:rPr>
        <w:t>admitted to</w:t>
      </w:r>
      <w:r w:rsidR="00195138" w:rsidRPr="00722349">
        <w:rPr>
          <w:rFonts w:ascii="Arial" w:hAnsi="Arial" w:cs="Arial"/>
          <w:sz w:val="20"/>
          <w:szCs w:val="20"/>
          <w:lang w:val="en-GB"/>
        </w:rPr>
        <w:t xml:space="preserve"> the ED</w:t>
      </w:r>
      <w:r w:rsidR="00C565C6" w:rsidRPr="00722349">
        <w:rPr>
          <w:rFonts w:ascii="Arial" w:hAnsi="Arial" w:cs="Arial"/>
          <w:sz w:val="20"/>
          <w:szCs w:val="20"/>
          <w:lang w:val="en-GB"/>
        </w:rPr>
        <w:t xml:space="preserve">, knowledge and expertise </w:t>
      </w:r>
      <w:r w:rsidR="00883C44" w:rsidRPr="00722349">
        <w:rPr>
          <w:rFonts w:ascii="Arial" w:hAnsi="Arial" w:cs="Arial"/>
          <w:sz w:val="20"/>
          <w:szCs w:val="20"/>
          <w:lang w:val="en-GB"/>
        </w:rPr>
        <w:t>is</w:t>
      </w:r>
      <w:r w:rsidRPr="00722349">
        <w:rPr>
          <w:rFonts w:ascii="Arial" w:hAnsi="Arial" w:cs="Arial"/>
          <w:sz w:val="20"/>
          <w:szCs w:val="20"/>
          <w:lang w:val="en-GB"/>
        </w:rPr>
        <w:t xml:space="preserve"> needed </w:t>
      </w:r>
      <w:r w:rsidR="00C565C6" w:rsidRPr="00722349">
        <w:rPr>
          <w:rFonts w:ascii="Arial" w:hAnsi="Arial" w:cs="Arial"/>
          <w:sz w:val="20"/>
          <w:szCs w:val="20"/>
          <w:lang w:val="en-GB"/>
        </w:rPr>
        <w:t xml:space="preserve">to deal with the needs of </w:t>
      </w:r>
      <w:r w:rsidR="00A52E4D" w:rsidRPr="00722349">
        <w:rPr>
          <w:rFonts w:ascii="Arial" w:hAnsi="Arial" w:cs="Arial"/>
          <w:sz w:val="20"/>
          <w:szCs w:val="20"/>
          <w:lang w:val="en-GB"/>
        </w:rPr>
        <w:t>these patients</w:t>
      </w:r>
      <w:r w:rsidR="002A75D8" w:rsidRPr="00722349">
        <w:rPr>
          <w:rFonts w:ascii="Arial" w:hAnsi="Arial" w:cs="Arial"/>
          <w:sz w:val="20"/>
          <w:szCs w:val="20"/>
          <w:lang w:val="en-GB"/>
        </w:rPr>
        <w:t xml:space="preserve">. </w:t>
      </w:r>
      <w:r w:rsidR="00300B25" w:rsidRPr="00722349">
        <w:rPr>
          <w:rFonts w:ascii="Arial" w:hAnsi="Arial" w:cs="Arial"/>
          <w:sz w:val="20"/>
          <w:szCs w:val="20"/>
          <w:lang w:val="en-GB"/>
        </w:rPr>
        <w:t>Collaboration</w:t>
      </w:r>
      <w:r w:rsidR="002A75D8" w:rsidRPr="00722349">
        <w:rPr>
          <w:rFonts w:ascii="Arial" w:hAnsi="Arial" w:cs="Arial"/>
          <w:sz w:val="20"/>
          <w:szCs w:val="20"/>
          <w:lang w:val="en-GB"/>
        </w:rPr>
        <w:t xml:space="preserve"> between the ED and </w:t>
      </w:r>
      <w:r w:rsidR="005921FC" w:rsidRPr="00722349">
        <w:rPr>
          <w:rFonts w:ascii="Arial" w:hAnsi="Arial" w:cs="Arial"/>
          <w:sz w:val="20"/>
          <w:szCs w:val="20"/>
          <w:lang w:val="en-GB"/>
        </w:rPr>
        <w:t>a geriatric expert team</w:t>
      </w:r>
      <w:r w:rsidR="002A75D8" w:rsidRPr="00722349">
        <w:rPr>
          <w:rFonts w:ascii="Arial" w:hAnsi="Arial" w:cs="Arial"/>
          <w:sz w:val="20"/>
          <w:szCs w:val="20"/>
          <w:lang w:val="en-GB"/>
        </w:rPr>
        <w:t xml:space="preserve"> can </w:t>
      </w:r>
      <w:r w:rsidR="00CD600D" w:rsidRPr="00722349">
        <w:rPr>
          <w:rFonts w:ascii="Arial" w:hAnsi="Arial" w:cs="Arial"/>
          <w:sz w:val="20"/>
          <w:szCs w:val="20"/>
          <w:lang w:val="en-GB"/>
        </w:rPr>
        <w:t>support care delivery</w:t>
      </w:r>
      <w:r w:rsidR="00BD56DD">
        <w:rPr>
          <w:rFonts w:ascii="Arial" w:hAnsi="Arial" w:cs="Arial"/>
          <w:sz w:val="20"/>
          <w:szCs w:val="20"/>
          <w:lang w:val="en-GB"/>
        </w:rPr>
        <w:t>,</w:t>
      </w:r>
      <w:r w:rsidR="00CD600D" w:rsidRPr="00722349">
        <w:rPr>
          <w:rFonts w:ascii="Arial" w:hAnsi="Arial" w:cs="Arial"/>
          <w:sz w:val="20"/>
          <w:szCs w:val="20"/>
          <w:lang w:val="en-GB"/>
        </w:rPr>
        <w:t xml:space="preserve"> education and trai</w:t>
      </w:r>
      <w:r w:rsidR="00097993">
        <w:rPr>
          <w:rFonts w:ascii="Arial" w:hAnsi="Arial" w:cs="Arial"/>
          <w:sz w:val="20"/>
          <w:szCs w:val="20"/>
          <w:lang w:val="en-GB"/>
        </w:rPr>
        <w:t>n</w:t>
      </w:r>
      <w:r w:rsidR="00CD600D" w:rsidRPr="00722349">
        <w:rPr>
          <w:rFonts w:ascii="Arial" w:hAnsi="Arial" w:cs="Arial"/>
          <w:sz w:val="20"/>
          <w:szCs w:val="20"/>
          <w:lang w:val="en-GB"/>
        </w:rPr>
        <w:t>ing</w:t>
      </w:r>
      <w:r w:rsidR="00195138" w:rsidRPr="00722349">
        <w:rPr>
          <w:rFonts w:ascii="Arial" w:hAnsi="Arial" w:cs="Arial"/>
          <w:sz w:val="20"/>
          <w:szCs w:val="20"/>
          <w:lang w:val="en-GB"/>
        </w:rPr>
        <w:t xml:space="preserve"> </w:t>
      </w:r>
      <w:r w:rsidR="00097993">
        <w:rPr>
          <w:rFonts w:ascii="Arial" w:hAnsi="Arial" w:cs="Arial"/>
          <w:sz w:val="20"/>
          <w:szCs w:val="20"/>
          <w:lang w:val="en-GB"/>
        </w:rPr>
        <w:fldChar w:fldCharType="begin">
          <w:fldData xml:space="preserve">PEVuZE5vdGU+PENpdGU+PEF1dGhvcj5FbGxpczwvQXV0aG9yPjxZZWFyPjIwMTQ8L1llYXI+PFJl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</w:fldData>
        </w:fldChar>
      </w:r>
      <w:r w:rsidR="00097993">
        <w:rPr>
          <w:rFonts w:ascii="Arial" w:hAnsi="Arial" w:cs="Arial"/>
          <w:sz w:val="20"/>
          <w:szCs w:val="20"/>
          <w:lang w:val="en-GB"/>
        </w:rPr>
        <w:instrText xml:space="preserve"> ADDIN EN.CITE </w:instrText>
      </w:r>
      <w:r w:rsidR="00097993">
        <w:rPr>
          <w:rFonts w:ascii="Arial" w:hAnsi="Arial" w:cs="Arial"/>
          <w:sz w:val="20"/>
          <w:szCs w:val="20"/>
          <w:lang w:val="en-GB"/>
        </w:rPr>
        <w:fldChar w:fldCharType="begin">
          <w:fldData xml:space="preserve">PEVuZE5vdGU+PENpdGU+PEF1dGhvcj5FbGxpczwvQXV0aG9yPjxZZWFyPjIwMTQ8L1llYXI+PFJl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</w:fldData>
        </w:fldChar>
      </w:r>
      <w:r w:rsidR="00097993">
        <w:rPr>
          <w:rFonts w:ascii="Arial" w:hAnsi="Arial" w:cs="Arial"/>
          <w:sz w:val="20"/>
          <w:szCs w:val="20"/>
          <w:lang w:val="en-GB"/>
        </w:rPr>
        <w:instrText xml:space="preserve"> ADDIN EN.CITE.DATA </w:instrText>
      </w:r>
      <w:r w:rsidR="00097993">
        <w:rPr>
          <w:rFonts w:ascii="Arial" w:hAnsi="Arial" w:cs="Arial"/>
          <w:sz w:val="20"/>
          <w:szCs w:val="20"/>
          <w:lang w:val="en-GB"/>
        </w:rPr>
      </w:r>
      <w:r w:rsidR="00097993">
        <w:rPr>
          <w:rFonts w:ascii="Arial" w:hAnsi="Arial" w:cs="Arial"/>
          <w:sz w:val="20"/>
          <w:szCs w:val="20"/>
          <w:lang w:val="en-GB"/>
        </w:rPr>
        <w:fldChar w:fldCharType="end"/>
      </w:r>
      <w:r w:rsidR="00097993">
        <w:rPr>
          <w:rFonts w:ascii="Arial" w:hAnsi="Arial" w:cs="Arial"/>
          <w:sz w:val="20"/>
          <w:szCs w:val="20"/>
          <w:lang w:val="en-GB"/>
        </w:rPr>
      </w:r>
      <w:r w:rsidR="00097993">
        <w:rPr>
          <w:rFonts w:ascii="Arial" w:hAnsi="Arial" w:cs="Arial"/>
          <w:sz w:val="20"/>
          <w:szCs w:val="20"/>
          <w:lang w:val="en-GB"/>
        </w:rPr>
        <w:fldChar w:fldCharType="separate"/>
      </w:r>
      <w:r w:rsidR="00097993">
        <w:rPr>
          <w:rFonts w:ascii="Arial" w:hAnsi="Arial" w:cs="Arial"/>
          <w:noProof/>
          <w:sz w:val="20"/>
          <w:szCs w:val="20"/>
          <w:lang w:val="en-GB"/>
        </w:rPr>
        <w:t>[18, 19]</w:t>
      </w:r>
      <w:r w:rsidR="00097993">
        <w:rPr>
          <w:rFonts w:ascii="Arial" w:hAnsi="Arial" w:cs="Arial"/>
          <w:sz w:val="20"/>
          <w:szCs w:val="20"/>
          <w:lang w:val="en-GB"/>
        </w:rPr>
        <w:fldChar w:fldCharType="end"/>
      </w:r>
      <w:r w:rsidR="00097993">
        <w:rPr>
          <w:rFonts w:ascii="Arial" w:hAnsi="Arial" w:cs="Arial"/>
          <w:sz w:val="20"/>
          <w:szCs w:val="20"/>
          <w:lang w:val="en-GB"/>
        </w:rPr>
        <w:t>.</w:t>
      </w:r>
      <w:r w:rsidR="005921FC" w:rsidRPr="00722349">
        <w:rPr>
          <w:rFonts w:ascii="Arial" w:hAnsi="Arial" w:cs="Arial"/>
          <w:sz w:val="20"/>
          <w:szCs w:val="20"/>
          <w:lang w:val="en-GB"/>
        </w:rPr>
        <w:t xml:space="preserve"> </w:t>
      </w:r>
    </w:p>
    <w:p w14:paraId="01217996" w14:textId="77777777" w:rsidR="00BC26BD" w:rsidRPr="00722349" w:rsidRDefault="00BC26BD" w:rsidP="00D847EC">
      <w:pPr>
        <w:spacing w:after="0" w:line="480" w:lineRule="auto"/>
        <w:jc w:val="both"/>
        <w:rPr>
          <w:rFonts w:ascii="Arial" w:hAnsi="Arial" w:cs="Arial"/>
          <w:sz w:val="20"/>
          <w:szCs w:val="20"/>
          <w:lang w:val="en-GB"/>
        </w:rPr>
      </w:pPr>
    </w:p>
    <w:p w14:paraId="0E336D91" w14:textId="69CD9C56" w:rsidR="004E4273" w:rsidRPr="00722349" w:rsidRDefault="00BC26BD"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In Belgium, geriatric care has been officially organi</w:t>
      </w:r>
      <w:r w:rsidR="00E967F3" w:rsidRPr="00722349">
        <w:rPr>
          <w:rFonts w:ascii="Arial" w:hAnsi="Arial" w:cs="Arial"/>
          <w:sz w:val="20"/>
          <w:szCs w:val="20"/>
          <w:lang w:val="en-GB"/>
        </w:rPr>
        <w:t>s</w:t>
      </w:r>
      <w:r w:rsidRPr="00722349">
        <w:rPr>
          <w:rFonts w:ascii="Arial" w:hAnsi="Arial" w:cs="Arial"/>
          <w:sz w:val="20"/>
          <w:szCs w:val="20"/>
          <w:lang w:val="en-GB"/>
        </w:rPr>
        <w:t xml:space="preserve">ed by a Royal Decree approved in 2007 </w:t>
      </w:r>
      <w:r w:rsidR="009F7557" w:rsidRPr="00722349">
        <w:rPr>
          <w:rFonts w:ascii="Arial" w:hAnsi="Arial" w:cs="Arial"/>
          <w:sz w:val="20"/>
          <w:szCs w:val="20"/>
          <w:lang w:val="en-GB"/>
        </w:rPr>
        <w:fldChar w:fldCharType="begin"/>
      </w:r>
      <w:r w:rsidR="00097993">
        <w:rPr>
          <w:rFonts w:ascii="Arial" w:hAnsi="Arial" w:cs="Arial"/>
          <w:sz w:val="20"/>
          <w:szCs w:val="20"/>
          <w:lang w:val="en-GB"/>
        </w:rPr>
        <w:instrText xml:space="preserve"> ADDIN EN.CITE &lt;EndNote&gt;&lt;Cite&gt;&lt;Author&gt;Baeyens&lt;/Author&gt;&lt;Year&gt;2010&lt;/Year&gt;&lt;RecNum&gt;6689&lt;/RecNum&gt;&lt;DisplayText&gt;[20]&lt;/DisplayText&gt;&lt;record&gt;&lt;rec-number&gt;6689&lt;/rec-number&gt;&lt;foreign-keys&gt;&lt;key app="EN" db-id="v0ae2z0a7r90tlert03ppfvaapzdaewepdvs" timestamp="1449228296"&gt;6689&lt;/key&gt;&lt;/foreign-keys&gt;&lt;ref-type name="Journal Article"&gt;17&lt;/ref-type&gt;&lt;contributors&gt;&lt;authors&gt;&lt;author&gt;Baeyens, J. P.&lt;/author&gt;&lt;/authors&gt;&lt;/contributors&gt;&lt;titles&gt;&lt;title&gt;Belgian care programme for older patients&lt;/title&gt;&lt;secondary-title&gt;J Nutr Health Aging&lt;/secondary-title&gt;&lt;alt-title&gt;The journal of nutrition, health &amp;amp; aging&lt;/alt-title&gt;&lt;/titles&gt;&lt;periodical&gt;&lt;full-title&gt;J Nutr Health Aging&lt;/full-title&gt;&lt;abbr-1&gt;The journal of nutrition, health &amp;amp; aging&lt;/abbr-1&gt;&lt;/periodical&gt;&lt;alt-periodical&gt;&lt;full-title&gt;J Nutr Health Aging&lt;/full-title&gt;&lt;abbr-1&gt;The journal of nutrition, health &amp;amp; aging&lt;/abbr-1&gt;&lt;/alt-periodical&gt;&lt;pages&gt;474-5&lt;/pages&gt;&lt;volume&gt;14&lt;/volume&gt;&lt;number&gt;6&lt;/number&gt;&lt;edition&gt;2010/07/10&lt;/edition&gt;&lt;keywords&gt;&lt;keyword&gt;Aged&lt;/keyword&gt;&lt;keyword&gt;Belgium&lt;/keyword&gt;&lt;keyword&gt;Female&lt;/keyword&gt;&lt;keyword&gt;Geriatrics/*standards&lt;/keyword&gt;&lt;keyword&gt;Health Services for the Aged/*standards&lt;/keyword&gt;&lt;keyword&gt;*Hospitalization&lt;/keyword&gt;&lt;keyword&gt;Humans&lt;/keyword&gt;&lt;keyword&gt;Male&lt;/keyword&gt;&lt;keyword&gt;Patient Care Team/*standards&lt;/keyword&gt;&lt;/keywords&gt;&lt;dates&gt;&lt;year&gt;2010&lt;/year&gt;&lt;pub-dates&gt;&lt;date&gt;Jun&lt;/date&gt;&lt;/pub-dates&gt;&lt;/dates&gt;&lt;isbn&gt;1279-7707&lt;/isbn&gt;&lt;accession-num&gt;20617291&lt;/accession-num&gt;&lt;urls&gt;&lt;/urls&gt;&lt;remote-database-provider&gt;NLM&lt;/remote-database-provider&gt;&lt;language&gt;eng&lt;/language&gt;&lt;/record&gt;&lt;/Cite&gt;&lt;/EndNote&gt;</w:instrText>
      </w:r>
      <w:r w:rsidR="009F7557" w:rsidRPr="00722349">
        <w:rPr>
          <w:rFonts w:ascii="Arial" w:hAnsi="Arial" w:cs="Arial"/>
          <w:sz w:val="20"/>
          <w:szCs w:val="20"/>
          <w:lang w:val="en-GB"/>
        </w:rPr>
        <w:fldChar w:fldCharType="separate"/>
      </w:r>
      <w:r w:rsidR="00097993">
        <w:rPr>
          <w:rFonts w:ascii="Arial" w:hAnsi="Arial" w:cs="Arial"/>
          <w:noProof/>
          <w:sz w:val="20"/>
          <w:szCs w:val="20"/>
          <w:lang w:val="en-GB"/>
        </w:rPr>
        <w:t>[20]</w:t>
      </w:r>
      <w:r w:rsidR="009F7557" w:rsidRPr="00722349">
        <w:rPr>
          <w:rFonts w:ascii="Arial" w:hAnsi="Arial" w:cs="Arial"/>
          <w:sz w:val="20"/>
          <w:szCs w:val="20"/>
          <w:lang w:val="en-GB"/>
        </w:rPr>
        <w:fldChar w:fldCharType="end"/>
      </w:r>
      <w:r w:rsidRPr="00722349">
        <w:rPr>
          <w:rFonts w:ascii="Arial" w:hAnsi="Arial" w:cs="Arial"/>
          <w:sz w:val="20"/>
          <w:szCs w:val="20"/>
          <w:lang w:val="en-GB"/>
        </w:rPr>
        <w:t xml:space="preserve">. </w:t>
      </w:r>
      <w:r w:rsidRPr="00F16308">
        <w:rPr>
          <w:rFonts w:ascii="Arial" w:hAnsi="Arial" w:cs="Arial"/>
          <w:color w:val="FF0000"/>
          <w:sz w:val="20"/>
          <w:szCs w:val="20"/>
          <w:lang w:val="en-GB"/>
        </w:rPr>
        <w:t>Th</w:t>
      </w:r>
      <w:r w:rsidR="0013539F" w:rsidRPr="00F16308">
        <w:rPr>
          <w:rFonts w:ascii="Arial" w:hAnsi="Arial" w:cs="Arial"/>
          <w:color w:val="FF0000"/>
          <w:sz w:val="20"/>
          <w:szCs w:val="20"/>
          <w:lang w:val="en-GB"/>
        </w:rPr>
        <w:t>is</w:t>
      </w:r>
      <w:r w:rsidRPr="00F16308">
        <w:rPr>
          <w:rFonts w:ascii="Arial" w:hAnsi="Arial" w:cs="Arial"/>
          <w:color w:val="FF0000"/>
          <w:sz w:val="20"/>
          <w:szCs w:val="20"/>
          <w:lang w:val="en-GB"/>
        </w:rPr>
        <w:t xml:space="preserve"> </w:t>
      </w:r>
      <w:r w:rsidRPr="00722349">
        <w:rPr>
          <w:rFonts w:ascii="Arial" w:hAnsi="Arial" w:cs="Arial"/>
          <w:sz w:val="20"/>
          <w:szCs w:val="20"/>
          <w:lang w:val="en-GB"/>
        </w:rPr>
        <w:t xml:space="preserve">care program </w:t>
      </w:r>
      <w:r w:rsidR="00195138" w:rsidRPr="00722349">
        <w:rPr>
          <w:rFonts w:ascii="Arial" w:hAnsi="Arial" w:cs="Arial"/>
          <w:sz w:val="20"/>
          <w:szCs w:val="20"/>
          <w:lang w:val="en-GB"/>
        </w:rPr>
        <w:t>comprises</w:t>
      </w:r>
      <w:r w:rsidR="009D3748">
        <w:rPr>
          <w:rFonts w:ascii="Arial" w:hAnsi="Arial" w:cs="Arial"/>
          <w:sz w:val="20"/>
          <w:szCs w:val="20"/>
          <w:lang w:val="en-GB"/>
        </w:rPr>
        <w:t xml:space="preserve"> among others</w:t>
      </w:r>
      <w:r w:rsidRPr="00722349">
        <w:rPr>
          <w:rFonts w:ascii="Arial" w:hAnsi="Arial" w:cs="Arial"/>
          <w:sz w:val="20"/>
          <w:szCs w:val="20"/>
          <w:lang w:val="en-GB"/>
        </w:rPr>
        <w:t xml:space="preserve"> an </w:t>
      </w:r>
      <w:r w:rsidR="00A52E4D" w:rsidRPr="00722349">
        <w:rPr>
          <w:rFonts w:ascii="Arial" w:eastAsia="Times New Roman" w:hAnsi="Arial" w:cs="Arial"/>
          <w:sz w:val="20"/>
          <w:szCs w:val="20"/>
          <w:lang w:val="en-GB" w:eastAsia="ar-SA"/>
        </w:rPr>
        <w:t>inpatient</w:t>
      </w:r>
      <w:r w:rsidR="008A2AB6" w:rsidRPr="00722349">
        <w:rPr>
          <w:rFonts w:ascii="Arial" w:eastAsia="Times New Roman" w:hAnsi="Arial" w:cs="Arial"/>
          <w:sz w:val="20"/>
          <w:szCs w:val="20"/>
          <w:lang w:val="en-GB" w:eastAsia="ar-SA"/>
        </w:rPr>
        <w:t xml:space="preserve"> geriatric consultation team (</w:t>
      </w:r>
      <w:r w:rsidR="003D1338" w:rsidRPr="00722349">
        <w:rPr>
          <w:rFonts w:ascii="Arial" w:eastAsia="Times New Roman" w:hAnsi="Arial" w:cs="Arial"/>
          <w:sz w:val="20"/>
          <w:szCs w:val="20"/>
          <w:lang w:val="en-GB" w:eastAsia="ar-SA"/>
        </w:rPr>
        <w:t>I</w:t>
      </w:r>
      <w:r w:rsidR="008A2AB6" w:rsidRPr="00722349">
        <w:rPr>
          <w:rFonts w:ascii="Arial" w:eastAsia="Times New Roman" w:hAnsi="Arial" w:cs="Arial"/>
          <w:sz w:val="20"/>
          <w:szCs w:val="20"/>
          <w:lang w:val="en-GB" w:eastAsia="ar-SA"/>
        </w:rPr>
        <w:t xml:space="preserve">GCT) </w:t>
      </w:r>
      <w:r w:rsidR="003D1338" w:rsidRPr="00722349">
        <w:rPr>
          <w:rFonts w:ascii="Arial" w:eastAsia="Times New Roman" w:hAnsi="Arial" w:cs="Arial"/>
          <w:sz w:val="20"/>
          <w:szCs w:val="20"/>
          <w:lang w:val="en-GB" w:eastAsia="ar-SA"/>
        </w:rPr>
        <w:fldChar w:fldCharType="begin"/>
      </w:r>
      <w:r w:rsidR="00097993">
        <w:rPr>
          <w:rFonts w:ascii="Arial" w:eastAsia="Times New Roman" w:hAnsi="Arial" w:cs="Arial"/>
          <w:sz w:val="20"/>
          <w:szCs w:val="20"/>
          <w:lang w:val="en-GB" w:eastAsia="ar-SA"/>
        </w:rPr>
        <w:instrText xml:space="preserve"> ADDIN EN.CITE &lt;EndNote&gt;&lt;Cite&gt;&lt;Author&gt;Braes&lt;/Author&gt;&lt;Year&gt;2009&lt;/Year&gt;&lt;RecNum&gt;1259&lt;/RecNum&gt;&lt;DisplayText&gt;[21]&lt;/DisplayText&gt;&lt;record&gt;&lt;rec-number&gt;1259&lt;/rec-number&gt;&lt;foreign-keys&gt;&lt;key app="EN" db-id="v0ae2z0a7r90tlert03ppfvaapzdaewepdvs" timestamp="1421317560"&gt;1259&lt;/key&gt;&lt;/foreign-keys&gt;&lt;ref-type name="Journal Article"&gt;17&lt;/ref-type&gt;&lt;contributors&gt;&lt;authors&gt;&lt;author&gt;Braes, T.&lt;/author&gt;&lt;author&gt;Flamaing, J.&lt;/author&gt;&lt;author&gt;Pelemans, W.&lt;/author&gt;&lt;author&gt;Milisen, K.&lt;/author&gt;&lt;/authors&gt;&lt;/contributors&gt;&lt;auth-address&gt;Center for Health Services and Nursing Research, Katholieke Universiteit Leuven, Leuven, Belgium.&lt;/auth-address&gt;&lt;titles&gt;&lt;title&gt;Geriatrics on the run: rationale, implementation, and preliminary findings of a Belgian internal liaison team&lt;/title&gt;&lt;secondary-title&gt;Acta Clin Belg&lt;/secondary-title&gt;&lt;alt-title&gt;Acta clinica Belgica&lt;/alt-title&gt;&lt;/titles&gt;&lt;alt-periodical&gt;&lt;full-title&gt;Acta Clinica Belgica&lt;/full-title&gt;&lt;/alt-periodical&gt;&lt;pages&gt;384-92&lt;/pages&gt;&lt;volume&gt;64&lt;/volume&gt;&lt;number&gt;5&lt;/number&gt;&lt;keywords&gt;&lt;keyword&gt;Aged&lt;/keyword&gt;&lt;keyword&gt;Belgium&lt;/keyword&gt;&lt;keyword&gt;*Geriatric Assessment&lt;/keyword&gt;&lt;keyword&gt;Geriatrics/*organization &amp;amp; administration&lt;/keyword&gt;&lt;keyword&gt;Hospitals, Teaching/*organization &amp;amp; administration&lt;/keyword&gt;&lt;keyword&gt;Humans&lt;/keyword&gt;&lt;keyword&gt;Patient Care Team/*organization &amp;amp; administration&lt;/keyword&gt;&lt;/keywords&gt;&lt;dates&gt;&lt;year&gt;2009&lt;/year&gt;&lt;pub-dates&gt;&lt;date&gt;Sep-Oct&lt;/date&gt;&lt;/pub-dates&gt;&lt;/dates&gt;&lt;isbn&gt;1784-3286 (Print)&lt;/isbn&gt;&lt;accession-num&gt;19999385&lt;/accession-num&gt;&lt;urls&gt;&lt;related-urls&gt;&lt;url&gt;http://www.ncbi.nlm.nih.gov/pubmed/19999385&lt;/url&gt;&lt;/related-urls&gt;&lt;/urls&gt;&lt;electronic-resource-num&gt;10.1179/acb.2009.064&lt;/electronic-resource-num&gt;&lt;/record&gt;&lt;/Cite&gt;&lt;/EndNote&gt;</w:instrText>
      </w:r>
      <w:r w:rsidR="003D1338" w:rsidRPr="00722349">
        <w:rPr>
          <w:rFonts w:ascii="Arial" w:eastAsia="Times New Roman" w:hAnsi="Arial" w:cs="Arial"/>
          <w:sz w:val="20"/>
          <w:szCs w:val="20"/>
          <w:lang w:val="en-GB" w:eastAsia="ar-SA"/>
        </w:rPr>
        <w:fldChar w:fldCharType="separate"/>
      </w:r>
      <w:r w:rsidR="00097993">
        <w:rPr>
          <w:rFonts w:ascii="Arial" w:eastAsia="Times New Roman" w:hAnsi="Arial" w:cs="Arial"/>
          <w:noProof/>
          <w:sz w:val="20"/>
          <w:szCs w:val="20"/>
          <w:lang w:val="en-GB" w:eastAsia="ar-SA"/>
        </w:rPr>
        <w:t>[21]</w:t>
      </w:r>
      <w:r w:rsidR="003D1338" w:rsidRPr="00722349">
        <w:rPr>
          <w:rFonts w:ascii="Arial" w:eastAsia="Times New Roman" w:hAnsi="Arial" w:cs="Arial"/>
          <w:sz w:val="20"/>
          <w:szCs w:val="20"/>
          <w:lang w:val="en-GB" w:eastAsia="ar-SA"/>
        </w:rPr>
        <w:fldChar w:fldCharType="end"/>
      </w:r>
      <w:r w:rsidRPr="00722349">
        <w:rPr>
          <w:rFonts w:ascii="Arial" w:hAnsi="Arial" w:cs="Arial"/>
          <w:sz w:val="20"/>
          <w:szCs w:val="20"/>
          <w:lang w:val="en-GB"/>
        </w:rPr>
        <w:t>.</w:t>
      </w:r>
      <w:r w:rsidR="00AE1B36" w:rsidRPr="00722349">
        <w:rPr>
          <w:rFonts w:ascii="Arial" w:hAnsi="Arial" w:cs="Arial"/>
          <w:sz w:val="20"/>
          <w:szCs w:val="20"/>
          <w:lang w:val="en-GB"/>
        </w:rPr>
        <w:t xml:space="preserve"> </w:t>
      </w:r>
      <w:r w:rsidR="0042243F" w:rsidRPr="00722349">
        <w:rPr>
          <w:rFonts w:ascii="Arial" w:eastAsia="Times New Roman" w:hAnsi="Arial" w:cs="Arial"/>
          <w:sz w:val="20"/>
          <w:szCs w:val="20"/>
          <w:lang w:val="en-GB" w:eastAsia="ar-SA"/>
        </w:rPr>
        <w:t xml:space="preserve">These mobile multidisciplinary teams support health care professionals </w:t>
      </w:r>
      <w:r w:rsidR="00A52E4D" w:rsidRPr="00722349">
        <w:rPr>
          <w:rFonts w:ascii="Arial" w:eastAsia="Times New Roman" w:hAnsi="Arial" w:cs="Arial"/>
          <w:sz w:val="20"/>
          <w:szCs w:val="20"/>
          <w:lang w:val="en-GB" w:eastAsia="ar-SA"/>
        </w:rPr>
        <w:t>in treating</w:t>
      </w:r>
      <w:r w:rsidR="0042243F" w:rsidRPr="00722349">
        <w:rPr>
          <w:rFonts w:ascii="Arial" w:eastAsia="Times New Roman" w:hAnsi="Arial" w:cs="Arial"/>
          <w:sz w:val="20"/>
          <w:szCs w:val="20"/>
          <w:lang w:val="en-GB" w:eastAsia="ar-SA"/>
        </w:rPr>
        <w:t xml:space="preserve"> geriatric patients admitted to non-geriatric units.</w:t>
      </w:r>
      <w:r w:rsidR="0042243F" w:rsidRPr="00722349">
        <w:rPr>
          <w:rFonts w:ascii="Arial" w:hAnsi="Arial" w:cs="Arial"/>
          <w:sz w:val="20"/>
          <w:szCs w:val="20"/>
          <w:lang w:val="en-GB"/>
        </w:rPr>
        <w:t xml:space="preserve"> </w:t>
      </w:r>
      <w:r w:rsidR="00A52E4D" w:rsidRPr="00722349">
        <w:rPr>
          <w:rFonts w:ascii="Arial" w:hAnsi="Arial" w:cs="Arial"/>
          <w:sz w:val="20"/>
          <w:szCs w:val="20"/>
          <w:lang w:val="en-GB"/>
        </w:rPr>
        <w:t>However, p</w:t>
      </w:r>
      <w:r w:rsidR="002310DC" w:rsidRPr="00722349">
        <w:rPr>
          <w:rFonts w:ascii="Arial" w:hAnsi="Arial" w:cs="Arial"/>
          <w:sz w:val="20"/>
          <w:szCs w:val="20"/>
          <w:lang w:val="en-GB"/>
        </w:rPr>
        <w:t xml:space="preserve">resence of </w:t>
      </w:r>
      <w:del w:id="29" w:author="Conroy, Simon (Dr.)" w:date="2016-09-07T10:17:00Z">
        <w:r w:rsidR="0013539F" w:rsidRPr="00F16308" w:rsidDel="00B43C81">
          <w:rPr>
            <w:rFonts w:ascii="Arial" w:hAnsi="Arial" w:cs="Arial"/>
            <w:color w:val="FF0000"/>
            <w:sz w:val="20"/>
            <w:szCs w:val="20"/>
            <w:lang w:val="en-GB"/>
          </w:rPr>
          <w:delText>the</w:delText>
        </w:r>
        <w:r w:rsidR="0013539F" w:rsidRPr="00722349" w:rsidDel="00B43C81">
          <w:rPr>
            <w:rFonts w:ascii="Arial" w:hAnsi="Arial" w:cs="Arial"/>
            <w:sz w:val="20"/>
            <w:szCs w:val="20"/>
            <w:lang w:val="en-GB"/>
          </w:rPr>
          <w:delText xml:space="preserve"> </w:delText>
        </w:r>
      </w:del>
      <w:r w:rsidR="003D1338" w:rsidRPr="00722349">
        <w:rPr>
          <w:rFonts w:ascii="Arial" w:hAnsi="Arial" w:cs="Arial"/>
          <w:sz w:val="20"/>
          <w:szCs w:val="20"/>
          <w:lang w:val="en-GB"/>
        </w:rPr>
        <w:t>I</w:t>
      </w:r>
      <w:r w:rsidR="002310DC" w:rsidRPr="00722349">
        <w:rPr>
          <w:rFonts w:ascii="Arial" w:hAnsi="Arial" w:cs="Arial"/>
          <w:sz w:val="20"/>
          <w:szCs w:val="20"/>
          <w:lang w:val="en-GB"/>
        </w:rPr>
        <w:t>GCT</w:t>
      </w:r>
      <w:ins w:id="30" w:author="Conroy, Simon (Dr.)" w:date="2016-09-07T10:17:00Z">
        <w:r w:rsidR="00B43C81">
          <w:rPr>
            <w:rFonts w:ascii="Arial" w:hAnsi="Arial" w:cs="Arial"/>
            <w:sz w:val="20"/>
            <w:szCs w:val="20"/>
            <w:lang w:val="en-GB"/>
          </w:rPr>
          <w:t>s</w:t>
        </w:r>
      </w:ins>
      <w:r w:rsidR="002310DC" w:rsidRPr="00722349">
        <w:rPr>
          <w:rFonts w:ascii="Arial" w:hAnsi="Arial" w:cs="Arial"/>
          <w:sz w:val="20"/>
          <w:szCs w:val="20"/>
          <w:lang w:val="en-GB"/>
        </w:rPr>
        <w:t xml:space="preserve"> on the ED is not mandatory</w:t>
      </w:r>
      <w:r w:rsidR="005140E8">
        <w:rPr>
          <w:rFonts w:ascii="Arial" w:hAnsi="Arial" w:cs="Arial"/>
          <w:sz w:val="20"/>
          <w:szCs w:val="20"/>
          <w:lang w:val="en-GB"/>
        </w:rPr>
        <w:t>. A</w:t>
      </w:r>
      <w:r w:rsidR="009D3748">
        <w:rPr>
          <w:rFonts w:ascii="Arial" w:hAnsi="Arial" w:cs="Arial"/>
          <w:sz w:val="20"/>
          <w:szCs w:val="20"/>
          <w:lang w:val="en-GB"/>
        </w:rPr>
        <w:t xml:space="preserve"> </w:t>
      </w:r>
      <w:r w:rsidR="009D3748">
        <w:rPr>
          <w:rFonts w:ascii="Arial" w:eastAsia="Times New Roman" w:hAnsi="Arial" w:cs="Arial"/>
          <w:sz w:val="20"/>
          <w:szCs w:val="20"/>
          <w:lang w:val="en-GB" w:eastAsia="ar-SA"/>
        </w:rPr>
        <w:t>Belgian s</w:t>
      </w:r>
      <w:r w:rsidR="009D3748" w:rsidRPr="009D3748">
        <w:rPr>
          <w:rFonts w:ascii="Arial" w:eastAsia="Times New Roman" w:hAnsi="Arial" w:cs="Arial"/>
          <w:sz w:val="20"/>
          <w:szCs w:val="20"/>
          <w:lang w:val="en-GB" w:eastAsia="ar-SA"/>
        </w:rPr>
        <w:t xml:space="preserve">urvey on the implementation and performance of </w:t>
      </w:r>
      <w:del w:id="31" w:author="Conroy, Simon (Dr.)" w:date="2016-09-07T10:17:00Z">
        <w:r w:rsidR="009D3748" w:rsidRPr="009D3748" w:rsidDel="00B43C81">
          <w:rPr>
            <w:rFonts w:ascii="Arial" w:eastAsia="Times New Roman" w:hAnsi="Arial" w:cs="Arial"/>
            <w:sz w:val="20"/>
            <w:szCs w:val="20"/>
            <w:lang w:val="en-GB" w:eastAsia="ar-SA"/>
          </w:rPr>
          <w:delText xml:space="preserve">an </w:delText>
        </w:r>
      </w:del>
      <w:r w:rsidR="009D3748" w:rsidRPr="009D3748">
        <w:rPr>
          <w:rFonts w:ascii="Arial" w:eastAsia="Times New Roman" w:hAnsi="Arial" w:cs="Arial"/>
          <w:sz w:val="20"/>
          <w:szCs w:val="20"/>
          <w:lang w:val="en-GB" w:eastAsia="ar-SA"/>
        </w:rPr>
        <w:t>interdisciplinary IGCT</w:t>
      </w:r>
      <w:ins w:id="32" w:author="Conroy, Simon (Dr.)" w:date="2016-09-07T10:17:00Z">
        <w:r w:rsidR="00B43C81">
          <w:rPr>
            <w:rFonts w:ascii="Arial" w:eastAsia="Times New Roman" w:hAnsi="Arial" w:cs="Arial"/>
            <w:sz w:val="20"/>
            <w:szCs w:val="20"/>
            <w:lang w:val="en-GB" w:eastAsia="ar-SA"/>
          </w:rPr>
          <w:t>s</w:t>
        </w:r>
      </w:ins>
      <w:r w:rsidR="009D3748" w:rsidRPr="009D3748">
        <w:rPr>
          <w:rFonts w:ascii="Arial" w:eastAsia="Times New Roman" w:hAnsi="Arial" w:cs="Arial"/>
          <w:sz w:val="20"/>
          <w:szCs w:val="20"/>
          <w:lang w:val="en-GB" w:eastAsia="ar-SA"/>
        </w:rPr>
        <w:t xml:space="preserve"> reported that only a minority collaborated with the ED in 2010</w:t>
      </w:r>
      <w:r w:rsidR="009D3748">
        <w:rPr>
          <w:rFonts w:ascii="Arial" w:eastAsia="Times New Roman" w:hAnsi="Arial" w:cs="Arial"/>
          <w:sz w:val="20"/>
          <w:szCs w:val="20"/>
          <w:lang w:val="en-GB" w:eastAsia="ar-SA"/>
        </w:rPr>
        <w:t xml:space="preserve"> </w:t>
      </w:r>
      <w:r w:rsidR="009D3748" w:rsidRPr="00722349">
        <w:rPr>
          <w:rFonts w:ascii="Arial" w:eastAsia="Times New Roman" w:hAnsi="Arial" w:cs="Arial"/>
          <w:sz w:val="20"/>
          <w:szCs w:val="20"/>
          <w:lang w:val="en-GB" w:eastAsia="ar-SA"/>
        </w:rPr>
        <w:t>(11%)</w:t>
      </w:r>
      <w:r w:rsidR="00CF373A">
        <w:rPr>
          <w:rFonts w:ascii="Arial" w:eastAsia="Times New Roman" w:hAnsi="Arial" w:cs="Arial"/>
          <w:sz w:val="20"/>
          <w:szCs w:val="20"/>
          <w:lang w:val="en-GB" w:eastAsia="ar-SA"/>
        </w:rPr>
        <w:t xml:space="preserve"> </w:t>
      </w:r>
      <w:r w:rsidR="009D3748">
        <w:rPr>
          <w:rFonts w:ascii="Arial" w:eastAsia="Times New Roman" w:hAnsi="Arial" w:cs="Arial"/>
          <w:sz w:val="20"/>
          <w:szCs w:val="20"/>
          <w:lang w:val="en-GB" w:eastAsia="ar-SA"/>
        </w:rPr>
        <w:fldChar w:fldCharType="begin"/>
      </w:r>
      <w:r w:rsidR="009D3748">
        <w:rPr>
          <w:rFonts w:ascii="Arial" w:eastAsia="Times New Roman" w:hAnsi="Arial" w:cs="Arial"/>
          <w:sz w:val="20"/>
          <w:szCs w:val="20"/>
          <w:lang w:val="en-GB" w:eastAsia="ar-SA"/>
        </w:rPr>
        <w:instrText xml:space="preserve"> ADDIN EN.CITE &lt;EndNote&gt;&lt;Cite&gt;&lt;Author&gt;Deschodt&lt;/Author&gt;&lt;Year&gt;2012&lt;/Year&gt;&lt;RecNum&gt;6681&lt;/RecNum&gt;&lt;DisplayText&gt;[22]&lt;/DisplayText&gt;&lt;record&gt;&lt;rec-number&gt;6681&lt;/rec-number&gt;&lt;foreign-keys&gt;&lt;key app="EN" db-id="v0ae2z0a7r90tlert03ppfvaapzdaewepdvs" timestamp="1427703001"&gt;6681&lt;/key&gt;&lt;/foreign-keys&gt;&lt;ref-type name="Journal Article"&gt;17&lt;/ref-type&gt;&lt;contributors&gt;&lt;authors&gt;&lt;author&gt;Deschodt, M.&lt;/author&gt;&lt;author&gt;Flamaing, J.&lt;/author&gt;&lt;author&gt;Rock, G.&lt;/author&gt;&lt;author&gt;Boland, B.&lt;/author&gt;&lt;author&gt;Boonen, S.&lt;/author&gt;&lt;author&gt;Milisen, K.&lt;/author&gt;&lt;/authors&gt;&lt;/contributors&gt;&lt;auth-address&gt;Center for Health Services and Nursing Research, Katholieke Universiteit Leuven, Belgium.&lt;/auth-address&gt;&lt;titles&gt;&lt;title&gt;Implementation of inpatient geriatric consultation teams and geriatric resource nurses in acute hospitals: a national survey study&lt;/title&gt;&lt;secondary-title&gt;Int J Nurs Stud&lt;/secondary-title&gt;&lt;alt-title&gt;International journal of nursing studies&lt;/alt-title&gt;&lt;/titles&gt;&lt;alt-periodical&gt;&lt;full-title&gt;International Journal of Nursing Studies&lt;/full-title&gt;&lt;/alt-periodical&gt;&lt;pages&gt;842-9&lt;/pages&gt;&lt;volume&gt;49&lt;/volume&gt;&lt;number&gt;7&lt;/number&gt;&lt;edition&gt;2011/12/27&lt;/edition&gt;&lt;keywords&gt;&lt;keyword&gt;Cross-Sectional Studies&lt;/keyword&gt;&lt;keyword&gt;Data Collection&lt;/keyword&gt;&lt;keyword&gt;*Geriatric Nursing&lt;/keyword&gt;&lt;keyword&gt;*Nursing Staff, Hospital&lt;/keyword&gt;&lt;/keywords&gt;&lt;dates&gt;&lt;year&gt;2012&lt;/year&gt;&lt;pub-dates&gt;&lt;date&gt;Jul&lt;/date&gt;&lt;/pub-dates&gt;&lt;/dates&gt;&lt;isbn&gt;0020-7489&lt;/isbn&gt;&lt;accession-num&gt;22197652&lt;/accession-num&gt;&lt;urls&gt;&lt;/urls&gt;&lt;electronic-resource-num&gt;10.1016/j.ijnurstu.2011.11.015&lt;/electronic-resource-num&gt;&lt;remote-database-provider&gt;NLM&lt;/remote-database-provider&gt;&lt;language&gt;eng&lt;/language&gt;&lt;/record&gt;&lt;/Cite&gt;&lt;/EndNote&gt;</w:instrText>
      </w:r>
      <w:r w:rsidR="009D3748">
        <w:rPr>
          <w:rFonts w:ascii="Arial" w:eastAsia="Times New Roman" w:hAnsi="Arial" w:cs="Arial"/>
          <w:sz w:val="20"/>
          <w:szCs w:val="20"/>
          <w:lang w:val="en-GB" w:eastAsia="ar-SA"/>
        </w:rPr>
        <w:fldChar w:fldCharType="separate"/>
      </w:r>
      <w:r w:rsidR="009D3748">
        <w:rPr>
          <w:rFonts w:ascii="Arial" w:eastAsia="Times New Roman" w:hAnsi="Arial" w:cs="Arial"/>
          <w:noProof/>
          <w:sz w:val="20"/>
          <w:szCs w:val="20"/>
          <w:lang w:val="en-GB" w:eastAsia="ar-SA"/>
        </w:rPr>
        <w:t>[22]</w:t>
      </w:r>
      <w:r w:rsidR="009D3748">
        <w:rPr>
          <w:rFonts w:ascii="Arial" w:eastAsia="Times New Roman" w:hAnsi="Arial" w:cs="Arial"/>
          <w:sz w:val="20"/>
          <w:szCs w:val="20"/>
          <w:lang w:val="en-GB" w:eastAsia="ar-SA"/>
        </w:rPr>
        <w:fldChar w:fldCharType="end"/>
      </w:r>
      <w:r w:rsidR="009D3748" w:rsidRPr="009D3748">
        <w:rPr>
          <w:rFonts w:ascii="Arial" w:eastAsia="Times New Roman" w:hAnsi="Arial" w:cs="Arial"/>
          <w:sz w:val="20"/>
          <w:szCs w:val="20"/>
          <w:lang w:val="en-GB" w:eastAsia="ar-SA"/>
        </w:rPr>
        <w:t xml:space="preserve">. </w:t>
      </w:r>
      <w:del w:id="33" w:author="Conroy, Simon (Dr.)" w:date="2016-09-07T10:17:00Z">
        <w:r w:rsidR="009D3748" w:rsidRPr="009D3748" w:rsidDel="00B43C81">
          <w:rPr>
            <w:rFonts w:ascii="Arial" w:eastAsia="Times New Roman" w:hAnsi="Arial" w:cs="Arial"/>
            <w:sz w:val="20"/>
            <w:szCs w:val="20"/>
            <w:lang w:val="en-GB" w:eastAsia="ar-SA"/>
          </w:rPr>
          <w:delText xml:space="preserve">As </w:delText>
        </w:r>
      </w:del>
      <w:ins w:id="34" w:author="Conroy, Simon (Dr.)" w:date="2016-09-07T10:17:00Z">
        <w:r w:rsidR="00B43C81">
          <w:rPr>
            <w:rFonts w:ascii="Arial" w:eastAsia="Times New Roman" w:hAnsi="Arial" w:cs="Arial"/>
            <w:sz w:val="20"/>
            <w:szCs w:val="20"/>
            <w:lang w:val="en-GB" w:eastAsia="ar-SA"/>
          </w:rPr>
          <w:t xml:space="preserve">In </w:t>
        </w:r>
      </w:ins>
      <w:ins w:id="35" w:author="Conroy, Simon (Dr.)" w:date="2016-09-07T10:18:00Z">
        <w:r w:rsidR="00B43C81">
          <w:rPr>
            <w:rFonts w:ascii="Arial" w:eastAsia="Times New Roman" w:hAnsi="Arial" w:cs="Arial"/>
            <w:sz w:val="20"/>
            <w:szCs w:val="20"/>
            <w:lang w:val="en-GB" w:eastAsia="ar-SA"/>
          </w:rPr>
          <w:t>response to</w:t>
        </w:r>
      </w:ins>
      <w:ins w:id="36" w:author="Conroy, Simon (Dr.)" w:date="2016-09-07T10:17:00Z">
        <w:r w:rsidR="00B43C81">
          <w:rPr>
            <w:rFonts w:ascii="Arial" w:eastAsia="Times New Roman" w:hAnsi="Arial" w:cs="Arial"/>
            <w:sz w:val="20"/>
            <w:szCs w:val="20"/>
            <w:lang w:val="en-GB" w:eastAsia="ar-SA"/>
          </w:rPr>
          <w:t xml:space="preserve"> an ageing </w:t>
        </w:r>
      </w:ins>
      <w:del w:id="37" w:author="Conroy, Simon (Dr.)" w:date="2016-09-07T10:17:00Z">
        <w:r w:rsidR="009D3748" w:rsidRPr="009D3748" w:rsidDel="00B43C81">
          <w:rPr>
            <w:rFonts w:ascii="Arial" w:eastAsia="Times New Roman" w:hAnsi="Arial" w:cs="Arial"/>
            <w:sz w:val="20"/>
            <w:szCs w:val="20"/>
            <w:lang w:val="en-GB" w:eastAsia="ar-SA"/>
          </w:rPr>
          <w:delText xml:space="preserve">the </w:delText>
        </w:r>
      </w:del>
      <w:del w:id="38" w:author="Conroy, Simon (Dr.)" w:date="2016-09-07T10:18:00Z">
        <w:r w:rsidR="009D3748" w:rsidRPr="009D3748" w:rsidDel="00B43C81">
          <w:rPr>
            <w:rFonts w:ascii="Arial" w:eastAsia="Times New Roman" w:hAnsi="Arial" w:cs="Arial"/>
            <w:sz w:val="20"/>
            <w:szCs w:val="20"/>
            <w:lang w:val="en-GB" w:eastAsia="ar-SA"/>
          </w:rPr>
          <w:delText xml:space="preserve">Belgian ED </w:delText>
        </w:r>
      </w:del>
      <w:r w:rsidR="009D3748" w:rsidRPr="009D3748">
        <w:rPr>
          <w:rFonts w:ascii="Arial" w:eastAsia="Times New Roman" w:hAnsi="Arial" w:cs="Arial"/>
          <w:sz w:val="20"/>
          <w:szCs w:val="20"/>
          <w:lang w:val="en-GB" w:eastAsia="ar-SA"/>
        </w:rPr>
        <w:t>popu</w:t>
      </w:r>
      <w:r w:rsidR="009D3748">
        <w:rPr>
          <w:rFonts w:ascii="Arial" w:eastAsia="Times New Roman" w:hAnsi="Arial" w:cs="Arial"/>
          <w:sz w:val="20"/>
          <w:szCs w:val="20"/>
          <w:lang w:val="en-GB" w:eastAsia="ar-SA"/>
        </w:rPr>
        <w:t xml:space="preserve">lation </w:t>
      </w:r>
      <w:ins w:id="39" w:author="Conroy, Simon (Dr.)" w:date="2016-09-07T10:18:00Z">
        <w:r w:rsidR="00B43C81">
          <w:rPr>
            <w:rFonts w:ascii="Arial" w:eastAsia="Times New Roman" w:hAnsi="Arial" w:cs="Arial"/>
            <w:sz w:val="20"/>
            <w:szCs w:val="20"/>
            <w:lang w:val="en-GB" w:eastAsia="ar-SA"/>
          </w:rPr>
          <w:t xml:space="preserve">in </w:t>
        </w:r>
        <w:r w:rsidR="00B43C81" w:rsidRPr="009D3748">
          <w:rPr>
            <w:rFonts w:ascii="Arial" w:eastAsia="Times New Roman" w:hAnsi="Arial" w:cs="Arial"/>
            <w:sz w:val="20"/>
            <w:szCs w:val="20"/>
            <w:lang w:val="en-GB" w:eastAsia="ar-SA"/>
          </w:rPr>
          <w:t xml:space="preserve">Belgian </w:t>
        </w:r>
      </w:ins>
      <w:del w:id="40" w:author="Conroy, Simon (Dr.)" w:date="2016-09-07T10:18:00Z">
        <w:r w:rsidR="009D3748" w:rsidDel="00B43C81">
          <w:rPr>
            <w:rFonts w:ascii="Arial" w:eastAsia="Times New Roman" w:hAnsi="Arial" w:cs="Arial"/>
            <w:sz w:val="20"/>
            <w:szCs w:val="20"/>
            <w:lang w:val="en-GB" w:eastAsia="ar-SA"/>
          </w:rPr>
          <w:delText xml:space="preserve">ages </w:delText>
        </w:r>
      </w:del>
      <w:r w:rsidR="009D3748" w:rsidRPr="00722349">
        <w:rPr>
          <w:rFonts w:ascii="Arial" w:hAnsi="Arial" w:cs="Arial"/>
          <w:sz w:val="20"/>
          <w:szCs w:val="20"/>
          <w:lang w:val="en-GB"/>
        </w:rPr>
        <w:t>(</w:t>
      </w:r>
      <w:del w:id="41" w:author="Conroy, Simon (Dr.)" w:date="2016-09-07T10:17:00Z">
        <w:r w:rsidR="009D3748" w:rsidRPr="00722349" w:rsidDel="00B43C81">
          <w:rPr>
            <w:rFonts w:ascii="Arial" w:hAnsi="Arial" w:cs="Arial"/>
            <w:sz w:val="20"/>
            <w:szCs w:val="20"/>
            <w:lang w:val="en-GB"/>
          </w:rPr>
          <w:delText>in 2014 16% of the ED population was 70 years and older</w:delText>
        </w:r>
        <w:r w:rsidR="000C3360" w:rsidDel="00B43C81">
          <w:rPr>
            <w:rFonts w:ascii="Arial" w:hAnsi="Arial" w:cs="Arial"/>
            <w:sz w:val="20"/>
            <w:szCs w:val="20"/>
            <w:lang w:val="en-GB"/>
          </w:rPr>
          <w:delText xml:space="preserve">, </w:delText>
        </w:r>
        <w:r w:rsidR="000C3360" w:rsidRPr="000C3360" w:rsidDel="00B43C81">
          <w:rPr>
            <w:rFonts w:ascii="Arial" w:hAnsi="Arial" w:cs="Arial"/>
            <w:color w:val="FF0000"/>
            <w:sz w:val="20"/>
            <w:szCs w:val="20"/>
            <w:lang w:val="en-GB"/>
          </w:rPr>
          <w:delText>67.5% of all older people of 80 years and older was admitted after ED visit and only 30% of the older patient came without referral from the general practi</w:delText>
        </w:r>
        <w:r w:rsidR="00FD045F" w:rsidDel="00B43C81">
          <w:rPr>
            <w:rFonts w:ascii="Arial" w:hAnsi="Arial" w:cs="Arial"/>
            <w:color w:val="FF0000"/>
            <w:sz w:val="20"/>
            <w:szCs w:val="20"/>
            <w:lang w:val="en-GB"/>
          </w:rPr>
          <w:delText>ti</w:delText>
        </w:r>
        <w:r w:rsidR="000C3360" w:rsidRPr="000C3360" w:rsidDel="00B43C81">
          <w:rPr>
            <w:rFonts w:ascii="Arial" w:hAnsi="Arial" w:cs="Arial"/>
            <w:color w:val="FF0000"/>
            <w:sz w:val="20"/>
            <w:szCs w:val="20"/>
            <w:lang w:val="en-GB"/>
          </w:rPr>
          <w:delText>oner</w:delText>
        </w:r>
        <w:r w:rsidR="009D3748" w:rsidRPr="00722349" w:rsidDel="00B43C81">
          <w:rPr>
            <w:rFonts w:ascii="Arial" w:hAnsi="Arial" w:cs="Arial"/>
            <w:sz w:val="20"/>
            <w:szCs w:val="20"/>
            <w:lang w:val="en-GB"/>
          </w:rPr>
          <w:delText>)</w:delText>
        </w:r>
        <w:r w:rsidR="009D3748" w:rsidDel="00B43C81">
          <w:rPr>
            <w:rFonts w:ascii="Arial" w:hAnsi="Arial" w:cs="Arial"/>
            <w:sz w:val="20"/>
            <w:szCs w:val="20"/>
            <w:lang w:val="en-GB"/>
          </w:rPr>
          <w:delText xml:space="preserve"> </w:delText>
        </w:r>
        <w:r w:rsidR="00CF373A" w:rsidDel="00B43C81">
          <w:rPr>
            <w:rFonts w:ascii="Arial" w:hAnsi="Arial" w:cs="Arial"/>
            <w:sz w:val="20"/>
            <w:szCs w:val="20"/>
            <w:lang w:val="en-GB"/>
          </w:rPr>
          <w:fldChar w:fldCharType="begin"/>
        </w:r>
        <w:r w:rsidR="00BD56DD" w:rsidDel="00B43C81">
          <w:rPr>
            <w:rFonts w:ascii="Arial" w:hAnsi="Arial" w:cs="Arial"/>
            <w:sz w:val="20"/>
            <w:szCs w:val="20"/>
            <w:lang w:val="en-GB"/>
          </w:rPr>
          <w:delInstrText xml:space="preserve"> ADDIN EN.CITE &lt;EndNote&gt;&lt;Cite&gt;&lt;Author&gt;Directoraat-Generaal Gezondheidszorg&lt;/Author&gt;&lt;RecNum&gt;6692&lt;/RecNum&gt;&lt;DisplayText&gt;[23]&lt;/DisplayText&gt;&lt;record&gt;&lt;rec-number&gt;6692&lt;/rec-number&gt;&lt;foreign-keys&gt;&lt;key app="EN" db-id="v0ae2z0a7r90tlert03ppfvaapzdaewepdvs" timestamp="1461316931"&gt;6692&lt;/key&gt;&lt;/foreign-keys&gt;&lt;ref-type name="Journal Article"&gt;17&lt;/ref-type&gt;&lt;contributors&gt;&lt;authors&gt;&lt;author&gt;Directoraat-Generaal Gezondheidszorg, FOD Volksgezondheid, Veiligheid van de Voedselketen en Leefmilieu.  &lt;/author&gt;&lt;/authors&gt;&lt;/contributors&gt;&lt;titles&gt;&lt;title&gt;MZG-registratie beheerd door de dienst datamanagement&lt;/title&gt;&lt;/titles&gt;&lt;dates&gt;&lt;year&gt;2014&lt;/year&gt;&lt;/dates&gt;&lt;urls&gt;&lt;/urls&gt;&lt;/record&gt;&lt;/Cite&gt;&lt;/EndNote&gt;</w:delInstrText>
        </w:r>
        <w:r w:rsidR="00CF373A" w:rsidDel="00B43C81">
          <w:rPr>
            <w:rFonts w:ascii="Arial" w:hAnsi="Arial" w:cs="Arial"/>
            <w:sz w:val="20"/>
            <w:szCs w:val="20"/>
            <w:lang w:val="en-GB"/>
          </w:rPr>
          <w:fldChar w:fldCharType="separate"/>
        </w:r>
        <w:r w:rsidR="00CF373A" w:rsidDel="00B43C81">
          <w:rPr>
            <w:rFonts w:ascii="Arial" w:hAnsi="Arial" w:cs="Arial"/>
            <w:noProof/>
            <w:sz w:val="20"/>
            <w:szCs w:val="20"/>
            <w:lang w:val="en-GB"/>
          </w:rPr>
          <w:delText>[23]</w:delText>
        </w:r>
        <w:r w:rsidR="00CF373A" w:rsidDel="00B43C81">
          <w:rPr>
            <w:rFonts w:ascii="Arial" w:hAnsi="Arial" w:cs="Arial"/>
            <w:sz w:val="20"/>
            <w:szCs w:val="20"/>
            <w:lang w:val="en-GB"/>
          </w:rPr>
          <w:fldChar w:fldCharType="end"/>
        </w:r>
      </w:del>
      <w:r w:rsidR="009D3748">
        <w:rPr>
          <w:rFonts w:ascii="Arial" w:eastAsia="Times New Roman" w:hAnsi="Arial" w:cs="Arial"/>
          <w:sz w:val="20"/>
          <w:szCs w:val="20"/>
          <w:lang w:val="en-GB" w:eastAsia="ar-SA"/>
        </w:rPr>
        <w:t xml:space="preserve">, </w:t>
      </w:r>
      <w:del w:id="42" w:author="Conroy, Simon (Dr.)" w:date="2016-09-07T10:18:00Z">
        <w:r w:rsidR="009D3748" w:rsidDel="00B43C81">
          <w:rPr>
            <w:rFonts w:ascii="Arial" w:eastAsia="Times New Roman" w:hAnsi="Arial" w:cs="Arial"/>
            <w:sz w:val="20"/>
            <w:szCs w:val="20"/>
            <w:lang w:val="en-GB" w:eastAsia="ar-SA"/>
          </w:rPr>
          <w:delText>the present</w:delText>
        </w:r>
      </w:del>
      <w:ins w:id="43" w:author="Conroy, Simon (Dr.)" w:date="2016-09-07T10:18:00Z">
        <w:r w:rsidR="00B43C81">
          <w:rPr>
            <w:rFonts w:ascii="Arial" w:eastAsia="Times New Roman" w:hAnsi="Arial" w:cs="Arial"/>
            <w:sz w:val="20"/>
            <w:szCs w:val="20"/>
            <w:lang w:val="en-GB" w:eastAsia="ar-SA"/>
          </w:rPr>
          <w:t>this</w:t>
        </w:r>
      </w:ins>
      <w:r w:rsidR="009D3748">
        <w:rPr>
          <w:rFonts w:ascii="Arial" w:eastAsia="Times New Roman" w:hAnsi="Arial" w:cs="Arial"/>
          <w:sz w:val="20"/>
          <w:szCs w:val="20"/>
          <w:lang w:val="en-GB" w:eastAsia="ar-SA"/>
        </w:rPr>
        <w:t xml:space="preserve"> survey </w:t>
      </w:r>
      <w:r w:rsidR="00E85378" w:rsidRPr="00722349">
        <w:rPr>
          <w:rFonts w:ascii="Arial" w:eastAsia="Times New Roman" w:hAnsi="Arial" w:cs="Arial"/>
          <w:sz w:val="20"/>
          <w:szCs w:val="20"/>
          <w:lang w:val="en-GB" w:eastAsia="ar-SA"/>
        </w:rPr>
        <w:t>aim</w:t>
      </w:r>
      <w:ins w:id="44" w:author="Conroy, Simon (Dr.)" w:date="2016-09-07T10:18:00Z">
        <w:r w:rsidR="00B43C81">
          <w:rPr>
            <w:rFonts w:ascii="Arial" w:eastAsia="Times New Roman" w:hAnsi="Arial" w:cs="Arial"/>
            <w:sz w:val="20"/>
            <w:szCs w:val="20"/>
            <w:lang w:val="en-GB" w:eastAsia="ar-SA"/>
          </w:rPr>
          <w:t>ed</w:t>
        </w:r>
      </w:ins>
      <w:del w:id="45" w:author="Conroy, Simon (Dr.)" w:date="2016-09-07T10:18:00Z">
        <w:r w:rsidR="00E85378" w:rsidRPr="00722349" w:rsidDel="00B43C81">
          <w:rPr>
            <w:rFonts w:ascii="Arial" w:eastAsia="Times New Roman" w:hAnsi="Arial" w:cs="Arial"/>
            <w:sz w:val="20"/>
            <w:szCs w:val="20"/>
            <w:lang w:val="en-GB" w:eastAsia="ar-SA"/>
          </w:rPr>
          <w:delText>s</w:delText>
        </w:r>
      </w:del>
      <w:r w:rsidR="00E85378" w:rsidRPr="00722349">
        <w:rPr>
          <w:rFonts w:ascii="Arial" w:eastAsia="Times New Roman" w:hAnsi="Arial" w:cs="Arial"/>
          <w:sz w:val="20"/>
          <w:szCs w:val="20"/>
          <w:lang w:val="en-GB" w:eastAsia="ar-SA"/>
        </w:rPr>
        <w:t xml:space="preserve"> to investigate the </w:t>
      </w:r>
      <w:del w:id="46" w:author="Conroy, Simon (Dr.)" w:date="2016-09-07T10:18:00Z">
        <w:r w:rsidR="00E85378" w:rsidRPr="00722349" w:rsidDel="00B43C81">
          <w:rPr>
            <w:rFonts w:ascii="Arial" w:eastAsia="Times New Roman" w:hAnsi="Arial" w:cs="Arial"/>
            <w:sz w:val="20"/>
            <w:szCs w:val="20"/>
            <w:lang w:val="en-GB" w:eastAsia="ar-SA"/>
          </w:rPr>
          <w:delText>point of view</w:delText>
        </w:r>
        <w:r w:rsidR="00565E1D" w:rsidRPr="00722349" w:rsidDel="00B43C81">
          <w:rPr>
            <w:rFonts w:ascii="Arial" w:eastAsia="Times New Roman" w:hAnsi="Arial" w:cs="Arial"/>
            <w:sz w:val="20"/>
            <w:szCs w:val="20"/>
            <w:lang w:val="en-GB" w:eastAsia="ar-SA"/>
          </w:rPr>
          <w:delText xml:space="preserve"> </w:delText>
        </w:r>
        <w:r w:rsidR="00E85378" w:rsidRPr="00722349" w:rsidDel="00B43C81">
          <w:rPr>
            <w:rFonts w:ascii="Arial" w:eastAsia="Times New Roman" w:hAnsi="Arial" w:cs="Arial"/>
            <w:sz w:val="20"/>
            <w:szCs w:val="20"/>
            <w:lang w:val="en-GB" w:eastAsia="ar-SA"/>
          </w:rPr>
          <w:delText xml:space="preserve">on the </w:delText>
        </w:r>
      </w:del>
      <w:r w:rsidR="00E85378" w:rsidRPr="00722349">
        <w:rPr>
          <w:rFonts w:ascii="Arial" w:eastAsia="Times New Roman" w:hAnsi="Arial" w:cs="Arial"/>
          <w:sz w:val="20"/>
          <w:szCs w:val="20"/>
          <w:lang w:val="en-GB" w:eastAsia="ar-SA"/>
        </w:rPr>
        <w:t xml:space="preserve">current support for </w:t>
      </w:r>
      <w:r w:rsidR="003845DD" w:rsidRPr="00722349">
        <w:rPr>
          <w:rFonts w:ascii="Arial" w:eastAsia="Times New Roman" w:hAnsi="Arial" w:cs="Arial"/>
          <w:sz w:val="20"/>
          <w:szCs w:val="20"/>
          <w:lang w:val="en-GB" w:eastAsia="ar-SA"/>
        </w:rPr>
        <w:t>frail older</w:t>
      </w:r>
      <w:r w:rsidR="00E85378" w:rsidRPr="00722349">
        <w:rPr>
          <w:rFonts w:ascii="Arial" w:eastAsia="Times New Roman" w:hAnsi="Arial" w:cs="Arial"/>
          <w:sz w:val="20"/>
          <w:szCs w:val="20"/>
          <w:lang w:val="en-GB" w:eastAsia="ar-SA"/>
        </w:rPr>
        <w:t xml:space="preserve"> patients </w:t>
      </w:r>
      <w:del w:id="47" w:author="Conroy, Simon (Dr.)" w:date="2016-09-07T10:19:00Z">
        <w:r w:rsidR="00E85378" w:rsidRPr="00722349" w:rsidDel="00B43C81">
          <w:rPr>
            <w:rFonts w:ascii="Arial" w:eastAsia="Times New Roman" w:hAnsi="Arial" w:cs="Arial"/>
            <w:sz w:val="20"/>
            <w:szCs w:val="20"/>
            <w:lang w:val="en-GB" w:eastAsia="ar-SA"/>
          </w:rPr>
          <w:delText xml:space="preserve">on </w:delText>
        </w:r>
      </w:del>
      <w:ins w:id="48" w:author="Conroy, Simon (Dr.)" w:date="2016-09-07T10:19:00Z">
        <w:r w:rsidR="00B43C81">
          <w:rPr>
            <w:rFonts w:ascii="Arial" w:eastAsia="Times New Roman" w:hAnsi="Arial" w:cs="Arial"/>
            <w:sz w:val="20"/>
            <w:szCs w:val="20"/>
            <w:lang w:val="en-GB" w:eastAsia="ar-SA"/>
          </w:rPr>
          <w:t>in</w:t>
        </w:r>
        <w:r w:rsidR="00B43C81" w:rsidRPr="00722349">
          <w:rPr>
            <w:rFonts w:ascii="Arial" w:eastAsia="Times New Roman" w:hAnsi="Arial" w:cs="Arial"/>
            <w:sz w:val="20"/>
            <w:szCs w:val="20"/>
            <w:lang w:val="en-GB" w:eastAsia="ar-SA"/>
          </w:rPr>
          <w:t xml:space="preserve"> </w:t>
        </w:r>
      </w:ins>
      <w:r w:rsidR="00E85378" w:rsidRPr="00722349">
        <w:rPr>
          <w:rFonts w:ascii="Arial" w:eastAsia="Times New Roman" w:hAnsi="Arial" w:cs="Arial"/>
          <w:sz w:val="20"/>
          <w:szCs w:val="20"/>
          <w:lang w:val="en-GB" w:eastAsia="ar-SA"/>
        </w:rPr>
        <w:t>the ED</w:t>
      </w:r>
      <w:r w:rsidR="00E41F21" w:rsidRPr="00722349">
        <w:rPr>
          <w:rFonts w:ascii="Arial" w:eastAsia="Times New Roman" w:hAnsi="Arial" w:cs="Arial"/>
          <w:sz w:val="20"/>
          <w:szCs w:val="20"/>
          <w:lang w:val="en-GB" w:eastAsia="ar-SA"/>
        </w:rPr>
        <w:t>,</w:t>
      </w:r>
      <w:r w:rsidR="00BE35E2" w:rsidRPr="00722349">
        <w:rPr>
          <w:rFonts w:ascii="Arial" w:eastAsia="Times New Roman" w:hAnsi="Arial" w:cs="Arial"/>
          <w:sz w:val="20"/>
          <w:szCs w:val="20"/>
          <w:lang w:val="en-GB" w:eastAsia="ar-SA"/>
        </w:rPr>
        <w:t xml:space="preserve"> </w:t>
      </w:r>
      <w:del w:id="49" w:author="Conroy, Simon (Dr.)" w:date="2016-09-07T10:19:00Z">
        <w:r w:rsidR="00BE35E2" w:rsidRPr="00722349" w:rsidDel="00B43C81">
          <w:rPr>
            <w:rFonts w:ascii="Arial" w:eastAsia="Times New Roman" w:hAnsi="Arial" w:cs="Arial"/>
            <w:sz w:val="20"/>
            <w:szCs w:val="20"/>
            <w:lang w:val="en-GB" w:eastAsia="ar-SA"/>
          </w:rPr>
          <w:delText>by exploring</w:delText>
        </w:r>
        <w:r w:rsidR="00A035EA" w:rsidRPr="00722349" w:rsidDel="00B43C81">
          <w:rPr>
            <w:rFonts w:ascii="Arial" w:eastAsia="Times New Roman" w:hAnsi="Arial" w:cs="Arial"/>
            <w:sz w:val="20"/>
            <w:szCs w:val="20"/>
            <w:lang w:val="en-GB" w:eastAsia="ar-SA"/>
          </w:rPr>
          <w:delText xml:space="preserve"> </w:delText>
        </w:r>
        <w:r w:rsidR="00E85378" w:rsidRPr="00722349" w:rsidDel="00B43C81">
          <w:rPr>
            <w:rFonts w:ascii="Arial" w:eastAsia="Times New Roman" w:hAnsi="Arial" w:cs="Arial"/>
            <w:sz w:val="20"/>
            <w:szCs w:val="20"/>
            <w:lang w:val="en-GB" w:eastAsia="ar-SA"/>
          </w:rPr>
          <w:delText>the</w:delText>
        </w:r>
      </w:del>
      <w:ins w:id="50" w:author="Conroy, Simon (Dr.)" w:date="2016-09-07T10:19:00Z">
        <w:r w:rsidR="00B43C81">
          <w:rPr>
            <w:rFonts w:ascii="Arial" w:eastAsia="Times New Roman" w:hAnsi="Arial" w:cs="Arial"/>
            <w:sz w:val="20"/>
            <w:szCs w:val="20"/>
            <w:lang w:val="en-GB" w:eastAsia="ar-SA"/>
          </w:rPr>
          <w:t>and</w:t>
        </w:r>
      </w:ins>
      <w:r w:rsidR="00E85378" w:rsidRPr="00722349">
        <w:rPr>
          <w:rFonts w:ascii="Arial" w:eastAsia="Times New Roman" w:hAnsi="Arial" w:cs="Arial"/>
          <w:sz w:val="20"/>
          <w:szCs w:val="20"/>
          <w:lang w:val="en-GB" w:eastAsia="ar-SA"/>
        </w:rPr>
        <w:t xml:space="preserve"> </w:t>
      </w:r>
      <w:r w:rsidR="002310DC" w:rsidRPr="00722349">
        <w:rPr>
          <w:rFonts w:ascii="Arial" w:eastAsia="Times New Roman" w:hAnsi="Arial" w:cs="Arial"/>
          <w:sz w:val="20"/>
          <w:szCs w:val="20"/>
          <w:lang w:val="en-GB" w:eastAsia="ar-SA"/>
        </w:rPr>
        <w:t>collaboration</w:t>
      </w:r>
      <w:ins w:id="51" w:author="Conroy, Simon (Dr.)" w:date="2016-09-07T10:19:00Z">
        <w:r w:rsidR="00B43C81">
          <w:rPr>
            <w:rFonts w:ascii="Arial" w:eastAsia="Times New Roman" w:hAnsi="Arial" w:cs="Arial"/>
            <w:sz w:val="20"/>
            <w:szCs w:val="20"/>
            <w:lang w:val="en-GB" w:eastAsia="ar-SA"/>
          </w:rPr>
          <w:t>s</w:t>
        </w:r>
      </w:ins>
      <w:r w:rsidR="002310DC" w:rsidRPr="00722349">
        <w:rPr>
          <w:rFonts w:ascii="Arial" w:eastAsia="Times New Roman" w:hAnsi="Arial" w:cs="Arial"/>
          <w:sz w:val="20"/>
          <w:szCs w:val="20"/>
          <w:lang w:val="en-GB" w:eastAsia="ar-SA"/>
        </w:rPr>
        <w:t xml:space="preserve"> between </w:t>
      </w:r>
      <w:del w:id="52" w:author="Conroy, Simon (Dr.)" w:date="2016-09-07T10:19:00Z">
        <w:r w:rsidR="002310DC" w:rsidRPr="00722349" w:rsidDel="00B43C81">
          <w:rPr>
            <w:rFonts w:ascii="Arial" w:eastAsia="Times New Roman" w:hAnsi="Arial" w:cs="Arial"/>
            <w:sz w:val="20"/>
            <w:szCs w:val="20"/>
            <w:lang w:val="en-GB" w:eastAsia="ar-SA"/>
          </w:rPr>
          <w:delText xml:space="preserve">the </w:delText>
        </w:r>
      </w:del>
      <w:r w:rsidR="00360AA5" w:rsidRPr="00722349">
        <w:rPr>
          <w:rFonts w:ascii="Arial" w:eastAsia="Times New Roman" w:hAnsi="Arial" w:cs="Arial"/>
          <w:sz w:val="20"/>
          <w:szCs w:val="20"/>
          <w:lang w:val="en-GB" w:eastAsia="ar-SA"/>
        </w:rPr>
        <w:t xml:space="preserve">geriatric </w:t>
      </w:r>
      <w:r w:rsidR="00B874E5" w:rsidRPr="00722349">
        <w:rPr>
          <w:rFonts w:ascii="Arial" w:eastAsia="Times New Roman" w:hAnsi="Arial" w:cs="Arial"/>
          <w:sz w:val="20"/>
          <w:szCs w:val="20"/>
          <w:lang w:val="en-GB" w:eastAsia="ar-SA"/>
        </w:rPr>
        <w:t xml:space="preserve">services </w:t>
      </w:r>
      <w:r w:rsidR="002310DC" w:rsidRPr="00722349">
        <w:rPr>
          <w:rFonts w:ascii="Arial" w:eastAsia="Times New Roman" w:hAnsi="Arial" w:cs="Arial"/>
          <w:sz w:val="20"/>
          <w:szCs w:val="20"/>
          <w:lang w:val="en-GB" w:eastAsia="ar-SA"/>
        </w:rPr>
        <w:t xml:space="preserve">and </w:t>
      </w:r>
      <w:del w:id="53" w:author="Conroy, Simon (Dr.)" w:date="2016-09-07T10:19:00Z">
        <w:r w:rsidR="002310DC" w:rsidRPr="00722349" w:rsidDel="00B43C81">
          <w:rPr>
            <w:rFonts w:ascii="Arial" w:eastAsia="Times New Roman" w:hAnsi="Arial" w:cs="Arial"/>
            <w:sz w:val="20"/>
            <w:szCs w:val="20"/>
            <w:lang w:val="en-GB" w:eastAsia="ar-SA"/>
          </w:rPr>
          <w:delText xml:space="preserve">the </w:delText>
        </w:r>
      </w:del>
      <w:r w:rsidR="002310DC" w:rsidRPr="00722349">
        <w:rPr>
          <w:rFonts w:ascii="Arial" w:eastAsia="Times New Roman" w:hAnsi="Arial" w:cs="Arial"/>
          <w:sz w:val="20"/>
          <w:szCs w:val="20"/>
          <w:lang w:val="en-GB" w:eastAsia="ar-SA"/>
        </w:rPr>
        <w:t>ED</w:t>
      </w:r>
      <w:r w:rsidR="00FF4FD5" w:rsidRPr="00722349">
        <w:rPr>
          <w:rFonts w:ascii="Arial" w:eastAsia="Times New Roman" w:hAnsi="Arial" w:cs="Arial"/>
          <w:sz w:val="20"/>
          <w:szCs w:val="20"/>
          <w:lang w:val="en-GB" w:eastAsia="ar-SA"/>
        </w:rPr>
        <w:t>s</w:t>
      </w:r>
      <w:r w:rsidR="002310DC" w:rsidRPr="00722349">
        <w:rPr>
          <w:rFonts w:ascii="Arial" w:eastAsia="Times New Roman" w:hAnsi="Arial" w:cs="Arial"/>
          <w:sz w:val="20"/>
          <w:szCs w:val="20"/>
          <w:lang w:val="en-GB" w:eastAsia="ar-SA"/>
        </w:rPr>
        <w:t xml:space="preserve"> in Belgian hospitals</w:t>
      </w:r>
      <w:r w:rsidR="00E85378" w:rsidRPr="00722349">
        <w:rPr>
          <w:rFonts w:ascii="Arial" w:eastAsia="Times New Roman" w:hAnsi="Arial" w:cs="Arial"/>
          <w:sz w:val="20"/>
          <w:szCs w:val="20"/>
          <w:lang w:val="en-GB" w:eastAsia="ar-SA"/>
        </w:rPr>
        <w:t xml:space="preserve">. </w:t>
      </w:r>
    </w:p>
    <w:p w14:paraId="65FF093F" w14:textId="77777777" w:rsidR="00476818" w:rsidRPr="00722349" w:rsidRDefault="00476818" w:rsidP="00D847EC">
      <w:pPr>
        <w:spacing w:after="0" w:line="480" w:lineRule="auto"/>
        <w:rPr>
          <w:rFonts w:ascii="Arial" w:hAnsi="Arial" w:cs="Arial"/>
          <w:lang w:val="en-GB"/>
        </w:rPr>
      </w:pPr>
    </w:p>
    <w:p w14:paraId="0412B139" w14:textId="77777777" w:rsidR="00FE2EBB" w:rsidRPr="00722349" w:rsidRDefault="00FE2EBB" w:rsidP="00D847EC">
      <w:pPr>
        <w:pStyle w:val="Heading2"/>
        <w:spacing w:after="120" w:line="480" w:lineRule="auto"/>
        <w:rPr>
          <w:rFonts w:ascii="Arial" w:hAnsi="Arial" w:cs="Arial"/>
          <w:color w:val="auto"/>
          <w:lang w:val="en-GB"/>
        </w:rPr>
      </w:pPr>
      <w:bookmarkStart w:id="54" w:name="_Toc387833018"/>
      <w:r w:rsidRPr="00722349">
        <w:rPr>
          <w:rFonts w:ascii="Arial" w:hAnsi="Arial" w:cs="Arial"/>
          <w:color w:val="auto"/>
          <w:lang w:val="en-GB"/>
        </w:rPr>
        <w:lastRenderedPageBreak/>
        <w:t>Methods</w:t>
      </w:r>
      <w:bookmarkEnd w:id="54"/>
    </w:p>
    <w:p w14:paraId="5C258A6F" w14:textId="77777777" w:rsidR="00E41F21" w:rsidRPr="00722349" w:rsidRDefault="00E41F21" w:rsidP="00D847EC">
      <w:pPr>
        <w:spacing w:after="0" w:line="480" w:lineRule="auto"/>
        <w:jc w:val="both"/>
        <w:rPr>
          <w:rFonts w:ascii="Arial" w:hAnsi="Arial" w:cs="Arial"/>
          <w:szCs w:val="20"/>
          <w:lang w:val="en-GB"/>
        </w:rPr>
      </w:pPr>
    </w:p>
    <w:p w14:paraId="273C9D0B" w14:textId="77777777" w:rsidR="00C57A2C" w:rsidRPr="00722349" w:rsidRDefault="00FE2EBB" w:rsidP="00D847EC">
      <w:pPr>
        <w:spacing w:after="0" w:line="480" w:lineRule="auto"/>
        <w:jc w:val="both"/>
        <w:rPr>
          <w:rFonts w:ascii="Arial" w:hAnsi="Arial" w:cs="Arial"/>
          <w:szCs w:val="20"/>
          <w:lang w:val="en-GB"/>
        </w:rPr>
      </w:pPr>
      <w:r w:rsidRPr="00722349">
        <w:rPr>
          <w:rFonts w:ascii="Arial" w:hAnsi="Arial" w:cs="Arial"/>
          <w:szCs w:val="20"/>
          <w:lang w:val="en-GB"/>
        </w:rPr>
        <w:t>Study design</w:t>
      </w:r>
    </w:p>
    <w:p w14:paraId="5B6164DE" w14:textId="77777777" w:rsidR="00FE2EBB" w:rsidRPr="00722349" w:rsidRDefault="00053FF0"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We conducted a cross-sectional survey from December 2013 till February 2014</w:t>
      </w:r>
      <w:r w:rsidR="00E41F21" w:rsidRPr="00722349">
        <w:rPr>
          <w:rFonts w:ascii="Arial" w:hAnsi="Arial" w:cs="Arial"/>
          <w:sz w:val="20"/>
          <w:szCs w:val="20"/>
          <w:lang w:val="en-GB"/>
        </w:rPr>
        <w:t xml:space="preserve"> in all Belgian hospitals with an </w:t>
      </w:r>
      <w:r w:rsidR="00B57A29" w:rsidRPr="00722349">
        <w:rPr>
          <w:rFonts w:ascii="Arial" w:hAnsi="Arial" w:cs="Arial"/>
          <w:sz w:val="20"/>
          <w:szCs w:val="20"/>
          <w:lang w:val="en-GB"/>
        </w:rPr>
        <w:t>ED</w:t>
      </w:r>
      <w:r w:rsidR="00360AA5" w:rsidRPr="00722349">
        <w:rPr>
          <w:rFonts w:ascii="Arial" w:hAnsi="Arial" w:cs="Arial"/>
          <w:sz w:val="20"/>
          <w:szCs w:val="20"/>
          <w:lang w:val="en-GB"/>
        </w:rPr>
        <w:t xml:space="preserve"> </w:t>
      </w:r>
      <w:r w:rsidR="00E41F21" w:rsidRPr="00722349">
        <w:rPr>
          <w:rFonts w:ascii="Arial" w:hAnsi="Arial" w:cs="Arial"/>
          <w:sz w:val="20"/>
          <w:szCs w:val="20"/>
          <w:lang w:val="en-GB"/>
        </w:rPr>
        <w:t>(n = 100)</w:t>
      </w:r>
      <w:r w:rsidR="00360AA5" w:rsidRPr="00722349">
        <w:rPr>
          <w:rFonts w:ascii="Arial" w:hAnsi="Arial" w:cs="Arial"/>
          <w:sz w:val="20"/>
          <w:szCs w:val="20"/>
          <w:lang w:val="en-GB"/>
        </w:rPr>
        <w:t>.</w:t>
      </w:r>
    </w:p>
    <w:p w14:paraId="4267897E" w14:textId="77777777" w:rsidR="00FE2EBB" w:rsidRPr="00722349" w:rsidRDefault="00FE2EBB" w:rsidP="00D847EC">
      <w:pPr>
        <w:spacing w:after="0" w:line="480" w:lineRule="auto"/>
        <w:jc w:val="both"/>
        <w:rPr>
          <w:rFonts w:ascii="Arial" w:hAnsi="Arial" w:cs="Arial"/>
          <w:sz w:val="20"/>
          <w:szCs w:val="20"/>
          <w:lang w:val="en-GB"/>
        </w:rPr>
      </w:pPr>
    </w:p>
    <w:p w14:paraId="19126F62" w14:textId="77777777" w:rsidR="00FE2EBB" w:rsidRPr="00722349" w:rsidRDefault="00FE2EBB" w:rsidP="00D847EC">
      <w:pPr>
        <w:spacing w:after="0" w:line="480" w:lineRule="auto"/>
        <w:jc w:val="both"/>
        <w:rPr>
          <w:rFonts w:ascii="Arial" w:hAnsi="Arial" w:cs="Arial"/>
          <w:szCs w:val="20"/>
          <w:lang w:val="en-GB"/>
        </w:rPr>
      </w:pPr>
      <w:r w:rsidRPr="00722349">
        <w:rPr>
          <w:rFonts w:ascii="Arial" w:hAnsi="Arial" w:cs="Arial"/>
          <w:szCs w:val="20"/>
          <w:lang w:val="en-GB"/>
        </w:rPr>
        <w:t>Participants</w:t>
      </w:r>
    </w:p>
    <w:p w14:paraId="7347B673" w14:textId="6B0FE2F0" w:rsidR="00FE2EBB" w:rsidRPr="00722349" w:rsidRDefault="00CB4FFD"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A questionnaire</w:t>
      </w:r>
      <w:r w:rsidR="00FE2EBB" w:rsidRPr="00722349">
        <w:rPr>
          <w:rFonts w:ascii="Arial" w:hAnsi="Arial" w:cs="Arial"/>
          <w:sz w:val="20"/>
          <w:szCs w:val="20"/>
          <w:lang w:val="en-GB"/>
        </w:rPr>
        <w:t xml:space="preserve"> was addressed to the head</w:t>
      </w:r>
      <w:r w:rsidR="00C231B3" w:rsidRPr="00722349">
        <w:rPr>
          <w:rFonts w:ascii="Arial" w:hAnsi="Arial" w:cs="Arial"/>
          <w:sz w:val="20"/>
          <w:szCs w:val="20"/>
          <w:lang w:val="en-GB"/>
        </w:rPr>
        <w:t>s</w:t>
      </w:r>
      <w:r w:rsidR="00FE2EBB" w:rsidRPr="00722349">
        <w:rPr>
          <w:rFonts w:ascii="Arial" w:hAnsi="Arial" w:cs="Arial"/>
          <w:sz w:val="20"/>
          <w:szCs w:val="20"/>
          <w:lang w:val="en-GB"/>
        </w:rPr>
        <w:t xml:space="preserve"> of the </w:t>
      </w:r>
      <w:r w:rsidR="00B874E5" w:rsidRPr="00722349">
        <w:rPr>
          <w:rFonts w:ascii="Arial" w:hAnsi="Arial" w:cs="Arial"/>
          <w:sz w:val="20"/>
          <w:szCs w:val="20"/>
          <w:lang w:val="en-GB"/>
        </w:rPr>
        <w:t xml:space="preserve">GS </w:t>
      </w:r>
      <w:r w:rsidR="00C231B3" w:rsidRPr="00722349">
        <w:rPr>
          <w:rFonts w:ascii="Arial" w:hAnsi="Arial" w:cs="Arial"/>
          <w:sz w:val="20"/>
          <w:szCs w:val="20"/>
          <w:lang w:val="en-GB"/>
        </w:rPr>
        <w:t>and the ED</w:t>
      </w:r>
      <w:r w:rsidR="00A035EA" w:rsidRPr="00722349">
        <w:rPr>
          <w:rFonts w:ascii="Arial" w:hAnsi="Arial" w:cs="Arial"/>
          <w:sz w:val="20"/>
          <w:szCs w:val="20"/>
          <w:lang w:val="en-GB"/>
        </w:rPr>
        <w:t>.</w:t>
      </w:r>
      <w:r w:rsidR="00FE2EBB" w:rsidRPr="00722349">
        <w:rPr>
          <w:rFonts w:ascii="Arial" w:hAnsi="Arial" w:cs="Arial"/>
          <w:sz w:val="20"/>
          <w:szCs w:val="20"/>
          <w:lang w:val="en-GB"/>
        </w:rPr>
        <w:t xml:space="preserve"> </w:t>
      </w:r>
      <w:r w:rsidR="00E41F21" w:rsidRPr="00722349">
        <w:rPr>
          <w:rFonts w:ascii="Arial" w:hAnsi="Arial" w:cs="Arial"/>
          <w:sz w:val="20"/>
          <w:szCs w:val="20"/>
          <w:lang w:val="en-GB"/>
        </w:rPr>
        <w:t>For h</w:t>
      </w:r>
      <w:r w:rsidR="00FE2EBB" w:rsidRPr="00722349">
        <w:rPr>
          <w:rFonts w:ascii="Arial" w:hAnsi="Arial" w:cs="Arial"/>
          <w:sz w:val="20"/>
          <w:szCs w:val="20"/>
          <w:lang w:val="en-GB"/>
        </w:rPr>
        <w:t>ospitals with campuses on different geographical locations</w:t>
      </w:r>
      <w:r w:rsidR="00E41F21" w:rsidRPr="00722349">
        <w:rPr>
          <w:rFonts w:ascii="Arial" w:hAnsi="Arial" w:cs="Arial"/>
          <w:sz w:val="20"/>
          <w:szCs w:val="20"/>
          <w:lang w:val="en-GB"/>
        </w:rPr>
        <w:t xml:space="preserve">, </w:t>
      </w:r>
      <w:r w:rsidRPr="00722349">
        <w:rPr>
          <w:rFonts w:ascii="Arial" w:hAnsi="Arial" w:cs="Arial"/>
          <w:sz w:val="20"/>
          <w:szCs w:val="20"/>
          <w:lang w:val="en-GB"/>
        </w:rPr>
        <w:t>head</w:t>
      </w:r>
      <w:r w:rsidR="001909C5" w:rsidRPr="00722349">
        <w:rPr>
          <w:rFonts w:ascii="Arial" w:hAnsi="Arial" w:cs="Arial"/>
          <w:sz w:val="20"/>
          <w:szCs w:val="20"/>
          <w:lang w:val="en-GB"/>
        </w:rPr>
        <w:t>s</w:t>
      </w:r>
      <w:r w:rsidRPr="00722349">
        <w:rPr>
          <w:rFonts w:ascii="Arial" w:hAnsi="Arial" w:cs="Arial"/>
          <w:sz w:val="20"/>
          <w:szCs w:val="20"/>
          <w:lang w:val="en-GB"/>
        </w:rPr>
        <w:t xml:space="preserve"> of the </w:t>
      </w:r>
      <w:r w:rsidR="00B874E5" w:rsidRPr="00722349">
        <w:rPr>
          <w:rFonts w:ascii="Arial" w:hAnsi="Arial" w:cs="Arial"/>
          <w:sz w:val="20"/>
          <w:szCs w:val="20"/>
          <w:lang w:val="en-GB"/>
        </w:rPr>
        <w:t xml:space="preserve">GS </w:t>
      </w:r>
      <w:r w:rsidR="00C231B3" w:rsidRPr="00722349">
        <w:rPr>
          <w:rFonts w:ascii="Arial" w:hAnsi="Arial" w:cs="Arial"/>
          <w:sz w:val="20"/>
          <w:szCs w:val="20"/>
          <w:lang w:val="en-GB"/>
        </w:rPr>
        <w:t>and ED</w:t>
      </w:r>
      <w:r w:rsidR="00FE2EBB" w:rsidRPr="00722349">
        <w:rPr>
          <w:rFonts w:ascii="Arial" w:hAnsi="Arial" w:cs="Arial"/>
          <w:sz w:val="20"/>
          <w:szCs w:val="20"/>
          <w:lang w:val="en-GB"/>
        </w:rPr>
        <w:t xml:space="preserve"> </w:t>
      </w:r>
      <w:r w:rsidR="00FF4FD5" w:rsidRPr="00722349">
        <w:rPr>
          <w:rFonts w:ascii="Arial" w:hAnsi="Arial" w:cs="Arial"/>
          <w:sz w:val="20"/>
          <w:szCs w:val="20"/>
          <w:lang w:val="en-GB"/>
        </w:rPr>
        <w:t>were</w:t>
      </w:r>
      <w:r w:rsidR="00FE2EBB" w:rsidRPr="00722349">
        <w:rPr>
          <w:rFonts w:ascii="Arial" w:hAnsi="Arial" w:cs="Arial"/>
          <w:sz w:val="20"/>
          <w:szCs w:val="20"/>
          <w:lang w:val="en-GB"/>
        </w:rPr>
        <w:t xml:space="preserve"> asked to complete the survey for each campus separately.</w:t>
      </w:r>
    </w:p>
    <w:p w14:paraId="212F4E4B" w14:textId="77777777" w:rsidR="00FE2EBB" w:rsidRPr="00722349" w:rsidRDefault="00FE2EBB" w:rsidP="00D847EC">
      <w:pPr>
        <w:spacing w:after="0" w:line="480" w:lineRule="auto"/>
        <w:jc w:val="both"/>
        <w:rPr>
          <w:rFonts w:ascii="Arial" w:hAnsi="Arial" w:cs="Arial"/>
          <w:sz w:val="20"/>
          <w:szCs w:val="20"/>
          <w:lang w:val="en-GB"/>
        </w:rPr>
      </w:pPr>
    </w:p>
    <w:p w14:paraId="2EDB581B" w14:textId="77777777" w:rsidR="00FE2EBB" w:rsidRPr="00722349" w:rsidRDefault="004B0A21" w:rsidP="00D847EC">
      <w:pPr>
        <w:spacing w:after="0" w:line="480" w:lineRule="auto"/>
        <w:jc w:val="both"/>
        <w:rPr>
          <w:rFonts w:ascii="Arial" w:hAnsi="Arial" w:cs="Arial"/>
          <w:szCs w:val="20"/>
          <w:lang w:val="en-GB"/>
        </w:rPr>
      </w:pPr>
      <w:r w:rsidRPr="00722349">
        <w:rPr>
          <w:rFonts w:ascii="Arial" w:hAnsi="Arial" w:cs="Arial"/>
          <w:szCs w:val="20"/>
          <w:lang w:val="en-GB"/>
        </w:rPr>
        <w:t>Development and validation of the questionnaire</w:t>
      </w:r>
      <w:r w:rsidR="00FE2EBB" w:rsidRPr="00722349">
        <w:rPr>
          <w:rFonts w:ascii="Arial" w:hAnsi="Arial" w:cs="Arial"/>
          <w:szCs w:val="20"/>
          <w:lang w:val="en-GB"/>
        </w:rPr>
        <w:t xml:space="preserve"> </w:t>
      </w:r>
    </w:p>
    <w:p w14:paraId="2FCFDAE0" w14:textId="77777777" w:rsidR="004B0A21" w:rsidRPr="00722349" w:rsidRDefault="00CB4FFD"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The</w:t>
      </w:r>
      <w:r w:rsidR="00FE2EBB" w:rsidRPr="00722349">
        <w:rPr>
          <w:rFonts w:ascii="Arial" w:hAnsi="Arial" w:cs="Arial"/>
          <w:sz w:val="20"/>
          <w:szCs w:val="20"/>
          <w:lang w:val="en-GB"/>
        </w:rPr>
        <w:t xml:space="preserve"> </w:t>
      </w:r>
      <w:r w:rsidR="00C231B3" w:rsidRPr="00722349">
        <w:rPr>
          <w:rFonts w:ascii="Arial" w:hAnsi="Arial" w:cs="Arial"/>
          <w:sz w:val="20"/>
          <w:szCs w:val="20"/>
          <w:lang w:val="en-GB"/>
        </w:rPr>
        <w:t xml:space="preserve">content of the </w:t>
      </w:r>
      <w:r w:rsidR="00FE2EBB" w:rsidRPr="00722349">
        <w:rPr>
          <w:rFonts w:ascii="Arial" w:hAnsi="Arial" w:cs="Arial"/>
          <w:sz w:val="20"/>
          <w:szCs w:val="20"/>
          <w:lang w:val="en-GB"/>
        </w:rPr>
        <w:t xml:space="preserve">questionnaire was developed in cooperation with the College for Geriatrics and the College for Emergency care, two bodies </w:t>
      </w:r>
      <w:r w:rsidR="00987FF8" w:rsidRPr="00722349">
        <w:rPr>
          <w:rFonts w:ascii="Arial" w:hAnsi="Arial" w:cs="Arial"/>
          <w:sz w:val="20"/>
          <w:szCs w:val="20"/>
          <w:lang w:val="en-GB"/>
        </w:rPr>
        <w:t xml:space="preserve">created </w:t>
      </w:r>
      <w:r w:rsidR="00FE2EBB" w:rsidRPr="00722349">
        <w:rPr>
          <w:rFonts w:ascii="Arial" w:hAnsi="Arial" w:cs="Arial"/>
          <w:sz w:val="20"/>
          <w:szCs w:val="20"/>
          <w:lang w:val="en-GB"/>
        </w:rPr>
        <w:t xml:space="preserve">by the Belgian Government to set up quality improvement initiatives in geriatric and emergency </w:t>
      </w:r>
      <w:r w:rsidRPr="00722349">
        <w:rPr>
          <w:rFonts w:ascii="Arial" w:hAnsi="Arial" w:cs="Arial"/>
          <w:sz w:val="20"/>
          <w:szCs w:val="20"/>
          <w:lang w:val="en-GB"/>
        </w:rPr>
        <w:t>medicine</w:t>
      </w:r>
      <w:r w:rsidR="00053FF0" w:rsidRPr="00722349">
        <w:rPr>
          <w:rFonts w:ascii="Arial" w:hAnsi="Arial" w:cs="Arial"/>
          <w:sz w:val="20"/>
          <w:szCs w:val="20"/>
          <w:lang w:val="en-GB"/>
        </w:rPr>
        <w:t>, respectively</w:t>
      </w:r>
      <w:r w:rsidR="00FE2EBB" w:rsidRPr="00722349">
        <w:rPr>
          <w:rFonts w:ascii="Arial" w:hAnsi="Arial" w:cs="Arial"/>
          <w:sz w:val="20"/>
          <w:szCs w:val="20"/>
          <w:lang w:val="en-GB"/>
        </w:rPr>
        <w:t xml:space="preserve">. </w:t>
      </w:r>
    </w:p>
    <w:p w14:paraId="540C9FC3" w14:textId="243EA4FA" w:rsidR="004B0A21" w:rsidRPr="00722349" w:rsidRDefault="004B0A21"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 xml:space="preserve">Before </w:t>
      </w:r>
      <w:r w:rsidR="00CB4FFD" w:rsidRPr="00722349">
        <w:rPr>
          <w:rFonts w:ascii="Arial" w:hAnsi="Arial" w:cs="Arial"/>
          <w:sz w:val="20"/>
          <w:szCs w:val="20"/>
          <w:lang w:val="en-GB"/>
        </w:rPr>
        <w:t>finalising</w:t>
      </w:r>
      <w:r w:rsidRPr="00722349">
        <w:rPr>
          <w:rFonts w:ascii="Arial" w:hAnsi="Arial" w:cs="Arial"/>
          <w:sz w:val="20"/>
          <w:szCs w:val="20"/>
          <w:lang w:val="en-GB"/>
        </w:rPr>
        <w:t xml:space="preserve"> the questionnaire both content and face validity were evaluated. The content validity of the Dutch version of the survey was assessed by</w:t>
      </w:r>
      <w:r w:rsidR="00A035EA" w:rsidRPr="00722349">
        <w:rPr>
          <w:rFonts w:ascii="Arial" w:hAnsi="Arial" w:cs="Arial"/>
          <w:sz w:val="20"/>
          <w:szCs w:val="20"/>
          <w:lang w:val="en-GB"/>
        </w:rPr>
        <w:t xml:space="preserve"> </w:t>
      </w:r>
      <w:r w:rsidR="005D1871" w:rsidRPr="00722349">
        <w:rPr>
          <w:rFonts w:ascii="Arial" w:hAnsi="Arial" w:cs="Arial"/>
          <w:sz w:val="20"/>
          <w:szCs w:val="20"/>
          <w:lang w:val="en-GB"/>
        </w:rPr>
        <w:t xml:space="preserve">five </w:t>
      </w:r>
      <w:r w:rsidRPr="00722349">
        <w:rPr>
          <w:rFonts w:ascii="Arial" w:hAnsi="Arial" w:cs="Arial"/>
          <w:sz w:val="20"/>
          <w:szCs w:val="20"/>
          <w:lang w:val="en-GB"/>
        </w:rPr>
        <w:t xml:space="preserve">geriatricians and </w:t>
      </w:r>
      <w:r w:rsidR="005D1871" w:rsidRPr="00722349">
        <w:rPr>
          <w:rFonts w:ascii="Arial" w:hAnsi="Arial" w:cs="Arial"/>
          <w:sz w:val="20"/>
          <w:szCs w:val="20"/>
          <w:lang w:val="en-GB"/>
        </w:rPr>
        <w:t xml:space="preserve">one </w:t>
      </w:r>
      <w:r w:rsidRPr="00722349">
        <w:rPr>
          <w:rFonts w:ascii="Arial" w:hAnsi="Arial" w:cs="Arial"/>
          <w:sz w:val="20"/>
          <w:szCs w:val="20"/>
          <w:lang w:val="en-GB"/>
        </w:rPr>
        <w:t xml:space="preserve">emergency physician according to the methods of Lynn and Polit (data not shown) </w:t>
      </w:r>
      <w:r w:rsidR="001909C5" w:rsidRPr="00722349">
        <w:rPr>
          <w:rFonts w:ascii="Arial" w:hAnsi="Arial" w:cs="Arial"/>
          <w:sz w:val="20"/>
          <w:szCs w:val="20"/>
          <w:lang w:val="en-GB"/>
        </w:rPr>
        <w:fldChar w:fldCharType="begin">
          <w:fldData xml:space="preserve">PEVuZE5vdGU+PENpdGU+PEF1dGhvcj5Qb2xpdDwvQXV0aG9yPjxZZWFyPjIwMDc8L1llYXI+PFJl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</w:fldData>
        </w:fldChar>
      </w:r>
      <w:r w:rsidR="00CF373A">
        <w:rPr>
          <w:rFonts w:ascii="Arial" w:hAnsi="Arial" w:cs="Arial"/>
          <w:sz w:val="20"/>
          <w:szCs w:val="20"/>
          <w:lang w:val="en-GB"/>
        </w:rPr>
        <w:instrText xml:space="preserve"> ADDIN EN.CITE </w:instrText>
      </w:r>
      <w:r w:rsidR="00CF373A">
        <w:rPr>
          <w:rFonts w:ascii="Arial" w:hAnsi="Arial" w:cs="Arial"/>
          <w:sz w:val="20"/>
          <w:szCs w:val="20"/>
          <w:lang w:val="en-GB"/>
        </w:rPr>
        <w:fldChar w:fldCharType="begin">
          <w:fldData xml:space="preserve">PEVuZE5vdGU+PENpdGU+PEF1dGhvcj5Qb2xpdDwvQXV0aG9yPjxZZWFyPjIwMDc8L1llYXI+PFJl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</w:fldData>
        </w:fldChar>
      </w:r>
      <w:r w:rsidR="00CF373A">
        <w:rPr>
          <w:rFonts w:ascii="Arial" w:hAnsi="Arial" w:cs="Arial"/>
          <w:sz w:val="20"/>
          <w:szCs w:val="20"/>
          <w:lang w:val="en-GB"/>
        </w:rPr>
        <w:instrText xml:space="preserve"> ADDIN EN.CITE.DATA </w:instrText>
      </w:r>
      <w:r w:rsidR="00CF373A">
        <w:rPr>
          <w:rFonts w:ascii="Arial" w:hAnsi="Arial" w:cs="Arial"/>
          <w:sz w:val="20"/>
          <w:szCs w:val="20"/>
          <w:lang w:val="en-GB"/>
        </w:rPr>
      </w:r>
      <w:r w:rsidR="00CF373A">
        <w:rPr>
          <w:rFonts w:ascii="Arial" w:hAnsi="Arial" w:cs="Arial"/>
          <w:sz w:val="20"/>
          <w:szCs w:val="20"/>
          <w:lang w:val="en-GB"/>
        </w:rPr>
        <w:fldChar w:fldCharType="end"/>
      </w:r>
      <w:r w:rsidR="001909C5" w:rsidRPr="00722349">
        <w:rPr>
          <w:rFonts w:ascii="Arial" w:hAnsi="Arial" w:cs="Arial"/>
          <w:sz w:val="20"/>
          <w:szCs w:val="20"/>
          <w:lang w:val="en-GB"/>
        </w:rPr>
      </w:r>
      <w:r w:rsidR="001909C5" w:rsidRPr="00722349">
        <w:rPr>
          <w:rFonts w:ascii="Arial" w:hAnsi="Arial" w:cs="Arial"/>
          <w:sz w:val="20"/>
          <w:szCs w:val="20"/>
          <w:lang w:val="en-GB"/>
        </w:rPr>
        <w:fldChar w:fldCharType="separate"/>
      </w:r>
      <w:r w:rsidR="00CF373A">
        <w:rPr>
          <w:rFonts w:ascii="Arial" w:hAnsi="Arial" w:cs="Arial"/>
          <w:noProof/>
          <w:sz w:val="20"/>
          <w:szCs w:val="20"/>
          <w:lang w:val="en-GB"/>
        </w:rPr>
        <w:t>[24, 25]</w:t>
      </w:r>
      <w:r w:rsidR="001909C5" w:rsidRPr="00722349">
        <w:rPr>
          <w:rFonts w:ascii="Arial" w:hAnsi="Arial" w:cs="Arial"/>
          <w:sz w:val="20"/>
          <w:szCs w:val="20"/>
          <w:lang w:val="en-GB"/>
        </w:rPr>
        <w:fldChar w:fldCharType="end"/>
      </w:r>
      <w:r w:rsidRPr="00722349">
        <w:rPr>
          <w:rFonts w:ascii="Arial" w:hAnsi="Arial" w:cs="Arial"/>
          <w:sz w:val="20"/>
          <w:szCs w:val="20"/>
          <w:lang w:val="en-GB"/>
        </w:rPr>
        <w:t>.</w:t>
      </w:r>
    </w:p>
    <w:p w14:paraId="0359D442" w14:textId="3FC6BADD" w:rsidR="004B0A21" w:rsidRPr="00722349" w:rsidRDefault="00CB4FFD"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The</w:t>
      </w:r>
      <w:r w:rsidR="004B0A21" w:rsidRPr="00722349">
        <w:rPr>
          <w:rFonts w:ascii="Arial" w:hAnsi="Arial" w:cs="Arial"/>
          <w:sz w:val="20"/>
          <w:szCs w:val="20"/>
          <w:lang w:val="en-GB"/>
        </w:rPr>
        <w:t xml:space="preserve"> comprehensibility and usability of the questionnaire </w:t>
      </w:r>
      <w:r w:rsidRPr="00722349">
        <w:rPr>
          <w:rFonts w:ascii="Arial" w:hAnsi="Arial" w:cs="Arial"/>
          <w:sz w:val="20"/>
          <w:szCs w:val="20"/>
          <w:lang w:val="en-GB"/>
        </w:rPr>
        <w:t>were</w:t>
      </w:r>
      <w:r w:rsidR="004B0A21" w:rsidRPr="00722349">
        <w:rPr>
          <w:rFonts w:ascii="Arial" w:hAnsi="Arial" w:cs="Arial"/>
          <w:sz w:val="20"/>
          <w:szCs w:val="20"/>
          <w:lang w:val="en-GB"/>
        </w:rPr>
        <w:t xml:space="preserve"> evaluated by </w:t>
      </w:r>
      <w:r w:rsidR="005D1871" w:rsidRPr="00722349">
        <w:rPr>
          <w:rFonts w:ascii="Arial" w:hAnsi="Arial" w:cs="Arial"/>
          <w:sz w:val="20"/>
          <w:szCs w:val="20"/>
          <w:lang w:val="en-GB"/>
        </w:rPr>
        <w:t>five</w:t>
      </w:r>
      <w:r w:rsidR="004B0A21" w:rsidRPr="00722349">
        <w:rPr>
          <w:rFonts w:ascii="Arial" w:hAnsi="Arial" w:cs="Arial"/>
          <w:sz w:val="20"/>
          <w:szCs w:val="20"/>
          <w:lang w:val="en-GB"/>
        </w:rPr>
        <w:t xml:space="preserve"> </w:t>
      </w:r>
      <w:r w:rsidR="00611126">
        <w:rPr>
          <w:rFonts w:ascii="Arial" w:hAnsi="Arial" w:cs="Arial"/>
          <w:sz w:val="20"/>
          <w:szCs w:val="20"/>
          <w:lang w:val="en-GB"/>
        </w:rPr>
        <w:t xml:space="preserve">other </w:t>
      </w:r>
      <w:r w:rsidR="004B0A21" w:rsidRPr="00722349">
        <w:rPr>
          <w:rFonts w:ascii="Arial" w:hAnsi="Arial" w:cs="Arial"/>
          <w:sz w:val="20"/>
          <w:szCs w:val="20"/>
          <w:lang w:val="en-GB"/>
        </w:rPr>
        <w:t>experts</w:t>
      </w:r>
      <w:r w:rsidR="004B0A21" w:rsidRPr="00722349">
        <w:rPr>
          <w:rFonts w:ascii="Arial" w:hAnsi="Arial" w:cs="Arial"/>
          <w:lang w:val="en-GB"/>
        </w:rPr>
        <w:t xml:space="preserve"> </w:t>
      </w:r>
      <w:r w:rsidR="004B0A21" w:rsidRPr="00722349">
        <w:rPr>
          <w:rFonts w:ascii="Arial" w:hAnsi="Arial" w:cs="Arial"/>
          <w:sz w:val="20"/>
          <w:szCs w:val="20"/>
          <w:lang w:val="en-GB"/>
        </w:rPr>
        <w:t>from the College for Geriatrics (n=4) and the College for Emergency Care (n=1),</w:t>
      </w:r>
      <w:r w:rsidR="00E44BBE" w:rsidRPr="00722349">
        <w:rPr>
          <w:rFonts w:ascii="Arial" w:hAnsi="Arial" w:cs="Arial"/>
          <w:sz w:val="20"/>
          <w:szCs w:val="20"/>
          <w:lang w:val="en-GB"/>
        </w:rPr>
        <w:t xml:space="preserve"> </w:t>
      </w:r>
      <w:r w:rsidR="00856EAD" w:rsidRPr="00722349">
        <w:rPr>
          <w:rFonts w:ascii="Arial" w:hAnsi="Arial" w:cs="Arial"/>
          <w:sz w:val="20"/>
          <w:szCs w:val="20"/>
          <w:lang w:val="en-GB"/>
        </w:rPr>
        <w:t xml:space="preserve">by asking </w:t>
      </w:r>
      <w:r w:rsidR="004B0A21" w:rsidRPr="00722349">
        <w:rPr>
          <w:rFonts w:ascii="Arial" w:hAnsi="Arial" w:cs="Arial"/>
          <w:sz w:val="20"/>
          <w:szCs w:val="20"/>
          <w:lang w:val="en-GB"/>
        </w:rPr>
        <w:t>‘</w:t>
      </w:r>
      <w:r w:rsidR="004B0A21" w:rsidRPr="00722349">
        <w:rPr>
          <w:rFonts w:ascii="Arial" w:hAnsi="Arial" w:cs="Arial"/>
          <w:i/>
          <w:sz w:val="20"/>
          <w:szCs w:val="20"/>
          <w:lang w:val="en-GB"/>
        </w:rPr>
        <w:t>Is this question understandable?</w:t>
      </w:r>
      <w:r w:rsidR="004B0A21" w:rsidRPr="00722349">
        <w:rPr>
          <w:rFonts w:ascii="Arial" w:hAnsi="Arial" w:cs="Arial"/>
          <w:sz w:val="20"/>
          <w:szCs w:val="20"/>
          <w:lang w:val="en-GB"/>
        </w:rPr>
        <w:t xml:space="preserve">’ </w:t>
      </w:r>
      <w:r w:rsidR="005D1871" w:rsidRPr="00722349">
        <w:rPr>
          <w:rFonts w:ascii="Arial" w:hAnsi="Arial" w:cs="Arial"/>
          <w:sz w:val="20"/>
          <w:szCs w:val="20"/>
          <w:lang w:val="en-GB"/>
        </w:rPr>
        <w:t>Amendments were made to ensure clarity and ease of understanding</w:t>
      </w:r>
      <w:r w:rsidR="004B0A21" w:rsidRPr="00722349">
        <w:rPr>
          <w:rFonts w:ascii="Arial" w:hAnsi="Arial" w:cs="Arial"/>
          <w:sz w:val="20"/>
          <w:szCs w:val="20"/>
          <w:lang w:val="en-GB"/>
        </w:rPr>
        <w:t xml:space="preserve">. The Dutch questionnaire was translated in a French version by a bilingual </w:t>
      </w:r>
      <w:r w:rsidR="00053FF0" w:rsidRPr="00722349">
        <w:rPr>
          <w:rFonts w:ascii="Arial" w:hAnsi="Arial" w:cs="Arial"/>
          <w:sz w:val="20"/>
          <w:szCs w:val="20"/>
          <w:lang w:val="en-GB"/>
        </w:rPr>
        <w:t>geriatrician</w:t>
      </w:r>
      <w:r w:rsidR="00FF4FD5" w:rsidRPr="00722349">
        <w:rPr>
          <w:rFonts w:ascii="Arial" w:hAnsi="Arial" w:cs="Arial"/>
          <w:sz w:val="20"/>
          <w:szCs w:val="20"/>
          <w:lang w:val="en-GB"/>
        </w:rPr>
        <w:t xml:space="preserve">, </w:t>
      </w:r>
      <w:r w:rsidR="005D1871" w:rsidRPr="00722349">
        <w:rPr>
          <w:rFonts w:ascii="Arial" w:hAnsi="Arial" w:cs="Arial"/>
          <w:sz w:val="20"/>
          <w:szCs w:val="20"/>
          <w:lang w:val="en-GB"/>
        </w:rPr>
        <w:t xml:space="preserve">but </w:t>
      </w:r>
      <w:r w:rsidR="00FF4FD5" w:rsidRPr="00722349">
        <w:rPr>
          <w:rFonts w:ascii="Arial" w:hAnsi="Arial" w:cs="Arial"/>
          <w:sz w:val="20"/>
          <w:szCs w:val="20"/>
          <w:lang w:val="en-GB"/>
        </w:rPr>
        <w:t>no back translation was performed</w:t>
      </w:r>
      <w:r w:rsidR="004B0A21" w:rsidRPr="00722349">
        <w:rPr>
          <w:rFonts w:ascii="Arial" w:hAnsi="Arial" w:cs="Arial"/>
          <w:sz w:val="20"/>
          <w:szCs w:val="20"/>
          <w:lang w:val="en-GB"/>
        </w:rPr>
        <w:t>.</w:t>
      </w:r>
      <w:r w:rsidR="00C231B3" w:rsidRPr="00722349">
        <w:rPr>
          <w:rFonts w:ascii="Arial" w:hAnsi="Arial" w:cs="Arial"/>
          <w:sz w:val="20"/>
          <w:szCs w:val="20"/>
          <w:lang w:val="en-GB"/>
        </w:rPr>
        <w:t xml:space="preserve"> </w:t>
      </w:r>
    </w:p>
    <w:p w14:paraId="2830A857" w14:textId="77777777" w:rsidR="004B0A21" w:rsidRPr="00722349" w:rsidRDefault="004B0A21" w:rsidP="00D847EC">
      <w:pPr>
        <w:spacing w:after="0" w:line="480" w:lineRule="auto"/>
        <w:jc w:val="both"/>
        <w:rPr>
          <w:rFonts w:ascii="Arial" w:hAnsi="Arial" w:cs="Arial"/>
          <w:sz w:val="20"/>
          <w:szCs w:val="20"/>
          <w:lang w:val="en-GB"/>
        </w:rPr>
      </w:pPr>
    </w:p>
    <w:p w14:paraId="6DB6EC91" w14:textId="0EAC91D8" w:rsidR="00FE2EBB" w:rsidRPr="00722349" w:rsidRDefault="00FE2EBB"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The fin</w:t>
      </w:r>
      <w:r w:rsidR="00BC4E7E" w:rsidRPr="00722349">
        <w:rPr>
          <w:rFonts w:ascii="Arial" w:hAnsi="Arial" w:cs="Arial"/>
          <w:sz w:val="20"/>
          <w:szCs w:val="20"/>
          <w:lang w:val="en-GB"/>
        </w:rPr>
        <w:t xml:space="preserve">al questionnaire </w:t>
      </w:r>
      <w:r w:rsidR="00CB4FFD" w:rsidRPr="00722349">
        <w:rPr>
          <w:rFonts w:ascii="Arial" w:hAnsi="Arial" w:cs="Arial"/>
          <w:sz w:val="20"/>
          <w:szCs w:val="20"/>
          <w:lang w:val="en-GB"/>
        </w:rPr>
        <w:t>comprise</w:t>
      </w:r>
      <w:ins w:id="55" w:author="Conroy, Simon (Dr.)" w:date="2016-09-07T10:20:00Z">
        <w:r w:rsidR="00B43C81">
          <w:rPr>
            <w:rFonts w:ascii="Arial" w:hAnsi="Arial" w:cs="Arial"/>
            <w:sz w:val="20"/>
            <w:szCs w:val="20"/>
            <w:lang w:val="en-GB"/>
          </w:rPr>
          <w:t>d</w:t>
        </w:r>
      </w:ins>
      <w:del w:id="56" w:author="Conroy, Simon (Dr.)" w:date="2016-09-07T10:20:00Z">
        <w:r w:rsidR="00CB4FFD" w:rsidRPr="00722349" w:rsidDel="00B43C81">
          <w:rPr>
            <w:rFonts w:ascii="Arial" w:hAnsi="Arial" w:cs="Arial"/>
            <w:sz w:val="20"/>
            <w:szCs w:val="20"/>
            <w:lang w:val="en-GB"/>
          </w:rPr>
          <w:delText>s</w:delText>
        </w:r>
      </w:del>
      <w:r w:rsidR="008C00FB" w:rsidRPr="00722349">
        <w:rPr>
          <w:rFonts w:ascii="Arial" w:hAnsi="Arial" w:cs="Arial"/>
          <w:sz w:val="20"/>
          <w:szCs w:val="20"/>
          <w:lang w:val="en-GB"/>
        </w:rPr>
        <w:t xml:space="preserve"> </w:t>
      </w:r>
      <w:r w:rsidR="00BC4E7E" w:rsidRPr="00722349">
        <w:rPr>
          <w:rFonts w:ascii="Arial" w:hAnsi="Arial" w:cs="Arial"/>
          <w:sz w:val="20"/>
          <w:szCs w:val="20"/>
          <w:lang w:val="en-GB"/>
        </w:rPr>
        <w:t>45</w:t>
      </w:r>
      <w:r w:rsidRPr="00722349">
        <w:rPr>
          <w:rFonts w:ascii="Arial" w:hAnsi="Arial" w:cs="Arial"/>
          <w:sz w:val="20"/>
          <w:szCs w:val="20"/>
          <w:lang w:val="en-GB"/>
        </w:rPr>
        <w:t xml:space="preserve"> questions in </w:t>
      </w:r>
      <w:r w:rsidR="00856EAD" w:rsidRPr="00722349">
        <w:rPr>
          <w:rFonts w:ascii="Arial" w:hAnsi="Arial" w:cs="Arial"/>
          <w:sz w:val="20"/>
          <w:szCs w:val="20"/>
          <w:lang w:val="en-GB"/>
        </w:rPr>
        <w:t xml:space="preserve">two </w:t>
      </w:r>
      <w:r w:rsidRPr="00722349">
        <w:rPr>
          <w:rFonts w:ascii="Arial" w:hAnsi="Arial" w:cs="Arial"/>
          <w:sz w:val="20"/>
          <w:szCs w:val="20"/>
          <w:lang w:val="en-GB"/>
        </w:rPr>
        <w:t>section</w:t>
      </w:r>
      <w:r w:rsidR="00BC4E7E" w:rsidRPr="00722349">
        <w:rPr>
          <w:rFonts w:ascii="Arial" w:hAnsi="Arial" w:cs="Arial"/>
          <w:sz w:val="20"/>
          <w:szCs w:val="20"/>
          <w:lang w:val="en-GB"/>
        </w:rPr>
        <w:t>s. The first section included 35</w:t>
      </w:r>
      <w:r w:rsidRPr="00722349">
        <w:rPr>
          <w:rFonts w:ascii="Arial" w:hAnsi="Arial" w:cs="Arial"/>
          <w:sz w:val="20"/>
          <w:szCs w:val="20"/>
          <w:lang w:val="en-GB"/>
        </w:rPr>
        <w:t xml:space="preserve"> questions about the care for older patients </w:t>
      </w:r>
      <w:r w:rsidR="00360AA5" w:rsidRPr="00722349">
        <w:rPr>
          <w:rFonts w:ascii="Arial" w:hAnsi="Arial" w:cs="Arial"/>
          <w:sz w:val="20"/>
          <w:szCs w:val="20"/>
          <w:lang w:val="en-GB"/>
        </w:rPr>
        <w:t xml:space="preserve">in </w:t>
      </w:r>
      <w:r w:rsidRPr="00722349">
        <w:rPr>
          <w:rFonts w:ascii="Arial" w:hAnsi="Arial" w:cs="Arial"/>
          <w:sz w:val="20"/>
          <w:szCs w:val="20"/>
          <w:lang w:val="en-GB"/>
        </w:rPr>
        <w:t>the ED and the collaboration within the ED</w:t>
      </w:r>
      <w:r w:rsidRPr="00722349">
        <w:rPr>
          <w:rFonts w:ascii="Arial" w:hAnsi="Arial" w:cs="Arial"/>
          <w:lang w:val="en-GB"/>
        </w:rPr>
        <w:t xml:space="preserve"> </w:t>
      </w:r>
      <w:r w:rsidR="00856EAD" w:rsidRPr="00722349">
        <w:rPr>
          <w:rFonts w:ascii="Arial" w:hAnsi="Arial" w:cs="Arial"/>
          <w:lang w:val="en-GB"/>
        </w:rPr>
        <w:t>(</w:t>
      </w:r>
      <w:r w:rsidRPr="00722349">
        <w:rPr>
          <w:rFonts w:ascii="Arial" w:hAnsi="Arial" w:cs="Arial"/>
          <w:sz w:val="20"/>
          <w:szCs w:val="20"/>
          <w:lang w:val="en-GB"/>
        </w:rPr>
        <w:t xml:space="preserve">collaboration </w:t>
      </w:r>
      <w:r w:rsidR="001909C5" w:rsidRPr="00722349">
        <w:rPr>
          <w:rFonts w:ascii="Arial" w:hAnsi="Arial" w:cs="Arial"/>
          <w:sz w:val="20"/>
          <w:szCs w:val="20"/>
          <w:lang w:val="en-GB"/>
        </w:rPr>
        <w:t>between ED</w:t>
      </w:r>
      <w:r w:rsidR="00FF4FD5" w:rsidRPr="00722349">
        <w:rPr>
          <w:rFonts w:ascii="Arial" w:hAnsi="Arial" w:cs="Arial"/>
          <w:sz w:val="20"/>
          <w:szCs w:val="20"/>
          <w:lang w:val="en-GB"/>
        </w:rPr>
        <w:t xml:space="preserve"> physicians</w:t>
      </w:r>
      <w:r w:rsidR="001909C5" w:rsidRPr="00722349">
        <w:rPr>
          <w:rFonts w:ascii="Arial" w:hAnsi="Arial" w:cs="Arial"/>
          <w:sz w:val="20"/>
          <w:szCs w:val="20"/>
          <w:lang w:val="en-GB"/>
        </w:rPr>
        <w:t xml:space="preserve"> and geriatricians, </w:t>
      </w:r>
      <w:r w:rsidR="00FF4FD5" w:rsidRPr="00722349">
        <w:rPr>
          <w:rFonts w:ascii="Arial" w:hAnsi="Arial" w:cs="Arial"/>
          <w:sz w:val="20"/>
          <w:szCs w:val="20"/>
          <w:lang w:val="en-GB"/>
        </w:rPr>
        <w:t xml:space="preserve">the </w:t>
      </w:r>
      <w:r w:rsidR="001909C5" w:rsidRPr="00722349">
        <w:rPr>
          <w:rFonts w:ascii="Arial" w:hAnsi="Arial" w:cs="Arial"/>
          <w:sz w:val="20"/>
          <w:szCs w:val="20"/>
          <w:lang w:val="en-GB"/>
        </w:rPr>
        <w:t>geriatric consultation team</w:t>
      </w:r>
      <w:r w:rsidR="00FF4FD5" w:rsidRPr="00722349">
        <w:rPr>
          <w:rFonts w:ascii="Arial" w:hAnsi="Arial" w:cs="Arial"/>
          <w:sz w:val="20"/>
          <w:szCs w:val="20"/>
          <w:lang w:val="en-GB"/>
        </w:rPr>
        <w:t xml:space="preserve"> </w:t>
      </w:r>
      <w:del w:id="57" w:author="Conroy, Simon (Dr.)" w:date="2016-09-07T10:20:00Z">
        <w:r w:rsidR="00FF4FD5" w:rsidRPr="00722349" w:rsidDel="00B43C81">
          <w:rPr>
            <w:rFonts w:ascii="Arial" w:hAnsi="Arial" w:cs="Arial"/>
            <w:sz w:val="20"/>
            <w:szCs w:val="20"/>
            <w:lang w:val="en-GB"/>
          </w:rPr>
          <w:delText>o</w:delText>
        </w:r>
      </w:del>
      <w:ins w:id="58" w:author="Conroy, Simon (Dr.)" w:date="2016-09-07T10:20:00Z">
        <w:r w:rsidR="00B43C81">
          <w:rPr>
            <w:rFonts w:ascii="Arial" w:hAnsi="Arial" w:cs="Arial"/>
            <w:sz w:val="20"/>
            <w:szCs w:val="20"/>
            <w:lang w:val="en-GB"/>
          </w:rPr>
          <w:t>i</w:t>
        </w:r>
      </w:ins>
      <w:r w:rsidR="00FF4FD5" w:rsidRPr="00722349">
        <w:rPr>
          <w:rFonts w:ascii="Arial" w:hAnsi="Arial" w:cs="Arial"/>
          <w:sz w:val="20"/>
          <w:szCs w:val="20"/>
          <w:lang w:val="en-GB"/>
        </w:rPr>
        <w:t>n the ED</w:t>
      </w:r>
      <w:r w:rsidR="001909C5" w:rsidRPr="00722349">
        <w:rPr>
          <w:rFonts w:ascii="Arial" w:hAnsi="Arial" w:cs="Arial"/>
          <w:sz w:val="20"/>
          <w:szCs w:val="20"/>
          <w:lang w:val="en-GB"/>
        </w:rPr>
        <w:t xml:space="preserve">, </w:t>
      </w:r>
      <w:r w:rsidR="00FF4FD5" w:rsidRPr="00722349">
        <w:rPr>
          <w:rFonts w:ascii="Arial" w:hAnsi="Arial" w:cs="Arial"/>
          <w:sz w:val="20"/>
          <w:szCs w:val="20"/>
          <w:lang w:val="en-GB"/>
        </w:rPr>
        <w:t xml:space="preserve">accessibility of the </w:t>
      </w:r>
      <w:r w:rsidR="001909C5" w:rsidRPr="00722349">
        <w:rPr>
          <w:rFonts w:ascii="Arial" w:hAnsi="Arial" w:cs="Arial"/>
          <w:sz w:val="20"/>
          <w:szCs w:val="20"/>
          <w:lang w:val="en-GB"/>
        </w:rPr>
        <w:t>geriatric day hospital, the use of screening tools to identify high-risk geriatric patients, geriatric education on the ED and the presence of appropriate infrastructure and specific geriatric procedures)</w:t>
      </w:r>
      <w:r w:rsidRPr="00722349">
        <w:rPr>
          <w:rFonts w:ascii="Arial" w:hAnsi="Arial" w:cs="Arial"/>
          <w:sz w:val="20"/>
          <w:szCs w:val="20"/>
          <w:lang w:val="en-GB"/>
        </w:rPr>
        <w:t xml:space="preserve">. </w:t>
      </w:r>
      <w:r w:rsidR="00BC4E7E" w:rsidRPr="00722349">
        <w:rPr>
          <w:rFonts w:ascii="Arial" w:hAnsi="Arial" w:cs="Arial"/>
          <w:sz w:val="20"/>
          <w:szCs w:val="20"/>
          <w:lang w:val="en-GB"/>
        </w:rPr>
        <w:t xml:space="preserve">The second section </w:t>
      </w:r>
      <w:r w:rsidR="00BC4E7E" w:rsidRPr="00722349">
        <w:rPr>
          <w:rFonts w:ascii="Arial" w:hAnsi="Arial" w:cs="Arial"/>
          <w:sz w:val="20"/>
          <w:szCs w:val="20"/>
          <w:lang w:val="en-GB"/>
        </w:rPr>
        <w:lastRenderedPageBreak/>
        <w:t>included 10</w:t>
      </w:r>
      <w:r w:rsidRPr="00722349">
        <w:rPr>
          <w:rFonts w:ascii="Arial" w:hAnsi="Arial" w:cs="Arial"/>
          <w:sz w:val="20"/>
          <w:szCs w:val="20"/>
          <w:lang w:val="en-GB"/>
        </w:rPr>
        <w:t xml:space="preserve"> questions </w:t>
      </w:r>
      <w:r w:rsidR="00FA7F85" w:rsidRPr="00722349">
        <w:rPr>
          <w:rFonts w:ascii="Arial" w:hAnsi="Arial" w:cs="Arial"/>
          <w:sz w:val="20"/>
          <w:szCs w:val="20"/>
          <w:lang w:val="en-GB"/>
        </w:rPr>
        <w:t xml:space="preserve">concerning </w:t>
      </w:r>
      <w:r w:rsidRPr="00722349">
        <w:rPr>
          <w:rFonts w:ascii="Arial" w:hAnsi="Arial" w:cs="Arial"/>
          <w:sz w:val="20"/>
          <w:szCs w:val="20"/>
          <w:lang w:val="en-GB"/>
        </w:rPr>
        <w:t>general information of the hospital</w:t>
      </w:r>
      <w:r w:rsidR="00856EAD" w:rsidRPr="00722349">
        <w:rPr>
          <w:rFonts w:ascii="Arial" w:hAnsi="Arial" w:cs="Arial"/>
          <w:sz w:val="20"/>
          <w:szCs w:val="20"/>
          <w:lang w:val="en-GB"/>
        </w:rPr>
        <w:t xml:space="preserve"> (</w:t>
      </w:r>
      <w:r w:rsidR="008C00FB" w:rsidRPr="00722349">
        <w:rPr>
          <w:rFonts w:ascii="Arial" w:hAnsi="Arial" w:cs="Arial"/>
          <w:sz w:val="20"/>
          <w:szCs w:val="20"/>
          <w:lang w:val="en-GB"/>
        </w:rPr>
        <w:t xml:space="preserve">e.g. </w:t>
      </w:r>
      <w:r w:rsidRPr="00722349">
        <w:rPr>
          <w:rFonts w:ascii="Arial" w:hAnsi="Arial" w:cs="Arial"/>
          <w:sz w:val="20"/>
          <w:szCs w:val="20"/>
          <w:lang w:val="en-GB"/>
        </w:rPr>
        <w:t>name of the hospital, number of hospital days of people aged</w:t>
      </w:r>
      <w:r w:rsidR="00EA21BF" w:rsidRPr="00722349">
        <w:rPr>
          <w:rFonts w:ascii="Arial" w:hAnsi="Arial" w:cs="Arial"/>
          <w:sz w:val="20"/>
          <w:szCs w:val="20"/>
          <w:lang w:val="en-GB"/>
        </w:rPr>
        <w:t xml:space="preserve"> 75 years or older, number of geriatric </w:t>
      </w:r>
      <w:r w:rsidRPr="00722349">
        <w:rPr>
          <w:rFonts w:ascii="Arial" w:hAnsi="Arial" w:cs="Arial"/>
          <w:sz w:val="20"/>
          <w:szCs w:val="20"/>
          <w:lang w:val="en-GB"/>
        </w:rPr>
        <w:t xml:space="preserve">beds, number of geriatricians and </w:t>
      </w:r>
      <w:r w:rsidR="00F17082" w:rsidRPr="00722349">
        <w:rPr>
          <w:rFonts w:ascii="Arial" w:hAnsi="Arial" w:cs="Arial"/>
          <w:sz w:val="20"/>
          <w:szCs w:val="20"/>
          <w:lang w:val="en-GB"/>
        </w:rPr>
        <w:t>availability of</w:t>
      </w:r>
      <w:r w:rsidR="00F97D97" w:rsidRPr="00722349">
        <w:rPr>
          <w:rFonts w:ascii="Arial" w:hAnsi="Arial" w:cs="Arial"/>
          <w:sz w:val="20"/>
          <w:szCs w:val="20"/>
          <w:lang w:val="en-GB"/>
        </w:rPr>
        <w:t xml:space="preserve"> a</w:t>
      </w:r>
      <w:r w:rsidR="00F17082" w:rsidRPr="00722349">
        <w:rPr>
          <w:rFonts w:ascii="Arial" w:hAnsi="Arial" w:cs="Arial"/>
          <w:sz w:val="20"/>
          <w:szCs w:val="20"/>
          <w:lang w:val="en-GB"/>
        </w:rPr>
        <w:t xml:space="preserve"> social worker</w:t>
      </w:r>
      <w:r w:rsidR="00987FF8" w:rsidRPr="00722349">
        <w:rPr>
          <w:rFonts w:ascii="Arial" w:hAnsi="Arial" w:cs="Arial"/>
          <w:sz w:val="20"/>
          <w:szCs w:val="20"/>
          <w:lang w:val="en-GB"/>
        </w:rPr>
        <w:t xml:space="preserve"> for the ED</w:t>
      </w:r>
      <w:r w:rsidR="00856EAD" w:rsidRPr="00722349">
        <w:rPr>
          <w:rFonts w:ascii="Arial" w:hAnsi="Arial" w:cs="Arial"/>
          <w:sz w:val="20"/>
          <w:szCs w:val="20"/>
          <w:lang w:val="en-GB"/>
        </w:rPr>
        <w:t>)</w:t>
      </w:r>
      <w:r w:rsidRPr="00722349">
        <w:rPr>
          <w:rFonts w:ascii="Arial" w:hAnsi="Arial" w:cs="Arial"/>
          <w:sz w:val="20"/>
          <w:szCs w:val="20"/>
          <w:lang w:val="en-GB"/>
        </w:rPr>
        <w:t>.</w:t>
      </w:r>
    </w:p>
    <w:p w14:paraId="1D9E6426" w14:textId="77777777" w:rsidR="004B0A21" w:rsidRPr="00722349" w:rsidRDefault="004B0A21" w:rsidP="00D847EC">
      <w:pPr>
        <w:spacing w:after="0" w:line="480" w:lineRule="auto"/>
        <w:jc w:val="both"/>
        <w:rPr>
          <w:rFonts w:ascii="Arial" w:hAnsi="Arial" w:cs="Arial"/>
          <w:sz w:val="20"/>
          <w:szCs w:val="20"/>
          <w:lang w:val="en-GB"/>
        </w:rPr>
      </w:pPr>
    </w:p>
    <w:p w14:paraId="6074C7D1" w14:textId="77777777" w:rsidR="00FE2EBB" w:rsidRPr="00722349" w:rsidRDefault="00FE2EBB" w:rsidP="00D847EC">
      <w:pPr>
        <w:spacing w:after="0" w:line="480" w:lineRule="auto"/>
        <w:jc w:val="both"/>
        <w:rPr>
          <w:rFonts w:ascii="Arial" w:hAnsi="Arial" w:cs="Arial"/>
          <w:szCs w:val="20"/>
          <w:lang w:val="en-GB"/>
        </w:rPr>
      </w:pPr>
      <w:r w:rsidRPr="00722349">
        <w:rPr>
          <w:rFonts w:ascii="Arial" w:hAnsi="Arial" w:cs="Arial"/>
          <w:szCs w:val="20"/>
          <w:lang w:val="en-GB"/>
        </w:rPr>
        <w:t xml:space="preserve">Data collection </w:t>
      </w:r>
    </w:p>
    <w:p w14:paraId="7B2277BC" w14:textId="7702CADD" w:rsidR="00FE2EBB" w:rsidRPr="006C4D14" w:rsidRDefault="00FE2EBB" w:rsidP="00D847EC">
      <w:pPr>
        <w:spacing w:after="0" w:line="480" w:lineRule="auto"/>
        <w:jc w:val="both"/>
        <w:rPr>
          <w:rFonts w:ascii="Arial" w:hAnsi="Arial" w:cs="Arial"/>
          <w:color w:val="FF0000"/>
          <w:sz w:val="20"/>
          <w:szCs w:val="20"/>
          <w:lang w:val="en-GB"/>
        </w:rPr>
      </w:pPr>
      <w:r w:rsidRPr="00722349">
        <w:rPr>
          <w:rFonts w:ascii="Arial" w:hAnsi="Arial" w:cs="Arial"/>
          <w:sz w:val="20"/>
          <w:szCs w:val="20"/>
          <w:lang w:val="en-GB"/>
        </w:rPr>
        <w:t>The questionnaire was sent to the head</w:t>
      </w:r>
      <w:r w:rsidR="00FF4FD5" w:rsidRPr="00722349">
        <w:rPr>
          <w:rFonts w:ascii="Arial" w:hAnsi="Arial" w:cs="Arial"/>
          <w:sz w:val="20"/>
          <w:szCs w:val="20"/>
          <w:lang w:val="en-GB"/>
        </w:rPr>
        <w:t>s</w:t>
      </w:r>
      <w:r w:rsidRPr="00722349">
        <w:rPr>
          <w:rFonts w:ascii="Arial" w:hAnsi="Arial" w:cs="Arial"/>
          <w:sz w:val="20"/>
          <w:szCs w:val="20"/>
          <w:lang w:val="en-GB"/>
        </w:rPr>
        <w:t xml:space="preserve"> of the </w:t>
      </w:r>
      <w:r w:rsidR="00B874E5" w:rsidRPr="00722349">
        <w:rPr>
          <w:rFonts w:ascii="Arial" w:hAnsi="Arial" w:cs="Arial"/>
          <w:sz w:val="20"/>
          <w:szCs w:val="20"/>
          <w:lang w:val="en-GB"/>
        </w:rPr>
        <w:t xml:space="preserve">GS </w:t>
      </w:r>
      <w:r w:rsidR="00FF4FD5" w:rsidRPr="00722349">
        <w:rPr>
          <w:rFonts w:ascii="Arial" w:hAnsi="Arial" w:cs="Arial"/>
          <w:sz w:val="20"/>
          <w:szCs w:val="20"/>
          <w:lang w:val="en-GB"/>
        </w:rPr>
        <w:t>and ED</w:t>
      </w:r>
      <w:r w:rsidRPr="00722349">
        <w:rPr>
          <w:rFonts w:ascii="Arial" w:hAnsi="Arial" w:cs="Arial"/>
          <w:sz w:val="20"/>
          <w:szCs w:val="20"/>
          <w:lang w:val="en-GB"/>
        </w:rPr>
        <w:t xml:space="preserve"> of each</w:t>
      </w:r>
      <w:r w:rsidR="008B75D3" w:rsidRPr="00722349">
        <w:rPr>
          <w:rFonts w:ascii="Arial" w:hAnsi="Arial" w:cs="Arial"/>
          <w:sz w:val="20"/>
          <w:szCs w:val="20"/>
          <w:lang w:val="en-GB"/>
        </w:rPr>
        <w:t xml:space="preserve"> </w:t>
      </w:r>
      <w:r w:rsidR="00856EAD" w:rsidRPr="00722349">
        <w:rPr>
          <w:rFonts w:ascii="Arial" w:hAnsi="Arial" w:cs="Arial"/>
          <w:sz w:val="20"/>
          <w:szCs w:val="20"/>
          <w:lang w:val="en-GB"/>
        </w:rPr>
        <w:t xml:space="preserve">of the 100 </w:t>
      </w:r>
      <w:r w:rsidRPr="00722349">
        <w:rPr>
          <w:rFonts w:ascii="Arial" w:hAnsi="Arial" w:cs="Arial"/>
          <w:sz w:val="20"/>
          <w:szCs w:val="20"/>
          <w:lang w:val="en-GB"/>
        </w:rPr>
        <w:t>hospital</w:t>
      </w:r>
      <w:r w:rsidR="00856EAD" w:rsidRPr="00722349">
        <w:rPr>
          <w:rFonts w:ascii="Arial" w:hAnsi="Arial" w:cs="Arial"/>
          <w:sz w:val="20"/>
          <w:szCs w:val="20"/>
          <w:lang w:val="en-GB"/>
        </w:rPr>
        <w:t>s</w:t>
      </w:r>
      <w:r w:rsidRPr="00722349">
        <w:rPr>
          <w:rFonts w:ascii="Arial" w:hAnsi="Arial" w:cs="Arial"/>
          <w:sz w:val="20"/>
          <w:szCs w:val="20"/>
          <w:lang w:val="en-GB"/>
        </w:rPr>
        <w:t xml:space="preserve">. </w:t>
      </w:r>
      <w:r w:rsidR="001909C5" w:rsidRPr="00722349">
        <w:rPr>
          <w:rFonts w:ascii="Arial" w:hAnsi="Arial" w:cs="Arial"/>
          <w:sz w:val="20"/>
          <w:szCs w:val="20"/>
          <w:lang w:val="en-GB"/>
        </w:rPr>
        <w:t>‘</w:t>
      </w:r>
      <w:r w:rsidR="004B0A21" w:rsidRPr="00722349">
        <w:rPr>
          <w:rFonts w:ascii="Arial" w:hAnsi="Arial" w:cs="Arial"/>
          <w:sz w:val="20"/>
          <w:szCs w:val="20"/>
          <w:lang w:val="en-GB"/>
        </w:rPr>
        <w:t>Lime survey</w:t>
      </w:r>
      <w:r w:rsidR="001909C5" w:rsidRPr="00722349">
        <w:rPr>
          <w:rFonts w:ascii="Arial" w:hAnsi="Arial" w:cs="Arial"/>
          <w:sz w:val="20"/>
          <w:szCs w:val="20"/>
          <w:lang w:val="en-GB"/>
        </w:rPr>
        <w:t>’</w:t>
      </w:r>
      <w:r w:rsidR="004B0A21" w:rsidRPr="00722349">
        <w:rPr>
          <w:rFonts w:ascii="Arial" w:hAnsi="Arial" w:cs="Arial"/>
          <w:sz w:val="20"/>
          <w:szCs w:val="20"/>
          <w:lang w:val="en-GB"/>
        </w:rPr>
        <w:t xml:space="preserve"> software was used for the </w:t>
      </w:r>
      <w:r w:rsidR="00856EAD" w:rsidRPr="00722349">
        <w:rPr>
          <w:rFonts w:ascii="Arial" w:hAnsi="Arial" w:cs="Arial"/>
          <w:sz w:val="20"/>
          <w:szCs w:val="20"/>
          <w:lang w:val="en-GB"/>
        </w:rPr>
        <w:t xml:space="preserve">on-line </w:t>
      </w:r>
      <w:r w:rsidR="004B0A21" w:rsidRPr="00722349">
        <w:rPr>
          <w:rFonts w:ascii="Arial" w:hAnsi="Arial" w:cs="Arial"/>
          <w:sz w:val="20"/>
          <w:szCs w:val="20"/>
          <w:lang w:val="en-GB"/>
        </w:rPr>
        <w:t>completion of the questionnaire.</w:t>
      </w:r>
      <w:r w:rsidRPr="00722349">
        <w:rPr>
          <w:rFonts w:ascii="Arial" w:hAnsi="Arial" w:cs="Arial"/>
          <w:sz w:val="20"/>
          <w:szCs w:val="20"/>
          <w:lang w:val="en-GB"/>
        </w:rPr>
        <w:t xml:space="preserve"> Electronic rem</w:t>
      </w:r>
      <w:r w:rsidR="00BF5FC2" w:rsidRPr="00722349">
        <w:rPr>
          <w:rFonts w:ascii="Arial" w:hAnsi="Arial" w:cs="Arial"/>
          <w:sz w:val="20"/>
          <w:szCs w:val="20"/>
          <w:lang w:val="en-GB"/>
        </w:rPr>
        <w:t xml:space="preserve">inders were sent after </w:t>
      </w:r>
      <w:r w:rsidR="00360AA5" w:rsidRPr="00722349">
        <w:rPr>
          <w:rFonts w:ascii="Arial" w:hAnsi="Arial" w:cs="Arial"/>
          <w:sz w:val="20"/>
          <w:szCs w:val="20"/>
          <w:lang w:val="en-GB"/>
        </w:rPr>
        <w:t xml:space="preserve">four </w:t>
      </w:r>
      <w:r w:rsidR="00BF5FC2" w:rsidRPr="00722349">
        <w:rPr>
          <w:rFonts w:ascii="Arial" w:hAnsi="Arial" w:cs="Arial"/>
          <w:sz w:val="20"/>
          <w:szCs w:val="20"/>
          <w:lang w:val="en-GB"/>
        </w:rPr>
        <w:t>weeks</w:t>
      </w:r>
      <w:r w:rsidR="00075765">
        <w:rPr>
          <w:rFonts w:ascii="Arial" w:hAnsi="Arial" w:cs="Arial"/>
          <w:sz w:val="20"/>
          <w:szCs w:val="20"/>
          <w:lang w:val="en-GB"/>
        </w:rPr>
        <w:t>.</w:t>
      </w:r>
      <w:r w:rsidR="00075765" w:rsidRPr="00722349">
        <w:rPr>
          <w:rFonts w:ascii="Arial" w:hAnsi="Arial" w:cs="Arial"/>
          <w:sz w:val="20"/>
          <w:szCs w:val="20"/>
          <w:lang w:val="en-GB"/>
        </w:rPr>
        <w:t xml:space="preserve"> </w:t>
      </w:r>
      <w:r w:rsidR="00075765" w:rsidRPr="006C4D14">
        <w:rPr>
          <w:rFonts w:ascii="Arial" w:hAnsi="Arial" w:cs="Arial"/>
          <w:color w:val="FF0000"/>
          <w:sz w:val="20"/>
          <w:szCs w:val="20"/>
          <w:lang w:val="en-GB"/>
        </w:rPr>
        <w:t>P</w:t>
      </w:r>
      <w:r w:rsidR="00447CA7" w:rsidRPr="006C4D14">
        <w:rPr>
          <w:rFonts w:ascii="Arial" w:hAnsi="Arial" w:cs="Arial"/>
          <w:color w:val="FF0000"/>
          <w:sz w:val="20"/>
          <w:szCs w:val="20"/>
          <w:lang w:val="en-GB"/>
        </w:rPr>
        <w:t>articipants received a 50 Euros</w:t>
      </w:r>
      <w:r w:rsidR="006C4D14" w:rsidRPr="006C4D14">
        <w:rPr>
          <w:rFonts w:ascii="Arial" w:hAnsi="Arial" w:cs="Arial"/>
          <w:color w:val="FF0000"/>
          <w:sz w:val="20"/>
          <w:szCs w:val="20"/>
          <w:lang w:val="en-GB"/>
        </w:rPr>
        <w:t xml:space="preserve"> fee</w:t>
      </w:r>
      <w:r w:rsidR="00447CA7" w:rsidRPr="006C4D14">
        <w:rPr>
          <w:rFonts w:ascii="Arial" w:hAnsi="Arial" w:cs="Arial"/>
          <w:color w:val="FF0000"/>
          <w:sz w:val="20"/>
          <w:szCs w:val="20"/>
          <w:lang w:val="en-GB"/>
        </w:rPr>
        <w:t xml:space="preserve"> </w:t>
      </w:r>
      <w:r w:rsidR="00075765" w:rsidRPr="006C4D14">
        <w:rPr>
          <w:rFonts w:ascii="Arial" w:hAnsi="Arial" w:cs="Arial"/>
          <w:color w:val="FF0000"/>
          <w:sz w:val="20"/>
          <w:szCs w:val="20"/>
          <w:lang w:val="en-GB"/>
        </w:rPr>
        <w:t>after</w:t>
      </w:r>
      <w:r w:rsidR="00447CA7" w:rsidRPr="006C4D14">
        <w:rPr>
          <w:rFonts w:ascii="Arial" w:hAnsi="Arial" w:cs="Arial"/>
          <w:color w:val="FF0000"/>
          <w:sz w:val="20"/>
          <w:szCs w:val="20"/>
          <w:lang w:val="en-GB"/>
        </w:rPr>
        <w:t xml:space="preserve"> completing the questionnaire</w:t>
      </w:r>
      <w:r w:rsidR="00075765" w:rsidRPr="006C4D14">
        <w:rPr>
          <w:rFonts w:ascii="Arial" w:hAnsi="Arial" w:cs="Arial"/>
          <w:color w:val="FF0000"/>
          <w:sz w:val="20"/>
          <w:szCs w:val="20"/>
          <w:lang w:val="en-GB"/>
        </w:rPr>
        <w:t>.</w:t>
      </w:r>
      <w:r w:rsidR="00447CA7" w:rsidRPr="006C4D14">
        <w:rPr>
          <w:rFonts w:ascii="Arial" w:hAnsi="Arial" w:cs="Arial"/>
          <w:color w:val="FF0000"/>
          <w:sz w:val="20"/>
          <w:szCs w:val="20"/>
          <w:lang w:val="en-GB"/>
        </w:rPr>
        <w:t xml:space="preserve"> </w:t>
      </w:r>
      <w:r w:rsidR="00075765" w:rsidRPr="006C4D14">
        <w:rPr>
          <w:rFonts w:ascii="Arial" w:hAnsi="Arial" w:cs="Arial"/>
          <w:color w:val="FF0000"/>
          <w:sz w:val="20"/>
          <w:szCs w:val="20"/>
          <w:lang w:val="en-GB"/>
        </w:rPr>
        <w:t>F</w:t>
      </w:r>
      <w:r w:rsidR="001909C5" w:rsidRPr="006C4D14">
        <w:rPr>
          <w:rFonts w:ascii="Arial" w:hAnsi="Arial" w:cs="Arial"/>
          <w:color w:val="FF0000"/>
          <w:sz w:val="20"/>
          <w:szCs w:val="20"/>
          <w:lang w:val="en-GB"/>
        </w:rPr>
        <w:t xml:space="preserve">ollow-up by phone or personal contact with </w:t>
      </w:r>
      <w:r w:rsidR="00075765" w:rsidRPr="006C4D14">
        <w:rPr>
          <w:rFonts w:ascii="Arial" w:hAnsi="Arial" w:cs="Arial"/>
          <w:color w:val="FF0000"/>
          <w:sz w:val="20"/>
          <w:szCs w:val="20"/>
          <w:lang w:val="en-GB"/>
        </w:rPr>
        <w:t>possible respondents</w:t>
      </w:r>
      <w:r w:rsidR="001909C5" w:rsidRPr="006C4D14">
        <w:rPr>
          <w:rFonts w:ascii="Arial" w:hAnsi="Arial" w:cs="Arial"/>
          <w:color w:val="FF0000"/>
          <w:sz w:val="20"/>
          <w:szCs w:val="20"/>
          <w:lang w:val="en-GB"/>
        </w:rPr>
        <w:t xml:space="preserve"> was</w:t>
      </w:r>
      <w:r w:rsidR="00075765" w:rsidRPr="006C4D14">
        <w:rPr>
          <w:rFonts w:ascii="Arial" w:hAnsi="Arial" w:cs="Arial"/>
          <w:color w:val="FF0000"/>
          <w:sz w:val="20"/>
          <w:szCs w:val="20"/>
          <w:lang w:val="en-GB"/>
        </w:rPr>
        <w:t xml:space="preserve"> not</w:t>
      </w:r>
      <w:r w:rsidR="001909C5" w:rsidRPr="006C4D14">
        <w:rPr>
          <w:rFonts w:ascii="Arial" w:hAnsi="Arial" w:cs="Arial"/>
          <w:color w:val="FF0000"/>
          <w:sz w:val="20"/>
          <w:szCs w:val="20"/>
          <w:lang w:val="en-GB"/>
        </w:rPr>
        <w:t xml:space="preserve"> </w:t>
      </w:r>
      <w:r w:rsidR="005D1871" w:rsidRPr="006C4D14">
        <w:rPr>
          <w:rFonts w:ascii="Arial" w:hAnsi="Arial" w:cs="Arial"/>
          <w:color w:val="FF0000"/>
          <w:sz w:val="20"/>
          <w:szCs w:val="20"/>
          <w:lang w:val="en-GB"/>
        </w:rPr>
        <w:t>undertaken</w:t>
      </w:r>
      <w:r w:rsidR="00BF5FC2" w:rsidRPr="006C4D14">
        <w:rPr>
          <w:rFonts w:ascii="Arial" w:hAnsi="Arial" w:cs="Arial"/>
          <w:color w:val="FF0000"/>
          <w:sz w:val="20"/>
          <w:szCs w:val="20"/>
          <w:lang w:val="en-GB"/>
        </w:rPr>
        <w:t>.</w:t>
      </w:r>
      <w:r w:rsidR="00447CA7" w:rsidRPr="006C4D14">
        <w:rPr>
          <w:rFonts w:ascii="Arial" w:hAnsi="Arial" w:cs="Arial"/>
          <w:color w:val="FF0000"/>
          <w:sz w:val="20"/>
          <w:szCs w:val="20"/>
          <w:lang w:val="en-GB"/>
        </w:rPr>
        <w:t xml:space="preserve"> </w:t>
      </w:r>
    </w:p>
    <w:p w14:paraId="74586D31" w14:textId="77777777" w:rsidR="00FE2EBB" w:rsidRPr="00722349" w:rsidRDefault="00FE2EBB" w:rsidP="00D847EC">
      <w:pPr>
        <w:spacing w:after="0" w:line="480" w:lineRule="auto"/>
        <w:jc w:val="both"/>
        <w:rPr>
          <w:rFonts w:ascii="Arial" w:hAnsi="Arial" w:cs="Arial"/>
          <w:sz w:val="20"/>
          <w:szCs w:val="20"/>
          <w:lang w:val="en-GB"/>
        </w:rPr>
      </w:pPr>
    </w:p>
    <w:p w14:paraId="7F61E16A" w14:textId="77777777" w:rsidR="00FE2EBB" w:rsidRPr="00722349" w:rsidRDefault="00FE2EBB" w:rsidP="00D847EC">
      <w:pPr>
        <w:spacing w:after="0" w:line="480" w:lineRule="auto"/>
        <w:jc w:val="both"/>
        <w:rPr>
          <w:rFonts w:ascii="Arial" w:hAnsi="Arial" w:cs="Arial"/>
          <w:szCs w:val="20"/>
          <w:lang w:val="en-GB"/>
        </w:rPr>
      </w:pPr>
      <w:r w:rsidRPr="00722349">
        <w:rPr>
          <w:rFonts w:ascii="Arial" w:hAnsi="Arial" w:cs="Arial"/>
          <w:szCs w:val="20"/>
          <w:lang w:val="en-GB"/>
        </w:rPr>
        <w:t>Data analysis</w:t>
      </w:r>
    </w:p>
    <w:p w14:paraId="6911A002" w14:textId="1D912F0A" w:rsidR="00FE2EBB" w:rsidRPr="00722349" w:rsidRDefault="002B3EB2" w:rsidP="00D847EC">
      <w:pPr>
        <w:spacing w:after="0" w:line="480" w:lineRule="auto"/>
        <w:jc w:val="both"/>
        <w:rPr>
          <w:rFonts w:ascii="Arial" w:hAnsi="Arial" w:cs="Arial"/>
          <w:sz w:val="20"/>
          <w:szCs w:val="20"/>
          <w:u w:val="single"/>
          <w:lang w:val="en-GB"/>
        </w:rPr>
      </w:pPr>
      <w:r w:rsidRPr="00722349">
        <w:rPr>
          <w:rFonts w:ascii="Arial" w:hAnsi="Arial" w:cs="Arial"/>
          <w:sz w:val="20"/>
          <w:szCs w:val="20"/>
          <w:lang w:val="en-GB"/>
        </w:rPr>
        <w:t>Data</w:t>
      </w:r>
      <w:r w:rsidR="00FE2EBB" w:rsidRPr="00722349">
        <w:rPr>
          <w:rFonts w:ascii="Arial" w:hAnsi="Arial" w:cs="Arial"/>
          <w:sz w:val="20"/>
          <w:szCs w:val="20"/>
          <w:lang w:val="en-GB"/>
        </w:rPr>
        <w:t xml:space="preserve"> </w:t>
      </w:r>
      <w:r w:rsidR="008C00FB" w:rsidRPr="00722349">
        <w:rPr>
          <w:rFonts w:ascii="Arial" w:hAnsi="Arial" w:cs="Arial"/>
          <w:sz w:val="20"/>
          <w:szCs w:val="20"/>
          <w:lang w:val="en-GB"/>
        </w:rPr>
        <w:t xml:space="preserve">were </w:t>
      </w:r>
      <w:r w:rsidR="009C6C64" w:rsidRPr="00722349">
        <w:rPr>
          <w:rFonts w:ascii="Arial" w:hAnsi="Arial" w:cs="Arial"/>
          <w:sz w:val="20"/>
          <w:szCs w:val="20"/>
          <w:lang w:val="en-GB"/>
        </w:rPr>
        <w:t>analysed</w:t>
      </w:r>
      <w:r w:rsidR="00856EAD" w:rsidRPr="00722349">
        <w:rPr>
          <w:rFonts w:ascii="Arial" w:hAnsi="Arial" w:cs="Arial"/>
          <w:sz w:val="20"/>
          <w:szCs w:val="20"/>
          <w:lang w:val="en-GB"/>
        </w:rPr>
        <w:t xml:space="preserve"> </w:t>
      </w:r>
      <w:r w:rsidR="00FE2EBB" w:rsidRPr="00722349">
        <w:rPr>
          <w:rFonts w:ascii="Arial" w:hAnsi="Arial" w:cs="Arial"/>
          <w:sz w:val="20"/>
          <w:szCs w:val="20"/>
          <w:lang w:val="en-GB"/>
        </w:rPr>
        <w:t xml:space="preserve">at </w:t>
      </w:r>
      <w:r w:rsidR="00856EAD" w:rsidRPr="00722349">
        <w:rPr>
          <w:rFonts w:ascii="Arial" w:hAnsi="Arial" w:cs="Arial"/>
          <w:sz w:val="20"/>
          <w:szCs w:val="20"/>
          <w:lang w:val="en-GB"/>
        </w:rPr>
        <w:t xml:space="preserve">the </w:t>
      </w:r>
      <w:r w:rsidR="00360AA5" w:rsidRPr="00722349">
        <w:rPr>
          <w:rFonts w:ascii="Arial" w:hAnsi="Arial" w:cs="Arial"/>
          <w:sz w:val="20"/>
          <w:szCs w:val="20"/>
          <w:lang w:val="en-GB"/>
        </w:rPr>
        <w:t xml:space="preserve">aggregated, </w:t>
      </w:r>
      <w:r w:rsidR="00FE2EBB" w:rsidRPr="00722349">
        <w:rPr>
          <w:rFonts w:ascii="Arial" w:hAnsi="Arial" w:cs="Arial"/>
          <w:sz w:val="20"/>
          <w:szCs w:val="20"/>
          <w:lang w:val="en-GB"/>
        </w:rPr>
        <w:t xml:space="preserve">national level and not </w:t>
      </w:r>
      <w:r w:rsidR="005D1871" w:rsidRPr="00722349">
        <w:rPr>
          <w:rFonts w:ascii="Arial" w:hAnsi="Arial" w:cs="Arial"/>
          <w:sz w:val="20"/>
          <w:szCs w:val="20"/>
          <w:lang w:val="en-GB"/>
        </w:rPr>
        <w:t xml:space="preserve">by individual </w:t>
      </w:r>
      <w:r w:rsidR="00FE2EBB" w:rsidRPr="00722349">
        <w:rPr>
          <w:rFonts w:ascii="Arial" w:hAnsi="Arial" w:cs="Arial"/>
          <w:sz w:val="20"/>
          <w:szCs w:val="20"/>
          <w:lang w:val="en-GB"/>
        </w:rPr>
        <w:t>hospital. Descriptive analys</w:t>
      </w:r>
      <w:r w:rsidR="008C00FB" w:rsidRPr="00722349">
        <w:rPr>
          <w:rFonts w:ascii="Arial" w:hAnsi="Arial" w:cs="Arial"/>
          <w:sz w:val="20"/>
          <w:szCs w:val="20"/>
          <w:lang w:val="en-GB"/>
        </w:rPr>
        <w:t>e</w:t>
      </w:r>
      <w:r w:rsidR="00FE2EBB" w:rsidRPr="00722349">
        <w:rPr>
          <w:rFonts w:ascii="Arial" w:hAnsi="Arial" w:cs="Arial"/>
          <w:sz w:val="20"/>
          <w:szCs w:val="20"/>
          <w:lang w:val="en-GB"/>
        </w:rPr>
        <w:t xml:space="preserve">s </w:t>
      </w:r>
      <w:r w:rsidR="008C00FB" w:rsidRPr="00722349">
        <w:rPr>
          <w:rFonts w:ascii="Arial" w:hAnsi="Arial" w:cs="Arial"/>
          <w:sz w:val="20"/>
          <w:szCs w:val="20"/>
          <w:lang w:val="en-GB"/>
        </w:rPr>
        <w:t xml:space="preserve">were </w:t>
      </w:r>
      <w:r w:rsidR="00053FF0" w:rsidRPr="00722349">
        <w:rPr>
          <w:rFonts w:ascii="Arial" w:hAnsi="Arial" w:cs="Arial"/>
          <w:sz w:val="20"/>
          <w:szCs w:val="20"/>
          <w:lang w:val="en-GB"/>
        </w:rPr>
        <w:t>performed</w:t>
      </w:r>
      <w:r w:rsidR="00FE2EBB" w:rsidRPr="00722349">
        <w:rPr>
          <w:rFonts w:ascii="Arial" w:hAnsi="Arial" w:cs="Arial"/>
          <w:sz w:val="20"/>
          <w:szCs w:val="20"/>
          <w:lang w:val="en-GB"/>
        </w:rPr>
        <w:t xml:space="preserve"> by using the statistical package </w:t>
      </w:r>
      <w:r w:rsidR="00AC02EE" w:rsidRPr="00722349">
        <w:rPr>
          <w:rFonts w:ascii="Arial" w:hAnsi="Arial" w:cs="Arial"/>
          <w:sz w:val="20"/>
          <w:szCs w:val="20"/>
          <w:lang w:val="en-GB"/>
        </w:rPr>
        <w:t xml:space="preserve">IBM </w:t>
      </w:r>
      <w:r w:rsidR="00FE2EBB" w:rsidRPr="00722349">
        <w:rPr>
          <w:rFonts w:ascii="Arial" w:hAnsi="Arial" w:cs="Arial"/>
          <w:sz w:val="20"/>
          <w:szCs w:val="20"/>
          <w:lang w:val="en-GB"/>
        </w:rPr>
        <w:t>SPSS</w:t>
      </w:r>
      <w:r w:rsidR="00AC02EE" w:rsidRPr="00722349">
        <w:rPr>
          <w:rFonts w:ascii="Arial" w:hAnsi="Arial" w:cs="Arial"/>
          <w:sz w:val="20"/>
          <w:szCs w:val="20"/>
          <w:lang w:val="en-GB"/>
        </w:rPr>
        <w:t xml:space="preserve"> Statistics 22</w:t>
      </w:r>
      <w:r w:rsidR="00D8180A" w:rsidRPr="00722349">
        <w:rPr>
          <w:rFonts w:ascii="Arial" w:hAnsi="Arial" w:cs="Arial"/>
          <w:sz w:val="20"/>
          <w:szCs w:val="20"/>
          <w:lang w:val="en-GB"/>
        </w:rPr>
        <w:t xml:space="preserve"> (SPSS Inc., Chicago, IL)</w:t>
      </w:r>
      <w:r w:rsidR="00FE2EBB" w:rsidRPr="00722349">
        <w:rPr>
          <w:rFonts w:ascii="Arial" w:hAnsi="Arial" w:cs="Arial"/>
          <w:sz w:val="20"/>
          <w:szCs w:val="20"/>
          <w:lang w:val="en-GB"/>
        </w:rPr>
        <w:t xml:space="preserve">. </w:t>
      </w:r>
    </w:p>
    <w:p w14:paraId="64345A58" w14:textId="77777777" w:rsidR="00FE2EBB" w:rsidRPr="00722349" w:rsidRDefault="00FE2EBB" w:rsidP="00D847EC">
      <w:pPr>
        <w:spacing w:after="0" w:line="480" w:lineRule="auto"/>
        <w:jc w:val="both"/>
        <w:rPr>
          <w:rFonts w:ascii="Arial" w:hAnsi="Arial" w:cs="Arial"/>
          <w:i/>
          <w:sz w:val="20"/>
          <w:szCs w:val="20"/>
          <w:lang w:val="en-GB"/>
        </w:rPr>
      </w:pPr>
    </w:p>
    <w:p w14:paraId="477AD835" w14:textId="77777777" w:rsidR="00FE2EBB" w:rsidRPr="00722349" w:rsidRDefault="00FE2EBB" w:rsidP="00D847EC">
      <w:pPr>
        <w:spacing w:after="0" w:line="480" w:lineRule="auto"/>
        <w:jc w:val="both"/>
        <w:rPr>
          <w:rFonts w:ascii="Arial" w:hAnsi="Arial" w:cs="Arial"/>
          <w:szCs w:val="20"/>
          <w:lang w:val="en-GB"/>
        </w:rPr>
      </w:pPr>
      <w:r w:rsidRPr="00722349">
        <w:rPr>
          <w:rFonts w:ascii="Arial" w:hAnsi="Arial" w:cs="Arial"/>
          <w:szCs w:val="20"/>
          <w:lang w:val="en-GB"/>
        </w:rPr>
        <w:t>Ethical considerations</w:t>
      </w:r>
    </w:p>
    <w:p w14:paraId="4EC534DB" w14:textId="77777777" w:rsidR="00FE2EBB" w:rsidRPr="00722349" w:rsidRDefault="00FE2EBB"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 xml:space="preserve">This research was </w:t>
      </w:r>
      <w:r w:rsidR="007C6D49" w:rsidRPr="00722349">
        <w:rPr>
          <w:rFonts w:ascii="Arial" w:hAnsi="Arial" w:cs="Arial"/>
          <w:sz w:val="20"/>
          <w:szCs w:val="20"/>
          <w:lang w:val="en-GB"/>
        </w:rPr>
        <w:t xml:space="preserve">approved </w:t>
      </w:r>
      <w:r w:rsidRPr="00722349">
        <w:rPr>
          <w:rFonts w:ascii="Arial" w:hAnsi="Arial" w:cs="Arial"/>
          <w:sz w:val="20"/>
          <w:szCs w:val="20"/>
          <w:lang w:val="en-GB"/>
        </w:rPr>
        <w:t>by the Medical Ethics committee of KU</w:t>
      </w:r>
      <w:r w:rsidR="008C00FB" w:rsidRPr="00722349">
        <w:rPr>
          <w:rFonts w:ascii="Arial" w:hAnsi="Arial" w:cs="Arial"/>
          <w:sz w:val="20"/>
          <w:szCs w:val="20"/>
          <w:lang w:val="en-GB"/>
        </w:rPr>
        <w:t xml:space="preserve"> </w:t>
      </w:r>
      <w:r w:rsidRPr="00722349">
        <w:rPr>
          <w:rFonts w:ascii="Arial" w:hAnsi="Arial" w:cs="Arial"/>
          <w:sz w:val="20"/>
          <w:szCs w:val="20"/>
          <w:lang w:val="en-GB"/>
        </w:rPr>
        <w:t>L</w:t>
      </w:r>
      <w:r w:rsidR="00196EA5" w:rsidRPr="00722349">
        <w:rPr>
          <w:rFonts w:ascii="Arial" w:hAnsi="Arial" w:cs="Arial"/>
          <w:sz w:val="20"/>
          <w:szCs w:val="20"/>
          <w:lang w:val="en-GB"/>
        </w:rPr>
        <w:t>euven</w:t>
      </w:r>
      <w:r w:rsidR="007C6D49" w:rsidRPr="00722349">
        <w:rPr>
          <w:rFonts w:ascii="Arial" w:hAnsi="Arial" w:cs="Arial"/>
          <w:sz w:val="20"/>
          <w:szCs w:val="20"/>
          <w:lang w:val="en-GB"/>
        </w:rPr>
        <w:t xml:space="preserve"> (</w:t>
      </w:r>
      <w:r w:rsidR="00B66671" w:rsidRPr="00722349">
        <w:rPr>
          <w:rFonts w:ascii="Arial" w:hAnsi="Arial" w:cs="Arial"/>
          <w:sz w:val="20"/>
          <w:szCs w:val="20"/>
          <w:lang w:val="en-GB"/>
        </w:rPr>
        <w:t>ML10046).</w:t>
      </w:r>
      <w:r w:rsidRPr="00722349">
        <w:rPr>
          <w:rFonts w:ascii="Arial" w:hAnsi="Arial" w:cs="Arial"/>
          <w:sz w:val="20"/>
          <w:szCs w:val="20"/>
          <w:lang w:val="en-GB"/>
        </w:rPr>
        <w:t xml:space="preserve"> </w:t>
      </w:r>
      <w:r w:rsidR="007C6D49" w:rsidRPr="00722349">
        <w:rPr>
          <w:rFonts w:ascii="Arial" w:hAnsi="Arial" w:cs="Arial"/>
          <w:sz w:val="20"/>
          <w:szCs w:val="20"/>
          <w:lang w:val="en-GB"/>
        </w:rPr>
        <w:t xml:space="preserve">Informed consent was </w:t>
      </w:r>
      <w:r w:rsidR="00360AA5" w:rsidRPr="00722349">
        <w:rPr>
          <w:rFonts w:ascii="Arial" w:hAnsi="Arial" w:cs="Arial"/>
          <w:sz w:val="20"/>
          <w:szCs w:val="20"/>
          <w:lang w:val="en-GB"/>
        </w:rPr>
        <w:t>assumed</w:t>
      </w:r>
      <w:r w:rsidR="00226954" w:rsidRPr="00722349">
        <w:rPr>
          <w:rFonts w:ascii="Arial" w:hAnsi="Arial" w:cs="Arial"/>
          <w:sz w:val="20"/>
          <w:szCs w:val="20"/>
          <w:lang w:val="en-GB"/>
        </w:rPr>
        <w:t xml:space="preserve"> </w:t>
      </w:r>
      <w:r w:rsidR="007C6D49" w:rsidRPr="00722349">
        <w:rPr>
          <w:rFonts w:ascii="Arial" w:hAnsi="Arial" w:cs="Arial"/>
          <w:sz w:val="20"/>
          <w:szCs w:val="20"/>
          <w:lang w:val="en-GB"/>
        </w:rPr>
        <w:t>by</w:t>
      </w:r>
      <w:r w:rsidR="00497563" w:rsidRPr="00722349">
        <w:rPr>
          <w:rFonts w:ascii="Arial" w:hAnsi="Arial" w:cs="Arial"/>
          <w:sz w:val="20"/>
          <w:szCs w:val="20"/>
          <w:lang w:val="en-GB"/>
        </w:rPr>
        <w:t xml:space="preserve"> returning a completed survey. </w:t>
      </w:r>
      <w:r w:rsidRPr="00722349">
        <w:rPr>
          <w:rFonts w:ascii="Arial" w:hAnsi="Arial" w:cs="Arial"/>
          <w:sz w:val="20"/>
          <w:szCs w:val="20"/>
          <w:lang w:val="en-GB"/>
        </w:rPr>
        <w:t>The participation was voluntary and personal information was handled confidential</w:t>
      </w:r>
      <w:r w:rsidR="00856EAD" w:rsidRPr="00722349">
        <w:rPr>
          <w:rFonts w:ascii="Arial" w:hAnsi="Arial" w:cs="Arial"/>
          <w:sz w:val="20"/>
          <w:szCs w:val="20"/>
          <w:lang w:val="en-GB"/>
        </w:rPr>
        <w:t>ly</w:t>
      </w:r>
      <w:r w:rsidR="003B57DE" w:rsidRPr="00722349">
        <w:rPr>
          <w:rFonts w:ascii="Arial" w:hAnsi="Arial" w:cs="Arial"/>
          <w:sz w:val="20"/>
          <w:szCs w:val="20"/>
          <w:lang w:val="en-GB"/>
        </w:rPr>
        <w:t>.</w:t>
      </w:r>
    </w:p>
    <w:p w14:paraId="7E8999F6" w14:textId="77777777" w:rsidR="009A1062" w:rsidRPr="00722349" w:rsidRDefault="009A1062" w:rsidP="00D847EC">
      <w:pPr>
        <w:spacing w:after="0" w:line="480" w:lineRule="auto"/>
        <w:rPr>
          <w:rFonts w:ascii="Arial" w:hAnsi="Arial" w:cs="Arial"/>
          <w:i/>
          <w:sz w:val="20"/>
          <w:szCs w:val="20"/>
          <w:lang w:val="en-GB"/>
        </w:rPr>
      </w:pPr>
    </w:p>
    <w:p w14:paraId="7FE45B7D" w14:textId="77777777" w:rsidR="00FE2EBB" w:rsidRPr="00722349" w:rsidRDefault="00FE2EBB" w:rsidP="00D847EC">
      <w:pPr>
        <w:pStyle w:val="Heading2"/>
        <w:spacing w:after="120" w:line="480" w:lineRule="auto"/>
        <w:rPr>
          <w:rFonts w:ascii="Arial" w:hAnsi="Arial" w:cs="Arial"/>
          <w:i/>
          <w:color w:val="auto"/>
          <w:sz w:val="20"/>
          <w:lang w:val="en-GB"/>
        </w:rPr>
      </w:pPr>
      <w:bookmarkStart w:id="59" w:name="_Toc387833019"/>
      <w:r w:rsidRPr="00722349">
        <w:rPr>
          <w:rFonts w:ascii="Arial" w:hAnsi="Arial" w:cs="Arial"/>
          <w:color w:val="auto"/>
          <w:lang w:val="en-GB"/>
        </w:rPr>
        <w:t>Results</w:t>
      </w:r>
      <w:bookmarkEnd w:id="59"/>
      <w:r w:rsidRPr="00722349">
        <w:rPr>
          <w:rFonts w:ascii="Arial" w:hAnsi="Arial" w:cs="Arial"/>
          <w:color w:val="auto"/>
          <w:lang w:val="en-GB"/>
        </w:rPr>
        <w:t xml:space="preserve"> </w:t>
      </w:r>
    </w:p>
    <w:p w14:paraId="7696C49D" w14:textId="77777777" w:rsidR="00FE2EBB" w:rsidRPr="00722349" w:rsidRDefault="00FE2EBB" w:rsidP="00D847EC">
      <w:pPr>
        <w:tabs>
          <w:tab w:val="left" w:pos="2400"/>
        </w:tabs>
        <w:spacing w:after="0" w:line="480" w:lineRule="auto"/>
        <w:jc w:val="both"/>
        <w:rPr>
          <w:rFonts w:ascii="Arial" w:hAnsi="Arial" w:cs="Arial"/>
          <w:szCs w:val="20"/>
          <w:lang w:val="en-GB"/>
        </w:rPr>
      </w:pPr>
      <w:r w:rsidRPr="00722349">
        <w:rPr>
          <w:rFonts w:ascii="Arial" w:hAnsi="Arial" w:cs="Arial"/>
          <w:szCs w:val="20"/>
          <w:lang w:val="en-GB"/>
        </w:rPr>
        <w:t xml:space="preserve">Sample characteristics </w:t>
      </w:r>
    </w:p>
    <w:p w14:paraId="1101C522" w14:textId="1FAE37C4" w:rsidR="00F93003" w:rsidRPr="00722349" w:rsidRDefault="00FE2EBB" w:rsidP="00D847EC">
      <w:pPr>
        <w:tabs>
          <w:tab w:val="left" w:pos="2400"/>
        </w:tabs>
        <w:spacing w:after="0" w:line="480" w:lineRule="auto"/>
        <w:jc w:val="both"/>
        <w:rPr>
          <w:rFonts w:ascii="Arial" w:hAnsi="Arial" w:cs="Arial"/>
          <w:sz w:val="20"/>
          <w:szCs w:val="20"/>
          <w:lang w:val="en-GB"/>
        </w:rPr>
      </w:pPr>
      <w:r w:rsidRPr="00760500">
        <w:rPr>
          <w:rFonts w:ascii="Arial" w:hAnsi="Arial" w:cs="Arial"/>
          <w:color w:val="FF0000"/>
          <w:sz w:val="20"/>
          <w:szCs w:val="20"/>
          <w:lang w:val="en-GB"/>
        </w:rPr>
        <w:t>Of the study population</w:t>
      </w:r>
      <w:r w:rsidR="00032C8B" w:rsidRPr="00760500">
        <w:rPr>
          <w:rFonts w:ascii="Arial" w:hAnsi="Arial" w:cs="Arial"/>
          <w:color w:val="FF0000"/>
          <w:sz w:val="20"/>
          <w:szCs w:val="20"/>
          <w:lang w:val="en-GB"/>
        </w:rPr>
        <w:t xml:space="preserve"> (n=100)</w:t>
      </w:r>
      <w:r w:rsidRPr="00760500">
        <w:rPr>
          <w:rFonts w:ascii="Arial" w:hAnsi="Arial" w:cs="Arial"/>
          <w:color w:val="FF0000"/>
          <w:sz w:val="20"/>
          <w:szCs w:val="20"/>
          <w:lang w:val="en-GB"/>
        </w:rPr>
        <w:t xml:space="preserve">, seventy-eight questionnaires </w:t>
      </w:r>
      <w:r w:rsidR="00032C8B" w:rsidRPr="00760500">
        <w:rPr>
          <w:rFonts w:ascii="Arial" w:hAnsi="Arial" w:cs="Arial"/>
          <w:color w:val="FF0000"/>
          <w:sz w:val="20"/>
          <w:szCs w:val="20"/>
          <w:lang w:val="en-GB"/>
        </w:rPr>
        <w:t xml:space="preserve">were </w:t>
      </w:r>
      <w:r w:rsidRPr="00760500">
        <w:rPr>
          <w:rFonts w:ascii="Arial" w:hAnsi="Arial" w:cs="Arial"/>
          <w:color w:val="FF0000"/>
          <w:sz w:val="20"/>
          <w:szCs w:val="20"/>
          <w:lang w:val="en-GB"/>
        </w:rPr>
        <w:t>returned</w:t>
      </w:r>
      <w:r w:rsidR="00F93003" w:rsidRPr="00760500">
        <w:rPr>
          <w:rFonts w:ascii="Arial" w:hAnsi="Arial" w:cs="Arial"/>
          <w:color w:val="FF0000"/>
          <w:sz w:val="20"/>
          <w:szCs w:val="20"/>
          <w:lang w:val="en-GB"/>
        </w:rPr>
        <w:t xml:space="preserve"> from the G</w:t>
      </w:r>
      <w:r w:rsidR="00B874E5" w:rsidRPr="00760500">
        <w:rPr>
          <w:rFonts w:ascii="Arial" w:hAnsi="Arial" w:cs="Arial"/>
          <w:color w:val="FF0000"/>
          <w:sz w:val="20"/>
          <w:szCs w:val="20"/>
          <w:lang w:val="en-GB"/>
        </w:rPr>
        <w:t>S</w:t>
      </w:r>
      <w:r w:rsidR="00BD56DD" w:rsidRPr="00760500">
        <w:rPr>
          <w:rFonts w:ascii="Arial" w:hAnsi="Arial" w:cs="Arial"/>
          <w:color w:val="FF0000"/>
          <w:sz w:val="20"/>
          <w:szCs w:val="20"/>
          <w:lang w:val="en-GB"/>
        </w:rPr>
        <w:t>s</w:t>
      </w:r>
      <w:r w:rsidRPr="00760500">
        <w:rPr>
          <w:rFonts w:ascii="Arial" w:hAnsi="Arial" w:cs="Arial"/>
          <w:color w:val="FF0000"/>
          <w:sz w:val="20"/>
          <w:szCs w:val="20"/>
          <w:lang w:val="en-GB"/>
        </w:rPr>
        <w:t xml:space="preserve">. </w:t>
      </w:r>
      <w:r w:rsidR="004170E1" w:rsidRPr="00760500">
        <w:rPr>
          <w:rFonts w:ascii="Arial" w:hAnsi="Arial" w:cs="Arial"/>
          <w:color w:val="FF0000"/>
          <w:sz w:val="20"/>
          <w:szCs w:val="20"/>
          <w:lang w:val="en-GB"/>
        </w:rPr>
        <w:t>Returned q</w:t>
      </w:r>
      <w:r w:rsidRPr="00760500">
        <w:rPr>
          <w:rFonts w:ascii="Arial" w:hAnsi="Arial" w:cs="Arial"/>
          <w:color w:val="FF0000"/>
          <w:sz w:val="20"/>
          <w:szCs w:val="20"/>
          <w:lang w:val="en-GB"/>
        </w:rPr>
        <w:t>uestionnaires</w:t>
      </w:r>
      <w:r w:rsidR="006F3781" w:rsidRPr="00760500">
        <w:rPr>
          <w:rFonts w:ascii="Arial" w:hAnsi="Arial" w:cs="Arial"/>
          <w:color w:val="FF0000"/>
          <w:sz w:val="20"/>
          <w:szCs w:val="20"/>
          <w:lang w:val="en-GB"/>
        </w:rPr>
        <w:t xml:space="preserve"> </w:t>
      </w:r>
      <w:r w:rsidR="004170E1" w:rsidRPr="00760500">
        <w:rPr>
          <w:rFonts w:ascii="Arial" w:hAnsi="Arial" w:cs="Arial"/>
          <w:color w:val="FF0000"/>
          <w:sz w:val="20"/>
          <w:szCs w:val="20"/>
          <w:lang w:val="en-GB"/>
        </w:rPr>
        <w:t>were removed if</w:t>
      </w:r>
      <w:r w:rsidR="005D5B0F" w:rsidRPr="00760500">
        <w:rPr>
          <w:rFonts w:ascii="Arial" w:hAnsi="Arial" w:cs="Arial"/>
          <w:color w:val="FF0000"/>
          <w:sz w:val="20"/>
          <w:szCs w:val="20"/>
          <w:lang w:val="en-GB"/>
        </w:rPr>
        <w:t xml:space="preserve"> only </w:t>
      </w:r>
      <w:r w:rsidR="00611126" w:rsidRPr="00760500">
        <w:rPr>
          <w:rFonts w:ascii="Arial" w:hAnsi="Arial" w:cs="Arial"/>
          <w:color w:val="FF0000"/>
          <w:sz w:val="20"/>
          <w:szCs w:val="20"/>
          <w:lang w:val="en-GB"/>
        </w:rPr>
        <w:t xml:space="preserve">the general information of the hospital was </w:t>
      </w:r>
      <w:r w:rsidR="006F3781" w:rsidRPr="00760500">
        <w:rPr>
          <w:rFonts w:ascii="Arial" w:hAnsi="Arial" w:cs="Arial"/>
          <w:color w:val="FF0000"/>
          <w:sz w:val="20"/>
          <w:szCs w:val="20"/>
          <w:lang w:val="en-GB"/>
        </w:rPr>
        <w:t>completed (n=29). A</w:t>
      </w:r>
      <w:r w:rsidRPr="00760500">
        <w:rPr>
          <w:rFonts w:ascii="Arial" w:hAnsi="Arial" w:cs="Arial"/>
          <w:color w:val="FF0000"/>
          <w:sz w:val="20"/>
          <w:szCs w:val="20"/>
          <w:lang w:val="en-GB"/>
        </w:rPr>
        <w:t xml:space="preserve"> total </w:t>
      </w:r>
      <w:r w:rsidR="00FF5929" w:rsidRPr="00760500">
        <w:rPr>
          <w:rFonts w:ascii="Arial" w:hAnsi="Arial" w:cs="Arial"/>
          <w:color w:val="FF0000"/>
          <w:sz w:val="20"/>
          <w:szCs w:val="20"/>
          <w:lang w:val="en-GB"/>
        </w:rPr>
        <w:t xml:space="preserve">of 49 </w:t>
      </w:r>
      <w:r w:rsidR="006F3781" w:rsidRPr="00760500">
        <w:rPr>
          <w:rFonts w:ascii="Arial" w:hAnsi="Arial" w:cs="Arial"/>
          <w:color w:val="FF0000"/>
          <w:sz w:val="20"/>
          <w:szCs w:val="20"/>
          <w:lang w:val="en-GB"/>
        </w:rPr>
        <w:t>surveys</w:t>
      </w:r>
      <w:r w:rsidR="00FF5929" w:rsidRPr="00760500">
        <w:rPr>
          <w:rFonts w:ascii="Arial" w:hAnsi="Arial" w:cs="Arial"/>
          <w:color w:val="FF0000"/>
          <w:sz w:val="20"/>
          <w:szCs w:val="20"/>
          <w:lang w:val="en-GB"/>
        </w:rPr>
        <w:t xml:space="preserve"> (49% </w:t>
      </w:r>
      <w:r w:rsidRPr="00760500">
        <w:rPr>
          <w:rFonts w:ascii="Arial" w:hAnsi="Arial" w:cs="Arial"/>
          <w:color w:val="FF0000"/>
          <w:sz w:val="20"/>
          <w:szCs w:val="20"/>
          <w:lang w:val="en-GB"/>
        </w:rPr>
        <w:t>response rate</w:t>
      </w:r>
      <w:r w:rsidR="00FF5929" w:rsidRPr="00760500">
        <w:rPr>
          <w:rFonts w:ascii="Arial" w:hAnsi="Arial" w:cs="Arial"/>
          <w:color w:val="FF0000"/>
          <w:sz w:val="20"/>
          <w:szCs w:val="20"/>
          <w:lang w:val="en-GB"/>
        </w:rPr>
        <w:t>)</w:t>
      </w:r>
      <w:r w:rsidR="006F3781" w:rsidRPr="00760500">
        <w:rPr>
          <w:rFonts w:ascii="Arial" w:hAnsi="Arial" w:cs="Arial"/>
          <w:color w:val="FF0000"/>
          <w:sz w:val="20"/>
          <w:szCs w:val="20"/>
          <w:lang w:val="en-GB"/>
        </w:rPr>
        <w:t xml:space="preserve"> were collected successfully</w:t>
      </w:r>
      <w:r w:rsidRPr="00722349">
        <w:rPr>
          <w:rFonts w:ascii="Arial" w:hAnsi="Arial" w:cs="Arial"/>
          <w:sz w:val="20"/>
          <w:szCs w:val="20"/>
          <w:lang w:val="en-GB"/>
        </w:rPr>
        <w:t xml:space="preserve">. Five </w:t>
      </w:r>
      <w:r w:rsidR="007730FA" w:rsidRPr="00722349">
        <w:rPr>
          <w:rFonts w:ascii="Arial" w:hAnsi="Arial" w:cs="Arial"/>
          <w:sz w:val="20"/>
          <w:szCs w:val="20"/>
          <w:lang w:val="en-GB"/>
        </w:rPr>
        <w:t xml:space="preserve">of the seven </w:t>
      </w:r>
      <w:r w:rsidRPr="00722349">
        <w:rPr>
          <w:rFonts w:ascii="Arial" w:hAnsi="Arial" w:cs="Arial"/>
          <w:sz w:val="20"/>
          <w:szCs w:val="20"/>
          <w:lang w:val="en-GB"/>
        </w:rPr>
        <w:t>university hospitals completed the survey</w:t>
      </w:r>
      <w:r w:rsidR="007730FA" w:rsidRPr="00722349">
        <w:rPr>
          <w:rFonts w:ascii="Arial" w:hAnsi="Arial" w:cs="Arial"/>
          <w:sz w:val="20"/>
          <w:szCs w:val="20"/>
          <w:lang w:val="en-GB"/>
        </w:rPr>
        <w:t>, representing</w:t>
      </w:r>
      <w:r w:rsidRPr="00722349">
        <w:rPr>
          <w:rFonts w:ascii="Arial" w:hAnsi="Arial" w:cs="Arial"/>
          <w:sz w:val="20"/>
          <w:szCs w:val="20"/>
          <w:lang w:val="en-GB"/>
        </w:rPr>
        <w:t xml:space="preserve"> 10%</w:t>
      </w:r>
      <w:r w:rsidR="007730FA" w:rsidRPr="00722349">
        <w:rPr>
          <w:rFonts w:ascii="Arial" w:hAnsi="Arial" w:cs="Arial"/>
          <w:sz w:val="20"/>
          <w:szCs w:val="20"/>
          <w:lang w:val="en-GB"/>
        </w:rPr>
        <w:t xml:space="preserve"> of all respondents</w:t>
      </w:r>
      <w:r w:rsidRPr="00722349">
        <w:rPr>
          <w:rFonts w:ascii="Arial" w:hAnsi="Arial" w:cs="Arial"/>
          <w:sz w:val="20"/>
          <w:szCs w:val="20"/>
          <w:lang w:val="en-GB"/>
        </w:rPr>
        <w:t xml:space="preserve">. </w:t>
      </w:r>
      <w:r w:rsidR="00F93003" w:rsidRPr="00722349">
        <w:rPr>
          <w:rFonts w:ascii="Arial" w:hAnsi="Arial" w:cs="Arial"/>
          <w:sz w:val="20"/>
          <w:szCs w:val="20"/>
          <w:lang w:val="en-GB"/>
        </w:rPr>
        <w:t>The main characteristics of the sample are given in Table 1.</w:t>
      </w:r>
    </w:p>
    <w:p w14:paraId="0BF453D7" w14:textId="77777777" w:rsidR="00DC4DA7" w:rsidRPr="00722349" w:rsidRDefault="00DC4DA7" w:rsidP="00D847EC">
      <w:pPr>
        <w:tabs>
          <w:tab w:val="left" w:pos="2400"/>
        </w:tabs>
        <w:spacing w:after="0" w:line="480" w:lineRule="auto"/>
        <w:jc w:val="both"/>
        <w:rPr>
          <w:rFonts w:ascii="Arial" w:hAnsi="Arial" w:cs="Arial"/>
          <w:sz w:val="20"/>
          <w:szCs w:val="20"/>
          <w:lang w:val="en-GB"/>
        </w:rPr>
      </w:pPr>
    </w:p>
    <w:p w14:paraId="37411235" w14:textId="77777777" w:rsidR="00F93003" w:rsidRPr="00722349" w:rsidRDefault="00DC4DA7" w:rsidP="00D847EC">
      <w:pPr>
        <w:tabs>
          <w:tab w:val="left" w:pos="2400"/>
        </w:tabs>
        <w:spacing w:after="0" w:line="480" w:lineRule="auto"/>
        <w:jc w:val="both"/>
        <w:rPr>
          <w:rFonts w:ascii="Arial" w:hAnsi="Arial" w:cs="Arial"/>
          <w:i/>
          <w:sz w:val="20"/>
          <w:szCs w:val="20"/>
          <w:lang w:val="en-GB"/>
        </w:rPr>
      </w:pPr>
      <w:r w:rsidRPr="00722349">
        <w:rPr>
          <w:rFonts w:ascii="Arial" w:hAnsi="Arial" w:cs="Arial"/>
          <w:i/>
          <w:sz w:val="20"/>
          <w:szCs w:val="20"/>
          <w:lang w:val="en-GB"/>
        </w:rPr>
        <w:t>&lt;Please insert Table1 around here &gt;</w:t>
      </w:r>
    </w:p>
    <w:p w14:paraId="56645072" w14:textId="77777777" w:rsidR="00DC4DA7" w:rsidRPr="00722349" w:rsidRDefault="00DC4DA7" w:rsidP="00D847EC">
      <w:pPr>
        <w:tabs>
          <w:tab w:val="left" w:pos="2400"/>
        </w:tabs>
        <w:spacing w:after="0" w:line="480" w:lineRule="auto"/>
        <w:jc w:val="both"/>
        <w:rPr>
          <w:rFonts w:ascii="Arial" w:hAnsi="Arial" w:cs="Arial"/>
          <w:i/>
          <w:sz w:val="20"/>
          <w:szCs w:val="20"/>
          <w:lang w:val="en-GB"/>
        </w:rPr>
      </w:pPr>
    </w:p>
    <w:p w14:paraId="616F1368" w14:textId="737B84AB" w:rsidR="00F93003" w:rsidRPr="00722349" w:rsidRDefault="00F93003"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lastRenderedPageBreak/>
        <w:t xml:space="preserve">The heads of the ED returned only 12 </w:t>
      </w:r>
      <w:r w:rsidRPr="00760500">
        <w:rPr>
          <w:rFonts w:ascii="Arial" w:hAnsi="Arial" w:cs="Arial"/>
          <w:color w:val="FF0000"/>
          <w:sz w:val="20"/>
          <w:szCs w:val="20"/>
          <w:lang w:val="en-GB"/>
        </w:rPr>
        <w:t>questionnaires. Due to t</w:t>
      </w:r>
      <w:r w:rsidR="006F3781" w:rsidRPr="00760500">
        <w:rPr>
          <w:rFonts w:ascii="Arial" w:hAnsi="Arial" w:cs="Arial"/>
          <w:color w:val="FF0000"/>
          <w:sz w:val="20"/>
          <w:szCs w:val="20"/>
          <w:lang w:val="en-GB"/>
        </w:rPr>
        <w:t>he</w:t>
      </w:r>
      <w:r w:rsidRPr="00760500">
        <w:rPr>
          <w:rFonts w:ascii="Arial" w:hAnsi="Arial" w:cs="Arial"/>
          <w:color w:val="FF0000"/>
          <w:sz w:val="20"/>
          <w:szCs w:val="20"/>
          <w:lang w:val="en-GB"/>
        </w:rPr>
        <w:t xml:space="preserve"> low response rate and </w:t>
      </w:r>
      <w:r w:rsidR="006F3781" w:rsidRPr="00760500">
        <w:rPr>
          <w:rFonts w:ascii="Arial" w:hAnsi="Arial" w:cs="Arial"/>
          <w:color w:val="FF0000"/>
          <w:sz w:val="20"/>
          <w:szCs w:val="20"/>
          <w:lang w:val="en-GB"/>
        </w:rPr>
        <w:t xml:space="preserve">many missing data </w:t>
      </w:r>
      <w:r w:rsidR="00611126" w:rsidRPr="00760500">
        <w:rPr>
          <w:rFonts w:ascii="Arial" w:hAnsi="Arial" w:cs="Arial"/>
          <w:color w:val="FF0000"/>
          <w:sz w:val="20"/>
          <w:szCs w:val="20"/>
          <w:lang w:val="en-GB"/>
        </w:rPr>
        <w:t>w</w:t>
      </w:r>
      <w:r w:rsidR="00611126">
        <w:rPr>
          <w:rFonts w:ascii="Arial" w:hAnsi="Arial" w:cs="Arial"/>
          <w:sz w:val="20"/>
          <w:szCs w:val="20"/>
          <w:lang w:val="en-GB"/>
        </w:rPr>
        <w:t>ithin the returned questionnaires</w:t>
      </w:r>
      <w:r w:rsidRPr="00722349">
        <w:rPr>
          <w:rFonts w:ascii="Arial" w:hAnsi="Arial" w:cs="Arial"/>
          <w:sz w:val="20"/>
          <w:szCs w:val="20"/>
          <w:lang w:val="en-GB"/>
        </w:rPr>
        <w:t>, the results</w:t>
      </w:r>
      <w:r w:rsidR="009A40A3" w:rsidRPr="00722349">
        <w:rPr>
          <w:rFonts w:ascii="Arial" w:hAnsi="Arial" w:cs="Arial"/>
          <w:sz w:val="20"/>
          <w:szCs w:val="20"/>
          <w:lang w:val="en-GB"/>
        </w:rPr>
        <w:t xml:space="preserve"> from</w:t>
      </w:r>
      <w:r w:rsidRPr="00722349">
        <w:rPr>
          <w:rFonts w:ascii="Arial" w:hAnsi="Arial" w:cs="Arial"/>
          <w:sz w:val="20"/>
          <w:szCs w:val="20"/>
          <w:lang w:val="en-GB"/>
        </w:rPr>
        <w:t xml:space="preserve"> the ED </w:t>
      </w:r>
      <w:r w:rsidR="009A40A3" w:rsidRPr="00722349">
        <w:rPr>
          <w:rFonts w:ascii="Arial" w:hAnsi="Arial" w:cs="Arial"/>
          <w:sz w:val="20"/>
          <w:szCs w:val="20"/>
          <w:lang w:val="en-GB"/>
        </w:rPr>
        <w:t>are</w:t>
      </w:r>
      <w:r w:rsidRPr="00722349">
        <w:rPr>
          <w:rFonts w:ascii="Arial" w:hAnsi="Arial" w:cs="Arial"/>
          <w:sz w:val="20"/>
          <w:szCs w:val="20"/>
          <w:lang w:val="en-GB"/>
        </w:rPr>
        <w:t xml:space="preserve"> not </w:t>
      </w:r>
      <w:r w:rsidR="00E407E6" w:rsidRPr="00722349">
        <w:rPr>
          <w:rFonts w:ascii="Arial" w:hAnsi="Arial" w:cs="Arial"/>
          <w:sz w:val="20"/>
          <w:szCs w:val="20"/>
          <w:lang w:val="en-GB"/>
        </w:rPr>
        <w:t xml:space="preserve">further </w:t>
      </w:r>
      <w:r w:rsidRPr="00722349">
        <w:rPr>
          <w:rFonts w:ascii="Arial" w:hAnsi="Arial" w:cs="Arial"/>
          <w:sz w:val="20"/>
          <w:szCs w:val="20"/>
          <w:lang w:val="en-GB"/>
        </w:rPr>
        <w:t xml:space="preserve">reported in this paper. </w:t>
      </w:r>
    </w:p>
    <w:p w14:paraId="7D486F7E" w14:textId="77777777" w:rsidR="00F81B5C" w:rsidRPr="00722349" w:rsidRDefault="00F81B5C" w:rsidP="00D847EC">
      <w:pPr>
        <w:tabs>
          <w:tab w:val="left" w:pos="2400"/>
        </w:tabs>
        <w:spacing w:after="0" w:line="480" w:lineRule="auto"/>
        <w:jc w:val="both"/>
        <w:rPr>
          <w:rFonts w:ascii="Arial" w:hAnsi="Arial" w:cs="Arial"/>
          <w:sz w:val="20"/>
          <w:szCs w:val="20"/>
          <w:lang w:val="en-GB"/>
        </w:rPr>
      </w:pPr>
    </w:p>
    <w:p w14:paraId="5EEA387F" w14:textId="77777777" w:rsidR="00FE2EBB" w:rsidRPr="00722349" w:rsidRDefault="002725D1" w:rsidP="00D847EC">
      <w:pPr>
        <w:tabs>
          <w:tab w:val="left" w:pos="2400"/>
        </w:tabs>
        <w:spacing w:after="0" w:line="480" w:lineRule="auto"/>
        <w:jc w:val="both"/>
        <w:rPr>
          <w:rFonts w:ascii="Arial" w:hAnsi="Arial" w:cs="Arial"/>
          <w:szCs w:val="20"/>
          <w:lang w:val="en-GB"/>
        </w:rPr>
      </w:pPr>
      <w:r w:rsidRPr="00722349">
        <w:rPr>
          <w:rFonts w:ascii="Arial" w:hAnsi="Arial" w:cs="Arial"/>
          <w:szCs w:val="20"/>
          <w:lang w:val="en-GB"/>
        </w:rPr>
        <w:t>S</w:t>
      </w:r>
      <w:r w:rsidR="00FE2EBB" w:rsidRPr="00722349">
        <w:rPr>
          <w:rFonts w:ascii="Arial" w:hAnsi="Arial" w:cs="Arial"/>
          <w:szCs w:val="20"/>
          <w:lang w:val="en-GB"/>
        </w:rPr>
        <w:t>urvey</w:t>
      </w:r>
      <w:r w:rsidRPr="00722349">
        <w:rPr>
          <w:rFonts w:ascii="Arial" w:hAnsi="Arial" w:cs="Arial"/>
          <w:szCs w:val="20"/>
          <w:lang w:val="en-GB"/>
        </w:rPr>
        <w:t xml:space="preserve"> results</w:t>
      </w:r>
    </w:p>
    <w:p w14:paraId="5A864690" w14:textId="77777777" w:rsidR="00196EA5" w:rsidRPr="00722349" w:rsidRDefault="00DA4545" w:rsidP="00D847EC">
      <w:pPr>
        <w:tabs>
          <w:tab w:val="left" w:pos="2400"/>
        </w:tabs>
        <w:spacing w:after="0" w:line="480" w:lineRule="auto"/>
        <w:jc w:val="both"/>
        <w:rPr>
          <w:rFonts w:ascii="Arial" w:hAnsi="Arial" w:cs="Arial"/>
          <w:i/>
          <w:sz w:val="20"/>
          <w:szCs w:val="20"/>
          <w:lang w:val="en-GB"/>
        </w:rPr>
      </w:pPr>
      <w:r w:rsidRPr="00722349">
        <w:rPr>
          <w:rFonts w:ascii="Arial" w:hAnsi="Arial" w:cs="Arial"/>
          <w:i/>
          <w:sz w:val="20"/>
          <w:szCs w:val="20"/>
          <w:lang w:val="en-GB"/>
        </w:rPr>
        <w:t>Involvement</w:t>
      </w:r>
      <w:r w:rsidR="00196EA5" w:rsidRPr="00722349">
        <w:rPr>
          <w:rFonts w:ascii="Arial" w:hAnsi="Arial" w:cs="Arial"/>
          <w:i/>
          <w:sz w:val="20"/>
          <w:szCs w:val="20"/>
          <w:lang w:val="en-GB"/>
        </w:rPr>
        <w:t xml:space="preserve"> of the geriatric </w:t>
      </w:r>
      <w:r w:rsidR="00360AA5" w:rsidRPr="00722349">
        <w:rPr>
          <w:rFonts w:ascii="Arial" w:hAnsi="Arial" w:cs="Arial"/>
          <w:i/>
          <w:sz w:val="20"/>
          <w:szCs w:val="20"/>
          <w:lang w:val="en-GB"/>
        </w:rPr>
        <w:t xml:space="preserve">team </w:t>
      </w:r>
      <w:r w:rsidR="008553C5" w:rsidRPr="00722349">
        <w:rPr>
          <w:rFonts w:ascii="Arial" w:hAnsi="Arial" w:cs="Arial"/>
          <w:i/>
          <w:sz w:val="20"/>
          <w:szCs w:val="20"/>
          <w:lang w:val="en-GB"/>
        </w:rPr>
        <w:t>in</w:t>
      </w:r>
      <w:r w:rsidR="00196EA5" w:rsidRPr="00722349">
        <w:rPr>
          <w:rFonts w:ascii="Arial" w:hAnsi="Arial" w:cs="Arial"/>
          <w:i/>
          <w:sz w:val="20"/>
          <w:szCs w:val="20"/>
          <w:lang w:val="en-GB"/>
        </w:rPr>
        <w:t xml:space="preserve"> the ED </w:t>
      </w:r>
    </w:p>
    <w:p w14:paraId="6C4DE7C3" w14:textId="45DF9289" w:rsidR="008C2D04" w:rsidRPr="00722349" w:rsidRDefault="008C0C3B"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 xml:space="preserve">Twenty-six </w:t>
      </w:r>
      <w:r w:rsidR="002725D1" w:rsidRPr="00722349">
        <w:rPr>
          <w:rFonts w:ascii="Arial" w:hAnsi="Arial" w:cs="Arial"/>
          <w:sz w:val="20"/>
          <w:szCs w:val="20"/>
          <w:lang w:val="en-GB"/>
        </w:rPr>
        <w:t xml:space="preserve">of the 49 </w:t>
      </w:r>
      <w:r w:rsidRPr="00722349">
        <w:rPr>
          <w:rFonts w:ascii="Arial" w:hAnsi="Arial" w:cs="Arial"/>
          <w:sz w:val="20"/>
          <w:szCs w:val="20"/>
          <w:lang w:val="en-GB"/>
        </w:rPr>
        <w:t xml:space="preserve">heads </w:t>
      </w:r>
      <w:r w:rsidR="002725D1" w:rsidRPr="00722349">
        <w:rPr>
          <w:rFonts w:ascii="Arial" w:hAnsi="Arial" w:cs="Arial"/>
          <w:sz w:val="20"/>
          <w:szCs w:val="20"/>
          <w:lang w:val="en-GB"/>
        </w:rPr>
        <w:t xml:space="preserve">of </w:t>
      </w:r>
      <w:r w:rsidR="00B874E5" w:rsidRPr="00722349">
        <w:rPr>
          <w:rFonts w:ascii="Arial" w:hAnsi="Arial" w:cs="Arial"/>
          <w:sz w:val="20"/>
          <w:szCs w:val="20"/>
          <w:lang w:val="en-GB"/>
        </w:rPr>
        <w:t xml:space="preserve">GSs </w:t>
      </w:r>
      <w:r w:rsidRPr="00722349">
        <w:rPr>
          <w:rFonts w:ascii="Arial" w:hAnsi="Arial" w:cs="Arial"/>
          <w:sz w:val="20"/>
          <w:szCs w:val="20"/>
          <w:lang w:val="en-GB"/>
        </w:rPr>
        <w:t>(53</w:t>
      </w:r>
      <w:r w:rsidR="009A40A3" w:rsidRPr="00722349">
        <w:rPr>
          <w:rFonts w:ascii="Arial" w:hAnsi="Arial" w:cs="Arial"/>
          <w:sz w:val="20"/>
          <w:szCs w:val="20"/>
          <w:lang w:val="en-GB"/>
        </w:rPr>
        <w:t>%) indicated that there was an agreement</w:t>
      </w:r>
      <w:r w:rsidR="00A21CC5" w:rsidRPr="00722349">
        <w:rPr>
          <w:rFonts w:ascii="Arial" w:hAnsi="Arial" w:cs="Arial"/>
          <w:sz w:val="20"/>
          <w:szCs w:val="20"/>
          <w:lang w:val="en-GB"/>
        </w:rPr>
        <w:t>, mainly informal</w:t>
      </w:r>
      <w:del w:id="60" w:author="Conroy, Simon (Dr.)" w:date="2016-09-07T10:21:00Z">
        <w:r w:rsidR="00A21CC5" w:rsidRPr="00722349" w:rsidDel="000934A1">
          <w:rPr>
            <w:rFonts w:ascii="Arial" w:hAnsi="Arial" w:cs="Arial"/>
            <w:sz w:val="20"/>
            <w:szCs w:val="20"/>
            <w:lang w:val="en-GB"/>
          </w:rPr>
          <w:delText xml:space="preserve"> and unwritten</w:delText>
        </w:r>
      </w:del>
      <w:r w:rsidR="00A21CC5" w:rsidRPr="00722349">
        <w:rPr>
          <w:rFonts w:ascii="Arial" w:hAnsi="Arial" w:cs="Arial"/>
          <w:sz w:val="20"/>
          <w:szCs w:val="20"/>
          <w:lang w:val="en-GB"/>
        </w:rPr>
        <w:t>,</w:t>
      </w:r>
      <w:r w:rsidR="009A40A3" w:rsidRPr="00722349">
        <w:rPr>
          <w:rFonts w:ascii="Arial" w:hAnsi="Arial" w:cs="Arial"/>
          <w:sz w:val="20"/>
          <w:szCs w:val="20"/>
          <w:lang w:val="en-GB"/>
        </w:rPr>
        <w:t xml:space="preserve"> </w:t>
      </w:r>
      <w:r w:rsidRPr="00722349">
        <w:rPr>
          <w:rFonts w:ascii="Arial" w:hAnsi="Arial" w:cs="Arial"/>
          <w:sz w:val="20"/>
          <w:szCs w:val="20"/>
          <w:lang w:val="en-GB"/>
        </w:rPr>
        <w:t xml:space="preserve">between </w:t>
      </w:r>
      <w:r w:rsidR="00DA4545" w:rsidRPr="00722349">
        <w:rPr>
          <w:rFonts w:ascii="Arial" w:hAnsi="Arial" w:cs="Arial"/>
          <w:sz w:val="20"/>
          <w:szCs w:val="20"/>
          <w:lang w:val="en-GB"/>
        </w:rPr>
        <w:t xml:space="preserve">the </w:t>
      </w:r>
      <w:r w:rsidRPr="00722349">
        <w:rPr>
          <w:rFonts w:ascii="Arial" w:hAnsi="Arial" w:cs="Arial"/>
          <w:sz w:val="20"/>
          <w:szCs w:val="20"/>
          <w:lang w:val="en-GB"/>
        </w:rPr>
        <w:t xml:space="preserve">geriatric and </w:t>
      </w:r>
      <w:r w:rsidR="00DA4545" w:rsidRPr="00722349">
        <w:rPr>
          <w:rFonts w:ascii="Arial" w:hAnsi="Arial" w:cs="Arial"/>
          <w:sz w:val="20"/>
          <w:szCs w:val="20"/>
          <w:lang w:val="en-GB"/>
        </w:rPr>
        <w:t>the emergency departments</w:t>
      </w:r>
      <w:r w:rsidR="009A40A3" w:rsidRPr="00722349">
        <w:rPr>
          <w:rFonts w:ascii="Arial" w:hAnsi="Arial" w:cs="Arial"/>
          <w:sz w:val="20"/>
          <w:szCs w:val="20"/>
          <w:lang w:val="en-GB"/>
        </w:rPr>
        <w:t xml:space="preserve"> concerning the management </w:t>
      </w:r>
      <w:r w:rsidR="00956CFD" w:rsidRPr="00722349">
        <w:rPr>
          <w:rFonts w:ascii="Arial" w:hAnsi="Arial" w:cs="Arial"/>
          <w:sz w:val="20"/>
          <w:szCs w:val="20"/>
          <w:lang w:val="en-GB"/>
        </w:rPr>
        <w:t xml:space="preserve">and the flow </w:t>
      </w:r>
      <w:r w:rsidR="009A40A3" w:rsidRPr="00722349">
        <w:rPr>
          <w:rFonts w:ascii="Arial" w:hAnsi="Arial" w:cs="Arial"/>
          <w:sz w:val="20"/>
          <w:szCs w:val="20"/>
          <w:lang w:val="en-GB"/>
        </w:rPr>
        <w:t xml:space="preserve">of older people </w:t>
      </w:r>
      <w:r w:rsidR="005D1871" w:rsidRPr="00722349">
        <w:rPr>
          <w:rFonts w:ascii="Arial" w:hAnsi="Arial" w:cs="Arial"/>
          <w:sz w:val="20"/>
          <w:szCs w:val="20"/>
          <w:lang w:val="en-GB"/>
        </w:rPr>
        <w:t xml:space="preserve">in </w:t>
      </w:r>
      <w:r w:rsidR="009A40A3" w:rsidRPr="00722349">
        <w:rPr>
          <w:rFonts w:ascii="Arial" w:hAnsi="Arial" w:cs="Arial"/>
          <w:sz w:val="20"/>
          <w:szCs w:val="20"/>
          <w:lang w:val="en-GB"/>
        </w:rPr>
        <w:t xml:space="preserve">the ED </w:t>
      </w:r>
      <w:r w:rsidRPr="00722349">
        <w:rPr>
          <w:rFonts w:ascii="Arial" w:hAnsi="Arial" w:cs="Arial"/>
          <w:sz w:val="20"/>
          <w:szCs w:val="20"/>
          <w:lang w:val="en-GB"/>
        </w:rPr>
        <w:t>(n=14, 5</w:t>
      </w:r>
      <w:r w:rsidR="009A40A3" w:rsidRPr="00722349">
        <w:rPr>
          <w:rFonts w:ascii="Arial" w:hAnsi="Arial" w:cs="Arial"/>
          <w:sz w:val="20"/>
          <w:szCs w:val="20"/>
          <w:lang w:val="en-GB"/>
        </w:rPr>
        <w:t>4</w:t>
      </w:r>
      <w:r w:rsidRPr="00722349">
        <w:rPr>
          <w:rFonts w:ascii="Arial" w:hAnsi="Arial" w:cs="Arial"/>
          <w:sz w:val="20"/>
          <w:szCs w:val="20"/>
          <w:lang w:val="en-GB"/>
        </w:rPr>
        <w:t xml:space="preserve">%). </w:t>
      </w:r>
      <w:r w:rsidR="00956CFD" w:rsidRPr="00722349">
        <w:rPr>
          <w:rFonts w:ascii="Arial" w:hAnsi="Arial" w:cs="Arial"/>
          <w:sz w:val="20"/>
          <w:szCs w:val="20"/>
          <w:lang w:val="en-GB"/>
        </w:rPr>
        <w:t xml:space="preserve">Six </w:t>
      </w:r>
      <w:r w:rsidR="00B110AC" w:rsidRPr="00B110AC">
        <w:rPr>
          <w:rFonts w:ascii="Arial" w:hAnsi="Arial" w:cs="Arial"/>
          <w:color w:val="FF0000"/>
          <w:sz w:val="20"/>
          <w:szCs w:val="20"/>
          <w:lang w:val="en-GB"/>
        </w:rPr>
        <w:t xml:space="preserve">out </w:t>
      </w:r>
      <w:r w:rsidR="00956CFD" w:rsidRPr="00722349">
        <w:rPr>
          <w:rFonts w:ascii="Arial" w:hAnsi="Arial" w:cs="Arial"/>
          <w:sz w:val="20"/>
          <w:szCs w:val="20"/>
          <w:lang w:val="en-GB"/>
        </w:rPr>
        <w:t>of 23 heads of G</w:t>
      </w:r>
      <w:r w:rsidR="00B874E5" w:rsidRPr="00722349">
        <w:rPr>
          <w:rFonts w:ascii="Arial" w:hAnsi="Arial" w:cs="Arial"/>
          <w:sz w:val="20"/>
          <w:szCs w:val="20"/>
          <w:lang w:val="en-GB"/>
        </w:rPr>
        <w:t>S</w:t>
      </w:r>
      <w:r w:rsidR="00956CFD" w:rsidRPr="00722349">
        <w:rPr>
          <w:rFonts w:ascii="Arial" w:hAnsi="Arial" w:cs="Arial"/>
          <w:sz w:val="20"/>
          <w:szCs w:val="20"/>
          <w:lang w:val="en-GB"/>
        </w:rPr>
        <w:t xml:space="preserve"> without such</w:t>
      </w:r>
      <w:r w:rsidRPr="00722349">
        <w:rPr>
          <w:rFonts w:ascii="Arial" w:hAnsi="Arial" w:cs="Arial"/>
          <w:sz w:val="20"/>
          <w:szCs w:val="20"/>
          <w:lang w:val="en-GB"/>
        </w:rPr>
        <w:t xml:space="preserve"> </w:t>
      </w:r>
      <w:r w:rsidR="009A40A3" w:rsidRPr="00722349">
        <w:rPr>
          <w:rFonts w:ascii="Arial" w:hAnsi="Arial" w:cs="Arial"/>
          <w:sz w:val="20"/>
          <w:szCs w:val="20"/>
          <w:lang w:val="en-GB"/>
        </w:rPr>
        <w:t>agreements</w:t>
      </w:r>
      <w:r w:rsidRPr="00722349">
        <w:rPr>
          <w:rFonts w:ascii="Arial" w:hAnsi="Arial" w:cs="Arial"/>
          <w:sz w:val="20"/>
          <w:szCs w:val="20"/>
          <w:lang w:val="en-GB"/>
        </w:rPr>
        <w:t xml:space="preserve">, </w:t>
      </w:r>
      <w:r w:rsidR="005D1871" w:rsidRPr="00722349">
        <w:rPr>
          <w:rFonts w:ascii="Arial" w:hAnsi="Arial" w:cs="Arial"/>
          <w:sz w:val="20"/>
          <w:szCs w:val="20"/>
          <w:lang w:val="en-GB"/>
        </w:rPr>
        <w:t>planned to develop one in the future</w:t>
      </w:r>
      <w:r w:rsidR="002725D1" w:rsidRPr="00722349">
        <w:rPr>
          <w:rFonts w:ascii="Arial" w:hAnsi="Arial" w:cs="Arial"/>
          <w:sz w:val="20"/>
          <w:szCs w:val="20"/>
          <w:lang w:val="en-GB"/>
        </w:rPr>
        <w:t xml:space="preserve">. </w:t>
      </w:r>
    </w:p>
    <w:p w14:paraId="03C121CC" w14:textId="77777777" w:rsidR="002725D1" w:rsidRPr="00722349" w:rsidRDefault="002725D1" w:rsidP="00D847EC">
      <w:pPr>
        <w:tabs>
          <w:tab w:val="left" w:pos="2400"/>
        </w:tabs>
        <w:spacing w:after="0" w:line="480" w:lineRule="auto"/>
        <w:jc w:val="both"/>
        <w:rPr>
          <w:rFonts w:ascii="Arial" w:hAnsi="Arial" w:cs="Arial"/>
          <w:sz w:val="20"/>
          <w:szCs w:val="20"/>
          <w:lang w:val="en-GB"/>
        </w:rPr>
      </w:pPr>
    </w:p>
    <w:p w14:paraId="233A4FA0" w14:textId="58C54CDC" w:rsidR="00D00C1F" w:rsidRPr="00722349" w:rsidRDefault="00D00C1F" w:rsidP="00D847EC">
      <w:pPr>
        <w:spacing w:line="480" w:lineRule="auto"/>
        <w:jc w:val="both"/>
        <w:rPr>
          <w:rFonts w:ascii="Arial" w:hAnsi="Arial" w:cs="Arial"/>
          <w:sz w:val="20"/>
          <w:szCs w:val="20"/>
          <w:lang w:val="en-GB"/>
        </w:rPr>
      </w:pPr>
      <w:r w:rsidRPr="00722349">
        <w:rPr>
          <w:rFonts w:ascii="Arial" w:hAnsi="Arial" w:cs="Arial"/>
          <w:sz w:val="20"/>
          <w:szCs w:val="20"/>
          <w:lang w:val="en-GB"/>
        </w:rPr>
        <w:t>A geriatrician was available</w:t>
      </w:r>
      <w:r w:rsidR="002725D1" w:rsidRPr="00722349">
        <w:rPr>
          <w:rFonts w:ascii="Arial" w:hAnsi="Arial" w:cs="Arial"/>
          <w:sz w:val="20"/>
          <w:szCs w:val="20"/>
          <w:lang w:val="en-GB"/>
        </w:rPr>
        <w:t xml:space="preserve"> for specific problem</w:t>
      </w:r>
      <w:r w:rsidR="008C00FB" w:rsidRPr="00722349">
        <w:rPr>
          <w:rFonts w:ascii="Arial" w:hAnsi="Arial" w:cs="Arial"/>
          <w:sz w:val="20"/>
          <w:szCs w:val="20"/>
          <w:lang w:val="en-GB"/>
        </w:rPr>
        <w:t>s</w:t>
      </w:r>
      <w:r w:rsidRPr="00722349">
        <w:rPr>
          <w:rFonts w:ascii="Arial" w:hAnsi="Arial" w:cs="Arial"/>
          <w:sz w:val="20"/>
          <w:szCs w:val="20"/>
          <w:lang w:val="en-GB"/>
        </w:rPr>
        <w:t xml:space="preserve">, by phone or </w:t>
      </w:r>
      <w:r w:rsidR="007B3FC8" w:rsidRPr="00722349">
        <w:rPr>
          <w:rFonts w:ascii="Arial" w:hAnsi="Arial" w:cs="Arial"/>
          <w:sz w:val="20"/>
          <w:szCs w:val="20"/>
          <w:lang w:val="en-GB"/>
        </w:rPr>
        <w:t>in person</w:t>
      </w:r>
      <w:r w:rsidRPr="00722349">
        <w:rPr>
          <w:rFonts w:ascii="Arial" w:hAnsi="Arial" w:cs="Arial"/>
          <w:sz w:val="20"/>
          <w:szCs w:val="20"/>
          <w:lang w:val="en-GB"/>
        </w:rPr>
        <w:t xml:space="preserve">, in 96% </w:t>
      </w:r>
      <w:r w:rsidR="002725D1" w:rsidRPr="00722349">
        <w:rPr>
          <w:rFonts w:ascii="Arial" w:hAnsi="Arial" w:cs="Arial"/>
          <w:sz w:val="20"/>
          <w:szCs w:val="20"/>
          <w:lang w:val="en-GB"/>
        </w:rPr>
        <w:t>of the ED</w:t>
      </w:r>
      <w:r w:rsidR="00681F3D" w:rsidRPr="00722349">
        <w:rPr>
          <w:rFonts w:ascii="Arial" w:hAnsi="Arial" w:cs="Arial"/>
          <w:sz w:val="20"/>
          <w:szCs w:val="20"/>
          <w:lang w:val="en-GB"/>
        </w:rPr>
        <w:t>s</w:t>
      </w:r>
      <w:r w:rsidR="002725D1" w:rsidRPr="00722349">
        <w:rPr>
          <w:rFonts w:ascii="Arial" w:hAnsi="Arial" w:cs="Arial"/>
          <w:sz w:val="20"/>
          <w:szCs w:val="20"/>
          <w:lang w:val="en-GB"/>
        </w:rPr>
        <w:t xml:space="preserve"> </w:t>
      </w:r>
      <w:r w:rsidRPr="00722349">
        <w:rPr>
          <w:rFonts w:ascii="Arial" w:hAnsi="Arial" w:cs="Arial"/>
          <w:sz w:val="20"/>
          <w:szCs w:val="20"/>
          <w:lang w:val="en-GB"/>
        </w:rPr>
        <w:t xml:space="preserve">(n=47) during the daytime </w:t>
      </w:r>
      <w:r w:rsidR="00956CFD" w:rsidRPr="00722349">
        <w:rPr>
          <w:rFonts w:ascii="Arial" w:hAnsi="Arial" w:cs="Arial"/>
          <w:sz w:val="20"/>
          <w:szCs w:val="20"/>
          <w:lang w:val="en-GB"/>
        </w:rPr>
        <w:t xml:space="preserve">on </w:t>
      </w:r>
      <w:r w:rsidR="004E5748" w:rsidRPr="00722349">
        <w:rPr>
          <w:rFonts w:ascii="Arial" w:hAnsi="Arial" w:cs="Arial"/>
          <w:sz w:val="20"/>
          <w:szCs w:val="20"/>
          <w:lang w:val="en-GB"/>
        </w:rPr>
        <w:t>week</w:t>
      </w:r>
      <w:r w:rsidRPr="00722349">
        <w:rPr>
          <w:rFonts w:ascii="Arial" w:hAnsi="Arial" w:cs="Arial"/>
          <w:sz w:val="20"/>
          <w:szCs w:val="20"/>
          <w:lang w:val="en-GB"/>
        </w:rPr>
        <w:t xml:space="preserve">days, while one third (n=16) saw every </w:t>
      </w:r>
      <w:r w:rsidR="009A40A3" w:rsidRPr="00722349">
        <w:rPr>
          <w:rFonts w:ascii="Arial" w:hAnsi="Arial" w:cs="Arial"/>
          <w:sz w:val="20"/>
          <w:szCs w:val="20"/>
          <w:lang w:val="en-GB"/>
        </w:rPr>
        <w:t>older</w:t>
      </w:r>
      <w:r w:rsidR="008F1DE8" w:rsidRPr="00722349">
        <w:rPr>
          <w:rFonts w:ascii="Arial" w:hAnsi="Arial" w:cs="Arial"/>
          <w:sz w:val="20"/>
          <w:szCs w:val="20"/>
          <w:lang w:val="en-GB"/>
        </w:rPr>
        <w:t xml:space="preserve"> </w:t>
      </w:r>
      <w:r w:rsidRPr="00722349">
        <w:rPr>
          <w:rFonts w:ascii="Arial" w:hAnsi="Arial" w:cs="Arial"/>
          <w:sz w:val="20"/>
          <w:szCs w:val="20"/>
          <w:lang w:val="en-GB"/>
        </w:rPr>
        <w:t xml:space="preserve">patient </w:t>
      </w:r>
      <w:r w:rsidR="009A40A3" w:rsidRPr="00722349">
        <w:rPr>
          <w:rFonts w:ascii="Arial" w:hAnsi="Arial" w:cs="Arial"/>
          <w:sz w:val="20"/>
          <w:szCs w:val="20"/>
          <w:lang w:val="en-GB"/>
        </w:rPr>
        <w:t xml:space="preserve">with a </w:t>
      </w:r>
      <w:commentRangeStart w:id="61"/>
      <w:r w:rsidR="009A40A3" w:rsidRPr="00722349">
        <w:rPr>
          <w:rFonts w:ascii="Arial" w:hAnsi="Arial" w:cs="Arial"/>
          <w:sz w:val="20"/>
          <w:szCs w:val="20"/>
          <w:lang w:val="en-GB"/>
        </w:rPr>
        <w:t>frailty profile</w:t>
      </w:r>
      <w:commentRangeEnd w:id="61"/>
      <w:r w:rsidR="000934A1">
        <w:rPr>
          <w:rStyle w:val="CommentReference"/>
        </w:rPr>
        <w:commentReference w:id="61"/>
      </w:r>
      <w:r w:rsidRPr="00722349">
        <w:rPr>
          <w:rFonts w:ascii="Arial" w:hAnsi="Arial" w:cs="Arial"/>
          <w:sz w:val="20"/>
          <w:szCs w:val="20"/>
          <w:lang w:val="en-GB"/>
        </w:rPr>
        <w:t xml:space="preserve">. Five institutions </w:t>
      </w:r>
      <w:r w:rsidR="007B3FC8" w:rsidRPr="00722349">
        <w:rPr>
          <w:rFonts w:ascii="Arial" w:hAnsi="Arial" w:cs="Arial"/>
          <w:sz w:val="20"/>
          <w:szCs w:val="20"/>
          <w:lang w:val="en-GB"/>
        </w:rPr>
        <w:t xml:space="preserve">held </w:t>
      </w:r>
      <w:r w:rsidR="005D1871" w:rsidRPr="00722349">
        <w:rPr>
          <w:rFonts w:ascii="Arial" w:hAnsi="Arial" w:cs="Arial"/>
          <w:sz w:val="20"/>
          <w:szCs w:val="20"/>
          <w:lang w:val="en-GB"/>
        </w:rPr>
        <w:t xml:space="preserve">geriatric </w:t>
      </w:r>
      <w:r w:rsidR="00956CFD" w:rsidRPr="00722349">
        <w:rPr>
          <w:rFonts w:ascii="Arial" w:hAnsi="Arial" w:cs="Arial"/>
          <w:sz w:val="20"/>
          <w:szCs w:val="20"/>
          <w:lang w:val="en-GB"/>
        </w:rPr>
        <w:t>rounds</w:t>
      </w:r>
      <w:r w:rsidR="007B3FC8" w:rsidRPr="00722349">
        <w:rPr>
          <w:rFonts w:ascii="Arial" w:hAnsi="Arial" w:cs="Arial"/>
          <w:sz w:val="20"/>
          <w:szCs w:val="20"/>
          <w:lang w:val="en-GB"/>
        </w:rPr>
        <w:t xml:space="preserve"> </w:t>
      </w:r>
      <w:r w:rsidR="005D1871" w:rsidRPr="00722349">
        <w:rPr>
          <w:rFonts w:ascii="Arial" w:hAnsi="Arial" w:cs="Arial"/>
          <w:sz w:val="20"/>
          <w:szCs w:val="20"/>
          <w:lang w:val="en-GB"/>
        </w:rPr>
        <w:t xml:space="preserve">in the ED </w:t>
      </w:r>
      <w:r w:rsidR="007B3FC8" w:rsidRPr="00722349">
        <w:rPr>
          <w:rFonts w:ascii="Arial" w:hAnsi="Arial" w:cs="Arial"/>
          <w:sz w:val="20"/>
          <w:szCs w:val="20"/>
          <w:lang w:val="en-GB"/>
        </w:rPr>
        <w:t>at specif</w:t>
      </w:r>
      <w:r w:rsidR="00F619A1" w:rsidRPr="00722349">
        <w:rPr>
          <w:rFonts w:ascii="Arial" w:hAnsi="Arial" w:cs="Arial"/>
          <w:sz w:val="20"/>
          <w:szCs w:val="20"/>
          <w:lang w:val="en-GB"/>
        </w:rPr>
        <w:t>i</w:t>
      </w:r>
      <w:r w:rsidR="007B3FC8" w:rsidRPr="00722349">
        <w:rPr>
          <w:rFonts w:ascii="Arial" w:hAnsi="Arial" w:cs="Arial"/>
          <w:sz w:val="20"/>
          <w:szCs w:val="20"/>
          <w:lang w:val="en-GB"/>
        </w:rPr>
        <w:t>c time points</w:t>
      </w:r>
      <w:r w:rsidRPr="00722349">
        <w:rPr>
          <w:rFonts w:ascii="Arial" w:hAnsi="Arial" w:cs="Arial"/>
          <w:sz w:val="20"/>
          <w:szCs w:val="20"/>
          <w:lang w:val="en-GB"/>
        </w:rPr>
        <w:t>, but none provide</w:t>
      </w:r>
      <w:r w:rsidR="005D1871" w:rsidRPr="00722349">
        <w:rPr>
          <w:rFonts w:ascii="Arial" w:hAnsi="Arial" w:cs="Arial"/>
          <w:sz w:val="20"/>
          <w:szCs w:val="20"/>
          <w:lang w:val="en-GB"/>
        </w:rPr>
        <w:t xml:space="preserve">d </w:t>
      </w:r>
      <w:r w:rsidR="005D1871" w:rsidRPr="00760500">
        <w:rPr>
          <w:rFonts w:ascii="Arial" w:hAnsi="Arial" w:cs="Arial"/>
          <w:color w:val="FF0000"/>
          <w:sz w:val="20"/>
          <w:szCs w:val="20"/>
          <w:lang w:val="en-GB"/>
        </w:rPr>
        <w:t>a</w:t>
      </w:r>
      <w:r w:rsidRPr="00760500">
        <w:rPr>
          <w:rFonts w:ascii="Arial" w:hAnsi="Arial" w:cs="Arial"/>
          <w:color w:val="FF0000"/>
          <w:sz w:val="20"/>
          <w:szCs w:val="20"/>
          <w:lang w:val="en-GB"/>
        </w:rPr>
        <w:t xml:space="preserve"> continuous</w:t>
      </w:r>
      <w:r w:rsidR="008A787C" w:rsidRPr="00760500">
        <w:rPr>
          <w:rFonts w:ascii="Arial" w:hAnsi="Arial" w:cs="Arial"/>
          <w:color w:val="FF0000"/>
          <w:sz w:val="20"/>
          <w:szCs w:val="20"/>
          <w:lang w:val="en-GB"/>
        </w:rPr>
        <w:t>ly</w:t>
      </w:r>
      <w:r w:rsidRPr="00760500">
        <w:rPr>
          <w:rFonts w:ascii="Arial" w:hAnsi="Arial" w:cs="Arial"/>
          <w:color w:val="FF0000"/>
          <w:sz w:val="20"/>
          <w:szCs w:val="20"/>
          <w:lang w:val="en-GB"/>
        </w:rPr>
        <w:t xml:space="preserve"> </w:t>
      </w:r>
      <w:r w:rsidR="008A787C" w:rsidRPr="00760500">
        <w:rPr>
          <w:rFonts w:ascii="Arial" w:hAnsi="Arial" w:cs="Arial"/>
          <w:color w:val="FF0000"/>
          <w:sz w:val="20"/>
          <w:szCs w:val="20"/>
          <w:lang w:val="en-GB"/>
        </w:rPr>
        <w:t xml:space="preserve">physical </w:t>
      </w:r>
      <w:r w:rsidRPr="00760500">
        <w:rPr>
          <w:rFonts w:ascii="Arial" w:hAnsi="Arial" w:cs="Arial"/>
          <w:color w:val="FF0000"/>
          <w:sz w:val="20"/>
          <w:szCs w:val="20"/>
          <w:lang w:val="en-GB"/>
        </w:rPr>
        <w:t>presence</w:t>
      </w:r>
      <w:r w:rsidRPr="00722349">
        <w:rPr>
          <w:rFonts w:ascii="Arial" w:hAnsi="Arial" w:cs="Arial"/>
          <w:sz w:val="20"/>
          <w:szCs w:val="20"/>
          <w:lang w:val="en-GB"/>
        </w:rPr>
        <w:t xml:space="preserve">. All these proportions decreased during the </w:t>
      </w:r>
      <w:r w:rsidR="00956CFD" w:rsidRPr="00722349">
        <w:rPr>
          <w:rFonts w:ascii="Arial" w:hAnsi="Arial" w:cs="Arial"/>
          <w:sz w:val="20"/>
          <w:szCs w:val="20"/>
          <w:lang w:val="en-GB"/>
        </w:rPr>
        <w:t xml:space="preserve">night and </w:t>
      </w:r>
      <w:r w:rsidRPr="00722349">
        <w:rPr>
          <w:rFonts w:ascii="Arial" w:hAnsi="Arial" w:cs="Arial"/>
          <w:sz w:val="20"/>
          <w:szCs w:val="20"/>
          <w:lang w:val="en-GB"/>
        </w:rPr>
        <w:t xml:space="preserve">weekend </w:t>
      </w:r>
      <w:r w:rsidR="00404920" w:rsidRPr="00722349">
        <w:rPr>
          <w:rFonts w:ascii="Arial" w:hAnsi="Arial" w:cs="Arial"/>
          <w:sz w:val="20"/>
          <w:szCs w:val="20"/>
          <w:lang w:val="en-GB"/>
        </w:rPr>
        <w:t xml:space="preserve">(table </w:t>
      </w:r>
      <w:r w:rsidR="00EB055F" w:rsidRPr="00722349">
        <w:rPr>
          <w:rFonts w:ascii="Arial" w:hAnsi="Arial" w:cs="Arial"/>
          <w:sz w:val="20"/>
          <w:szCs w:val="20"/>
          <w:lang w:val="en-GB"/>
        </w:rPr>
        <w:t>2</w:t>
      </w:r>
      <w:r w:rsidR="00404920" w:rsidRPr="00722349">
        <w:rPr>
          <w:rFonts w:ascii="Arial" w:hAnsi="Arial" w:cs="Arial"/>
          <w:sz w:val="20"/>
          <w:szCs w:val="20"/>
          <w:lang w:val="en-GB"/>
        </w:rPr>
        <w:t>)</w:t>
      </w:r>
      <w:r w:rsidRPr="00722349">
        <w:rPr>
          <w:rFonts w:ascii="Arial" w:hAnsi="Arial" w:cs="Arial"/>
          <w:sz w:val="20"/>
          <w:szCs w:val="20"/>
          <w:lang w:val="en-GB"/>
        </w:rPr>
        <w:t xml:space="preserve">. Admission </w:t>
      </w:r>
      <w:r w:rsidR="007B3FC8" w:rsidRPr="00722349">
        <w:rPr>
          <w:rFonts w:ascii="Arial" w:hAnsi="Arial" w:cs="Arial"/>
          <w:sz w:val="20"/>
          <w:szCs w:val="20"/>
          <w:lang w:val="en-GB"/>
        </w:rPr>
        <w:t xml:space="preserve">to </w:t>
      </w:r>
      <w:r w:rsidR="00474C7E" w:rsidRPr="00722349">
        <w:rPr>
          <w:rFonts w:ascii="Arial" w:hAnsi="Arial" w:cs="Arial"/>
          <w:sz w:val="20"/>
          <w:szCs w:val="20"/>
          <w:lang w:val="en-GB"/>
        </w:rPr>
        <w:t xml:space="preserve">a </w:t>
      </w:r>
      <w:r w:rsidRPr="00722349">
        <w:rPr>
          <w:rFonts w:ascii="Arial" w:hAnsi="Arial" w:cs="Arial"/>
          <w:sz w:val="20"/>
          <w:szCs w:val="20"/>
          <w:lang w:val="en-GB"/>
        </w:rPr>
        <w:t xml:space="preserve">geriatric ward was </w:t>
      </w:r>
      <w:r w:rsidR="007B3FC8" w:rsidRPr="00722349">
        <w:rPr>
          <w:rFonts w:ascii="Arial" w:hAnsi="Arial" w:cs="Arial"/>
          <w:sz w:val="20"/>
          <w:szCs w:val="20"/>
          <w:lang w:val="en-GB"/>
        </w:rPr>
        <w:t xml:space="preserve">agreed </w:t>
      </w:r>
      <w:r w:rsidRPr="00722349">
        <w:rPr>
          <w:rFonts w:ascii="Arial" w:hAnsi="Arial" w:cs="Arial"/>
          <w:sz w:val="20"/>
          <w:szCs w:val="20"/>
          <w:lang w:val="en-GB"/>
        </w:rPr>
        <w:t xml:space="preserve">by a geriatrician in collaboration with an emergency physician in 43% </w:t>
      </w:r>
      <w:r w:rsidR="002B3EB2" w:rsidRPr="00722349">
        <w:rPr>
          <w:rFonts w:ascii="Arial" w:hAnsi="Arial" w:cs="Arial"/>
          <w:sz w:val="20"/>
          <w:szCs w:val="20"/>
          <w:lang w:val="en-GB"/>
        </w:rPr>
        <w:t xml:space="preserve">(n=21) </w:t>
      </w:r>
      <w:r w:rsidR="008F1DE8" w:rsidRPr="00722349">
        <w:rPr>
          <w:rFonts w:ascii="Arial" w:hAnsi="Arial" w:cs="Arial"/>
          <w:sz w:val="20"/>
          <w:szCs w:val="20"/>
          <w:lang w:val="en-GB"/>
        </w:rPr>
        <w:t xml:space="preserve">of the </w:t>
      </w:r>
      <w:r w:rsidR="002B3EB2" w:rsidRPr="00722349">
        <w:rPr>
          <w:rFonts w:ascii="Arial" w:hAnsi="Arial" w:cs="Arial"/>
          <w:sz w:val="20"/>
          <w:szCs w:val="20"/>
          <w:lang w:val="en-GB"/>
        </w:rPr>
        <w:t>hospitals</w:t>
      </w:r>
      <w:r w:rsidRPr="00722349">
        <w:rPr>
          <w:rFonts w:ascii="Arial" w:hAnsi="Arial" w:cs="Arial"/>
          <w:sz w:val="20"/>
          <w:szCs w:val="20"/>
          <w:lang w:val="en-GB"/>
        </w:rPr>
        <w:t xml:space="preserve">, while this decision </w:t>
      </w:r>
      <w:r w:rsidR="0088017D" w:rsidRPr="00722349">
        <w:rPr>
          <w:rFonts w:ascii="Arial" w:hAnsi="Arial" w:cs="Arial"/>
          <w:sz w:val="20"/>
          <w:szCs w:val="20"/>
          <w:lang w:val="en-GB"/>
        </w:rPr>
        <w:t>was taken by the</w:t>
      </w:r>
      <w:r w:rsidRPr="00722349">
        <w:rPr>
          <w:rFonts w:ascii="Arial" w:hAnsi="Arial" w:cs="Arial"/>
          <w:sz w:val="20"/>
          <w:szCs w:val="20"/>
          <w:lang w:val="en-GB"/>
        </w:rPr>
        <w:t xml:space="preserve"> geriatrician </w:t>
      </w:r>
      <w:r w:rsidR="007B3FC8" w:rsidRPr="00722349">
        <w:rPr>
          <w:rFonts w:ascii="Arial" w:hAnsi="Arial" w:cs="Arial"/>
          <w:sz w:val="20"/>
          <w:szCs w:val="20"/>
          <w:lang w:val="en-GB"/>
        </w:rPr>
        <w:t xml:space="preserve">alone </w:t>
      </w:r>
      <w:r w:rsidR="00956CFD" w:rsidRPr="00722349">
        <w:rPr>
          <w:rFonts w:ascii="Arial" w:hAnsi="Arial" w:cs="Arial"/>
          <w:sz w:val="20"/>
          <w:szCs w:val="20"/>
          <w:lang w:val="en-GB"/>
        </w:rPr>
        <w:t xml:space="preserve">in </w:t>
      </w:r>
      <w:r w:rsidR="008F1DE8" w:rsidRPr="00722349">
        <w:rPr>
          <w:rFonts w:ascii="Arial" w:hAnsi="Arial" w:cs="Arial"/>
          <w:sz w:val="20"/>
          <w:szCs w:val="20"/>
          <w:lang w:val="en-GB"/>
        </w:rPr>
        <w:t>33%</w:t>
      </w:r>
      <w:r w:rsidR="002B3EB2" w:rsidRPr="00722349">
        <w:rPr>
          <w:rFonts w:ascii="Arial" w:hAnsi="Arial" w:cs="Arial"/>
          <w:sz w:val="20"/>
          <w:szCs w:val="20"/>
          <w:lang w:val="en-GB"/>
        </w:rPr>
        <w:t xml:space="preserve"> (n=16)</w:t>
      </w:r>
      <w:r w:rsidRPr="00722349">
        <w:rPr>
          <w:rFonts w:ascii="Arial" w:hAnsi="Arial" w:cs="Arial"/>
          <w:sz w:val="20"/>
          <w:szCs w:val="20"/>
          <w:lang w:val="en-GB"/>
        </w:rPr>
        <w:t xml:space="preserve">. </w:t>
      </w:r>
      <w:r w:rsidR="0023138A">
        <w:rPr>
          <w:rFonts w:ascii="Arial" w:hAnsi="Arial" w:cs="Arial"/>
          <w:sz w:val="20"/>
          <w:szCs w:val="20"/>
          <w:lang w:val="en-GB"/>
        </w:rPr>
        <w:t>N</w:t>
      </w:r>
      <w:r w:rsidR="005E5763" w:rsidRPr="00722349">
        <w:rPr>
          <w:rFonts w:ascii="Arial" w:hAnsi="Arial" w:cs="Arial"/>
          <w:sz w:val="20"/>
          <w:szCs w:val="20"/>
          <w:lang w:val="en-GB"/>
        </w:rPr>
        <w:t>inety-four per</w:t>
      </w:r>
      <w:r w:rsidR="00565E1D" w:rsidRPr="00722349">
        <w:rPr>
          <w:rFonts w:ascii="Arial" w:hAnsi="Arial" w:cs="Arial"/>
          <w:sz w:val="20"/>
          <w:szCs w:val="20"/>
          <w:lang w:val="en-GB"/>
        </w:rPr>
        <w:t xml:space="preserve"> </w:t>
      </w:r>
      <w:r w:rsidR="005E5763" w:rsidRPr="00722349">
        <w:rPr>
          <w:rFonts w:ascii="Arial" w:hAnsi="Arial" w:cs="Arial"/>
          <w:sz w:val="20"/>
          <w:szCs w:val="20"/>
          <w:lang w:val="en-GB"/>
        </w:rPr>
        <w:t>cent</w:t>
      </w:r>
      <w:r w:rsidRPr="00722349">
        <w:rPr>
          <w:rFonts w:ascii="Arial" w:hAnsi="Arial" w:cs="Arial"/>
          <w:sz w:val="20"/>
          <w:szCs w:val="20"/>
          <w:lang w:val="en-GB"/>
        </w:rPr>
        <w:t xml:space="preserve"> of the heads of the </w:t>
      </w:r>
      <w:r w:rsidR="00B874E5" w:rsidRPr="00722349">
        <w:rPr>
          <w:rFonts w:ascii="Arial" w:hAnsi="Arial" w:cs="Arial"/>
          <w:sz w:val="20"/>
          <w:szCs w:val="20"/>
          <w:lang w:val="en-GB"/>
        </w:rPr>
        <w:t xml:space="preserve">GS </w:t>
      </w:r>
      <w:r w:rsidRPr="00722349">
        <w:rPr>
          <w:rFonts w:ascii="Arial" w:hAnsi="Arial" w:cs="Arial"/>
          <w:sz w:val="20"/>
          <w:szCs w:val="20"/>
          <w:lang w:val="en-GB"/>
        </w:rPr>
        <w:t xml:space="preserve">(n=46) stated that the physical availability of a geriatrician on the ED </w:t>
      </w:r>
      <w:del w:id="62" w:author="Conroy, Simon (Dr.)" w:date="2016-09-07T10:22:00Z">
        <w:r w:rsidR="00DC723C" w:rsidRPr="00722349" w:rsidDel="000934A1">
          <w:rPr>
            <w:rFonts w:ascii="Arial" w:hAnsi="Arial" w:cs="Arial"/>
            <w:sz w:val="20"/>
            <w:szCs w:val="20"/>
            <w:lang w:val="en-GB"/>
          </w:rPr>
          <w:delText>carried</w:delText>
        </w:r>
        <w:r w:rsidRPr="00722349" w:rsidDel="000934A1">
          <w:rPr>
            <w:rFonts w:ascii="Arial" w:hAnsi="Arial" w:cs="Arial"/>
            <w:sz w:val="20"/>
            <w:szCs w:val="20"/>
            <w:lang w:val="en-GB"/>
          </w:rPr>
          <w:delText xml:space="preserve"> </w:delText>
        </w:r>
      </w:del>
      <w:r w:rsidRPr="00722349">
        <w:rPr>
          <w:rFonts w:ascii="Arial" w:hAnsi="Arial" w:cs="Arial"/>
          <w:sz w:val="20"/>
          <w:szCs w:val="20"/>
          <w:lang w:val="en-GB"/>
        </w:rPr>
        <w:t>added value</w:t>
      </w:r>
      <w:r w:rsidR="001C4B61" w:rsidRPr="00722349">
        <w:rPr>
          <w:rFonts w:ascii="Arial" w:hAnsi="Arial" w:cs="Arial"/>
          <w:sz w:val="20"/>
          <w:szCs w:val="20"/>
          <w:lang w:val="en-GB"/>
        </w:rPr>
        <w:t xml:space="preserve"> </w:t>
      </w:r>
      <w:del w:id="63" w:author="Conroy, Simon (Dr.)" w:date="2016-09-07T10:22:00Z">
        <w:r w:rsidR="001C4B61" w:rsidRPr="00722349" w:rsidDel="000934A1">
          <w:rPr>
            <w:rFonts w:ascii="Arial" w:hAnsi="Arial" w:cs="Arial"/>
            <w:sz w:val="20"/>
            <w:szCs w:val="20"/>
            <w:lang w:val="en-GB"/>
          </w:rPr>
          <w:delText xml:space="preserve">for </w:delText>
        </w:r>
      </w:del>
      <w:ins w:id="64" w:author="Conroy, Simon (Dr.)" w:date="2016-09-07T10:22:00Z">
        <w:r w:rsidR="000934A1">
          <w:rPr>
            <w:rFonts w:ascii="Arial" w:hAnsi="Arial" w:cs="Arial"/>
            <w:sz w:val="20"/>
            <w:szCs w:val="20"/>
            <w:lang w:val="en-GB"/>
          </w:rPr>
          <w:t>to</w:t>
        </w:r>
        <w:r w:rsidR="000934A1" w:rsidRPr="00722349">
          <w:rPr>
            <w:rFonts w:ascii="Arial" w:hAnsi="Arial" w:cs="Arial"/>
            <w:sz w:val="20"/>
            <w:szCs w:val="20"/>
            <w:lang w:val="en-GB"/>
          </w:rPr>
          <w:t xml:space="preserve"> </w:t>
        </w:r>
      </w:ins>
      <w:r w:rsidR="001C4B61" w:rsidRPr="00722349">
        <w:rPr>
          <w:rFonts w:ascii="Arial" w:hAnsi="Arial" w:cs="Arial"/>
          <w:sz w:val="20"/>
          <w:szCs w:val="20"/>
          <w:lang w:val="en-GB"/>
        </w:rPr>
        <w:t>the management of older people in the ED</w:t>
      </w:r>
      <w:r w:rsidRPr="00722349">
        <w:rPr>
          <w:rFonts w:ascii="Arial" w:hAnsi="Arial" w:cs="Arial"/>
          <w:sz w:val="20"/>
          <w:szCs w:val="20"/>
          <w:lang w:val="en-GB"/>
        </w:rPr>
        <w:t xml:space="preserve">. </w:t>
      </w:r>
    </w:p>
    <w:p w14:paraId="0F0D6FAA" w14:textId="41B86FB3" w:rsidR="00DA5432" w:rsidRPr="00722349" w:rsidRDefault="00C450B1" w:rsidP="00D847EC">
      <w:pPr>
        <w:spacing w:line="480" w:lineRule="auto"/>
        <w:jc w:val="both"/>
        <w:rPr>
          <w:rFonts w:ascii="Arial" w:hAnsi="Arial" w:cs="Arial"/>
          <w:sz w:val="20"/>
          <w:szCs w:val="20"/>
          <w:lang w:val="en-GB"/>
        </w:rPr>
      </w:pPr>
      <w:r w:rsidRPr="00722349">
        <w:rPr>
          <w:rFonts w:ascii="Arial" w:hAnsi="Arial" w:cs="Arial"/>
          <w:sz w:val="20"/>
          <w:szCs w:val="20"/>
          <w:lang w:val="en-GB"/>
        </w:rPr>
        <w:t>Almost all responding hospitals had a</w:t>
      </w:r>
      <w:r w:rsidR="003D1338" w:rsidRPr="00722349">
        <w:rPr>
          <w:rFonts w:ascii="Arial" w:hAnsi="Arial" w:cs="Arial"/>
          <w:sz w:val="20"/>
          <w:szCs w:val="20"/>
          <w:lang w:val="en-GB"/>
        </w:rPr>
        <w:t>n</w:t>
      </w:r>
      <w:r w:rsidR="00D00C1F" w:rsidRPr="00722349">
        <w:rPr>
          <w:rFonts w:ascii="Arial" w:hAnsi="Arial" w:cs="Arial"/>
          <w:sz w:val="20"/>
          <w:szCs w:val="20"/>
          <w:lang w:val="en-GB"/>
        </w:rPr>
        <w:t xml:space="preserve"> </w:t>
      </w:r>
      <w:r w:rsidR="003D1338" w:rsidRPr="00722349">
        <w:rPr>
          <w:rFonts w:ascii="Arial" w:hAnsi="Arial" w:cs="Arial"/>
          <w:sz w:val="20"/>
          <w:szCs w:val="20"/>
          <w:lang w:val="en-GB"/>
        </w:rPr>
        <w:t>I</w:t>
      </w:r>
      <w:r w:rsidR="008F1DE8" w:rsidRPr="00722349">
        <w:rPr>
          <w:rFonts w:ascii="Arial" w:hAnsi="Arial" w:cs="Arial"/>
          <w:sz w:val="20"/>
          <w:szCs w:val="20"/>
          <w:lang w:val="en-GB"/>
        </w:rPr>
        <w:t xml:space="preserve">GCT </w:t>
      </w:r>
      <w:r w:rsidRPr="00722349">
        <w:rPr>
          <w:rFonts w:ascii="Arial" w:hAnsi="Arial" w:cs="Arial"/>
          <w:sz w:val="20"/>
          <w:szCs w:val="20"/>
          <w:lang w:val="en-GB"/>
        </w:rPr>
        <w:t xml:space="preserve">(96% </w:t>
      </w:r>
      <w:r w:rsidR="00D00C1F" w:rsidRPr="00722349">
        <w:rPr>
          <w:rFonts w:ascii="Arial" w:hAnsi="Arial" w:cs="Arial"/>
          <w:sz w:val="20"/>
          <w:szCs w:val="20"/>
          <w:lang w:val="en-GB"/>
        </w:rPr>
        <w:t>n=47), which 85% (n=40</w:t>
      </w:r>
      <w:r w:rsidR="00D00C1F" w:rsidRPr="00760500">
        <w:rPr>
          <w:rFonts w:ascii="Arial" w:hAnsi="Arial" w:cs="Arial"/>
          <w:color w:val="FF0000"/>
          <w:sz w:val="20"/>
          <w:szCs w:val="20"/>
          <w:lang w:val="en-GB"/>
        </w:rPr>
        <w:t xml:space="preserve">) </w:t>
      </w:r>
      <w:del w:id="65" w:author="Conroy, Simon (Dr.)" w:date="2016-09-07T10:22:00Z">
        <w:r w:rsidR="002F68D1" w:rsidRPr="00760500" w:rsidDel="000934A1">
          <w:rPr>
            <w:rFonts w:ascii="Arial" w:hAnsi="Arial" w:cs="Arial"/>
            <w:color w:val="FF0000"/>
            <w:sz w:val="20"/>
            <w:szCs w:val="20"/>
            <w:lang w:val="en-GB"/>
          </w:rPr>
          <w:delText xml:space="preserve">is </w:delText>
        </w:r>
      </w:del>
      <w:ins w:id="66" w:author="Conroy, Simon (Dr.)" w:date="2016-09-07T10:22:00Z">
        <w:r w:rsidR="000934A1">
          <w:rPr>
            <w:rFonts w:ascii="Arial" w:hAnsi="Arial" w:cs="Arial"/>
            <w:color w:val="FF0000"/>
            <w:sz w:val="20"/>
            <w:szCs w:val="20"/>
            <w:lang w:val="en-GB"/>
          </w:rPr>
          <w:t>was</w:t>
        </w:r>
        <w:r w:rsidR="000934A1" w:rsidRPr="00760500">
          <w:rPr>
            <w:rFonts w:ascii="Arial" w:hAnsi="Arial" w:cs="Arial"/>
            <w:color w:val="FF0000"/>
            <w:sz w:val="20"/>
            <w:szCs w:val="20"/>
            <w:lang w:val="en-GB"/>
          </w:rPr>
          <w:t xml:space="preserve"> </w:t>
        </w:r>
      </w:ins>
      <w:r w:rsidR="002F68D1" w:rsidRPr="00760500">
        <w:rPr>
          <w:rFonts w:ascii="Arial" w:hAnsi="Arial" w:cs="Arial"/>
          <w:color w:val="FF0000"/>
          <w:sz w:val="20"/>
          <w:szCs w:val="20"/>
          <w:lang w:val="en-GB"/>
        </w:rPr>
        <w:t>a</w:t>
      </w:r>
      <w:r w:rsidR="00D00C1F" w:rsidRPr="00760500">
        <w:rPr>
          <w:rFonts w:ascii="Arial" w:hAnsi="Arial" w:cs="Arial"/>
          <w:color w:val="FF0000"/>
          <w:sz w:val="20"/>
          <w:szCs w:val="20"/>
          <w:lang w:val="en-GB"/>
        </w:rPr>
        <w:t xml:space="preserve">vailable </w:t>
      </w:r>
      <w:r w:rsidR="00D00C1F" w:rsidRPr="00722349">
        <w:rPr>
          <w:rFonts w:ascii="Arial" w:hAnsi="Arial" w:cs="Arial"/>
          <w:sz w:val="20"/>
          <w:szCs w:val="20"/>
          <w:lang w:val="en-GB"/>
        </w:rPr>
        <w:t>for the ED, by phone or bedside for specific problem</w:t>
      </w:r>
      <w:r w:rsidR="00474C7E" w:rsidRPr="00722349">
        <w:rPr>
          <w:rFonts w:ascii="Arial" w:hAnsi="Arial" w:cs="Arial"/>
          <w:sz w:val="20"/>
          <w:szCs w:val="20"/>
          <w:lang w:val="en-GB"/>
        </w:rPr>
        <w:t>s</w:t>
      </w:r>
      <w:r w:rsidR="00D00C1F" w:rsidRPr="00722349">
        <w:rPr>
          <w:rFonts w:ascii="Arial" w:hAnsi="Arial" w:cs="Arial"/>
          <w:sz w:val="20"/>
          <w:szCs w:val="20"/>
          <w:lang w:val="en-GB"/>
        </w:rPr>
        <w:t xml:space="preserve">, during the daytime </w:t>
      </w:r>
      <w:r w:rsidR="00956CFD" w:rsidRPr="00722349">
        <w:rPr>
          <w:rFonts w:ascii="Arial" w:hAnsi="Arial" w:cs="Arial"/>
          <w:sz w:val="20"/>
          <w:szCs w:val="20"/>
          <w:lang w:val="en-GB"/>
        </w:rPr>
        <w:t xml:space="preserve">on </w:t>
      </w:r>
      <w:r w:rsidR="004E5748" w:rsidRPr="00722349">
        <w:rPr>
          <w:rFonts w:ascii="Arial" w:hAnsi="Arial" w:cs="Arial"/>
          <w:sz w:val="20"/>
          <w:szCs w:val="20"/>
          <w:lang w:val="en-GB"/>
        </w:rPr>
        <w:t>week</w:t>
      </w:r>
      <w:r w:rsidR="00D00C1F" w:rsidRPr="00722349">
        <w:rPr>
          <w:rFonts w:ascii="Arial" w:hAnsi="Arial" w:cs="Arial"/>
          <w:sz w:val="20"/>
          <w:szCs w:val="20"/>
          <w:lang w:val="en-GB"/>
        </w:rPr>
        <w:t xml:space="preserve">days. One in five </w:t>
      </w:r>
      <w:r w:rsidR="00474C7E" w:rsidRPr="00722349">
        <w:rPr>
          <w:rFonts w:ascii="Arial" w:hAnsi="Arial" w:cs="Arial"/>
          <w:sz w:val="20"/>
          <w:szCs w:val="20"/>
          <w:lang w:val="en-GB"/>
        </w:rPr>
        <w:t xml:space="preserve">of these </w:t>
      </w:r>
      <w:r w:rsidR="001E1EE2" w:rsidRPr="00722349">
        <w:rPr>
          <w:rFonts w:ascii="Arial" w:hAnsi="Arial" w:cs="Arial"/>
          <w:sz w:val="20"/>
          <w:szCs w:val="20"/>
          <w:lang w:val="en-GB"/>
        </w:rPr>
        <w:t>IGCTs</w:t>
      </w:r>
      <w:del w:id="67" w:author="Conroy, Simon (Dr.)" w:date="2016-09-07T10:22:00Z">
        <w:r w:rsidR="00E407E6" w:rsidRPr="00722349" w:rsidDel="000934A1">
          <w:rPr>
            <w:rFonts w:ascii="Arial" w:hAnsi="Arial" w:cs="Arial"/>
            <w:sz w:val="20"/>
            <w:szCs w:val="20"/>
            <w:lang w:val="en-GB"/>
          </w:rPr>
          <w:delText>’</w:delText>
        </w:r>
      </w:del>
      <w:r w:rsidR="00D00C1F" w:rsidRPr="00722349">
        <w:rPr>
          <w:rFonts w:ascii="Arial" w:hAnsi="Arial" w:cs="Arial"/>
          <w:sz w:val="20"/>
          <w:szCs w:val="20"/>
          <w:lang w:val="en-GB"/>
        </w:rPr>
        <w:t xml:space="preserve"> (n=9) saw every</w:t>
      </w:r>
      <w:r w:rsidR="00CD7ED0" w:rsidRPr="00722349">
        <w:rPr>
          <w:rFonts w:ascii="Arial" w:hAnsi="Arial" w:cs="Arial"/>
          <w:sz w:val="20"/>
          <w:szCs w:val="20"/>
          <w:lang w:val="en-GB"/>
        </w:rPr>
        <w:t xml:space="preserve"> older</w:t>
      </w:r>
      <w:r w:rsidR="00D00C1F" w:rsidRPr="00722349">
        <w:rPr>
          <w:rFonts w:ascii="Arial" w:hAnsi="Arial" w:cs="Arial"/>
          <w:sz w:val="20"/>
          <w:szCs w:val="20"/>
          <w:lang w:val="en-GB"/>
        </w:rPr>
        <w:t xml:space="preserve"> </w:t>
      </w:r>
      <w:r w:rsidR="00903398" w:rsidRPr="00722349">
        <w:rPr>
          <w:rFonts w:ascii="Arial" w:hAnsi="Arial" w:cs="Arial"/>
          <w:sz w:val="20"/>
          <w:szCs w:val="20"/>
          <w:lang w:val="en-GB"/>
        </w:rPr>
        <w:t xml:space="preserve">ED </w:t>
      </w:r>
      <w:r w:rsidR="00D00C1F" w:rsidRPr="00722349">
        <w:rPr>
          <w:rFonts w:ascii="Arial" w:hAnsi="Arial" w:cs="Arial"/>
          <w:sz w:val="20"/>
          <w:szCs w:val="20"/>
          <w:lang w:val="en-GB"/>
        </w:rPr>
        <w:t xml:space="preserve">patient after </w:t>
      </w:r>
      <w:r w:rsidR="00760306" w:rsidRPr="00722349">
        <w:rPr>
          <w:rFonts w:ascii="Arial" w:hAnsi="Arial" w:cs="Arial"/>
          <w:sz w:val="20"/>
          <w:szCs w:val="20"/>
          <w:lang w:val="en-GB"/>
        </w:rPr>
        <w:t xml:space="preserve">a </w:t>
      </w:r>
      <w:r w:rsidR="00D00C1F" w:rsidRPr="00722349">
        <w:rPr>
          <w:rFonts w:ascii="Arial" w:hAnsi="Arial" w:cs="Arial"/>
          <w:sz w:val="20"/>
          <w:szCs w:val="20"/>
          <w:lang w:val="en-GB"/>
        </w:rPr>
        <w:t>phone call</w:t>
      </w:r>
      <w:r w:rsidR="00760306" w:rsidRPr="00722349">
        <w:rPr>
          <w:rFonts w:ascii="Arial" w:hAnsi="Arial" w:cs="Arial"/>
          <w:sz w:val="20"/>
          <w:szCs w:val="20"/>
          <w:lang w:val="en-GB"/>
        </w:rPr>
        <w:t xml:space="preserve"> from ED staff</w:t>
      </w:r>
      <w:r w:rsidR="00D00C1F" w:rsidRPr="00722349">
        <w:rPr>
          <w:rFonts w:ascii="Arial" w:hAnsi="Arial" w:cs="Arial"/>
          <w:sz w:val="20"/>
          <w:szCs w:val="20"/>
          <w:lang w:val="en-GB"/>
        </w:rPr>
        <w:t xml:space="preserve">, while 9% (n=4) were present in </w:t>
      </w:r>
      <w:r w:rsidR="007B3FC8" w:rsidRPr="00722349">
        <w:rPr>
          <w:rFonts w:ascii="Arial" w:hAnsi="Arial" w:cs="Arial"/>
          <w:sz w:val="20"/>
          <w:szCs w:val="20"/>
          <w:lang w:val="en-GB"/>
        </w:rPr>
        <w:t xml:space="preserve">the </w:t>
      </w:r>
      <w:r w:rsidR="00D00C1F" w:rsidRPr="00722349">
        <w:rPr>
          <w:rFonts w:ascii="Arial" w:hAnsi="Arial" w:cs="Arial"/>
          <w:sz w:val="20"/>
          <w:szCs w:val="20"/>
          <w:lang w:val="en-GB"/>
        </w:rPr>
        <w:t xml:space="preserve">ED </w:t>
      </w:r>
      <w:r w:rsidR="007B3FC8" w:rsidRPr="00722349">
        <w:rPr>
          <w:rFonts w:ascii="Arial" w:hAnsi="Arial" w:cs="Arial"/>
          <w:sz w:val="20"/>
          <w:szCs w:val="20"/>
          <w:lang w:val="en-GB"/>
        </w:rPr>
        <w:t>at specified time-points</w:t>
      </w:r>
      <w:r w:rsidR="00D00C1F" w:rsidRPr="00722349">
        <w:rPr>
          <w:rFonts w:ascii="Arial" w:hAnsi="Arial" w:cs="Arial"/>
          <w:sz w:val="20"/>
          <w:szCs w:val="20"/>
          <w:lang w:val="en-GB"/>
        </w:rPr>
        <w:t xml:space="preserve">. </w:t>
      </w:r>
      <w:r w:rsidRPr="00722349">
        <w:rPr>
          <w:rFonts w:ascii="Arial" w:hAnsi="Arial" w:cs="Arial"/>
          <w:sz w:val="20"/>
          <w:szCs w:val="20"/>
          <w:lang w:val="en-GB"/>
        </w:rPr>
        <w:t>No</w:t>
      </w:r>
      <w:del w:id="68" w:author="Conroy, Simon (Dr.)" w:date="2016-09-07T10:23:00Z">
        <w:r w:rsidRPr="00722349" w:rsidDel="000934A1">
          <w:rPr>
            <w:rFonts w:ascii="Arial" w:hAnsi="Arial" w:cs="Arial"/>
            <w:sz w:val="20"/>
            <w:szCs w:val="20"/>
            <w:lang w:val="en-GB"/>
          </w:rPr>
          <w:delText>t a single</w:delText>
        </w:r>
        <w:r w:rsidR="00D00C1F" w:rsidRPr="00722349" w:rsidDel="000934A1">
          <w:rPr>
            <w:rFonts w:ascii="Arial" w:hAnsi="Arial" w:cs="Arial"/>
            <w:sz w:val="20"/>
            <w:szCs w:val="20"/>
            <w:lang w:val="en-GB"/>
          </w:rPr>
          <w:delText xml:space="preserve"> </w:delText>
        </w:r>
      </w:del>
      <w:r w:rsidR="003D1338" w:rsidRPr="00722349">
        <w:rPr>
          <w:rFonts w:ascii="Arial" w:hAnsi="Arial" w:cs="Arial"/>
          <w:sz w:val="20"/>
          <w:szCs w:val="20"/>
          <w:lang w:val="en-GB"/>
        </w:rPr>
        <w:t>I</w:t>
      </w:r>
      <w:r w:rsidR="008F1DE8" w:rsidRPr="00722349">
        <w:rPr>
          <w:rFonts w:ascii="Arial" w:hAnsi="Arial" w:cs="Arial"/>
          <w:sz w:val="20"/>
          <w:szCs w:val="20"/>
          <w:lang w:val="en-GB"/>
        </w:rPr>
        <w:t>GCT</w:t>
      </w:r>
      <w:r w:rsidR="00D00C1F" w:rsidRPr="00722349">
        <w:rPr>
          <w:rFonts w:ascii="Arial" w:hAnsi="Arial" w:cs="Arial"/>
          <w:sz w:val="20"/>
          <w:szCs w:val="20"/>
          <w:lang w:val="en-GB"/>
        </w:rPr>
        <w:t xml:space="preserve"> was continuous</w:t>
      </w:r>
      <w:r w:rsidR="008F1DE8" w:rsidRPr="00722349">
        <w:rPr>
          <w:rFonts w:ascii="Arial" w:hAnsi="Arial" w:cs="Arial"/>
          <w:sz w:val="20"/>
          <w:szCs w:val="20"/>
          <w:lang w:val="en-GB"/>
        </w:rPr>
        <w:t>ly</w:t>
      </w:r>
      <w:r w:rsidR="00D00C1F" w:rsidRPr="00722349">
        <w:rPr>
          <w:rFonts w:ascii="Arial" w:hAnsi="Arial" w:cs="Arial"/>
          <w:sz w:val="20"/>
          <w:szCs w:val="20"/>
          <w:lang w:val="en-GB"/>
        </w:rPr>
        <w:t xml:space="preserve"> present on </w:t>
      </w:r>
      <w:r w:rsidRPr="00722349">
        <w:rPr>
          <w:rFonts w:ascii="Arial" w:hAnsi="Arial" w:cs="Arial"/>
          <w:sz w:val="20"/>
          <w:szCs w:val="20"/>
          <w:lang w:val="en-GB"/>
        </w:rPr>
        <w:t xml:space="preserve">the </w:t>
      </w:r>
      <w:r w:rsidR="00D00C1F" w:rsidRPr="00722349">
        <w:rPr>
          <w:rFonts w:ascii="Arial" w:hAnsi="Arial" w:cs="Arial"/>
          <w:sz w:val="20"/>
          <w:szCs w:val="20"/>
          <w:lang w:val="en-GB"/>
        </w:rPr>
        <w:t xml:space="preserve">ED. All these proportions decreased during the </w:t>
      </w:r>
      <w:r w:rsidR="00956CFD" w:rsidRPr="00722349">
        <w:rPr>
          <w:rFonts w:ascii="Arial" w:hAnsi="Arial" w:cs="Arial"/>
          <w:sz w:val="20"/>
          <w:szCs w:val="20"/>
          <w:lang w:val="en-GB"/>
        </w:rPr>
        <w:t xml:space="preserve">night and </w:t>
      </w:r>
      <w:r w:rsidR="00D00C1F" w:rsidRPr="00722349">
        <w:rPr>
          <w:rFonts w:ascii="Arial" w:hAnsi="Arial" w:cs="Arial"/>
          <w:sz w:val="20"/>
          <w:szCs w:val="20"/>
          <w:lang w:val="en-GB"/>
        </w:rPr>
        <w:t xml:space="preserve">weekend </w:t>
      </w:r>
      <w:r w:rsidR="00164013" w:rsidRPr="00722349">
        <w:rPr>
          <w:rFonts w:ascii="Arial" w:hAnsi="Arial" w:cs="Arial"/>
          <w:sz w:val="20"/>
          <w:szCs w:val="20"/>
          <w:lang w:val="en-GB"/>
        </w:rPr>
        <w:t xml:space="preserve">(table </w:t>
      </w:r>
      <w:r w:rsidR="005E02FC" w:rsidRPr="00722349">
        <w:rPr>
          <w:rFonts w:ascii="Arial" w:hAnsi="Arial" w:cs="Arial"/>
          <w:sz w:val="20"/>
          <w:szCs w:val="20"/>
          <w:lang w:val="en-GB"/>
        </w:rPr>
        <w:t>2</w:t>
      </w:r>
      <w:r w:rsidR="00164013" w:rsidRPr="00722349">
        <w:rPr>
          <w:rFonts w:ascii="Arial" w:hAnsi="Arial" w:cs="Arial"/>
          <w:sz w:val="20"/>
          <w:szCs w:val="20"/>
          <w:lang w:val="en-GB"/>
        </w:rPr>
        <w:t>)</w:t>
      </w:r>
      <w:r w:rsidR="00D00C1F" w:rsidRPr="00722349">
        <w:rPr>
          <w:rFonts w:ascii="Arial" w:hAnsi="Arial" w:cs="Arial"/>
          <w:sz w:val="20"/>
          <w:szCs w:val="20"/>
          <w:lang w:val="en-GB"/>
        </w:rPr>
        <w:t>.</w:t>
      </w:r>
      <w:r w:rsidR="00B3515C" w:rsidRPr="00722349">
        <w:rPr>
          <w:rFonts w:ascii="Arial" w:hAnsi="Arial" w:cs="Arial"/>
          <w:sz w:val="20"/>
          <w:szCs w:val="20"/>
          <w:lang w:val="en-GB"/>
        </w:rPr>
        <w:t xml:space="preserve"> Forty </w:t>
      </w:r>
      <w:r w:rsidR="00565E1D" w:rsidRPr="00722349">
        <w:rPr>
          <w:rFonts w:ascii="Arial" w:hAnsi="Arial" w:cs="Arial"/>
          <w:sz w:val="20"/>
          <w:szCs w:val="20"/>
          <w:lang w:val="en-GB"/>
        </w:rPr>
        <w:t>percent</w:t>
      </w:r>
      <w:r w:rsidR="00B3515C" w:rsidRPr="00722349">
        <w:rPr>
          <w:rFonts w:ascii="Arial" w:hAnsi="Arial" w:cs="Arial"/>
          <w:sz w:val="20"/>
          <w:szCs w:val="20"/>
          <w:lang w:val="en-GB"/>
        </w:rPr>
        <w:t xml:space="preserve"> (n=17) of </w:t>
      </w:r>
      <w:r w:rsidR="00474C7E" w:rsidRPr="00722349">
        <w:rPr>
          <w:rFonts w:ascii="Arial" w:hAnsi="Arial" w:cs="Arial"/>
          <w:sz w:val="20"/>
          <w:szCs w:val="20"/>
          <w:lang w:val="en-GB"/>
        </w:rPr>
        <w:t xml:space="preserve">these </w:t>
      </w:r>
      <w:r w:rsidR="00B3515C" w:rsidRPr="00722349">
        <w:rPr>
          <w:rFonts w:ascii="Arial" w:hAnsi="Arial" w:cs="Arial"/>
          <w:sz w:val="20"/>
          <w:szCs w:val="20"/>
          <w:lang w:val="en-GB"/>
        </w:rPr>
        <w:t>team</w:t>
      </w:r>
      <w:r w:rsidR="00761131" w:rsidRPr="00722349">
        <w:rPr>
          <w:rFonts w:ascii="Arial" w:hAnsi="Arial" w:cs="Arial"/>
          <w:sz w:val="20"/>
          <w:szCs w:val="20"/>
          <w:lang w:val="en-GB"/>
        </w:rPr>
        <w:t>s</w:t>
      </w:r>
      <w:r w:rsidR="00B3515C" w:rsidRPr="00722349">
        <w:rPr>
          <w:rFonts w:ascii="Arial" w:hAnsi="Arial" w:cs="Arial"/>
          <w:sz w:val="20"/>
          <w:szCs w:val="20"/>
          <w:lang w:val="en-GB"/>
        </w:rPr>
        <w:t xml:space="preserve"> </w:t>
      </w:r>
      <w:r w:rsidR="00681F3D" w:rsidRPr="00722349">
        <w:rPr>
          <w:rFonts w:ascii="Arial" w:hAnsi="Arial" w:cs="Arial"/>
          <w:sz w:val="20"/>
          <w:szCs w:val="20"/>
          <w:lang w:val="en-GB"/>
        </w:rPr>
        <w:t>used</w:t>
      </w:r>
      <w:r w:rsidR="00B3515C" w:rsidRPr="00722349">
        <w:rPr>
          <w:rFonts w:ascii="Arial" w:hAnsi="Arial" w:cs="Arial"/>
          <w:sz w:val="20"/>
          <w:szCs w:val="20"/>
          <w:lang w:val="en-GB"/>
        </w:rPr>
        <w:t xml:space="preserve"> a geriatric assessment </w:t>
      </w:r>
      <w:r w:rsidR="00903398" w:rsidRPr="00722349">
        <w:rPr>
          <w:rFonts w:ascii="Arial" w:hAnsi="Arial" w:cs="Arial"/>
          <w:sz w:val="20"/>
          <w:szCs w:val="20"/>
          <w:lang w:val="en-GB"/>
        </w:rPr>
        <w:t xml:space="preserve">adapted </w:t>
      </w:r>
      <w:r w:rsidR="00B3515C" w:rsidRPr="00722349">
        <w:rPr>
          <w:rFonts w:ascii="Arial" w:hAnsi="Arial" w:cs="Arial"/>
          <w:sz w:val="20"/>
          <w:szCs w:val="20"/>
          <w:lang w:val="en-GB"/>
        </w:rPr>
        <w:t xml:space="preserve">to the ED context, while 42% (n=18) answered to specific </w:t>
      </w:r>
      <w:r w:rsidR="00474C7E" w:rsidRPr="00722349">
        <w:rPr>
          <w:rFonts w:ascii="Arial" w:hAnsi="Arial" w:cs="Arial"/>
          <w:sz w:val="20"/>
          <w:szCs w:val="20"/>
          <w:lang w:val="en-GB"/>
        </w:rPr>
        <w:t>clinical requests</w:t>
      </w:r>
      <w:r w:rsidR="002B3EB2" w:rsidRPr="00722349">
        <w:rPr>
          <w:rFonts w:ascii="Arial" w:hAnsi="Arial" w:cs="Arial"/>
          <w:sz w:val="20"/>
          <w:szCs w:val="20"/>
          <w:lang w:val="en-GB"/>
        </w:rPr>
        <w:t>.</w:t>
      </w:r>
      <w:r w:rsidR="00404920" w:rsidRPr="00722349">
        <w:rPr>
          <w:rFonts w:ascii="Arial" w:hAnsi="Arial" w:cs="Arial"/>
          <w:sz w:val="20"/>
          <w:szCs w:val="20"/>
          <w:lang w:val="en-GB"/>
        </w:rPr>
        <w:t xml:space="preserve"> </w:t>
      </w:r>
      <w:r w:rsidR="00B44E9D" w:rsidRPr="0002560C">
        <w:rPr>
          <w:rFonts w:ascii="Arial" w:hAnsi="Arial" w:cs="Arial"/>
          <w:color w:val="FF0000"/>
          <w:sz w:val="20"/>
          <w:szCs w:val="20"/>
          <w:lang w:val="en-GB"/>
        </w:rPr>
        <w:t>These often comprise ‘request for admission on a geriatric ward’ (74%, n=32), ‘</w:t>
      </w:r>
      <w:r w:rsidR="0002560C">
        <w:rPr>
          <w:rFonts w:ascii="Arial" w:hAnsi="Arial" w:cs="Arial"/>
          <w:color w:val="FF0000"/>
          <w:sz w:val="20"/>
          <w:szCs w:val="20"/>
          <w:lang w:val="en-GB"/>
        </w:rPr>
        <w:t>judgement</w:t>
      </w:r>
      <w:r w:rsidR="00B44E9D" w:rsidRPr="0002560C">
        <w:rPr>
          <w:rFonts w:ascii="Arial" w:hAnsi="Arial" w:cs="Arial"/>
          <w:color w:val="FF0000"/>
          <w:sz w:val="20"/>
          <w:szCs w:val="20"/>
          <w:lang w:val="en-GB"/>
        </w:rPr>
        <w:t xml:space="preserve"> about the need for hospitali</w:t>
      </w:r>
      <w:del w:id="69" w:author="Conroy, Simon (Dr.)" w:date="2016-09-07T10:23:00Z">
        <w:r w:rsidR="00B44E9D" w:rsidRPr="0002560C" w:rsidDel="000934A1">
          <w:rPr>
            <w:rFonts w:ascii="Arial" w:hAnsi="Arial" w:cs="Arial"/>
            <w:color w:val="FF0000"/>
            <w:sz w:val="20"/>
            <w:szCs w:val="20"/>
            <w:lang w:val="en-GB"/>
          </w:rPr>
          <w:delText>z</w:delText>
        </w:r>
      </w:del>
      <w:ins w:id="70" w:author="Conroy, Simon (Dr.)" w:date="2016-09-07T10:23:00Z">
        <w:r w:rsidR="000934A1">
          <w:rPr>
            <w:rFonts w:ascii="Arial" w:hAnsi="Arial" w:cs="Arial"/>
            <w:color w:val="FF0000"/>
            <w:sz w:val="20"/>
            <w:szCs w:val="20"/>
            <w:lang w:val="en-GB"/>
          </w:rPr>
          <w:t>s</w:t>
        </w:r>
      </w:ins>
      <w:r w:rsidR="00B44E9D" w:rsidRPr="0002560C">
        <w:rPr>
          <w:rFonts w:ascii="Arial" w:hAnsi="Arial" w:cs="Arial"/>
          <w:color w:val="FF0000"/>
          <w:sz w:val="20"/>
          <w:szCs w:val="20"/>
          <w:lang w:val="en-GB"/>
        </w:rPr>
        <w:t>ation’ (63%, n=27) and the ‘</w:t>
      </w:r>
      <w:r w:rsidR="0002560C" w:rsidRPr="0002560C">
        <w:rPr>
          <w:color w:val="FF0000"/>
          <w:lang w:val="en-US"/>
        </w:rPr>
        <w:t>application for social needs assessment’</w:t>
      </w:r>
      <w:r w:rsidR="0002560C" w:rsidRPr="0002560C">
        <w:rPr>
          <w:rFonts w:ascii="Arial" w:hAnsi="Arial" w:cs="Arial"/>
          <w:color w:val="FF0000"/>
          <w:sz w:val="20"/>
          <w:szCs w:val="20"/>
          <w:lang w:val="en-GB"/>
        </w:rPr>
        <w:t xml:space="preserve"> </w:t>
      </w:r>
      <w:r w:rsidR="00B44E9D" w:rsidRPr="0002560C">
        <w:rPr>
          <w:rFonts w:ascii="Arial" w:hAnsi="Arial" w:cs="Arial"/>
          <w:color w:val="FF0000"/>
          <w:sz w:val="20"/>
          <w:szCs w:val="20"/>
          <w:lang w:val="en-GB"/>
        </w:rPr>
        <w:t xml:space="preserve">(56%, n=24). </w:t>
      </w:r>
      <w:r w:rsidR="005E5763" w:rsidRPr="00722349">
        <w:rPr>
          <w:rFonts w:ascii="Arial" w:hAnsi="Arial" w:cs="Arial"/>
          <w:sz w:val="20"/>
          <w:szCs w:val="20"/>
          <w:lang w:val="en-GB"/>
        </w:rPr>
        <w:t xml:space="preserve">Eighty-one </w:t>
      </w:r>
      <w:r w:rsidR="00565E1D" w:rsidRPr="00722349">
        <w:rPr>
          <w:rFonts w:ascii="Arial" w:hAnsi="Arial" w:cs="Arial"/>
          <w:sz w:val="20"/>
          <w:szCs w:val="20"/>
          <w:lang w:val="en-GB"/>
        </w:rPr>
        <w:t>percent</w:t>
      </w:r>
      <w:r w:rsidR="00DA5432" w:rsidRPr="00722349">
        <w:rPr>
          <w:rFonts w:ascii="Arial" w:hAnsi="Arial" w:cs="Arial"/>
          <w:sz w:val="20"/>
          <w:szCs w:val="20"/>
          <w:lang w:val="en-GB"/>
        </w:rPr>
        <w:t xml:space="preserve"> of the heads of the </w:t>
      </w:r>
      <w:r w:rsidR="00B874E5" w:rsidRPr="00722349">
        <w:rPr>
          <w:rFonts w:ascii="Arial" w:hAnsi="Arial" w:cs="Arial"/>
          <w:sz w:val="20"/>
          <w:szCs w:val="20"/>
          <w:lang w:val="en-GB"/>
        </w:rPr>
        <w:t xml:space="preserve">GS </w:t>
      </w:r>
      <w:r w:rsidR="00DA5432" w:rsidRPr="00722349">
        <w:rPr>
          <w:rFonts w:ascii="Arial" w:hAnsi="Arial" w:cs="Arial"/>
          <w:sz w:val="20"/>
          <w:szCs w:val="20"/>
          <w:lang w:val="en-GB"/>
        </w:rPr>
        <w:t xml:space="preserve">(n=35) stated that the </w:t>
      </w:r>
      <w:r w:rsidR="003D1338" w:rsidRPr="00722349">
        <w:rPr>
          <w:rFonts w:ascii="Arial" w:hAnsi="Arial" w:cs="Arial"/>
          <w:sz w:val="20"/>
          <w:szCs w:val="20"/>
          <w:lang w:val="en-GB"/>
        </w:rPr>
        <w:t>I</w:t>
      </w:r>
      <w:r w:rsidR="0088017D" w:rsidRPr="00722349">
        <w:rPr>
          <w:rFonts w:ascii="Arial" w:hAnsi="Arial" w:cs="Arial"/>
          <w:sz w:val="20"/>
          <w:szCs w:val="20"/>
          <w:lang w:val="en-GB"/>
        </w:rPr>
        <w:t>GCT</w:t>
      </w:r>
      <w:r w:rsidR="00DA5432" w:rsidRPr="00722349">
        <w:rPr>
          <w:rFonts w:ascii="Arial" w:hAnsi="Arial" w:cs="Arial"/>
          <w:sz w:val="20"/>
          <w:szCs w:val="20"/>
          <w:lang w:val="en-GB"/>
        </w:rPr>
        <w:t xml:space="preserve"> has an added value </w:t>
      </w:r>
      <w:r w:rsidR="002706FB" w:rsidRPr="00722349">
        <w:rPr>
          <w:rFonts w:ascii="Arial" w:hAnsi="Arial" w:cs="Arial"/>
          <w:sz w:val="20"/>
          <w:szCs w:val="20"/>
          <w:lang w:val="en-GB"/>
        </w:rPr>
        <w:t xml:space="preserve">for the management of older </w:t>
      </w:r>
      <w:r w:rsidR="002706FB" w:rsidRPr="0002560C">
        <w:rPr>
          <w:rFonts w:ascii="Arial" w:hAnsi="Arial" w:cs="Arial"/>
          <w:color w:val="FF0000"/>
          <w:sz w:val="20"/>
          <w:szCs w:val="20"/>
          <w:lang w:val="en-GB"/>
        </w:rPr>
        <w:t>p</w:t>
      </w:r>
      <w:r w:rsidR="00B44E9D" w:rsidRPr="0002560C">
        <w:rPr>
          <w:rFonts w:ascii="Arial" w:hAnsi="Arial" w:cs="Arial"/>
          <w:color w:val="FF0000"/>
          <w:sz w:val="20"/>
          <w:szCs w:val="20"/>
          <w:lang w:val="en-GB"/>
        </w:rPr>
        <w:t>atients</w:t>
      </w:r>
      <w:r w:rsidR="002706FB" w:rsidRPr="0002560C">
        <w:rPr>
          <w:rFonts w:ascii="Arial" w:hAnsi="Arial" w:cs="Arial"/>
          <w:color w:val="FF0000"/>
          <w:sz w:val="20"/>
          <w:szCs w:val="20"/>
          <w:lang w:val="en-GB"/>
        </w:rPr>
        <w:t xml:space="preserve"> </w:t>
      </w:r>
      <w:r w:rsidR="002706FB" w:rsidRPr="00722349">
        <w:rPr>
          <w:rFonts w:ascii="Arial" w:hAnsi="Arial" w:cs="Arial"/>
          <w:sz w:val="20"/>
          <w:szCs w:val="20"/>
          <w:lang w:val="en-GB"/>
        </w:rPr>
        <w:t xml:space="preserve">in the ED. </w:t>
      </w:r>
      <w:r w:rsidR="00DA5432" w:rsidRPr="00722349">
        <w:rPr>
          <w:rFonts w:ascii="Arial" w:hAnsi="Arial" w:cs="Arial"/>
          <w:sz w:val="20"/>
          <w:szCs w:val="20"/>
          <w:lang w:val="en-GB"/>
        </w:rPr>
        <w:t xml:space="preserve">Also, 79% (n=34) </w:t>
      </w:r>
      <w:r w:rsidR="004920F2" w:rsidRPr="00722349">
        <w:rPr>
          <w:rFonts w:ascii="Arial" w:hAnsi="Arial" w:cs="Arial"/>
          <w:sz w:val="20"/>
          <w:szCs w:val="20"/>
          <w:lang w:val="en-GB"/>
        </w:rPr>
        <w:t xml:space="preserve">stated </w:t>
      </w:r>
      <w:r w:rsidR="00DA5432" w:rsidRPr="00722349">
        <w:rPr>
          <w:rFonts w:ascii="Arial" w:hAnsi="Arial" w:cs="Arial"/>
          <w:sz w:val="20"/>
          <w:szCs w:val="20"/>
          <w:lang w:val="en-GB"/>
        </w:rPr>
        <w:t xml:space="preserve">that the function of the </w:t>
      </w:r>
      <w:r w:rsidR="003D1338" w:rsidRPr="00722349">
        <w:rPr>
          <w:rFonts w:ascii="Arial" w:hAnsi="Arial" w:cs="Arial"/>
          <w:sz w:val="20"/>
          <w:szCs w:val="20"/>
          <w:lang w:val="en-GB"/>
        </w:rPr>
        <w:t>I</w:t>
      </w:r>
      <w:r w:rsidR="0088017D" w:rsidRPr="00722349">
        <w:rPr>
          <w:rFonts w:ascii="Arial" w:hAnsi="Arial" w:cs="Arial"/>
          <w:sz w:val="20"/>
          <w:szCs w:val="20"/>
          <w:lang w:val="en-GB"/>
        </w:rPr>
        <w:t>GCT</w:t>
      </w:r>
      <w:r w:rsidR="00DA5432" w:rsidRPr="00722349">
        <w:rPr>
          <w:rFonts w:ascii="Arial" w:hAnsi="Arial" w:cs="Arial"/>
          <w:sz w:val="20"/>
          <w:szCs w:val="20"/>
          <w:lang w:val="en-GB"/>
        </w:rPr>
        <w:t xml:space="preserve"> in the ED should be extended in the future. </w:t>
      </w:r>
      <w:r w:rsidR="005E5763" w:rsidRPr="00722349">
        <w:rPr>
          <w:rFonts w:ascii="Arial" w:hAnsi="Arial" w:cs="Arial"/>
          <w:sz w:val="20"/>
          <w:szCs w:val="20"/>
          <w:lang w:val="en-GB"/>
        </w:rPr>
        <w:t>Two third</w:t>
      </w:r>
      <w:r w:rsidR="007B3FC8" w:rsidRPr="00722349">
        <w:rPr>
          <w:rFonts w:ascii="Arial" w:hAnsi="Arial" w:cs="Arial"/>
          <w:sz w:val="20"/>
          <w:szCs w:val="20"/>
          <w:lang w:val="en-GB"/>
        </w:rPr>
        <w:t>s</w:t>
      </w:r>
      <w:r w:rsidR="005E5763" w:rsidRPr="00722349">
        <w:rPr>
          <w:rFonts w:ascii="Arial" w:hAnsi="Arial" w:cs="Arial"/>
          <w:sz w:val="20"/>
          <w:szCs w:val="20"/>
          <w:lang w:val="en-GB"/>
        </w:rPr>
        <w:t xml:space="preserve"> of the respondent</w:t>
      </w:r>
      <w:r w:rsidR="00404920" w:rsidRPr="00722349">
        <w:rPr>
          <w:rFonts w:ascii="Arial" w:hAnsi="Arial" w:cs="Arial"/>
          <w:sz w:val="20"/>
          <w:szCs w:val="20"/>
          <w:lang w:val="en-GB"/>
        </w:rPr>
        <w:t>s</w:t>
      </w:r>
      <w:r w:rsidR="00296027" w:rsidRPr="00722349">
        <w:rPr>
          <w:rFonts w:ascii="Arial" w:hAnsi="Arial" w:cs="Arial"/>
          <w:sz w:val="20"/>
          <w:szCs w:val="20"/>
          <w:lang w:val="en-GB"/>
        </w:rPr>
        <w:t xml:space="preserve"> </w:t>
      </w:r>
      <w:r w:rsidR="005E5763" w:rsidRPr="00722349">
        <w:rPr>
          <w:rFonts w:ascii="Arial" w:hAnsi="Arial" w:cs="Arial"/>
          <w:sz w:val="20"/>
          <w:szCs w:val="20"/>
          <w:lang w:val="en-GB"/>
        </w:rPr>
        <w:t>who did not have</w:t>
      </w:r>
      <w:r w:rsidR="00DA5432" w:rsidRPr="00722349">
        <w:rPr>
          <w:rFonts w:ascii="Arial" w:hAnsi="Arial" w:cs="Arial"/>
          <w:sz w:val="20"/>
          <w:szCs w:val="20"/>
          <w:lang w:val="en-GB"/>
        </w:rPr>
        <w:t xml:space="preserve"> </w:t>
      </w:r>
      <w:r w:rsidR="005E5763" w:rsidRPr="00722349">
        <w:rPr>
          <w:rFonts w:ascii="Arial" w:hAnsi="Arial" w:cs="Arial"/>
          <w:sz w:val="20"/>
          <w:szCs w:val="20"/>
          <w:lang w:val="en-GB"/>
        </w:rPr>
        <w:t>a</w:t>
      </w:r>
      <w:r w:rsidR="002D1684">
        <w:rPr>
          <w:rFonts w:ascii="Arial" w:hAnsi="Arial" w:cs="Arial"/>
          <w:sz w:val="20"/>
          <w:szCs w:val="20"/>
          <w:lang w:val="en-GB"/>
        </w:rPr>
        <w:t>n</w:t>
      </w:r>
      <w:r w:rsidR="005E5763" w:rsidRPr="00722349">
        <w:rPr>
          <w:rFonts w:ascii="Arial" w:hAnsi="Arial" w:cs="Arial"/>
          <w:sz w:val="20"/>
          <w:szCs w:val="20"/>
          <w:lang w:val="en-GB"/>
        </w:rPr>
        <w:t xml:space="preserve"> </w:t>
      </w:r>
      <w:r w:rsidR="003D1338" w:rsidRPr="00722349">
        <w:rPr>
          <w:rFonts w:ascii="Arial" w:hAnsi="Arial" w:cs="Arial"/>
          <w:sz w:val="20"/>
          <w:szCs w:val="20"/>
          <w:lang w:val="en-GB"/>
        </w:rPr>
        <w:t>I</w:t>
      </w:r>
      <w:r w:rsidR="0088017D" w:rsidRPr="00722349">
        <w:rPr>
          <w:rFonts w:ascii="Arial" w:hAnsi="Arial" w:cs="Arial"/>
          <w:sz w:val="20"/>
          <w:szCs w:val="20"/>
          <w:lang w:val="en-GB"/>
        </w:rPr>
        <w:t>GCT</w:t>
      </w:r>
      <w:r w:rsidR="005E5763" w:rsidRPr="00722349">
        <w:rPr>
          <w:rFonts w:ascii="Arial" w:hAnsi="Arial" w:cs="Arial"/>
          <w:sz w:val="20"/>
          <w:szCs w:val="20"/>
          <w:lang w:val="en-GB"/>
        </w:rPr>
        <w:t xml:space="preserve"> </w:t>
      </w:r>
      <w:r w:rsidR="00296027" w:rsidRPr="00722349">
        <w:rPr>
          <w:rFonts w:ascii="Arial" w:hAnsi="Arial" w:cs="Arial"/>
          <w:sz w:val="20"/>
          <w:szCs w:val="20"/>
          <w:lang w:val="en-GB"/>
        </w:rPr>
        <w:t xml:space="preserve">available </w:t>
      </w:r>
      <w:r w:rsidR="005E5763" w:rsidRPr="00722349">
        <w:rPr>
          <w:rFonts w:ascii="Arial" w:hAnsi="Arial" w:cs="Arial"/>
          <w:sz w:val="20"/>
          <w:szCs w:val="20"/>
          <w:lang w:val="en-GB"/>
        </w:rPr>
        <w:t xml:space="preserve">for the ED </w:t>
      </w:r>
      <w:r w:rsidR="00A022CD" w:rsidRPr="00722349">
        <w:rPr>
          <w:rFonts w:ascii="Arial" w:hAnsi="Arial" w:cs="Arial"/>
          <w:sz w:val="20"/>
          <w:szCs w:val="20"/>
          <w:lang w:val="en-GB"/>
        </w:rPr>
        <w:t>(n=4</w:t>
      </w:r>
      <w:r w:rsidR="00A651F7" w:rsidRPr="00722349">
        <w:rPr>
          <w:rFonts w:ascii="Arial" w:hAnsi="Arial" w:cs="Arial"/>
          <w:sz w:val="20"/>
          <w:szCs w:val="20"/>
          <w:lang w:val="en-GB"/>
        </w:rPr>
        <w:t>/7</w:t>
      </w:r>
      <w:r w:rsidR="00A022CD" w:rsidRPr="00722349">
        <w:rPr>
          <w:rFonts w:ascii="Arial" w:hAnsi="Arial" w:cs="Arial"/>
          <w:sz w:val="20"/>
          <w:szCs w:val="20"/>
          <w:lang w:val="en-GB"/>
        </w:rPr>
        <w:t>)</w:t>
      </w:r>
      <w:r w:rsidR="00DA5432" w:rsidRPr="00722349">
        <w:rPr>
          <w:rFonts w:ascii="Arial" w:hAnsi="Arial" w:cs="Arial"/>
          <w:sz w:val="20"/>
          <w:szCs w:val="20"/>
          <w:lang w:val="en-GB"/>
        </w:rPr>
        <w:t xml:space="preserve">, clarified that </w:t>
      </w:r>
      <w:r w:rsidR="005E5763" w:rsidRPr="0002560C">
        <w:rPr>
          <w:rFonts w:ascii="Arial" w:hAnsi="Arial" w:cs="Arial"/>
          <w:color w:val="FF0000"/>
          <w:sz w:val="20"/>
          <w:szCs w:val="20"/>
          <w:lang w:val="en-GB"/>
        </w:rPr>
        <w:t>a</w:t>
      </w:r>
      <w:r w:rsidR="002D1684" w:rsidRPr="0002560C">
        <w:rPr>
          <w:rFonts w:ascii="Arial" w:hAnsi="Arial" w:cs="Arial"/>
          <w:color w:val="FF0000"/>
          <w:sz w:val="20"/>
          <w:szCs w:val="20"/>
          <w:lang w:val="en-GB"/>
        </w:rPr>
        <w:t>n</w:t>
      </w:r>
      <w:r w:rsidR="00DA5432" w:rsidRPr="0002560C">
        <w:rPr>
          <w:rFonts w:ascii="Arial" w:hAnsi="Arial" w:cs="Arial"/>
          <w:color w:val="FF0000"/>
          <w:sz w:val="20"/>
          <w:szCs w:val="20"/>
          <w:lang w:val="en-GB"/>
        </w:rPr>
        <w:t xml:space="preserve"> </w:t>
      </w:r>
      <w:r w:rsidR="00967158" w:rsidRPr="0002560C">
        <w:rPr>
          <w:rFonts w:ascii="Arial" w:hAnsi="Arial" w:cs="Arial"/>
          <w:color w:val="FF0000"/>
          <w:sz w:val="20"/>
          <w:szCs w:val="20"/>
          <w:lang w:val="en-GB"/>
        </w:rPr>
        <w:t>IGCT might</w:t>
      </w:r>
      <w:r w:rsidR="008F1DE8" w:rsidRPr="00722349">
        <w:rPr>
          <w:rFonts w:ascii="Arial" w:hAnsi="Arial" w:cs="Arial"/>
          <w:sz w:val="20"/>
          <w:szCs w:val="20"/>
          <w:lang w:val="en-GB"/>
        </w:rPr>
        <w:t xml:space="preserve"> add value </w:t>
      </w:r>
      <w:r w:rsidR="007B3FC8" w:rsidRPr="00722349">
        <w:rPr>
          <w:rFonts w:ascii="Arial" w:hAnsi="Arial" w:cs="Arial"/>
          <w:sz w:val="20"/>
          <w:szCs w:val="20"/>
          <w:lang w:val="en-GB"/>
        </w:rPr>
        <w:t xml:space="preserve">to </w:t>
      </w:r>
      <w:r w:rsidR="008F1DE8" w:rsidRPr="00722349">
        <w:rPr>
          <w:rFonts w:ascii="Arial" w:hAnsi="Arial" w:cs="Arial"/>
          <w:sz w:val="20"/>
          <w:szCs w:val="20"/>
          <w:lang w:val="en-GB"/>
        </w:rPr>
        <w:t>the ED</w:t>
      </w:r>
      <w:r w:rsidR="00967158">
        <w:rPr>
          <w:rFonts w:ascii="Arial" w:hAnsi="Arial" w:cs="Arial"/>
          <w:sz w:val="20"/>
          <w:szCs w:val="20"/>
          <w:lang w:val="en-GB"/>
        </w:rPr>
        <w:t xml:space="preserve"> </w:t>
      </w:r>
      <w:r w:rsidR="00967158" w:rsidRPr="0002560C">
        <w:rPr>
          <w:rFonts w:ascii="Arial" w:hAnsi="Arial" w:cs="Arial"/>
          <w:color w:val="FF0000"/>
          <w:sz w:val="20"/>
          <w:szCs w:val="20"/>
          <w:lang w:val="en-GB"/>
        </w:rPr>
        <w:t>by</w:t>
      </w:r>
      <w:r w:rsidR="00A651F7" w:rsidRPr="00722349">
        <w:rPr>
          <w:rFonts w:ascii="Arial" w:hAnsi="Arial" w:cs="Arial"/>
          <w:sz w:val="20"/>
          <w:szCs w:val="20"/>
          <w:lang w:val="en-GB"/>
        </w:rPr>
        <w:t xml:space="preserve"> </w:t>
      </w:r>
      <w:r w:rsidR="00A651F7" w:rsidRPr="0002560C">
        <w:rPr>
          <w:rFonts w:ascii="Arial" w:hAnsi="Arial" w:cs="Arial"/>
          <w:color w:val="FF0000"/>
          <w:sz w:val="20"/>
          <w:szCs w:val="20"/>
          <w:lang w:val="en-GB"/>
        </w:rPr>
        <w:t>assist</w:t>
      </w:r>
      <w:r w:rsidR="00B44E9D" w:rsidRPr="0002560C">
        <w:rPr>
          <w:rFonts w:ascii="Arial" w:hAnsi="Arial" w:cs="Arial"/>
          <w:color w:val="FF0000"/>
          <w:sz w:val="20"/>
          <w:szCs w:val="20"/>
          <w:lang w:val="en-GB"/>
        </w:rPr>
        <w:t>ing in</w:t>
      </w:r>
      <w:r w:rsidR="00A651F7" w:rsidRPr="00722349">
        <w:rPr>
          <w:rFonts w:ascii="Arial" w:hAnsi="Arial" w:cs="Arial"/>
          <w:sz w:val="20"/>
          <w:szCs w:val="20"/>
          <w:lang w:val="en-GB"/>
        </w:rPr>
        <w:t xml:space="preserve"> the </w:t>
      </w:r>
      <w:r w:rsidR="004920F2" w:rsidRPr="00722349">
        <w:rPr>
          <w:rFonts w:ascii="Arial" w:hAnsi="Arial" w:cs="Arial"/>
          <w:sz w:val="20"/>
          <w:szCs w:val="20"/>
          <w:lang w:val="en-GB"/>
        </w:rPr>
        <w:t xml:space="preserve">care </w:t>
      </w:r>
      <w:r w:rsidR="004920F2" w:rsidRPr="00722349">
        <w:rPr>
          <w:rFonts w:ascii="Arial" w:hAnsi="Arial" w:cs="Arial"/>
          <w:sz w:val="20"/>
          <w:szCs w:val="20"/>
          <w:lang w:val="en-GB"/>
        </w:rPr>
        <w:lastRenderedPageBreak/>
        <w:t xml:space="preserve">planning for </w:t>
      </w:r>
      <w:r w:rsidR="00A651F7" w:rsidRPr="00722349">
        <w:rPr>
          <w:rFonts w:ascii="Arial" w:hAnsi="Arial" w:cs="Arial"/>
          <w:sz w:val="20"/>
          <w:szCs w:val="20"/>
          <w:lang w:val="en-GB"/>
        </w:rPr>
        <w:t xml:space="preserve">frail older </w:t>
      </w:r>
      <w:r w:rsidR="00A651F7" w:rsidRPr="0002560C">
        <w:rPr>
          <w:rFonts w:ascii="Arial" w:hAnsi="Arial" w:cs="Arial"/>
          <w:color w:val="FF0000"/>
          <w:sz w:val="20"/>
          <w:szCs w:val="20"/>
          <w:lang w:val="en-GB"/>
        </w:rPr>
        <w:t>patient</w:t>
      </w:r>
      <w:r w:rsidR="00B44E9D" w:rsidRPr="0002560C">
        <w:rPr>
          <w:rFonts w:ascii="Arial" w:hAnsi="Arial" w:cs="Arial"/>
          <w:color w:val="FF0000"/>
          <w:sz w:val="20"/>
          <w:szCs w:val="20"/>
          <w:lang w:val="en-GB"/>
        </w:rPr>
        <w:t>s</w:t>
      </w:r>
      <w:r w:rsidR="00A651F7" w:rsidRPr="0002560C">
        <w:rPr>
          <w:rFonts w:ascii="Arial" w:hAnsi="Arial" w:cs="Arial"/>
          <w:color w:val="FF0000"/>
          <w:sz w:val="20"/>
          <w:szCs w:val="20"/>
          <w:lang w:val="en-GB"/>
        </w:rPr>
        <w:t xml:space="preserve">, </w:t>
      </w:r>
      <w:r w:rsidR="00967158" w:rsidRPr="0002560C">
        <w:rPr>
          <w:rFonts w:ascii="Arial" w:hAnsi="Arial" w:cs="Arial"/>
          <w:color w:val="FF0000"/>
          <w:sz w:val="20"/>
          <w:szCs w:val="20"/>
          <w:lang w:val="en-GB"/>
        </w:rPr>
        <w:t>assessing</w:t>
      </w:r>
      <w:r w:rsidR="00164013" w:rsidRPr="0002560C">
        <w:rPr>
          <w:rFonts w:ascii="Arial" w:hAnsi="Arial" w:cs="Arial"/>
          <w:color w:val="FF0000"/>
          <w:sz w:val="20"/>
          <w:szCs w:val="20"/>
          <w:lang w:val="en-GB"/>
        </w:rPr>
        <w:t xml:space="preserve"> </w:t>
      </w:r>
      <w:r w:rsidR="00164013" w:rsidRPr="00722349">
        <w:rPr>
          <w:rFonts w:ascii="Arial" w:hAnsi="Arial" w:cs="Arial"/>
          <w:sz w:val="20"/>
          <w:szCs w:val="20"/>
          <w:lang w:val="en-GB"/>
        </w:rPr>
        <w:t xml:space="preserve">the </w:t>
      </w:r>
      <w:r w:rsidR="00A651F7" w:rsidRPr="00722349">
        <w:rPr>
          <w:rFonts w:ascii="Arial" w:hAnsi="Arial" w:cs="Arial"/>
          <w:sz w:val="20"/>
          <w:szCs w:val="20"/>
          <w:lang w:val="en-GB"/>
        </w:rPr>
        <w:t>need for hospitalisation</w:t>
      </w:r>
      <w:r w:rsidR="00967158" w:rsidRPr="0002560C">
        <w:rPr>
          <w:rFonts w:ascii="Arial" w:hAnsi="Arial" w:cs="Arial"/>
          <w:color w:val="FF0000"/>
          <w:sz w:val="20"/>
          <w:szCs w:val="20"/>
          <w:lang w:val="en-GB"/>
        </w:rPr>
        <w:t xml:space="preserve"> and</w:t>
      </w:r>
      <w:r w:rsidR="00A651F7" w:rsidRPr="00722349">
        <w:rPr>
          <w:rFonts w:ascii="Arial" w:hAnsi="Arial" w:cs="Arial"/>
          <w:sz w:val="20"/>
          <w:szCs w:val="20"/>
          <w:lang w:val="en-GB"/>
        </w:rPr>
        <w:t xml:space="preserve"> </w:t>
      </w:r>
      <w:r w:rsidR="00A651F7" w:rsidRPr="0002560C">
        <w:rPr>
          <w:rFonts w:ascii="Arial" w:hAnsi="Arial" w:cs="Arial"/>
          <w:color w:val="FF0000"/>
          <w:sz w:val="20"/>
          <w:szCs w:val="20"/>
          <w:lang w:val="en-GB"/>
        </w:rPr>
        <w:t>evaluati</w:t>
      </w:r>
      <w:r w:rsidR="00967158" w:rsidRPr="0002560C">
        <w:rPr>
          <w:rFonts w:ascii="Arial" w:hAnsi="Arial" w:cs="Arial"/>
          <w:color w:val="FF0000"/>
          <w:sz w:val="20"/>
          <w:szCs w:val="20"/>
          <w:lang w:val="en-GB"/>
        </w:rPr>
        <w:t xml:space="preserve">ng geriatric syndromes and social, </w:t>
      </w:r>
      <w:r w:rsidR="00A651F7" w:rsidRPr="00722349">
        <w:rPr>
          <w:rFonts w:ascii="Arial" w:hAnsi="Arial" w:cs="Arial"/>
          <w:sz w:val="20"/>
          <w:szCs w:val="20"/>
          <w:lang w:val="en-GB"/>
        </w:rPr>
        <w:t xml:space="preserve">functional </w:t>
      </w:r>
      <w:r w:rsidR="00967158" w:rsidRPr="0002560C">
        <w:rPr>
          <w:rFonts w:ascii="Arial" w:hAnsi="Arial" w:cs="Arial"/>
          <w:color w:val="FF0000"/>
          <w:sz w:val="20"/>
          <w:szCs w:val="20"/>
          <w:lang w:val="en-GB"/>
        </w:rPr>
        <w:t>or</w:t>
      </w:r>
      <w:r w:rsidR="00967158">
        <w:rPr>
          <w:rFonts w:ascii="Arial" w:hAnsi="Arial" w:cs="Arial"/>
          <w:sz w:val="20"/>
          <w:szCs w:val="20"/>
          <w:lang w:val="en-GB"/>
        </w:rPr>
        <w:t xml:space="preserve"> </w:t>
      </w:r>
      <w:r w:rsidR="00A651F7" w:rsidRPr="00722349">
        <w:rPr>
          <w:rFonts w:ascii="Arial" w:hAnsi="Arial" w:cs="Arial"/>
          <w:sz w:val="20"/>
          <w:szCs w:val="20"/>
          <w:lang w:val="en-GB"/>
        </w:rPr>
        <w:t>cognitive problems</w:t>
      </w:r>
      <w:r w:rsidR="00967158">
        <w:rPr>
          <w:rFonts w:ascii="Arial" w:hAnsi="Arial" w:cs="Arial"/>
          <w:sz w:val="20"/>
          <w:szCs w:val="20"/>
          <w:lang w:val="en-GB"/>
        </w:rPr>
        <w:t>.</w:t>
      </w:r>
    </w:p>
    <w:p w14:paraId="11818BA0" w14:textId="77777777" w:rsidR="00196EA5" w:rsidRPr="00722349" w:rsidRDefault="00196EA5" w:rsidP="00D847EC">
      <w:pPr>
        <w:tabs>
          <w:tab w:val="left" w:pos="2400"/>
        </w:tabs>
        <w:spacing w:after="0" w:line="480" w:lineRule="auto"/>
        <w:jc w:val="both"/>
        <w:rPr>
          <w:rFonts w:ascii="Arial" w:hAnsi="Arial" w:cs="Arial"/>
          <w:i/>
          <w:sz w:val="20"/>
          <w:szCs w:val="20"/>
          <w:lang w:val="en-GB"/>
        </w:rPr>
      </w:pPr>
    </w:p>
    <w:p w14:paraId="31D63BD0" w14:textId="4B629FB7" w:rsidR="00BB6A62" w:rsidRPr="00722349" w:rsidRDefault="00BB6A62"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 xml:space="preserve">Data concerning availability of social </w:t>
      </w:r>
      <w:r w:rsidR="008F3737" w:rsidRPr="00722349">
        <w:rPr>
          <w:rFonts w:ascii="Arial" w:hAnsi="Arial" w:cs="Arial"/>
          <w:sz w:val="20"/>
          <w:szCs w:val="20"/>
          <w:lang w:val="en-GB"/>
        </w:rPr>
        <w:t>workers</w:t>
      </w:r>
      <w:r w:rsidRPr="00722349">
        <w:rPr>
          <w:rFonts w:ascii="Arial" w:hAnsi="Arial" w:cs="Arial"/>
          <w:sz w:val="20"/>
          <w:szCs w:val="20"/>
          <w:lang w:val="en-GB"/>
        </w:rPr>
        <w:t xml:space="preserve"> </w:t>
      </w:r>
      <w:r w:rsidR="0088017D" w:rsidRPr="00722349">
        <w:rPr>
          <w:rFonts w:ascii="Arial" w:hAnsi="Arial" w:cs="Arial"/>
          <w:sz w:val="20"/>
          <w:szCs w:val="20"/>
          <w:lang w:val="en-GB"/>
        </w:rPr>
        <w:t xml:space="preserve">on the ED </w:t>
      </w:r>
      <w:r w:rsidRPr="00722349">
        <w:rPr>
          <w:rFonts w:ascii="Arial" w:hAnsi="Arial" w:cs="Arial"/>
          <w:sz w:val="20"/>
          <w:szCs w:val="20"/>
          <w:lang w:val="en-GB"/>
        </w:rPr>
        <w:t xml:space="preserve">are </w:t>
      </w:r>
      <w:r w:rsidR="00722349">
        <w:rPr>
          <w:rFonts w:ascii="Arial" w:hAnsi="Arial" w:cs="Arial"/>
          <w:sz w:val="20"/>
          <w:szCs w:val="20"/>
          <w:lang w:val="en-GB"/>
        </w:rPr>
        <w:t>summaris</w:t>
      </w:r>
      <w:r w:rsidRPr="00722349">
        <w:rPr>
          <w:rFonts w:ascii="Arial" w:hAnsi="Arial" w:cs="Arial"/>
          <w:sz w:val="20"/>
          <w:szCs w:val="20"/>
          <w:lang w:val="en-GB"/>
        </w:rPr>
        <w:t>ed in table</w:t>
      </w:r>
      <w:r w:rsidR="00EB055F" w:rsidRPr="00722349">
        <w:rPr>
          <w:rFonts w:ascii="Arial" w:hAnsi="Arial" w:cs="Arial"/>
          <w:sz w:val="20"/>
          <w:szCs w:val="20"/>
          <w:lang w:val="en-GB"/>
        </w:rPr>
        <w:t xml:space="preserve"> </w:t>
      </w:r>
      <w:r w:rsidR="005E02FC" w:rsidRPr="00722349">
        <w:rPr>
          <w:rFonts w:ascii="Arial" w:hAnsi="Arial" w:cs="Arial"/>
          <w:sz w:val="20"/>
          <w:szCs w:val="20"/>
          <w:lang w:val="en-GB"/>
        </w:rPr>
        <w:t>2</w:t>
      </w:r>
      <w:r w:rsidR="002B3EB2" w:rsidRPr="00722349">
        <w:rPr>
          <w:rFonts w:ascii="Arial" w:hAnsi="Arial" w:cs="Arial"/>
          <w:sz w:val="20"/>
          <w:szCs w:val="20"/>
          <w:lang w:val="en-GB"/>
        </w:rPr>
        <w:t>.</w:t>
      </w:r>
    </w:p>
    <w:p w14:paraId="02C1675E" w14:textId="77777777" w:rsidR="00BB6A62" w:rsidRPr="00722349" w:rsidRDefault="00BB6A62" w:rsidP="00D847EC">
      <w:pPr>
        <w:tabs>
          <w:tab w:val="left" w:pos="2400"/>
        </w:tabs>
        <w:spacing w:after="0" w:line="480" w:lineRule="auto"/>
        <w:jc w:val="both"/>
        <w:rPr>
          <w:rFonts w:ascii="Arial" w:hAnsi="Arial" w:cs="Arial"/>
          <w:i/>
          <w:sz w:val="20"/>
          <w:szCs w:val="20"/>
          <w:lang w:val="en-GB"/>
        </w:rPr>
      </w:pPr>
    </w:p>
    <w:p w14:paraId="50A73B98" w14:textId="77777777" w:rsidR="00DC4DA7" w:rsidRPr="00722349" w:rsidRDefault="00DC4DA7" w:rsidP="00D847EC">
      <w:pPr>
        <w:tabs>
          <w:tab w:val="left" w:pos="2400"/>
        </w:tabs>
        <w:spacing w:after="0" w:line="480" w:lineRule="auto"/>
        <w:jc w:val="both"/>
        <w:rPr>
          <w:rFonts w:ascii="Arial" w:hAnsi="Arial" w:cs="Arial"/>
          <w:i/>
          <w:sz w:val="20"/>
          <w:szCs w:val="20"/>
          <w:lang w:val="en-GB"/>
        </w:rPr>
      </w:pPr>
      <w:r w:rsidRPr="00722349">
        <w:rPr>
          <w:rFonts w:ascii="Arial" w:hAnsi="Arial" w:cs="Arial"/>
          <w:i/>
          <w:sz w:val="20"/>
          <w:szCs w:val="20"/>
          <w:lang w:val="en-GB"/>
        </w:rPr>
        <w:t>&lt;Please insert Table 2 around here &gt;</w:t>
      </w:r>
    </w:p>
    <w:p w14:paraId="3AA603C6" w14:textId="77777777" w:rsidR="00DC4DA7" w:rsidRPr="00722349" w:rsidRDefault="00DC4DA7" w:rsidP="00D847EC">
      <w:pPr>
        <w:tabs>
          <w:tab w:val="left" w:pos="2400"/>
        </w:tabs>
        <w:spacing w:after="0" w:line="480" w:lineRule="auto"/>
        <w:jc w:val="both"/>
        <w:rPr>
          <w:rFonts w:ascii="Arial" w:hAnsi="Arial" w:cs="Arial"/>
          <w:i/>
          <w:sz w:val="20"/>
          <w:szCs w:val="20"/>
          <w:lang w:val="en-GB"/>
        </w:rPr>
      </w:pPr>
    </w:p>
    <w:p w14:paraId="0DEB8D56" w14:textId="46F1054F" w:rsidR="00FE2EBB" w:rsidRPr="00722349" w:rsidRDefault="007B3FC8"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F</w:t>
      </w:r>
      <w:r w:rsidR="00FE2EBB" w:rsidRPr="00722349">
        <w:rPr>
          <w:rFonts w:ascii="Arial" w:hAnsi="Arial" w:cs="Arial"/>
          <w:sz w:val="20"/>
          <w:szCs w:val="20"/>
          <w:lang w:val="en-GB"/>
        </w:rPr>
        <w:t xml:space="preserve">orty-two </w:t>
      </w:r>
      <w:r w:rsidR="008F1DE8" w:rsidRPr="00722349">
        <w:rPr>
          <w:rFonts w:ascii="Arial" w:hAnsi="Arial" w:cs="Arial"/>
          <w:sz w:val="20"/>
          <w:szCs w:val="20"/>
          <w:lang w:val="en-GB"/>
        </w:rPr>
        <w:t xml:space="preserve">institutions </w:t>
      </w:r>
      <w:r w:rsidR="00FE2EBB" w:rsidRPr="00722349">
        <w:rPr>
          <w:rFonts w:ascii="Arial" w:hAnsi="Arial" w:cs="Arial"/>
          <w:sz w:val="20"/>
          <w:szCs w:val="20"/>
          <w:lang w:val="en-GB"/>
        </w:rPr>
        <w:t>(</w:t>
      </w:r>
      <w:r w:rsidR="009A40A3" w:rsidRPr="00722349">
        <w:rPr>
          <w:rFonts w:ascii="Arial" w:hAnsi="Arial" w:cs="Arial"/>
          <w:sz w:val="20"/>
          <w:szCs w:val="20"/>
          <w:lang w:val="en-GB"/>
        </w:rPr>
        <w:t>86</w:t>
      </w:r>
      <w:r w:rsidR="00FE2EBB" w:rsidRPr="00722349">
        <w:rPr>
          <w:rFonts w:ascii="Arial" w:hAnsi="Arial" w:cs="Arial"/>
          <w:sz w:val="20"/>
          <w:szCs w:val="20"/>
          <w:lang w:val="en-GB"/>
        </w:rPr>
        <w:t xml:space="preserve">%) </w:t>
      </w:r>
      <w:r w:rsidR="005E5763" w:rsidRPr="00722349">
        <w:rPr>
          <w:rFonts w:ascii="Arial" w:hAnsi="Arial" w:cs="Arial"/>
          <w:sz w:val="20"/>
          <w:szCs w:val="20"/>
          <w:lang w:val="en-GB"/>
        </w:rPr>
        <w:t>had</w:t>
      </w:r>
      <w:r w:rsidR="00FE2EBB" w:rsidRPr="00722349">
        <w:rPr>
          <w:rFonts w:ascii="Arial" w:hAnsi="Arial" w:cs="Arial"/>
          <w:sz w:val="20"/>
          <w:szCs w:val="20"/>
          <w:lang w:val="en-GB"/>
        </w:rPr>
        <w:t xml:space="preserve"> a geriatric day </w:t>
      </w:r>
      <w:r w:rsidR="00FE2EBB" w:rsidRPr="00292A0C">
        <w:rPr>
          <w:rFonts w:ascii="Arial" w:hAnsi="Arial" w:cs="Arial"/>
          <w:color w:val="FF0000"/>
          <w:sz w:val="20"/>
          <w:szCs w:val="20"/>
          <w:lang w:val="en-GB"/>
        </w:rPr>
        <w:t>hospital</w:t>
      </w:r>
      <w:r w:rsidR="008F6C9B" w:rsidRPr="00292A0C">
        <w:rPr>
          <w:rFonts w:ascii="Arial" w:hAnsi="Arial" w:cs="Arial"/>
          <w:color w:val="FF0000"/>
          <w:sz w:val="20"/>
          <w:szCs w:val="20"/>
          <w:lang w:val="en-GB"/>
        </w:rPr>
        <w:t xml:space="preserve">. </w:t>
      </w:r>
      <w:r w:rsidR="0086054F" w:rsidRPr="00292A0C">
        <w:rPr>
          <w:rFonts w:ascii="Arial" w:hAnsi="Arial" w:cs="Arial"/>
          <w:color w:val="FF0000"/>
          <w:sz w:val="20"/>
          <w:szCs w:val="20"/>
          <w:lang w:val="en-GB"/>
        </w:rPr>
        <w:t xml:space="preserve">The geriatric day hospital can be defined as an outpatient </w:t>
      </w:r>
      <w:r w:rsidR="0086054F" w:rsidRPr="00C66317">
        <w:rPr>
          <w:rFonts w:ascii="Arial" w:hAnsi="Arial" w:cs="Arial"/>
          <w:color w:val="FF0000"/>
          <w:sz w:val="20"/>
          <w:szCs w:val="20"/>
          <w:lang w:val="en-GB"/>
        </w:rPr>
        <w:t xml:space="preserve">clinic with the objective of </w:t>
      </w:r>
      <w:del w:id="71" w:author="Conroy, Simon (Dr.)" w:date="2016-09-07T10:23:00Z">
        <w:r w:rsidR="0086054F" w:rsidRPr="00C66317" w:rsidDel="000934A1">
          <w:rPr>
            <w:rFonts w:ascii="Arial" w:hAnsi="Arial" w:cs="Arial"/>
            <w:color w:val="FF0000"/>
            <w:sz w:val="20"/>
            <w:szCs w:val="20"/>
            <w:lang w:val="en-GB"/>
          </w:rPr>
          <w:delText xml:space="preserve">organizing </w:delText>
        </w:r>
      </w:del>
      <w:ins w:id="72" w:author="Conroy, Simon (Dr.)" w:date="2016-09-07T10:23:00Z">
        <w:r w:rsidR="000934A1" w:rsidRPr="00C66317">
          <w:rPr>
            <w:rFonts w:ascii="Arial" w:hAnsi="Arial" w:cs="Arial"/>
            <w:color w:val="FF0000"/>
            <w:sz w:val="20"/>
            <w:szCs w:val="20"/>
            <w:lang w:val="en-GB"/>
          </w:rPr>
          <w:t>organi</w:t>
        </w:r>
        <w:r w:rsidR="000934A1">
          <w:rPr>
            <w:rFonts w:ascii="Arial" w:hAnsi="Arial" w:cs="Arial"/>
            <w:color w:val="FF0000"/>
            <w:sz w:val="20"/>
            <w:szCs w:val="20"/>
            <w:lang w:val="en-GB"/>
          </w:rPr>
          <w:t>s</w:t>
        </w:r>
        <w:r w:rsidR="000934A1" w:rsidRPr="00C66317">
          <w:rPr>
            <w:rFonts w:ascii="Arial" w:hAnsi="Arial" w:cs="Arial"/>
            <w:color w:val="FF0000"/>
            <w:sz w:val="20"/>
            <w:szCs w:val="20"/>
            <w:lang w:val="en-GB"/>
          </w:rPr>
          <w:t xml:space="preserve">ing </w:t>
        </w:r>
      </w:ins>
      <w:r w:rsidR="0086054F" w:rsidRPr="00C66317">
        <w:rPr>
          <w:rFonts w:ascii="Arial" w:hAnsi="Arial" w:cs="Arial"/>
          <w:color w:val="FF0000"/>
          <w:sz w:val="20"/>
          <w:szCs w:val="20"/>
          <w:lang w:val="en-GB"/>
        </w:rPr>
        <w:t>diagnostic, therapeutic and rehabilitative activiti</w:t>
      </w:r>
      <w:r w:rsidR="00C66317" w:rsidRPr="00C66317">
        <w:rPr>
          <w:rFonts w:ascii="Arial" w:hAnsi="Arial" w:cs="Arial"/>
          <w:color w:val="FF0000"/>
          <w:sz w:val="20"/>
          <w:szCs w:val="20"/>
          <w:lang w:val="en-GB"/>
        </w:rPr>
        <w:t xml:space="preserve">es on a multidisciplinary basis </w:t>
      </w:r>
      <w:r w:rsidR="00C66317" w:rsidRPr="00C66317">
        <w:rPr>
          <w:rFonts w:ascii="Arial" w:hAnsi="Arial" w:cs="Arial"/>
          <w:color w:val="FF0000"/>
          <w:sz w:val="20"/>
          <w:szCs w:val="20"/>
          <w:lang w:val="en-GB"/>
        </w:rPr>
        <w:fldChar w:fldCharType="begin"/>
      </w:r>
      <w:r w:rsidR="00C66317" w:rsidRPr="00C66317">
        <w:rPr>
          <w:rFonts w:ascii="Arial" w:hAnsi="Arial" w:cs="Arial"/>
          <w:color w:val="FF0000"/>
          <w:sz w:val="20"/>
          <w:szCs w:val="20"/>
          <w:lang w:val="en-GB"/>
        </w:rPr>
        <w:instrText xml:space="preserve"> ADDIN EN.CITE &lt;EndNote&gt;&lt;Cite&gt;&lt;Author&gt;Velghe&lt;/Author&gt;&lt;Year&gt;2011&lt;/Year&gt;&lt;RecNum&gt;6698&lt;/RecNum&gt;&lt;DisplayText&gt;[26]&lt;/DisplayText&gt;&lt;record&gt;&lt;rec-number&gt;6698&lt;/rec-number&gt;&lt;foreign-keys&gt;&lt;key app="EN" db-id="v0ae2z0a7r90tlert03ppfvaapzdaewepdvs" timestamp="1473236176"&gt;6698&lt;/key&gt;&lt;/foreign-keys&gt;&lt;ref-type name="Journal Article"&gt;17&lt;/ref-type&gt;&lt;contributors&gt;&lt;authors&gt;&lt;author&gt;Velghe, A.&lt;/author&gt;&lt;author&gt;Kohn, L.&lt;/author&gt;&lt;author&gt;Petermans, J.&lt;/author&gt;&lt;author&gt;Gillain, D.&lt;/author&gt;&lt;author&gt;Petrovic, M.&lt;/author&gt;&lt;author&gt;Van Den Noortgate, N.&lt;/author&gt;&lt;/authors&gt;&lt;/contributors&gt;&lt;auth-address&gt;Dienst Geriatrie, Universitair Ziekenhuis Gent, Gent, Belgium. anja.velghe@ugent.be&lt;/auth-address&gt;&lt;titles&gt;&lt;title&gt;The Belgian geriatric day hospitals as part of a care program for the geriatric patient: first results of the implementation at the national level&lt;/title&gt;&lt;secondary-title&gt;Acta Clin Belg&lt;/secondary-title&gt;&lt;alt-title&gt;Acta clinica Belgica&lt;/alt-title&gt;&lt;/titles&gt;&lt;alt-periodical&gt;&lt;full-title&gt;Acta Clinica Belgica&lt;/full-title&gt;&lt;/alt-periodical&gt;&lt;pages&gt;186-90&lt;/pages&gt;&lt;volume&gt;66&lt;/volume&gt;&lt;number&gt;3&lt;/number&gt;&lt;edition&gt;2011/08/16&lt;/edition&gt;&lt;keywords&gt;&lt;keyword&gt;Aged&lt;/keyword&gt;&lt;keyword&gt;Belgium&lt;/keyword&gt;&lt;keyword&gt;Geriatric Assessment&lt;/keyword&gt;&lt;keyword&gt;Health Services for the Aged/*organization &amp;amp; administration&lt;/keyword&gt;&lt;keyword&gt;Humans&lt;/keyword&gt;&lt;keyword&gt;Outpatient Clinics, Hospital/*organization &amp;amp; administration&lt;/keyword&gt;&lt;keyword&gt;Program Development&lt;/keyword&gt;&lt;keyword&gt;Prospective Studies&lt;/keyword&gt;&lt;/keywords&gt;&lt;dates&gt;&lt;year&gt;2011&lt;/year&gt;&lt;pub-dates&gt;&lt;date&gt;May-Jun&lt;/date&gt;&lt;/pub-dates&gt;&lt;/dates&gt;&lt;isbn&gt;1784-3286 (Print)&amp;#xD;1784-3286&lt;/isbn&gt;&lt;accession-num&gt;21837925&lt;/accession-num&gt;&lt;urls&gt;&lt;/urls&gt;&lt;electronic-resource-num&gt;10.2143/acb.66.3.2062544&lt;/electronic-resource-num&gt;&lt;remote-database-provider&gt;NLM&lt;/remote-database-provider&gt;&lt;language&gt;eng&lt;/language&gt;&lt;/record&gt;&lt;/Cite&gt;&lt;/EndNote&gt;</w:instrText>
      </w:r>
      <w:r w:rsidR="00C66317" w:rsidRPr="00C66317">
        <w:rPr>
          <w:rFonts w:ascii="Arial" w:hAnsi="Arial" w:cs="Arial"/>
          <w:color w:val="FF0000"/>
          <w:sz w:val="20"/>
          <w:szCs w:val="20"/>
          <w:lang w:val="en-GB"/>
        </w:rPr>
        <w:fldChar w:fldCharType="separate"/>
      </w:r>
      <w:r w:rsidR="00C66317" w:rsidRPr="00C66317">
        <w:rPr>
          <w:rFonts w:ascii="Arial" w:hAnsi="Arial" w:cs="Arial"/>
          <w:noProof/>
          <w:color w:val="FF0000"/>
          <w:sz w:val="20"/>
          <w:szCs w:val="20"/>
          <w:lang w:val="en-GB"/>
        </w:rPr>
        <w:t>[26]</w:t>
      </w:r>
      <w:r w:rsidR="00C66317" w:rsidRPr="00C66317">
        <w:rPr>
          <w:rFonts w:ascii="Arial" w:hAnsi="Arial" w:cs="Arial"/>
          <w:color w:val="FF0000"/>
          <w:sz w:val="20"/>
          <w:szCs w:val="20"/>
          <w:lang w:val="en-GB"/>
        </w:rPr>
        <w:fldChar w:fldCharType="end"/>
      </w:r>
      <w:r w:rsidR="0086054F" w:rsidRPr="00C66317">
        <w:rPr>
          <w:rFonts w:ascii="Arial" w:hAnsi="Arial" w:cs="Arial"/>
          <w:color w:val="FF0000"/>
          <w:sz w:val="20"/>
          <w:szCs w:val="20"/>
          <w:lang w:val="en-GB"/>
        </w:rPr>
        <w:t>.</w:t>
      </w:r>
      <w:r w:rsidR="0086054F">
        <w:rPr>
          <w:rFonts w:ascii="Arial" w:hAnsi="Arial" w:cs="Arial"/>
          <w:sz w:val="20"/>
          <w:szCs w:val="20"/>
          <w:lang w:val="en-GB"/>
        </w:rPr>
        <w:t xml:space="preserve"> </w:t>
      </w:r>
      <w:r w:rsidR="008F6C9B" w:rsidRPr="00722349">
        <w:rPr>
          <w:rFonts w:ascii="Arial" w:hAnsi="Arial" w:cs="Arial"/>
          <w:sz w:val="20"/>
          <w:szCs w:val="20"/>
          <w:lang w:val="en-GB"/>
        </w:rPr>
        <w:t>S</w:t>
      </w:r>
      <w:r w:rsidR="008F3737" w:rsidRPr="00722349">
        <w:rPr>
          <w:rFonts w:ascii="Arial" w:hAnsi="Arial" w:cs="Arial"/>
          <w:sz w:val="20"/>
          <w:szCs w:val="20"/>
          <w:lang w:val="en-GB"/>
        </w:rPr>
        <w:t>even</w:t>
      </w:r>
      <w:r w:rsidR="00BB3883" w:rsidRPr="00722349">
        <w:rPr>
          <w:rFonts w:ascii="Arial" w:hAnsi="Arial" w:cs="Arial"/>
          <w:sz w:val="20"/>
          <w:szCs w:val="20"/>
          <w:lang w:val="en-GB"/>
        </w:rPr>
        <w:t xml:space="preserve"> </w:t>
      </w:r>
      <w:r w:rsidR="00DC723C" w:rsidRPr="00722349">
        <w:rPr>
          <w:rFonts w:ascii="Arial" w:hAnsi="Arial" w:cs="Arial"/>
          <w:sz w:val="20"/>
          <w:szCs w:val="20"/>
          <w:lang w:val="en-GB"/>
        </w:rPr>
        <w:t xml:space="preserve">were </w:t>
      </w:r>
      <w:r w:rsidR="008F6C9B" w:rsidRPr="00722349">
        <w:rPr>
          <w:rFonts w:ascii="Arial" w:hAnsi="Arial" w:cs="Arial"/>
          <w:sz w:val="20"/>
          <w:szCs w:val="20"/>
          <w:lang w:val="en-GB"/>
        </w:rPr>
        <w:t xml:space="preserve">located on </w:t>
      </w:r>
      <w:r w:rsidRPr="00722349">
        <w:rPr>
          <w:rFonts w:ascii="Arial" w:hAnsi="Arial" w:cs="Arial"/>
          <w:sz w:val="20"/>
          <w:szCs w:val="20"/>
          <w:lang w:val="en-GB"/>
        </w:rPr>
        <w:t xml:space="preserve">a separate </w:t>
      </w:r>
      <w:r w:rsidR="00FE2EBB" w:rsidRPr="00722349">
        <w:rPr>
          <w:rFonts w:ascii="Arial" w:hAnsi="Arial" w:cs="Arial"/>
          <w:sz w:val="20"/>
          <w:szCs w:val="20"/>
          <w:lang w:val="en-GB"/>
        </w:rPr>
        <w:t>campus</w:t>
      </w:r>
      <w:r w:rsidR="008F3737" w:rsidRPr="00722349">
        <w:rPr>
          <w:rFonts w:ascii="Arial" w:hAnsi="Arial" w:cs="Arial"/>
          <w:sz w:val="20"/>
          <w:szCs w:val="20"/>
          <w:lang w:val="en-GB"/>
        </w:rPr>
        <w:t xml:space="preserve"> </w:t>
      </w:r>
      <w:r w:rsidRPr="00722349">
        <w:rPr>
          <w:rFonts w:ascii="Arial" w:hAnsi="Arial" w:cs="Arial"/>
          <w:sz w:val="20"/>
          <w:szCs w:val="20"/>
          <w:lang w:val="en-GB"/>
        </w:rPr>
        <w:t xml:space="preserve">from </w:t>
      </w:r>
      <w:r w:rsidR="008F3737" w:rsidRPr="00722349">
        <w:rPr>
          <w:rFonts w:ascii="Arial" w:hAnsi="Arial" w:cs="Arial"/>
          <w:sz w:val="20"/>
          <w:szCs w:val="20"/>
          <w:lang w:val="en-GB"/>
        </w:rPr>
        <w:t>the ED</w:t>
      </w:r>
      <w:r w:rsidR="008F6C9B" w:rsidRPr="00722349">
        <w:rPr>
          <w:rFonts w:ascii="Arial" w:hAnsi="Arial" w:cs="Arial"/>
          <w:sz w:val="20"/>
          <w:szCs w:val="20"/>
          <w:lang w:val="en-GB"/>
        </w:rPr>
        <w:t xml:space="preserve"> (</w:t>
      </w:r>
      <w:r w:rsidR="00760306" w:rsidRPr="00722349">
        <w:rPr>
          <w:rFonts w:ascii="Arial" w:hAnsi="Arial" w:cs="Arial"/>
          <w:sz w:val="20"/>
          <w:szCs w:val="20"/>
          <w:lang w:val="en-GB"/>
        </w:rPr>
        <w:t>16%</w:t>
      </w:r>
      <w:r w:rsidR="008F6C9B" w:rsidRPr="00722349">
        <w:rPr>
          <w:rFonts w:ascii="Arial" w:hAnsi="Arial" w:cs="Arial"/>
          <w:sz w:val="20"/>
          <w:szCs w:val="20"/>
          <w:lang w:val="en-GB"/>
        </w:rPr>
        <w:t xml:space="preserve">) but </w:t>
      </w:r>
      <w:r w:rsidR="00B7423F" w:rsidRPr="00722349">
        <w:rPr>
          <w:rFonts w:ascii="Arial" w:hAnsi="Arial" w:cs="Arial"/>
          <w:sz w:val="20"/>
          <w:szCs w:val="20"/>
          <w:lang w:val="en-GB"/>
        </w:rPr>
        <w:t xml:space="preserve">most </w:t>
      </w:r>
      <w:r w:rsidR="00933AC3" w:rsidRPr="00722349">
        <w:rPr>
          <w:rFonts w:ascii="Arial" w:hAnsi="Arial" w:cs="Arial"/>
          <w:sz w:val="20"/>
          <w:szCs w:val="20"/>
          <w:lang w:val="en-GB"/>
        </w:rPr>
        <w:t xml:space="preserve">of these </w:t>
      </w:r>
      <w:r w:rsidR="00E407E6" w:rsidRPr="00722349">
        <w:rPr>
          <w:rFonts w:ascii="Arial" w:hAnsi="Arial" w:cs="Arial"/>
          <w:sz w:val="20"/>
          <w:szCs w:val="20"/>
          <w:lang w:val="en-GB"/>
        </w:rPr>
        <w:t xml:space="preserve">are </w:t>
      </w:r>
      <w:r w:rsidR="00FE2EBB" w:rsidRPr="00722349">
        <w:rPr>
          <w:rFonts w:ascii="Arial" w:hAnsi="Arial" w:cs="Arial"/>
          <w:sz w:val="20"/>
          <w:szCs w:val="20"/>
          <w:lang w:val="en-GB"/>
        </w:rPr>
        <w:t>available</w:t>
      </w:r>
      <w:r w:rsidR="008F6C9B" w:rsidRPr="00722349">
        <w:rPr>
          <w:rFonts w:ascii="Arial" w:hAnsi="Arial" w:cs="Arial"/>
          <w:sz w:val="20"/>
          <w:szCs w:val="20"/>
          <w:lang w:val="en-GB"/>
        </w:rPr>
        <w:t xml:space="preserve"> </w:t>
      </w:r>
      <w:r w:rsidR="00FE2EBB" w:rsidRPr="00722349">
        <w:rPr>
          <w:rFonts w:ascii="Arial" w:hAnsi="Arial" w:cs="Arial"/>
          <w:sz w:val="20"/>
          <w:szCs w:val="20"/>
          <w:lang w:val="en-GB"/>
        </w:rPr>
        <w:t>for</w:t>
      </w:r>
      <w:r w:rsidR="00F619A1" w:rsidRPr="00722349">
        <w:rPr>
          <w:rFonts w:ascii="Arial" w:hAnsi="Arial" w:cs="Arial"/>
          <w:sz w:val="20"/>
          <w:szCs w:val="20"/>
          <w:lang w:val="en-GB"/>
        </w:rPr>
        <w:t xml:space="preserve"> consultation requests from</w:t>
      </w:r>
      <w:r w:rsidR="00FE2EBB" w:rsidRPr="00722349">
        <w:rPr>
          <w:rFonts w:ascii="Arial" w:hAnsi="Arial" w:cs="Arial"/>
          <w:sz w:val="20"/>
          <w:szCs w:val="20"/>
          <w:lang w:val="en-GB"/>
        </w:rPr>
        <w:t xml:space="preserve"> all campuses</w:t>
      </w:r>
      <w:r w:rsidR="00B7423F" w:rsidRPr="00722349">
        <w:rPr>
          <w:rFonts w:ascii="Arial" w:hAnsi="Arial" w:cs="Arial"/>
          <w:sz w:val="20"/>
          <w:szCs w:val="20"/>
          <w:lang w:val="en-GB"/>
        </w:rPr>
        <w:t xml:space="preserve"> (5/7)</w:t>
      </w:r>
      <w:r w:rsidR="00FE2EBB" w:rsidRPr="00722349">
        <w:rPr>
          <w:rFonts w:ascii="Arial" w:hAnsi="Arial" w:cs="Arial"/>
          <w:sz w:val="20"/>
          <w:szCs w:val="20"/>
          <w:lang w:val="en-GB"/>
        </w:rPr>
        <w:t>.</w:t>
      </w:r>
    </w:p>
    <w:p w14:paraId="5BE7CA69" w14:textId="6035B326" w:rsidR="00096098" w:rsidRDefault="00096098" w:rsidP="00D847EC">
      <w:pPr>
        <w:tabs>
          <w:tab w:val="left" w:pos="2400"/>
        </w:tabs>
        <w:spacing w:after="0" w:line="480" w:lineRule="auto"/>
        <w:jc w:val="both"/>
        <w:rPr>
          <w:rFonts w:ascii="Arial" w:hAnsi="Arial" w:cs="Arial"/>
          <w:sz w:val="20"/>
          <w:szCs w:val="20"/>
          <w:lang w:val="en-GB"/>
        </w:rPr>
      </w:pPr>
      <w:r w:rsidRPr="00292A0C">
        <w:rPr>
          <w:rFonts w:ascii="Arial" w:hAnsi="Arial" w:cs="Arial"/>
          <w:color w:val="FF0000"/>
          <w:sz w:val="20"/>
          <w:szCs w:val="20"/>
          <w:lang w:val="en-GB"/>
        </w:rPr>
        <w:t>G</w:t>
      </w:r>
      <w:r w:rsidR="00FE2EBB" w:rsidRPr="00292A0C">
        <w:rPr>
          <w:rFonts w:ascii="Arial" w:hAnsi="Arial" w:cs="Arial"/>
          <w:color w:val="FF0000"/>
          <w:sz w:val="20"/>
          <w:szCs w:val="20"/>
          <w:lang w:val="en-GB"/>
        </w:rPr>
        <w:t>eneral practitioner</w:t>
      </w:r>
      <w:r w:rsidRPr="00292A0C">
        <w:rPr>
          <w:rFonts w:ascii="Arial" w:hAnsi="Arial" w:cs="Arial"/>
          <w:color w:val="FF0000"/>
          <w:sz w:val="20"/>
          <w:szCs w:val="20"/>
          <w:lang w:val="en-GB"/>
        </w:rPr>
        <w:t>s</w:t>
      </w:r>
      <w:r w:rsidR="00FE2EBB" w:rsidRPr="00292A0C">
        <w:rPr>
          <w:rFonts w:ascii="Arial" w:hAnsi="Arial" w:cs="Arial"/>
          <w:color w:val="FF0000"/>
          <w:sz w:val="20"/>
          <w:szCs w:val="20"/>
          <w:lang w:val="en-GB"/>
        </w:rPr>
        <w:t xml:space="preserve"> </w:t>
      </w:r>
      <w:r w:rsidRPr="00292A0C">
        <w:rPr>
          <w:rFonts w:ascii="Arial" w:hAnsi="Arial" w:cs="Arial"/>
          <w:color w:val="FF0000"/>
          <w:sz w:val="20"/>
          <w:szCs w:val="20"/>
          <w:lang w:val="en-GB"/>
        </w:rPr>
        <w:t xml:space="preserve">can often (n=38; 91%) </w:t>
      </w:r>
      <w:r w:rsidR="00FE2EBB" w:rsidRPr="00722349">
        <w:rPr>
          <w:rFonts w:ascii="Arial" w:hAnsi="Arial" w:cs="Arial"/>
          <w:sz w:val="20"/>
          <w:szCs w:val="20"/>
          <w:lang w:val="en-GB"/>
        </w:rPr>
        <w:t>make an urgent appointment on the geriatric day hospital to avoid ED</w:t>
      </w:r>
      <w:r w:rsidR="00D546FD" w:rsidRPr="00722349">
        <w:rPr>
          <w:rFonts w:ascii="Arial" w:hAnsi="Arial" w:cs="Arial"/>
          <w:sz w:val="20"/>
          <w:szCs w:val="20"/>
          <w:lang w:val="en-GB"/>
        </w:rPr>
        <w:t xml:space="preserve"> </w:t>
      </w:r>
      <w:r w:rsidR="007B3FC8" w:rsidRPr="00722349">
        <w:rPr>
          <w:rFonts w:ascii="Arial" w:hAnsi="Arial" w:cs="Arial"/>
          <w:sz w:val="20"/>
          <w:szCs w:val="20"/>
          <w:lang w:val="en-GB"/>
        </w:rPr>
        <w:t>attendance</w:t>
      </w:r>
      <w:r w:rsidR="00FE2EBB" w:rsidRPr="00722349">
        <w:rPr>
          <w:rFonts w:ascii="Arial" w:hAnsi="Arial" w:cs="Arial"/>
          <w:sz w:val="20"/>
          <w:szCs w:val="20"/>
          <w:lang w:val="en-GB"/>
        </w:rPr>
        <w:t xml:space="preserve">. In </w:t>
      </w:r>
      <w:r w:rsidR="00693A27" w:rsidRPr="00722349">
        <w:rPr>
          <w:rFonts w:ascii="Arial" w:hAnsi="Arial" w:cs="Arial"/>
          <w:sz w:val="20"/>
          <w:szCs w:val="20"/>
          <w:lang w:val="en-GB"/>
        </w:rPr>
        <w:t>8</w:t>
      </w:r>
      <w:r w:rsidR="009A40A3" w:rsidRPr="00722349">
        <w:rPr>
          <w:rFonts w:ascii="Arial" w:hAnsi="Arial" w:cs="Arial"/>
          <w:sz w:val="20"/>
          <w:szCs w:val="20"/>
          <w:lang w:val="en-GB"/>
        </w:rPr>
        <w:t>7</w:t>
      </w:r>
      <w:r w:rsidR="00915065" w:rsidRPr="00722349">
        <w:rPr>
          <w:rFonts w:ascii="Arial" w:hAnsi="Arial" w:cs="Arial"/>
          <w:sz w:val="20"/>
          <w:szCs w:val="20"/>
          <w:lang w:val="en-GB"/>
        </w:rPr>
        <w:t>% (n=</w:t>
      </w:r>
      <w:r w:rsidR="00693A27" w:rsidRPr="00722349">
        <w:rPr>
          <w:rFonts w:ascii="Arial" w:hAnsi="Arial" w:cs="Arial"/>
          <w:sz w:val="20"/>
          <w:szCs w:val="20"/>
          <w:lang w:val="en-GB"/>
        </w:rPr>
        <w:t>33</w:t>
      </w:r>
      <w:r w:rsidR="008553C5" w:rsidRPr="00722349">
        <w:rPr>
          <w:rFonts w:ascii="Arial" w:hAnsi="Arial" w:cs="Arial"/>
          <w:sz w:val="20"/>
          <w:szCs w:val="20"/>
          <w:lang w:val="en-GB"/>
        </w:rPr>
        <w:t>) of the</w:t>
      </w:r>
      <w:r w:rsidR="000D33FB" w:rsidRPr="00722349">
        <w:rPr>
          <w:rFonts w:ascii="Arial" w:hAnsi="Arial" w:cs="Arial"/>
          <w:sz w:val="20"/>
          <w:szCs w:val="20"/>
          <w:lang w:val="en-GB"/>
        </w:rPr>
        <w:t>se</w:t>
      </w:r>
      <w:r w:rsidR="008553C5" w:rsidRPr="00722349">
        <w:rPr>
          <w:rFonts w:ascii="Arial" w:hAnsi="Arial" w:cs="Arial"/>
          <w:sz w:val="20"/>
          <w:szCs w:val="20"/>
          <w:lang w:val="en-GB"/>
        </w:rPr>
        <w:t xml:space="preserve"> </w:t>
      </w:r>
      <w:r w:rsidR="000D33FB" w:rsidRPr="00722349">
        <w:rPr>
          <w:rFonts w:ascii="Arial" w:hAnsi="Arial" w:cs="Arial"/>
          <w:sz w:val="20"/>
          <w:szCs w:val="20"/>
          <w:lang w:val="en-GB"/>
        </w:rPr>
        <w:t xml:space="preserve">geriatric day </w:t>
      </w:r>
      <w:r w:rsidR="008553C5" w:rsidRPr="00722349">
        <w:rPr>
          <w:rFonts w:ascii="Arial" w:hAnsi="Arial" w:cs="Arial"/>
          <w:sz w:val="20"/>
          <w:szCs w:val="20"/>
          <w:lang w:val="en-GB"/>
        </w:rPr>
        <w:t>hospital</w:t>
      </w:r>
      <w:r w:rsidR="00FE2EBB" w:rsidRPr="00722349">
        <w:rPr>
          <w:rFonts w:ascii="Arial" w:hAnsi="Arial" w:cs="Arial"/>
          <w:sz w:val="20"/>
          <w:szCs w:val="20"/>
          <w:lang w:val="en-GB"/>
        </w:rPr>
        <w:t>s</w:t>
      </w:r>
      <w:r w:rsidR="008553C5" w:rsidRPr="00722349">
        <w:rPr>
          <w:rFonts w:ascii="Arial" w:hAnsi="Arial" w:cs="Arial"/>
          <w:sz w:val="20"/>
          <w:szCs w:val="20"/>
          <w:lang w:val="en-GB"/>
        </w:rPr>
        <w:t>,</w:t>
      </w:r>
      <w:r w:rsidR="00FE2EBB" w:rsidRPr="00722349">
        <w:rPr>
          <w:rFonts w:ascii="Arial" w:hAnsi="Arial" w:cs="Arial"/>
          <w:sz w:val="20"/>
          <w:szCs w:val="20"/>
          <w:lang w:val="en-GB"/>
        </w:rPr>
        <w:t xml:space="preserve"> </w:t>
      </w:r>
      <w:r w:rsidR="00AD4946" w:rsidRPr="00722349">
        <w:rPr>
          <w:rFonts w:ascii="Arial" w:hAnsi="Arial" w:cs="Arial"/>
          <w:sz w:val="20"/>
          <w:szCs w:val="20"/>
          <w:lang w:val="en-GB"/>
        </w:rPr>
        <w:t xml:space="preserve">the appointment </w:t>
      </w:r>
      <w:del w:id="73" w:author="Conroy, Simon (Dr.)" w:date="2016-09-07T10:24:00Z">
        <w:r w:rsidRPr="00292A0C" w:rsidDel="000934A1">
          <w:rPr>
            <w:rFonts w:ascii="Arial" w:hAnsi="Arial" w:cs="Arial"/>
            <w:color w:val="FF0000"/>
            <w:sz w:val="20"/>
            <w:szCs w:val="20"/>
            <w:lang w:val="en-GB"/>
          </w:rPr>
          <w:delText xml:space="preserve">can </w:delText>
        </w:r>
      </w:del>
      <w:ins w:id="74" w:author="Conroy, Simon (Dr.)" w:date="2016-09-07T10:24:00Z">
        <w:r w:rsidR="000934A1">
          <w:rPr>
            <w:rFonts w:ascii="Arial" w:hAnsi="Arial" w:cs="Arial"/>
            <w:color w:val="FF0000"/>
            <w:sz w:val="20"/>
            <w:szCs w:val="20"/>
            <w:lang w:val="en-GB"/>
          </w:rPr>
          <w:t>could</w:t>
        </w:r>
        <w:r w:rsidR="000934A1" w:rsidRPr="00292A0C">
          <w:rPr>
            <w:rFonts w:ascii="Arial" w:hAnsi="Arial" w:cs="Arial"/>
            <w:color w:val="FF0000"/>
            <w:sz w:val="20"/>
            <w:szCs w:val="20"/>
            <w:lang w:val="en-GB"/>
          </w:rPr>
          <w:t xml:space="preserve"> </w:t>
        </w:r>
      </w:ins>
      <w:r w:rsidRPr="00292A0C">
        <w:rPr>
          <w:rFonts w:ascii="Arial" w:hAnsi="Arial" w:cs="Arial"/>
          <w:color w:val="FF0000"/>
          <w:sz w:val="20"/>
          <w:szCs w:val="20"/>
          <w:lang w:val="en-GB"/>
        </w:rPr>
        <w:t>be scheduled</w:t>
      </w:r>
      <w:r w:rsidR="00693A27" w:rsidRPr="00292A0C">
        <w:rPr>
          <w:rFonts w:ascii="Arial" w:hAnsi="Arial" w:cs="Arial"/>
          <w:color w:val="FF0000"/>
          <w:sz w:val="20"/>
          <w:szCs w:val="20"/>
          <w:lang w:val="en-GB"/>
        </w:rPr>
        <w:t xml:space="preserve"> </w:t>
      </w:r>
      <w:r w:rsidR="00FE2EBB" w:rsidRPr="00722349">
        <w:rPr>
          <w:rFonts w:ascii="Arial" w:hAnsi="Arial" w:cs="Arial"/>
          <w:sz w:val="20"/>
          <w:szCs w:val="20"/>
          <w:lang w:val="en-GB"/>
        </w:rPr>
        <w:t xml:space="preserve">within </w:t>
      </w:r>
      <w:r w:rsidR="00693A27" w:rsidRPr="00722349">
        <w:rPr>
          <w:rFonts w:ascii="Arial" w:hAnsi="Arial" w:cs="Arial"/>
          <w:sz w:val="20"/>
          <w:szCs w:val="20"/>
          <w:lang w:val="en-GB"/>
        </w:rPr>
        <w:t>three</w:t>
      </w:r>
      <w:r w:rsidR="00FE2EBB" w:rsidRPr="00722349">
        <w:rPr>
          <w:rFonts w:ascii="Arial" w:hAnsi="Arial" w:cs="Arial"/>
          <w:sz w:val="20"/>
          <w:szCs w:val="20"/>
          <w:lang w:val="en-GB"/>
        </w:rPr>
        <w:t xml:space="preserve"> working day</w:t>
      </w:r>
      <w:r w:rsidR="00693A27" w:rsidRPr="00722349">
        <w:rPr>
          <w:rFonts w:ascii="Arial" w:hAnsi="Arial" w:cs="Arial"/>
          <w:sz w:val="20"/>
          <w:szCs w:val="20"/>
          <w:lang w:val="en-GB"/>
        </w:rPr>
        <w:t xml:space="preserve">s. </w:t>
      </w:r>
    </w:p>
    <w:p w14:paraId="2099DDE2" w14:textId="52726CCA" w:rsidR="00FE2EBB" w:rsidRPr="00722349" w:rsidRDefault="008F3737"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In</w:t>
      </w:r>
      <w:r w:rsidR="009A40A3" w:rsidRPr="00722349">
        <w:rPr>
          <w:rFonts w:ascii="Arial" w:hAnsi="Arial" w:cs="Arial"/>
          <w:sz w:val="20"/>
          <w:szCs w:val="20"/>
          <w:lang w:val="en-GB"/>
        </w:rPr>
        <w:t xml:space="preserve"> 79</w:t>
      </w:r>
      <w:r w:rsidR="00FE2EBB" w:rsidRPr="00722349">
        <w:rPr>
          <w:rFonts w:ascii="Arial" w:hAnsi="Arial" w:cs="Arial"/>
          <w:sz w:val="20"/>
          <w:szCs w:val="20"/>
          <w:lang w:val="en-GB"/>
        </w:rPr>
        <w:t xml:space="preserve">% (n=33) </w:t>
      </w:r>
      <w:r w:rsidR="00164013" w:rsidRPr="00722349">
        <w:rPr>
          <w:rFonts w:ascii="Arial" w:hAnsi="Arial" w:cs="Arial"/>
          <w:sz w:val="20"/>
          <w:szCs w:val="20"/>
          <w:lang w:val="en-GB"/>
        </w:rPr>
        <w:t xml:space="preserve">ED staff </w:t>
      </w:r>
      <w:r w:rsidR="007B3FC8" w:rsidRPr="00722349">
        <w:rPr>
          <w:rFonts w:ascii="Arial" w:hAnsi="Arial" w:cs="Arial"/>
          <w:sz w:val="20"/>
          <w:szCs w:val="20"/>
          <w:lang w:val="en-GB"/>
        </w:rPr>
        <w:t xml:space="preserve">could </w:t>
      </w:r>
      <w:r w:rsidR="00FE2EBB" w:rsidRPr="00722349">
        <w:rPr>
          <w:rFonts w:ascii="Arial" w:hAnsi="Arial" w:cs="Arial"/>
          <w:sz w:val="20"/>
          <w:szCs w:val="20"/>
          <w:lang w:val="en-GB"/>
        </w:rPr>
        <w:t xml:space="preserve">make an urgent appointment </w:t>
      </w:r>
      <w:r w:rsidR="00612E7C" w:rsidRPr="00722349">
        <w:rPr>
          <w:rFonts w:ascii="Arial" w:hAnsi="Arial" w:cs="Arial"/>
          <w:sz w:val="20"/>
          <w:szCs w:val="20"/>
          <w:lang w:val="en-GB"/>
        </w:rPr>
        <w:t>in</w:t>
      </w:r>
      <w:r w:rsidR="007B3FC8" w:rsidRPr="00722349">
        <w:rPr>
          <w:rFonts w:ascii="Arial" w:hAnsi="Arial" w:cs="Arial"/>
          <w:sz w:val="20"/>
          <w:szCs w:val="20"/>
          <w:lang w:val="en-GB"/>
        </w:rPr>
        <w:t xml:space="preserve"> </w:t>
      </w:r>
      <w:r w:rsidR="00FE2EBB" w:rsidRPr="00722349">
        <w:rPr>
          <w:rFonts w:ascii="Arial" w:hAnsi="Arial" w:cs="Arial"/>
          <w:sz w:val="20"/>
          <w:szCs w:val="20"/>
          <w:lang w:val="en-GB"/>
        </w:rPr>
        <w:t>the geriatric day hospital to avoid hospitali</w:t>
      </w:r>
      <w:del w:id="75" w:author="Conroy, Simon (Dr.)" w:date="2016-09-07T10:24:00Z">
        <w:r w:rsidR="00FE2EBB" w:rsidRPr="00722349" w:rsidDel="000934A1">
          <w:rPr>
            <w:rFonts w:ascii="Arial" w:hAnsi="Arial" w:cs="Arial"/>
            <w:sz w:val="20"/>
            <w:szCs w:val="20"/>
            <w:lang w:val="en-GB"/>
          </w:rPr>
          <w:delText>z</w:delText>
        </w:r>
      </w:del>
      <w:ins w:id="76" w:author="Conroy, Simon (Dr.)" w:date="2016-09-07T10:24:00Z">
        <w:r w:rsidR="000934A1">
          <w:rPr>
            <w:rFonts w:ascii="Arial" w:hAnsi="Arial" w:cs="Arial"/>
            <w:sz w:val="20"/>
            <w:szCs w:val="20"/>
            <w:lang w:val="en-GB"/>
          </w:rPr>
          <w:t>s</w:t>
        </w:r>
      </w:ins>
      <w:r w:rsidR="00FE2EBB" w:rsidRPr="00722349">
        <w:rPr>
          <w:rFonts w:ascii="Arial" w:hAnsi="Arial" w:cs="Arial"/>
          <w:sz w:val="20"/>
          <w:szCs w:val="20"/>
          <w:lang w:val="en-GB"/>
        </w:rPr>
        <w:t xml:space="preserve">ation. In </w:t>
      </w:r>
      <w:r w:rsidR="00693A27" w:rsidRPr="00722349">
        <w:rPr>
          <w:rFonts w:ascii="Arial" w:hAnsi="Arial" w:cs="Arial"/>
          <w:sz w:val="20"/>
          <w:szCs w:val="20"/>
          <w:lang w:val="en-GB"/>
        </w:rPr>
        <w:t>8</w:t>
      </w:r>
      <w:r w:rsidR="009A40A3" w:rsidRPr="00722349">
        <w:rPr>
          <w:rFonts w:ascii="Arial" w:hAnsi="Arial" w:cs="Arial"/>
          <w:sz w:val="20"/>
          <w:szCs w:val="20"/>
          <w:lang w:val="en-GB"/>
        </w:rPr>
        <w:t>2</w:t>
      </w:r>
      <w:r w:rsidR="00FE2EBB" w:rsidRPr="00722349">
        <w:rPr>
          <w:rFonts w:ascii="Arial" w:hAnsi="Arial" w:cs="Arial"/>
          <w:sz w:val="20"/>
          <w:szCs w:val="20"/>
          <w:lang w:val="en-GB"/>
        </w:rPr>
        <w:t>% (n=</w:t>
      </w:r>
      <w:r w:rsidR="00693A27" w:rsidRPr="00722349">
        <w:rPr>
          <w:rFonts w:ascii="Arial" w:hAnsi="Arial" w:cs="Arial"/>
          <w:sz w:val="20"/>
          <w:szCs w:val="20"/>
          <w:lang w:val="en-GB"/>
        </w:rPr>
        <w:t>2</w:t>
      </w:r>
      <w:r w:rsidR="00FE2EBB" w:rsidRPr="00722349">
        <w:rPr>
          <w:rFonts w:ascii="Arial" w:hAnsi="Arial" w:cs="Arial"/>
          <w:sz w:val="20"/>
          <w:szCs w:val="20"/>
          <w:lang w:val="en-GB"/>
        </w:rPr>
        <w:t>7) of the cases</w:t>
      </w:r>
      <w:ins w:id="77" w:author="Conroy, Simon (Dr.)" w:date="2016-09-07T10:24:00Z">
        <w:r w:rsidR="000934A1">
          <w:rPr>
            <w:rFonts w:ascii="Arial" w:hAnsi="Arial" w:cs="Arial"/>
            <w:sz w:val="20"/>
            <w:szCs w:val="20"/>
            <w:lang w:val="en-GB"/>
          </w:rPr>
          <w:t>,</w:t>
        </w:r>
      </w:ins>
      <w:r w:rsidR="00FE2EBB" w:rsidRPr="00722349">
        <w:rPr>
          <w:rFonts w:ascii="Arial" w:hAnsi="Arial" w:cs="Arial"/>
          <w:sz w:val="20"/>
          <w:szCs w:val="20"/>
          <w:lang w:val="en-GB"/>
        </w:rPr>
        <w:t xml:space="preserve"> this </w:t>
      </w:r>
      <w:r w:rsidR="007B3FC8" w:rsidRPr="00722349">
        <w:rPr>
          <w:rFonts w:ascii="Arial" w:hAnsi="Arial" w:cs="Arial"/>
          <w:sz w:val="20"/>
          <w:szCs w:val="20"/>
          <w:lang w:val="en-GB"/>
        </w:rPr>
        <w:t xml:space="preserve">was </w:t>
      </w:r>
      <w:r w:rsidR="00FE2EBB" w:rsidRPr="00722349">
        <w:rPr>
          <w:rFonts w:ascii="Arial" w:hAnsi="Arial" w:cs="Arial"/>
          <w:sz w:val="20"/>
          <w:szCs w:val="20"/>
          <w:lang w:val="en-GB"/>
        </w:rPr>
        <w:t xml:space="preserve">possible within </w:t>
      </w:r>
      <w:r w:rsidR="00693A27" w:rsidRPr="00722349">
        <w:rPr>
          <w:rFonts w:ascii="Arial" w:hAnsi="Arial" w:cs="Arial"/>
          <w:sz w:val="20"/>
          <w:szCs w:val="20"/>
          <w:lang w:val="en-GB"/>
        </w:rPr>
        <w:t>three</w:t>
      </w:r>
      <w:r w:rsidR="00FE2EBB" w:rsidRPr="00722349">
        <w:rPr>
          <w:rFonts w:ascii="Arial" w:hAnsi="Arial" w:cs="Arial"/>
          <w:sz w:val="20"/>
          <w:szCs w:val="20"/>
          <w:lang w:val="en-GB"/>
        </w:rPr>
        <w:t xml:space="preserve"> working day</w:t>
      </w:r>
      <w:r w:rsidR="00693A27" w:rsidRPr="00722349">
        <w:rPr>
          <w:rFonts w:ascii="Arial" w:hAnsi="Arial" w:cs="Arial"/>
          <w:sz w:val="20"/>
          <w:szCs w:val="20"/>
          <w:lang w:val="en-GB"/>
        </w:rPr>
        <w:t xml:space="preserve">s. </w:t>
      </w:r>
    </w:p>
    <w:p w14:paraId="49E1DF13" w14:textId="77777777" w:rsidR="00D546FD" w:rsidRPr="00722349" w:rsidRDefault="00D546FD" w:rsidP="00D847EC">
      <w:pPr>
        <w:tabs>
          <w:tab w:val="left" w:pos="2400"/>
        </w:tabs>
        <w:spacing w:after="0" w:line="480" w:lineRule="auto"/>
        <w:jc w:val="both"/>
        <w:rPr>
          <w:rFonts w:ascii="Arial" w:hAnsi="Arial" w:cs="Arial"/>
          <w:sz w:val="20"/>
          <w:szCs w:val="20"/>
          <w:lang w:val="en-GB"/>
        </w:rPr>
      </w:pPr>
    </w:p>
    <w:p w14:paraId="7937A9AD" w14:textId="77777777" w:rsidR="00FE2EBB" w:rsidRPr="00722349" w:rsidRDefault="00F03674" w:rsidP="00D847EC">
      <w:pPr>
        <w:tabs>
          <w:tab w:val="left" w:pos="2400"/>
        </w:tabs>
        <w:spacing w:after="0" w:line="480" w:lineRule="auto"/>
        <w:jc w:val="both"/>
        <w:rPr>
          <w:rFonts w:ascii="Arial" w:hAnsi="Arial" w:cs="Arial"/>
          <w:i/>
          <w:sz w:val="20"/>
          <w:szCs w:val="20"/>
          <w:lang w:val="en-GB"/>
        </w:rPr>
      </w:pPr>
      <w:r w:rsidRPr="00722349">
        <w:rPr>
          <w:rFonts w:ascii="Arial" w:hAnsi="Arial" w:cs="Arial"/>
          <w:i/>
          <w:sz w:val="20"/>
          <w:szCs w:val="20"/>
          <w:lang w:val="en-GB"/>
        </w:rPr>
        <w:t>Geriatric s</w:t>
      </w:r>
      <w:r w:rsidR="00FE2EBB" w:rsidRPr="00722349">
        <w:rPr>
          <w:rFonts w:ascii="Arial" w:hAnsi="Arial" w:cs="Arial"/>
          <w:i/>
          <w:sz w:val="20"/>
          <w:szCs w:val="20"/>
          <w:lang w:val="en-GB"/>
        </w:rPr>
        <w:t xml:space="preserve">creening to identify high-risk geriatric patients </w:t>
      </w:r>
    </w:p>
    <w:p w14:paraId="67754084" w14:textId="4201E6F8" w:rsidR="00A7327D" w:rsidRPr="00722349" w:rsidRDefault="00FE2EBB"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 xml:space="preserve">Twenty-nine heads of the </w:t>
      </w:r>
      <w:r w:rsidR="00DD0668" w:rsidRPr="00722349">
        <w:rPr>
          <w:rFonts w:ascii="Arial" w:hAnsi="Arial" w:cs="Arial"/>
          <w:sz w:val="20"/>
          <w:szCs w:val="20"/>
          <w:lang w:val="en-GB"/>
        </w:rPr>
        <w:t>G</w:t>
      </w:r>
      <w:r w:rsidR="00B874E5" w:rsidRPr="00722349">
        <w:rPr>
          <w:rFonts w:ascii="Arial" w:hAnsi="Arial" w:cs="Arial"/>
          <w:sz w:val="20"/>
          <w:szCs w:val="20"/>
          <w:lang w:val="en-GB"/>
        </w:rPr>
        <w:t>S</w:t>
      </w:r>
      <w:r w:rsidRPr="00722349">
        <w:rPr>
          <w:rFonts w:ascii="Arial" w:hAnsi="Arial" w:cs="Arial"/>
          <w:sz w:val="20"/>
          <w:szCs w:val="20"/>
          <w:lang w:val="en-GB"/>
        </w:rPr>
        <w:t xml:space="preserve"> (59%) reported that older patients were screened at </w:t>
      </w:r>
      <w:r w:rsidR="00B110AC" w:rsidRPr="00B110AC">
        <w:rPr>
          <w:rFonts w:ascii="Arial" w:hAnsi="Arial" w:cs="Arial"/>
          <w:color w:val="FF0000"/>
          <w:sz w:val="20"/>
          <w:szCs w:val="20"/>
          <w:lang w:val="en-GB"/>
        </w:rPr>
        <w:t xml:space="preserve">ED </w:t>
      </w:r>
      <w:r w:rsidRPr="00722349">
        <w:rPr>
          <w:rFonts w:ascii="Arial" w:hAnsi="Arial" w:cs="Arial"/>
          <w:sz w:val="20"/>
          <w:szCs w:val="20"/>
          <w:lang w:val="en-GB"/>
        </w:rPr>
        <w:t>admission during the day to identify ‘at risk’ patients. However, during night and weekend this decreased to 4</w:t>
      </w:r>
      <w:r w:rsidR="000A1AAC" w:rsidRPr="00722349">
        <w:rPr>
          <w:rFonts w:ascii="Arial" w:hAnsi="Arial" w:cs="Arial"/>
          <w:sz w:val="20"/>
          <w:szCs w:val="20"/>
          <w:lang w:val="en-GB"/>
        </w:rPr>
        <w:t>5</w:t>
      </w:r>
      <w:r w:rsidRPr="00722349">
        <w:rPr>
          <w:rFonts w:ascii="Arial" w:hAnsi="Arial" w:cs="Arial"/>
          <w:sz w:val="20"/>
          <w:szCs w:val="20"/>
          <w:lang w:val="en-GB"/>
        </w:rPr>
        <w:t>% (n=22) and 49% (n=24)</w:t>
      </w:r>
      <w:r w:rsidR="008553C5" w:rsidRPr="00722349">
        <w:rPr>
          <w:rFonts w:ascii="Arial" w:hAnsi="Arial" w:cs="Arial"/>
          <w:sz w:val="20"/>
          <w:szCs w:val="20"/>
          <w:lang w:val="en-GB"/>
        </w:rPr>
        <w:t>,</w:t>
      </w:r>
      <w:r w:rsidRPr="00722349">
        <w:rPr>
          <w:rFonts w:ascii="Arial" w:hAnsi="Arial" w:cs="Arial"/>
          <w:sz w:val="20"/>
          <w:szCs w:val="20"/>
          <w:lang w:val="en-GB"/>
        </w:rPr>
        <w:t xml:space="preserve"> respectively. </w:t>
      </w:r>
    </w:p>
    <w:p w14:paraId="1838ECBC" w14:textId="24AD2894" w:rsidR="00A7327D" w:rsidRPr="00722349" w:rsidRDefault="00FE2EBB"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The screening tools used were the ‘Identification of Seniors At Risk’ (ISAR) (n=16) and ‘Geriatric Risk Profile’ (GRP) (n=12)</w:t>
      </w:r>
      <w:r w:rsidR="00EB055F" w:rsidRPr="00722349">
        <w:rPr>
          <w:rFonts w:ascii="Arial" w:hAnsi="Arial" w:cs="Arial"/>
          <w:sz w:val="20"/>
          <w:szCs w:val="20"/>
          <w:lang w:val="en-GB"/>
        </w:rPr>
        <w:t xml:space="preserve"> </w:t>
      </w:r>
      <w:r w:rsidR="00EB055F" w:rsidRPr="00722349">
        <w:rPr>
          <w:rFonts w:ascii="Arial" w:hAnsi="Arial" w:cs="Arial"/>
          <w:sz w:val="20"/>
          <w:szCs w:val="20"/>
          <w:lang w:val="en-GB"/>
        </w:rPr>
        <w:fldChar w:fldCharType="begin">
          <w:fldData xml:space="preserve">PEVuZE5vdGU+PENpdGU+PEF1dGhvcj5NY0N1c2tlcjwvQXV0aG9yPjxZZWFyPjE5OTg8L1llYXI+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</w:fldData>
        </w:fldChar>
      </w:r>
      <w:r w:rsidR="00C66317">
        <w:rPr>
          <w:rFonts w:ascii="Arial" w:hAnsi="Arial" w:cs="Arial"/>
          <w:sz w:val="20"/>
          <w:szCs w:val="20"/>
          <w:lang w:val="en-GB"/>
        </w:rPr>
        <w:instrText xml:space="preserve"> ADDIN EN.CITE </w:instrText>
      </w:r>
      <w:r w:rsidR="00C66317">
        <w:rPr>
          <w:rFonts w:ascii="Arial" w:hAnsi="Arial" w:cs="Arial"/>
          <w:sz w:val="20"/>
          <w:szCs w:val="20"/>
          <w:lang w:val="en-GB"/>
        </w:rPr>
        <w:fldChar w:fldCharType="begin">
          <w:fldData xml:space="preserve">PEVuZE5vdGU+PENpdGU+PEF1dGhvcj5NY0N1c2tlcjwvQXV0aG9yPjxZZWFyPjE5OTg8L1llYXI+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</w:fldData>
        </w:fldChar>
      </w:r>
      <w:r w:rsidR="00C66317">
        <w:rPr>
          <w:rFonts w:ascii="Arial" w:hAnsi="Arial" w:cs="Arial"/>
          <w:sz w:val="20"/>
          <w:szCs w:val="20"/>
          <w:lang w:val="en-GB"/>
        </w:rPr>
        <w:instrText xml:space="preserve"> ADDIN EN.CITE.DATA </w:instrText>
      </w:r>
      <w:r w:rsidR="00C66317">
        <w:rPr>
          <w:rFonts w:ascii="Arial" w:hAnsi="Arial" w:cs="Arial"/>
          <w:sz w:val="20"/>
          <w:szCs w:val="20"/>
          <w:lang w:val="en-GB"/>
        </w:rPr>
      </w:r>
      <w:r w:rsidR="00C66317">
        <w:rPr>
          <w:rFonts w:ascii="Arial" w:hAnsi="Arial" w:cs="Arial"/>
          <w:sz w:val="20"/>
          <w:szCs w:val="20"/>
          <w:lang w:val="en-GB"/>
        </w:rPr>
        <w:fldChar w:fldCharType="end"/>
      </w:r>
      <w:r w:rsidR="00EB055F" w:rsidRPr="00722349">
        <w:rPr>
          <w:rFonts w:ascii="Arial" w:hAnsi="Arial" w:cs="Arial"/>
          <w:sz w:val="20"/>
          <w:szCs w:val="20"/>
          <w:lang w:val="en-GB"/>
        </w:rPr>
      </w:r>
      <w:r w:rsidR="00EB055F" w:rsidRPr="00722349">
        <w:rPr>
          <w:rFonts w:ascii="Arial" w:hAnsi="Arial" w:cs="Arial"/>
          <w:sz w:val="20"/>
          <w:szCs w:val="20"/>
          <w:lang w:val="en-GB"/>
        </w:rPr>
        <w:fldChar w:fldCharType="separate"/>
      </w:r>
      <w:r w:rsidR="00C66317">
        <w:rPr>
          <w:rFonts w:ascii="Arial" w:hAnsi="Arial" w:cs="Arial"/>
          <w:noProof/>
          <w:sz w:val="20"/>
          <w:szCs w:val="20"/>
          <w:lang w:val="en-GB"/>
        </w:rPr>
        <w:t>[27, 28]</w:t>
      </w:r>
      <w:r w:rsidR="00EB055F" w:rsidRPr="00722349">
        <w:rPr>
          <w:rFonts w:ascii="Arial" w:hAnsi="Arial" w:cs="Arial"/>
          <w:sz w:val="20"/>
          <w:szCs w:val="20"/>
          <w:lang w:val="en-GB"/>
        </w:rPr>
        <w:fldChar w:fldCharType="end"/>
      </w:r>
      <w:r w:rsidRPr="00722349">
        <w:rPr>
          <w:rFonts w:ascii="Arial" w:hAnsi="Arial" w:cs="Arial"/>
          <w:sz w:val="20"/>
          <w:szCs w:val="20"/>
          <w:lang w:val="en-GB"/>
        </w:rPr>
        <w:t xml:space="preserve">. </w:t>
      </w:r>
      <w:r w:rsidR="001E6319" w:rsidRPr="00722349">
        <w:rPr>
          <w:rFonts w:ascii="Arial" w:hAnsi="Arial" w:cs="Arial"/>
          <w:sz w:val="20"/>
          <w:szCs w:val="20"/>
          <w:lang w:val="en-GB"/>
        </w:rPr>
        <w:t xml:space="preserve">One </w:t>
      </w:r>
      <w:r w:rsidR="00722349">
        <w:rPr>
          <w:rFonts w:ascii="Arial" w:hAnsi="Arial" w:cs="Arial"/>
          <w:sz w:val="20"/>
          <w:szCs w:val="20"/>
          <w:lang w:val="en-GB"/>
        </w:rPr>
        <w:t>customis</w:t>
      </w:r>
      <w:r w:rsidR="00760306" w:rsidRPr="00722349">
        <w:rPr>
          <w:rFonts w:ascii="Arial" w:hAnsi="Arial" w:cs="Arial"/>
          <w:sz w:val="20"/>
          <w:szCs w:val="20"/>
          <w:lang w:val="en-GB"/>
        </w:rPr>
        <w:t>ed</w:t>
      </w:r>
      <w:r w:rsidR="007B3FC8" w:rsidRPr="00722349">
        <w:rPr>
          <w:rFonts w:ascii="Arial" w:hAnsi="Arial" w:cs="Arial"/>
          <w:sz w:val="20"/>
          <w:szCs w:val="20"/>
          <w:lang w:val="en-GB"/>
        </w:rPr>
        <w:t xml:space="preserve"> (or locally adapted) </w:t>
      </w:r>
      <w:r w:rsidR="001E6319" w:rsidRPr="00722349">
        <w:rPr>
          <w:rFonts w:ascii="Arial" w:hAnsi="Arial" w:cs="Arial"/>
          <w:sz w:val="20"/>
          <w:szCs w:val="20"/>
          <w:lang w:val="en-GB"/>
        </w:rPr>
        <w:t>screening tool</w:t>
      </w:r>
      <w:r w:rsidRPr="00722349">
        <w:rPr>
          <w:rFonts w:ascii="Arial" w:hAnsi="Arial" w:cs="Arial"/>
          <w:sz w:val="20"/>
          <w:szCs w:val="20"/>
          <w:lang w:val="en-GB"/>
        </w:rPr>
        <w:t xml:space="preserve"> was mentioned. </w:t>
      </w:r>
    </w:p>
    <w:p w14:paraId="5ADEA789" w14:textId="6C6291D1" w:rsidR="00FE2EBB" w:rsidRPr="00722349" w:rsidRDefault="00A7327D"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T</w:t>
      </w:r>
      <w:r w:rsidR="00FE2EBB" w:rsidRPr="00722349">
        <w:rPr>
          <w:rFonts w:ascii="Arial" w:hAnsi="Arial" w:cs="Arial"/>
          <w:sz w:val="20"/>
          <w:szCs w:val="20"/>
          <w:lang w:val="en-GB"/>
        </w:rPr>
        <w:t>he screening was</w:t>
      </w:r>
      <w:r w:rsidR="008B4814" w:rsidRPr="00722349">
        <w:rPr>
          <w:rFonts w:ascii="Arial" w:hAnsi="Arial" w:cs="Arial"/>
          <w:sz w:val="20"/>
          <w:szCs w:val="20"/>
          <w:lang w:val="en-GB"/>
        </w:rPr>
        <w:t xml:space="preserve"> </w:t>
      </w:r>
      <w:r w:rsidR="004F6B68" w:rsidRPr="00292A0C">
        <w:rPr>
          <w:rFonts w:ascii="Arial" w:hAnsi="Arial" w:cs="Arial"/>
          <w:color w:val="FF0000"/>
          <w:sz w:val="20"/>
          <w:szCs w:val="20"/>
          <w:lang w:val="en-GB"/>
        </w:rPr>
        <w:t xml:space="preserve">conducted </w:t>
      </w:r>
      <w:r w:rsidR="008B4814" w:rsidRPr="00292A0C">
        <w:rPr>
          <w:rFonts w:ascii="Arial" w:hAnsi="Arial" w:cs="Arial"/>
          <w:color w:val="FF0000"/>
          <w:sz w:val="20"/>
          <w:szCs w:val="20"/>
          <w:lang w:val="en-GB"/>
        </w:rPr>
        <w:t>b</w:t>
      </w:r>
      <w:r w:rsidR="008B4814" w:rsidRPr="00722349">
        <w:rPr>
          <w:rFonts w:ascii="Arial" w:hAnsi="Arial" w:cs="Arial"/>
          <w:sz w:val="20"/>
          <w:szCs w:val="20"/>
          <w:lang w:val="en-GB"/>
        </w:rPr>
        <w:t>y a</w:t>
      </w:r>
      <w:r w:rsidR="007B3FC8" w:rsidRPr="00722349">
        <w:rPr>
          <w:rFonts w:ascii="Arial" w:hAnsi="Arial" w:cs="Arial"/>
          <w:sz w:val="20"/>
          <w:szCs w:val="20"/>
          <w:lang w:val="en-GB"/>
        </w:rPr>
        <w:t>n ED</w:t>
      </w:r>
      <w:r w:rsidR="008B4814" w:rsidRPr="00722349">
        <w:rPr>
          <w:rFonts w:ascii="Arial" w:hAnsi="Arial" w:cs="Arial"/>
          <w:sz w:val="20"/>
          <w:szCs w:val="20"/>
          <w:lang w:val="en-GB"/>
        </w:rPr>
        <w:t xml:space="preserve"> nurse </w:t>
      </w:r>
      <w:r w:rsidRPr="00722349">
        <w:rPr>
          <w:rFonts w:ascii="Arial" w:hAnsi="Arial" w:cs="Arial"/>
          <w:sz w:val="20"/>
          <w:szCs w:val="20"/>
          <w:lang w:val="en-GB"/>
        </w:rPr>
        <w:t>in 24 hospitals (83%)</w:t>
      </w:r>
      <w:r w:rsidR="008B4814" w:rsidRPr="00722349">
        <w:rPr>
          <w:rFonts w:ascii="Arial" w:hAnsi="Arial" w:cs="Arial"/>
          <w:sz w:val="20"/>
          <w:szCs w:val="20"/>
          <w:lang w:val="en-GB"/>
        </w:rPr>
        <w:t>,</w:t>
      </w:r>
      <w:r w:rsidRPr="00722349">
        <w:rPr>
          <w:rFonts w:ascii="Arial" w:hAnsi="Arial" w:cs="Arial"/>
          <w:sz w:val="20"/>
          <w:szCs w:val="20"/>
          <w:lang w:val="en-GB"/>
        </w:rPr>
        <w:t xml:space="preserve"> by the </w:t>
      </w:r>
      <w:r w:rsidR="002706FB" w:rsidRPr="00722349">
        <w:rPr>
          <w:rFonts w:ascii="Arial" w:hAnsi="Arial" w:cs="Arial"/>
          <w:sz w:val="20"/>
          <w:szCs w:val="20"/>
          <w:lang w:val="en-GB"/>
        </w:rPr>
        <w:t>IGCT</w:t>
      </w:r>
      <w:r w:rsidRPr="00722349">
        <w:rPr>
          <w:rFonts w:ascii="Arial" w:hAnsi="Arial" w:cs="Arial"/>
          <w:sz w:val="20"/>
          <w:szCs w:val="20"/>
          <w:lang w:val="en-GB"/>
        </w:rPr>
        <w:t xml:space="preserve"> in </w:t>
      </w:r>
      <w:r w:rsidR="007B3FC8" w:rsidRPr="00722349">
        <w:rPr>
          <w:rFonts w:ascii="Arial" w:hAnsi="Arial" w:cs="Arial"/>
          <w:sz w:val="20"/>
          <w:szCs w:val="20"/>
          <w:lang w:val="en-GB"/>
        </w:rPr>
        <w:t xml:space="preserve">four </w:t>
      </w:r>
      <w:r w:rsidRPr="00722349">
        <w:rPr>
          <w:rFonts w:ascii="Arial" w:hAnsi="Arial" w:cs="Arial"/>
          <w:sz w:val="20"/>
          <w:szCs w:val="20"/>
          <w:lang w:val="en-GB"/>
        </w:rPr>
        <w:t>(14%</w:t>
      </w:r>
      <w:r w:rsidR="00130033" w:rsidRPr="00722349">
        <w:rPr>
          <w:rFonts w:ascii="Arial" w:hAnsi="Arial" w:cs="Arial"/>
          <w:sz w:val="20"/>
          <w:szCs w:val="20"/>
          <w:lang w:val="en-GB"/>
        </w:rPr>
        <w:t>) or</w:t>
      </w:r>
      <w:r w:rsidRPr="00722349">
        <w:rPr>
          <w:rFonts w:ascii="Arial" w:hAnsi="Arial" w:cs="Arial"/>
          <w:sz w:val="20"/>
          <w:szCs w:val="20"/>
          <w:lang w:val="en-GB"/>
        </w:rPr>
        <w:t xml:space="preserve"> by the emergency physician</w:t>
      </w:r>
      <w:r w:rsidR="008B4814" w:rsidRPr="00722349">
        <w:rPr>
          <w:rFonts w:ascii="Arial" w:hAnsi="Arial" w:cs="Arial"/>
          <w:sz w:val="20"/>
          <w:szCs w:val="20"/>
          <w:lang w:val="en-GB"/>
        </w:rPr>
        <w:t xml:space="preserve"> </w:t>
      </w:r>
      <w:r w:rsidRPr="00722349">
        <w:rPr>
          <w:rFonts w:ascii="Arial" w:hAnsi="Arial" w:cs="Arial"/>
          <w:sz w:val="20"/>
          <w:szCs w:val="20"/>
          <w:lang w:val="en-GB"/>
        </w:rPr>
        <w:t>in one (3%). H</w:t>
      </w:r>
      <w:r w:rsidR="00671D12" w:rsidRPr="00722349">
        <w:rPr>
          <w:rFonts w:ascii="Arial" w:hAnsi="Arial" w:cs="Arial"/>
          <w:sz w:val="20"/>
          <w:szCs w:val="20"/>
          <w:lang w:val="en-GB"/>
        </w:rPr>
        <w:t xml:space="preserve">alf of the </w:t>
      </w:r>
      <w:r w:rsidR="008553C5" w:rsidRPr="00722349">
        <w:rPr>
          <w:rFonts w:ascii="Arial" w:hAnsi="Arial" w:cs="Arial"/>
          <w:sz w:val="20"/>
          <w:szCs w:val="20"/>
          <w:lang w:val="en-GB"/>
        </w:rPr>
        <w:t xml:space="preserve">screening </w:t>
      </w:r>
      <w:r w:rsidR="00671D12" w:rsidRPr="00722349">
        <w:rPr>
          <w:rFonts w:ascii="Arial" w:hAnsi="Arial" w:cs="Arial"/>
          <w:sz w:val="20"/>
          <w:szCs w:val="20"/>
          <w:lang w:val="en-GB"/>
        </w:rPr>
        <w:t>results</w:t>
      </w:r>
      <w:r w:rsidR="00FE2EBB" w:rsidRPr="00722349">
        <w:rPr>
          <w:rFonts w:ascii="Arial" w:hAnsi="Arial" w:cs="Arial"/>
          <w:sz w:val="20"/>
          <w:szCs w:val="20"/>
          <w:lang w:val="en-GB"/>
        </w:rPr>
        <w:t xml:space="preserve"> were </w:t>
      </w:r>
      <w:r w:rsidR="00671D12" w:rsidRPr="00722349">
        <w:rPr>
          <w:rFonts w:ascii="Arial" w:hAnsi="Arial" w:cs="Arial"/>
          <w:sz w:val="20"/>
          <w:szCs w:val="20"/>
          <w:lang w:val="en-GB"/>
        </w:rPr>
        <w:t xml:space="preserve">not </w:t>
      </w:r>
      <w:r w:rsidR="00FE2EBB" w:rsidRPr="00722349">
        <w:rPr>
          <w:rFonts w:ascii="Arial" w:hAnsi="Arial" w:cs="Arial"/>
          <w:sz w:val="20"/>
          <w:szCs w:val="20"/>
          <w:lang w:val="en-GB"/>
        </w:rPr>
        <w:t>consistently noted in the patient record</w:t>
      </w:r>
      <w:r w:rsidR="00671D12" w:rsidRPr="00722349">
        <w:rPr>
          <w:rFonts w:ascii="Arial" w:hAnsi="Arial" w:cs="Arial"/>
          <w:sz w:val="20"/>
          <w:szCs w:val="20"/>
          <w:lang w:val="en-GB"/>
        </w:rPr>
        <w:t xml:space="preserve"> (n=16)</w:t>
      </w:r>
      <w:r w:rsidR="00FE2EBB" w:rsidRPr="00722349">
        <w:rPr>
          <w:rFonts w:ascii="Arial" w:hAnsi="Arial" w:cs="Arial"/>
          <w:sz w:val="20"/>
          <w:szCs w:val="20"/>
          <w:lang w:val="en-GB"/>
        </w:rPr>
        <w:t>.</w:t>
      </w:r>
    </w:p>
    <w:p w14:paraId="2ACE184D" w14:textId="11EDADA1" w:rsidR="00FE2EBB" w:rsidRPr="00722349" w:rsidRDefault="00D001DC"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 xml:space="preserve">The screening results assisted health care providers in their decision </w:t>
      </w:r>
      <w:r w:rsidRPr="00292A0C">
        <w:rPr>
          <w:rFonts w:ascii="Arial" w:hAnsi="Arial" w:cs="Arial"/>
          <w:color w:val="FF0000"/>
          <w:sz w:val="20"/>
          <w:szCs w:val="20"/>
          <w:lang w:val="en-GB"/>
        </w:rPr>
        <w:t xml:space="preserve">to call </w:t>
      </w:r>
      <w:r w:rsidR="000F5D59" w:rsidRPr="00292A0C">
        <w:rPr>
          <w:rFonts w:ascii="Arial" w:hAnsi="Arial" w:cs="Arial"/>
          <w:color w:val="FF0000"/>
          <w:sz w:val="20"/>
          <w:szCs w:val="20"/>
          <w:lang w:val="en-GB"/>
        </w:rPr>
        <w:t>for</w:t>
      </w:r>
      <w:r w:rsidRPr="00292A0C">
        <w:rPr>
          <w:rFonts w:ascii="Arial" w:hAnsi="Arial" w:cs="Arial"/>
          <w:color w:val="FF0000"/>
          <w:sz w:val="20"/>
          <w:szCs w:val="20"/>
          <w:lang w:val="en-GB"/>
        </w:rPr>
        <w:t xml:space="preserve"> geriatric </w:t>
      </w:r>
      <w:r w:rsidR="000F5D59" w:rsidRPr="00292A0C">
        <w:rPr>
          <w:rFonts w:ascii="Arial" w:hAnsi="Arial" w:cs="Arial"/>
          <w:color w:val="FF0000"/>
          <w:sz w:val="20"/>
          <w:szCs w:val="20"/>
          <w:lang w:val="en-GB"/>
        </w:rPr>
        <w:t>support. T</w:t>
      </w:r>
      <w:r w:rsidRPr="00292A0C">
        <w:rPr>
          <w:rFonts w:ascii="Arial" w:hAnsi="Arial" w:cs="Arial"/>
          <w:color w:val="FF0000"/>
          <w:sz w:val="20"/>
          <w:szCs w:val="20"/>
          <w:lang w:val="en-GB"/>
        </w:rPr>
        <w:t xml:space="preserve">his </w:t>
      </w:r>
      <w:r w:rsidR="000F5D59" w:rsidRPr="00292A0C">
        <w:rPr>
          <w:rFonts w:ascii="Arial" w:hAnsi="Arial" w:cs="Arial"/>
          <w:color w:val="FF0000"/>
          <w:sz w:val="20"/>
          <w:szCs w:val="20"/>
          <w:lang w:val="en-GB"/>
        </w:rPr>
        <w:t>is</w:t>
      </w:r>
      <w:r w:rsidRPr="00292A0C">
        <w:rPr>
          <w:rFonts w:ascii="Arial" w:hAnsi="Arial" w:cs="Arial"/>
          <w:color w:val="FF0000"/>
          <w:sz w:val="20"/>
          <w:szCs w:val="20"/>
          <w:lang w:val="en-GB"/>
        </w:rPr>
        <w:t xml:space="preserve"> </w:t>
      </w:r>
      <w:r w:rsidRPr="00722349">
        <w:rPr>
          <w:rFonts w:ascii="Arial" w:hAnsi="Arial" w:cs="Arial"/>
          <w:sz w:val="20"/>
          <w:szCs w:val="20"/>
          <w:lang w:val="en-GB"/>
        </w:rPr>
        <w:t xml:space="preserve">the IGCT in 13 EDs (59.1%) or the geriatrician in </w:t>
      </w:r>
      <w:r w:rsidR="00DC723C" w:rsidRPr="00722349">
        <w:rPr>
          <w:rFonts w:ascii="Arial" w:hAnsi="Arial" w:cs="Arial"/>
          <w:sz w:val="20"/>
          <w:szCs w:val="20"/>
          <w:lang w:val="en-GB"/>
        </w:rPr>
        <w:t xml:space="preserve">six </w:t>
      </w:r>
      <w:r w:rsidRPr="00722349">
        <w:rPr>
          <w:rFonts w:ascii="Arial" w:hAnsi="Arial" w:cs="Arial"/>
          <w:sz w:val="20"/>
          <w:szCs w:val="20"/>
          <w:lang w:val="en-GB"/>
        </w:rPr>
        <w:t xml:space="preserve">EDs (27%). Furthermore, </w:t>
      </w:r>
      <w:r w:rsidR="00A7327D" w:rsidRPr="00722349">
        <w:rPr>
          <w:rFonts w:ascii="Arial" w:hAnsi="Arial" w:cs="Arial"/>
          <w:sz w:val="20"/>
          <w:szCs w:val="20"/>
          <w:lang w:val="en-GB"/>
        </w:rPr>
        <w:t xml:space="preserve">screening </w:t>
      </w:r>
      <w:r w:rsidRPr="00722349">
        <w:rPr>
          <w:rFonts w:ascii="Arial" w:hAnsi="Arial" w:cs="Arial"/>
          <w:sz w:val="20"/>
          <w:szCs w:val="20"/>
          <w:lang w:val="en-GB"/>
        </w:rPr>
        <w:t xml:space="preserve">results </w:t>
      </w:r>
      <w:r w:rsidR="00A7327D" w:rsidRPr="00722349">
        <w:rPr>
          <w:rFonts w:ascii="Arial" w:hAnsi="Arial" w:cs="Arial"/>
          <w:sz w:val="20"/>
          <w:szCs w:val="20"/>
          <w:lang w:val="en-GB"/>
        </w:rPr>
        <w:t>were used in the context of further treatment (76%, n=22), to decide a hospital</w:t>
      </w:r>
      <w:r w:rsidR="00D83F88" w:rsidRPr="00722349">
        <w:rPr>
          <w:rFonts w:ascii="Arial" w:hAnsi="Arial" w:cs="Arial"/>
          <w:sz w:val="20"/>
          <w:szCs w:val="20"/>
          <w:lang w:val="en-GB"/>
        </w:rPr>
        <w:t xml:space="preserve"> </w:t>
      </w:r>
      <w:r w:rsidR="00367B97" w:rsidRPr="00722349">
        <w:rPr>
          <w:rFonts w:ascii="Arial" w:hAnsi="Arial" w:cs="Arial"/>
          <w:sz w:val="20"/>
          <w:szCs w:val="20"/>
          <w:lang w:val="en-GB"/>
        </w:rPr>
        <w:t xml:space="preserve">admission </w:t>
      </w:r>
      <w:r w:rsidR="00A7327D" w:rsidRPr="00722349">
        <w:rPr>
          <w:rFonts w:ascii="Arial" w:hAnsi="Arial" w:cs="Arial"/>
          <w:sz w:val="20"/>
          <w:szCs w:val="20"/>
          <w:lang w:val="en-GB"/>
        </w:rPr>
        <w:t>(27%, n=6), or to support admission on a geriatric ward (55%, n=12).</w:t>
      </w:r>
      <w:r w:rsidR="00883996" w:rsidRPr="00722349">
        <w:rPr>
          <w:rFonts w:ascii="Arial" w:hAnsi="Arial" w:cs="Arial"/>
          <w:sz w:val="20"/>
          <w:szCs w:val="20"/>
          <w:lang w:val="en-GB"/>
        </w:rPr>
        <w:t xml:space="preserve"> </w:t>
      </w:r>
    </w:p>
    <w:p w14:paraId="3F86FA2B" w14:textId="785BF7C8" w:rsidR="00FE2EBB" w:rsidRPr="00722349" w:rsidRDefault="00FE2EBB"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lastRenderedPageBreak/>
        <w:t xml:space="preserve">More than half of the </w:t>
      </w:r>
      <w:r w:rsidR="008553C5" w:rsidRPr="00722349">
        <w:rPr>
          <w:rFonts w:ascii="Arial" w:hAnsi="Arial" w:cs="Arial"/>
          <w:sz w:val="20"/>
          <w:szCs w:val="20"/>
          <w:lang w:val="en-GB"/>
        </w:rPr>
        <w:t xml:space="preserve">head </w:t>
      </w:r>
      <w:r w:rsidRPr="00722349">
        <w:rPr>
          <w:rFonts w:ascii="Arial" w:hAnsi="Arial" w:cs="Arial"/>
          <w:sz w:val="20"/>
          <w:szCs w:val="20"/>
          <w:lang w:val="en-GB"/>
        </w:rPr>
        <w:t>geriatricians indicated that patients screened as ‘high</w:t>
      </w:r>
      <w:r w:rsidR="00C54D16" w:rsidRPr="00722349">
        <w:rPr>
          <w:rFonts w:ascii="Arial" w:hAnsi="Arial" w:cs="Arial"/>
          <w:sz w:val="20"/>
          <w:szCs w:val="20"/>
          <w:lang w:val="en-GB"/>
        </w:rPr>
        <w:t>-risk’</w:t>
      </w:r>
      <w:r w:rsidR="00915065" w:rsidRPr="00722349">
        <w:rPr>
          <w:rFonts w:ascii="Arial" w:hAnsi="Arial" w:cs="Arial"/>
          <w:sz w:val="20"/>
          <w:szCs w:val="20"/>
          <w:lang w:val="en-GB"/>
        </w:rPr>
        <w:t xml:space="preserve"> on the ED</w:t>
      </w:r>
      <w:r w:rsidR="00C54D16" w:rsidRPr="00722349">
        <w:rPr>
          <w:rFonts w:ascii="Arial" w:hAnsi="Arial" w:cs="Arial"/>
          <w:sz w:val="20"/>
          <w:szCs w:val="20"/>
          <w:lang w:val="en-GB"/>
        </w:rPr>
        <w:t xml:space="preserve">, should be </w:t>
      </w:r>
      <w:r w:rsidR="00760306" w:rsidRPr="00722349">
        <w:rPr>
          <w:rFonts w:ascii="Arial" w:hAnsi="Arial" w:cs="Arial"/>
          <w:sz w:val="20"/>
          <w:szCs w:val="20"/>
          <w:lang w:val="en-GB"/>
        </w:rPr>
        <w:t>evaluated</w:t>
      </w:r>
      <w:r w:rsidR="00915065" w:rsidRPr="00722349">
        <w:rPr>
          <w:rFonts w:ascii="Arial" w:hAnsi="Arial" w:cs="Arial"/>
          <w:sz w:val="20"/>
          <w:szCs w:val="20"/>
          <w:lang w:val="en-GB"/>
        </w:rPr>
        <w:t xml:space="preserve"> by a member of the geriatric team or </w:t>
      </w:r>
      <w:del w:id="78" w:author="Conroy, Simon (Dr.)" w:date="2016-09-07T10:25:00Z">
        <w:r w:rsidR="00B75FAA" w:rsidRPr="00722349" w:rsidDel="000934A1">
          <w:rPr>
            <w:rFonts w:ascii="Arial" w:hAnsi="Arial" w:cs="Arial"/>
            <w:sz w:val="20"/>
            <w:szCs w:val="20"/>
            <w:lang w:val="en-GB"/>
          </w:rPr>
          <w:delText xml:space="preserve">should </w:delText>
        </w:r>
      </w:del>
      <w:ins w:id="79" w:author="Conroy, Simon (Dr.)" w:date="2016-09-07T10:25:00Z">
        <w:r w:rsidR="000934A1">
          <w:rPr>
            <w:rFonts w:ascii="Arial" w:hAnsi="Arial" w:cs="Arial"/>
            <w:sz w:val="20"/>
            <w:szCs w:val="20"/>
            <w:lang w:val="en-GB"/>
          </w:rPr>
          <w:t>might</w:t>
        </w:r>
        <w:r w:rsidR="000934A1" w:rsidRPr="00722349">
          <w:rPr>
            <w:rFonts w:ascii="Arial" w:hAnsi="Arial" w:cs="Arial"/>
            <w:sz w:val="20"/>
            <w:szCs w:val="20"/>
            <w:lang w:val="en-GB"/>
          </w:rPr>
          <w:t xml:space="preserve"> </w:t>
        </w:r>
      </w:ins>
      <w:r w:rsidR="00B75FAA" w:rsidRPr="00722349">
        <w:rPr>
          <w:rFonts w:ascii="Arial" w:hAnsi="Arial" w:cs="Arial"/>
          <w:sz w:val="20"/>
          <w:szCs w:val="20"/>
          <w:lang w:val="en-GB"/>
        </w:rPr>
        <w:t xml:space="preserve">benefit from </w:t>
      </w:r>
      <w:r w:rsidR="00915065" w:rsidRPr="00722349">
        <w:rPr>
          <w:rFonts w:ascii="Arial" w:hAnsi="Arial" w:cs="Arial"/>
          <w:sz w:val="20"/>
          <w:szCs w:val="20"/>
          <w:lang w:val="en-GB"/>
        </w:rPr>
        <w:t>a short-term referral</w:t>
      </w:r>
      <w:r w:rsidR="00C54D16" w:rsidRPr="00722349">
        <w:rPr>
          <w:rFonts w:ascii="Arial" w:hAnsi="Arial" w:cs="Arial"/>
          <w:sz w:val="20"/>
          <w:szCs w:val="20"/>
          <w:lang w:val="en-GB"/>
        </w:rPr>
        <w:t xml:space="preserve"> </w:t>
      </w:r>
      <w:r w:rsidR="00B7423F" w:rsidRPr="00722349">
        <w:rPr>
          <w:rFonts w:ascii="Arial" w:hAnsi="Arial" w:cs="Arial"/>
          <w:sz w:val="20"/>
          <w:szCs w:val="20"/>
          <w:lang w:val="en-GB"/>
        </w:rPr>
        <w:t xml:space="preserve">to the </w:t>
      </w:r>
      <w:r w:rsidR="00B874E5" w:rsidRPr="00722349">
        <w:rPr>
          <w:rFonts w:ascii="Arial" w:hAnsi="Arial" w:cs="Arial"/>
          <w:sz w:val="20"/>
          <w:szCs w:val="20"/>
          <w:lang w:val="en-GB"/>
        </w:rPr>
        <w:t xml:space="preserve">GS </w:t>
      </w:r>
      <w:r w:rsidR="003616D4" w:rsidRPr="00722349">
        <w:rPr>
          <w:rFonts w:ascii="Arial" w:hAnsi="Arial" w:cs="Arial"/>
          <w:sz w:val="20"/>
          <w:szCs w:val="20"/>
          <w:lang w:val="en-GB"/>
        </w:rPr>
        <w:t>(geriatric ward or outpatient clinic)</w:t>
      </w:r>
      <w:r w:rsidR="00B7423F" w:rsidRPr="00722349">
        <w:rPr>
          <w:rFonts w:ascii="Arial" w:hAnsi="Arial" w:cs="Arial"/>
          <w:sz w:val="20"/>
          <w:szCs w:val="20"/>
          <w:lang w:val="en-GB"/>
        </w:rPr>
        <w:t xml:space="preserve"> </w:t>
      </w:r>
      <w:r w:rsidRPr="00722349">
        <w:rPr>
          <w:rFonts w:ascii="Arial" w:hAnsi="Arial" w:cs="Arial"/>
          <w:sz w:val="20"/>
          <w:szCs w:val="20"/>
          <w:lang w:val="en-GB"/>
        </w:rPr>
        <w:t xml:space="preserve">before hospital discharge (n=17). </w:t>
      </w:r>
    </w:p>
    <w:p w14:paraId="3838264D" w14:textId="77777777" w:rsidR="00FE2EBB" w:rsidRPr="00722349" w:rsidRDefault="00FE2EBB" w:rsidP="00D847EC">
      <w:pPr>
        <w:tabs>
          <w:tab w:val="left" w:pos="2400"/>
        </w:tabs>
        <w:spacing w:after="0" w:line="480" w:lineRule="auto"/>
        <w:jc w:val="both"/>
        <w:rPr>
          <w:rFonts w:ascii="Arial" w:hAnsi="Arial" w:cs="Arial"/>
          <w:sz w:val="20"/>
          <w:szCs w:val="20"/>
          <w:lang w:val="en-GB"/>
        </w:rPr>
      </w:pPr>
    </w:p>
    <w:p w14:paraId="5D223A47" w14:textId="77777777" w:rsidR="00FE2EBB" w:rsidRPr="00722349" w:rsidRDefault="002A5A62" w:rsidP="00D847EC">
      <w:pPr>
        <w:tabs>
          <w:tab w:val="left" w:pos="2400"/>
        </w:tabs>
        <w:spacing w:after="0" w:line="480" w:lineRule="auto"/>
        <w:jc w:val="both"/>
        <w:rPr>
          <w:rFonts w:ascii="Arial" w:hAnsi="Arial" w:cs="Arial"/>
          <w:i/>
          <w:sz w:val="20"/>
          <w:szCs w:val="20"/>
          <w:lang w:val="en-GB"/>
        </w:rPr>
      </w:pPr>
      <w:r w:rsidRPr="00722349">
        <w:rPr>
          <w:rFonts w:ascii="Arial" w:hAnsi="Arial" w:cs="Arial"/>
          <w:i/>
          <w:sz w:val="20"/>
          <w:szCs w:val="20"/>
          <w:lang w:val="en-GB"/>
        </w:rPr>
        <w:t>G</w:t>
      </w:r>
      <w:r w:rsidR="00FE2EBB" w:rsidRPr="00722349">
        <w:rPr>
          <w:rFonts w:ascii="Arial" w:hAnsi="Arial" w:cs="Arial"/>
          <w:i/>
          <w:sz w:val="20"/>
          <w:szCs w:val="20"/>
          <w:lang w:val="en-GB"/>
        </w:rPr>
        <w:t>eriatric education</w:t>
      </w:r>
    </w:p>
    <w:p w14:paraId="05229BA0" w14:textId="65CB33C3" w:rsidR="00FE2EBB" w:rsidRPr="00722349" w:rsidRDefault="009A40A3"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During the past year, 25</w:t>
      </w:r>
      <w:r w:rsidR="00FE2EBB" w:rsidRPr="00722349">
        <w:rPr>
          <w:rFonts w:ascii="Arial" w:hAnsi="Arial" w:cs="Arial"/>
          <w:sz w:val="20"/>
          <w:szCs w:val="20"/>
          <w:lang w:val="en-GB"/>
        </w:rPr>
        <w:t xml:space="preserve">% (n=12) of the </w:t>
      </w:r>
      <w:r w:rsidR="002D4CFC" w:rsidRPr="00722349">
        <w:rPr>
          <w:rFonts w:ascii="Arial" w:hAnsi="Arial" w:cs="Arial"/>
          <w:sz w:val="20"/>
          <w:szCs w:val="20"/>
          <w:lang w:val="en-GB"/>
        </w:rPr>
        <w:t xml:space="preserve">responding </w:t>
      </w:r>
      <w:r w:rsidR="00FE2EBB" w:rsidRPr="00722349">
        <w:rPr>
          <w:rFonts w:ascii="Arial" w:hAnsi="Arial" w:cs="Arial"/>
          <w:sz w:val="20"/>
          <w:szCs w:val="20"/>
          <w:lang w:val="en-GB"/>
        </w:rPr>
        <w:t>hospitals organi</w:t>
      </w:r>
      <w:r w:rsidR="00722349">
        <w:rPr>
          <w:rFonts w:ascii="Arial" w:hAnsi="Arial" w:cs="Arial"/>
          <w:sz w:val="20"/>
          <w:szCs w:val="20"/>
          <w:lang w:val="en-GB"/>
        </w:rPr>
        <w:t>s</w:t>
      </w:r>
      <w:r w:rsidR="00FE2EBB" w:rsidRPr="00722349">
        <w:rPr>
          <w:rFonts w:ascii="Arial" w:hAnsi="Arial" w:cs="Arial"/>
          <w:sz w:val="20"/>
          <w:szCs w:val="20"/>
          <w:lang w:val="en-GB"/>
        </w:rPr>
        <w:t xml:space="preserve">ed a geriatric training for the ED healthcare workers. The </w:t>
      </w:r>
      <w:del w:id="80" w:author="Conroy, Simon (Dr.)" w:date="2016-09-07T10:25:00Z">
        <w:r w:rsidR="00FE2EBB" w:rsidRPr="00722349" w:rsidDel="000934A1">
          <w:rPr>
            <w:rFonts w:ascii="Arial" w:hAnsi="Arial" w:cs="Arial"/>
            <w:sz w:val="20"/>
            <w:szCs w:val="20"/>
            <w:lang w:val="en-GB"/>
          </w:rPr>
          <w:delText xml:space="preserve">average </w:delText>
        </w:r>
      </w:del>
      <w:ins w:id="81" w:author="Conroy, Simon (Dr.)" w:date="2016-09-07T10:25:00Z">
        <w:r w:rsidR="000934A1">
          <w:rPr>
            <w:rFonts w:ascii="Arial" w:hAnsi="Arial" w:cs="Arial"/>
            <w:sz w:val="20"/>
            <w:szCs w:val="20"/>
            <w:lang w:val="en-GB"/>
          </w:rPr>
          <w:t>mean</w:t>
        </w:r>
        <w:r w:rsidR="000934A1" w:rsidRPr="00722349">
          <w:rPr>
            <w:rFonts w:ascii="Arial" w:hAnsi="Arial" w:cs="Arial"/>
            <w:sz w:val="20"/>
            <w:szCs w:val="20"/>
            <w:lang w:val="en-GB"/>
          </w:rPr>
          <w:t xml:space="preserve"> </w:t>
        </w:r>
      </w:ins>
      <w:r w:rsidR="00FE2EBB" w:rsidRPr="00722349">
        <w:rPr>
          <w:rFonts w:ascii="Arial" w:hAnsi="Arial" w:cs="Arial"/>
          <w:sz w:val="20"/>
          <w:szCs w:val="20"/>
          <w:lang w:val="en-GB"/>
        </w:rPr>
        <w:t>geriatric training</w:t>
      </w:r>
      <w:r w:rsidR="00B7423F" w:rsidRPr="00722349">
        <w:rPr>
          <w:rFonts w:ascii="Arial" w:hAnsi="Arial" w:cs="Arial"/>
          <w:sz w:val="20"/>
          <w:szCs w:val="20"/>
          <w:lang w:val="en-GB"/>
        </w:rPr>
        <w:t xml:space="preserve"> time</w:t>
      </w:r>
      <w:r w:rsidR="00FE2EBB" w:rsidRPr="00722349">
        <w:rPr>
          <w:rFonts w:ascii="Arial" w:hAnsi="Arial" w:cs="Arial"/>
          <w:sz w:val="20"/>
          <w:szCs w:val="20"/>
          <w:lang w:val="en-GB"/>
        </w:rPr>
        <w:t xml:space="preserve"> was 2.</w:t>
      </w:r>
      <w:r w:rsidR="00DC723C" w:rsidRPr="00722349">
        <w:rPr>
          <w:rFonts w:ascii="Arial" w:hAnsi="Arial" w:cs="Arial"/>
          <w:sz w:val="20"/>
          <w:szCs w:val="20"/>
          <w:lang w:val="en-GB"/>
        </w:rPr>
        <w:t xml:space="preserve">9 </w:t>
      </w:r>
      <w:r w:rsidR="008553C5" w:rsidRPr="00722349">
        <w:rPr>
          <w:rFonts w:ascii="Arial" w:hAnsi="Arial" w:cs="Arial"/>
          <w:sz w:val="20"/>
          <w:szCs w:val="20"/>
          <w:lang w:val="en-GB"/>
        </w:rPr>
        <w:t xml:space="preserve">hours </w:t>
      </w:r>
      <w:r w:rsidR="00F619A1" w:rsidRPr="00722349">
        <w:rPr>
          <w:rFonts w:ascii="Arial" w:hAnsi="Arial" w:cs="Arial"/>
          <w:sz w:val="20"/>
          <w:szCs w:val="20"/>
          <w:lang w:val="en-GB"/>
        </w:rPr>
        <w:t xml:space="preserve">(SD = 2.2) </w:t>
      </w:r>
      <w:r w:rsidR="00FC6A34" w:rsidRPr="00722349">
        <w:rPr>
          <w:rFonts w:ascii="Arial" w:hAnsi="Arial" w:cs="Arial"/>
          <w:sz w:val="20"/>
          <w:szCs w:val="20"/>
          <w:lang w:val="en-GB"/>
        </w:rPr>
        <w:t>per year</w:t>
      </w:r>
      <w:r w:rsidR="00F619A1" w:rsidRPr="00722349">
        <w:rPr>
          <w:rFonts w:ascii="Arial" w:hAnsi="Arial" w:cs="Arial"/>
          <w:sz w:val="20"/>
          <w:szCs w:val="20"/>
          <w:lang w:val="en-GB"/>
        </w:rPr>
        <w:t>.</w:t>
      </w:r>
    </w:p>
    <w:p w14:paraId="1BB8F6D5" w14:textId="2F6EA7E8" w:rsidR="00FE2EBB" w:rsidRPr="00722349" w:rsidRDefault="00B7423F"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Training t</w:t>
      </w:r>
      <w:r w:rsidR="00FE2EBB" w:rsidRPr="00722349">
        <w:rPr>
          <w:rFonts w:ascii="Arial" w:hAnsi="Arial" w:cs="Arial"/>
          <w:sz w:val="20"/>
          <w:szCs w:val="20"/>
          <w:lang w:val="en-GB"/>
        </w:rPr>
        <w:t xml:space="preserve">opics </w:t>
      </w:r>
      <w:r w:rsidR="00DC723C" w:rsidRPr="00722349">
        <w:rPr>
          <w:rFonts w:ascii="Arial" w:hAnsi="Arial" w:cs="Arial"/>
          <w:sz w:val="20"/>
          <w:szCs w:val="20"/>
          <w:lang w:val="en-GB"/>
        </w:rPr>
        <w:t>were</w:t>
      </w:r>
      <w:r w:rsidR="00FE2EBB" w:rsidRPr="00722349">
        <w:rPr>
          <w:rFonts w:ascii="Arial" w:hAnsi="Arial" w:cs="Arial"/>
          <w:sz w:val="20"/>
          <w:szCs w:val="20"/>
          <w:lang w:val="en-GB"/>
        </w:rPr>
        <w:t xml:space="preserve"> subdivided into two categories: medical problems (e.g. cardiac problems</w:t>
      </w:r>
      <w:r w:rsidR="00DC723C" w:rsidRPr="00722349">
        <w:rPr>
          <w:rFonts w:ascii="Arial" w:hAnsi="Arial" w:cs="Arial"/>
          <w:sz w:val="20"/>
          <w:szCs w:val="20"/>
          <w:lang w:val="en-GB"/>
        </w:rPr>
        <w:t xml:space="preserve"> in older people</w:t>
      </w:r>
      <w:r w:rsidR="00FE2EBB" w:rsidRPr="00722349">
        <w:rPr>
          <w:rFonts w:ascii="Arial" w:hAnsi="Arial" w:cs="Arial"/>
          <w:sz w:val="20"/>
          <w:szCs w:val="20"/>
          <w:lang w:val="en-GB"/>
        </w:rPr>
        <w:t xml:space="preserve">) and management of </w:t>
      </w:r>
      <w:r w:rsidR="00365830" w:rsidRPr="00722349">
        <w:rPr>
          <w:rFonts w:ascii="Arial" w:hAnsi="Arial" w:cs="Arial"/>
          <w:sz w:val="20"/>
          <w:szCs w:val="20"/>
          <w:lang w:val="en-GB"/>
        </w:rPr>
        <w:t>frail older</w:t>
      </w:r>
      <w:r w:rsidR="00FE2EBB" w:rsidRPr="00722349">
        <w:rPr>
          <w:rFonts w:ascii="Arial" w:hAnsi="Arial" w:cs="Arial"/>
          <w:sz w:val="20"/>
          <w:szCs w:val="20"/>
          <w:lang w:val="en-GB"/>
        </w:rPr>
        <w:t xml:space="preserve"> patient</w:t>
      </w:r>
      <w:r w:rsidR="00365830" w:rsidRPr="00722349">
        <w:rPr>
          <w:rFonts w:ascii="Arial" w:hAnsi="Arial" w:cs="Arial"/>
          <w:sz w:val="20"/>
          <w:szCs w:val="20"/>
          <w:lang w:val="en-GB"/>
        </w:rPr>
        <w:t>s</w:t>
      </w:r>
      <w:r w:rsidR="00D16F42" w:rsidRPr="00722349">
        <w:rPr>
          <w:rFonts w:ascii="Arial" w:hAnsi="Arial" w:cs="Arial"/>
          <w:sz w:val="20"/>
          <w:szCs w:val="20"/>
          <w:lang w:val="en-GB"/>
        </w:rPr>
        <w:t xml:space="preserve"> </w:t>
      </w:r>
      <w:r w:rsidR="00FC6A34" w:rsidRPr="00722349">
        <w:rPr>
          <w:rFonts w:ascii="Arial" w:hAnsi="Arial" w:cs="Arial"/>
          <w:sz w:val="20"/>
          <w:szCs w:val="20"/>
          <w:lang w:val="en-GB"/>
        </w:rPr>
        <w:t xml:space="preserve">in </w:t>
      </w:r>
      <w:r w:rsidR="00D16F42" w:rsidRPr="00722349">
        <w:rPr>
          <w:rFonts w:ascii="Arial" w:hAnsi="Arial" w:cs="Arial"/>
          <w:sz w:val="20"/>
          <w:szCs w:val="20"/>
          <w:lang w:val="en-GB"/>
        </w:rPr>
        <w:t>the ED</w:t>
      </w:r>
      <w:r w:rsidR="00F619A1" w:rsidRPr="00722349">
        <w:rPr>
          <w:rFonts w:ascii="Arial" w:hAnsi="Arial" w:cs="Arial"/>
          <w:sz w:val="20"/>
          <w:szCs w:val="20"/>
          <w:lang w:val="en-GB"/>
        </w:rPr>
        <w:t xml:space="preserve"> (e.g.</w:t>
      </w:r>
      <w:r w:rsidR="003845DD" w:rsidRPr="00722349">
        <w:rPr>
          <w:rFonts w:ascii="Arial" w:hAnsi="Arial" w:cs="Arial"/>
          <w:sz w:val="20"/>
          <w:szCs w:val="20"/>
          <w:lang w:val="en-GB"/>
        </w:rPr>
        <w:t xml:space="preserve"> characteristics of a frail older patient)</w:t>
      </w:r>
      <w:r w:rsidR="00D16F42" w:rsidRPr="00722349">
        <w:rPr>
          <w:rFonts w:ascii="Arial" w:hAnsi="Arial" w:cs="Arial"/>
          <w:sz w:val="20"/>
          <w:szCs w:val="20"/>
          <w:lang w:val="en-GB"/>
        </w:rPr>
        <w:t>.</w:t>
      </w:r>
    </w:p>
    <w:p w14:paraId="21E21B94" w14:textId="77777777" w:rsidR="00F03674" w:rsidRPr="00722349" w:rsidRDefault="00F03674" w:rsidP="00D847EC">
      <w:pPr>
        <w:tabs>
          <w:tab w:val="left" w:pos="2400"/>
        </w:tabs>
        <w:spacing w:after="0" w:line="480" w:lineRule="auto"/>
        <w:jc w:val="both"/>
        <w:rPr>
          <w:rFonts w:ascii="Arial" w:hAnsi="Arial" w:cs="Arial"/>
          <w:sz w:val="20"/>
          <w:szCs w:val="20"/>
          <w:lang w:val="en-GB"/>
        </w:rPr>
      </w:pPr>
    </w:p>
    <w:p w14:paraId="7A48BA34" w14:textId="77777777" w:rsidR="00F03674" w:rsidRPr="00722349" w:rsidRDefault="008553C5" w:rsidP="00D847EC">
      <w:pPr>
        <w:tabs>
          <w:tab w:val="left" w:pos="2400"/>
        </w:tabs>
        <w:spacing w:after="0" w:line="480" w:lineRule="auto"/>
        <w:jc w:val="both"/>
        <w:rPr>
          <w:rFonts w:ascii="Arial" w:hAnsi="Arial" w:cs="Arial"/>
          <w:i/>
          <w:sz w:val="20"/>
          <w:szCs w:val="20"/>
          <w:lang w:val="en-GB"/>
        </w:rPr>
      </w:pPr>
      <w:r w:rsidRPr="00722349">
        <w:rPr>
          <w:rFonts w:ascii="Arial" w:hAnsi="Arial" w:cs="Arial"/>
          <w:i/>
          <w:sz w:val="20"/>
          <w:szCs w:val="20"/>
          <w:lang w:val="en-GB"/>
        </w:rPr>
        <w:t xml:space="preserve">ED </w:t>
      </w:r>
      <w:r w:rsidR="00F03674" w:rsidRPr="00722349">
        <w:rPr>
          <w:rFonts w:ascii="Arial" w:hAnsi="Arial" w:cs="Arial"/>
          <w:i/>
          <w:sz w:val="20"/>
          <w:szCs w:val="20"/>
          <w:lang w:val="en-GB"/>
        </w:rPr>
        <w:t>Infrastructure</w:t>
      </w:r>
    </w:p>
    <w:p w14:paraId="531C5AFE" w14:textId="217D29B9" w:rsidR="00FE2EBB" w:rsidRPr="00722349" w:rsidRDefault="00FE2EBB" w:rsidP="00D847EC">
      <w:pPr>
        <w:tabs>
          <w:tab w:val="left" w:pos="2400"/>
        </w:tabs>
        <w:spacing w:after="0" w:line="480" w:lineRule="auto"/>
        <w:jc w:val="both"/>
        <w:rPr>
          <w:rFonts w:ascii="Arial" w:hAnsi="Arial" w:cs="Arial"/>
          <w:sz w:val="20"/>
          <w:szCs w:val="20"/>
          <w:lang w:val="en-GB"/>
        </w:rPr>
      </w:pPr>
      <w:r w:rsidRPr="00722349">
        <w:rPr>
          <w:rFonts w:ascii="Arial" w:hAnsi="Arial" w:cs="Arial"/>
          <w:sz w:val="20"/>
          <w:szCs w:val="20"/>
          <w:lang w:val="en-GB"/>
        </w:rPr>
        <w:t>Thirty-four heads</w:t>
      </w:r>
      <w:r w:rsidR="002D4CFC" w:rsidRPr="00722349">
        <w:rPr>
          <w:rFonts w:ascii="Arial" w:hAnsi="Arial" w:cs="Arial"/>
          <w:sz w:val="20"/>
          <w:szCs w:val="20"/>
          <w:lang w:val="en-GB"/>
        </w:rPr>
        <w:t xml:space="preserve"> of the G</w:t>
      </w:r>
      <w:r w:rsidR="00B874E5" w:rsidRPr="00722349">
        <w:rPr>
          <w:rFonts w:ascii="Arial" w:hAnsi="Arial" w:cs="Arial"/>
          <w:sz w:val="20"/>
          <w:szCs w:val="20"/>
          <w:lang w:val="en-GB"/>
        </w:rPr>
        <w:t>S</w:t>
      </w:r>
      <w:r w:rsidRPr="00722349">
        <w:rPr>
          <w:rFonts w:ascii="Arial" w:hAnsi="Arial" w:cs="Arial"/>
          <w:sz w:val="20"/>
          <w:szCs w:val="20"/>
          <w:lang w:val="en-GB"/>
        </w:rPr>
        <w:t xml:space="preserve"> (69%) </w:t>
      </w:r>
      <w:del w:id="82" w:author="Conroy, Simon (Dr.)" w:date="2016-09-07T10:25:00Z">
        <w:r w:rsidR="008553C5" w:rsidRPr="00722349" w:rsidDel="000934A1">
          <w:rPr>
            <w:rFonts w:ascii="Arial" w:hAnsi="Arial" w:cs="Arial"/>
            <w:sz w:val="20"/>
            <w:szCs w:val="20"/>
            <w:lang w:val="en-GB"/>
          </w:rPr>
          <w:delText xml:space="preserve">reported </w:delText>
        </w:r>
      </w:del>
      <w:ins w:id="83" w:author="Conroy, Simon (Dr.)" w:date="2016-09-07T10:25:00Z">
        <w:r w:rsidR="000934A1">
          <w:rPr>
            <w:rFonts w:ascii="Arial" w:hAnsi="Arial" w:cs="Arial"/>
            <w:sz w:val="20"/>
            <w:szCs w:val="20"/>
            <w:lang w:val="en-GB"/>
          </w:rPr>
          <w:t>felt</w:t>
        </w:r>
        <w:r w:rsidR="000934A1" w:rsidRPr="00722349">
          <w:rPr>
            <w:rFonts w:ascii="Arial" w:hAnsi="Arial" w:cs="Arial"/>
            <w:sz w:val="20"/>
            <w:szCs w:val="20"/>
            <w:lang w:val="en-GB"/>
          </w:rPr>
          <w:t xml:space="preserve"> </w:t>
        </w:r>
      </w:ins>
      <w:r w:rsidRPr="00722349">
        <w:rPr>
          <w:rFonts w:ascii="Arial" w:hAnsi="Arial" w:cs="Arial"/>
          <w:sz w:val="20"/>
          <w:szCs w:val="20"/>
          <w:lang w:val="en-GB"/>
        </w:rPr>
        <w:t xml:space="preserve">that the </w:t>
      </w:r>
      <w:r w:rsidR="00B110AC" w:rsidRPr="00B110AC">
        <w:rPr>
          <w:rFonts w:ascii="Arial" w:hAnsi="Arial" w:cs="Arial"/>
          <w:color w:val="FF0000"/>
          <w:sz w:val="20"/>
          <w:szCs w:val="20"/>
          <w:lang w:val="en-GB"/>
        </w:rPr>
        <w:t xml:space="preserve">ED </w:t>
      </w:r>
      <w:r w:rsidRPr="00722349">
        <w:rPr>
          <w:rFonts w:ascii="Arial" w:hAnsi="Arial" w:cs="Arial"/>
          <w:sz w:val="20"/>
          <w:szCs w:val="20"/>
          <w:lang w:val="en-GB"/>
        </w:rPr>
        <w:t xml:space="preserve">infrastructure </w:t>
      </w:r>
      <w:del w:id="84" w:author="Conroy, Simon (Dr.)" w:date="2016-09-07T10:25:00Z">
        <w:r w:rsidRPr="00722349" w:rsidDel="000934A1">
          <w:rPr>
            <w:rFonts w:ascii="Arial" w:hAnsi="Arial" w:cs="Arial"/>
            <w:sz w:val="20"/>
            <w:szCs w:val="20"/>
            <w:lang w:val="en-GB"/>
          </w:rPr>
          <w:delText xml:space="preserve">is </w:delText>
        </w:r>
      </w:del>
      <w:ins w:id="85" w:author="Conroy, Simon (Dr.)" w:date="2016-09-07T10:25:00Z">
        <w:r w:rsidR="000934A1">
          <w:rPr>
            <w:rFonts w:ascii="Arial" w:hAnsi="Arial" w:cs="Arial"/>
            <w:sz w:val="20"/>
            <w:szCs w:val="20"/>
            <w:lang w:val="en-GB"/>
          </w:rPr>
          <w:t>was</w:t>
        </w:r>
        <w:r w:rsidR="000934A1" w:rsidRPr="00722349">
          <w:rPr>
            <w:rFonts w:ascii="Arial" w:hAnsi="Arial" w:cs="Arial"/>
            <w:sz w:val="20"/>
            <w:szCs w:val="20"/>
            <w:lang w:val="en-GB"/>
          </w:rPr>
          <w:t xml:space="preserve"> </w:t>
        </w:r>
      </w:ins>
      <w:r w:rsidR="00C450B1" w:rsidRPr="00722349">
        <w:rPr>
          <w:rFonts w:ascii="Arial" w:hAnsi="Arial" w:cs="Arial"/>
          <w:sz w:val="20"/>
          <w:szCs w:val="20"/>
          <w:lang w:val="en-GB"/>
        </w:rPr>
        <w:t>insufficient</w:t>
      </w:r>
      <w:r w:rsidRPr="00722349">
        <w:rPr>
          <w:rFonts w:ascii="Arial" w:hAnsi="Arial" w:cs="Arial"/>
          <w:sz w:val="20"/>
          <w:szCs w:val="20"/>
          <w:lang w:val="en-GB"/>
        </w:rPr>
        <w:t xml:space="preserve"> to give high-quality care </w:t>
      </w:r>
      <w:r w:rsidR="00BB3883" w:rsidRPr="00722349">
        <w:rPr>
          <w:rFonts w:ascii="Arial" w:hAnsi="Arial" w:cs="Arial"/>
          <w:sz w:val="20"/>
          <w:szCs w:val="20"/>
          <w:lang w:val="en-GB"/>
        </w:rPr>
        <w:t xml:space="preserve">for older </w:t>
      </w:r>
      <w:del w:id="86" w:author="Conroy, Simon (Dr.)" w:date="2016-09-07T10:25:00Z">
        <w:r w:rsidR="00BB3883" w:rsidRPr="00722349" w:rsidDel="000934A1">
          <w:rPr>
            <w:rFonts w:ascii="Arial" w:hAnsi="Arial" w:cs="Arial"/>
            <w:sz w:val="20"/>
            <w:szCs w:val="20"/>
            <w:lang w:val="en-GB"/>
          </w:rPr>
          <w:delText>persons</w:delText>
        </w:r>
        <w:r w:rsidR="003845DD" w:rsidRPr="00722349" w:rsidDel="000934A1">
          <w:rPr>
            <w:rFonts w:ascii="Arial" w:hAnsi="Arial" w:cs="Arial"/>
            <w:sz w:val="20"/>
            <w:szCs w:val="20"/>
            <w:lang w:val="en-GB"/>
          </w:rPr>
          <w:delText xml:space="preserve"> </w:delText>
        </w:r>
      </w:del>
      <w:ins w:id="87" w:author="Conroy, Simon (Dr.)" w:date="2016-09-07T10:25:00Z">
        <w:r w:rsidR="000934A1">
          <w:rPr>
            <w:rFonts w:ascii="Arial" w:hAnsi="Arial" w:cs="Arial"/>
            <w:sz w:val="20"/>
            <w:szCs w:val="20"/>
            <w:lang w:val="en-GB"/>
          </w:rPr>
          <w:t>people</w:t>
        </w:r>
        <w:r w:rsidR="000934A1" w:rsidRPr="00722349">
          <w:rPr>
            <w:rFonts w:ascii="Arial" w:hAnsi="Arial" w:cs="Arial"/>
            <w:sz w:val="20"/>
            <w:szCs w:val="20"/>
            <w:lang w:val="en-GB"/>
          </w:rPr>
          <w:t xml:space="preserve"> </w:t>
        </w:r>
      </w:ins>
      <w:r w:rsidR="003845DD" w:rsidRPr="00722349">
        <w:rPr>
          <w:rFonts w:ascii="Arial" w:hAnsi="Arial" w:cs="Arial"/>
          <w:sz w:val="20"/>
          <w:szCs w:val="20"/>
          <w:lang w:val="en-GB"/>
        </w:rPr>
        <w:t>(score 0-10, insufficient = score 5/10 or lower)</w:t>
      </w:r>
      <w:r w:rsidRPr="00722349">
        <w:rPr>
          <w:rFonts w:ascii="Arial" w:hAnsi="Arial" w:cs="Arial"/>
          <w:sz w:val="20"/>
          <w:szCs w:val="20"/>
          <w:lang w:val="en-GB"/>
        </w:rPr>
        <w:t xml:space="preserve">. </w:t>
      </w:r>
      <w:r w:rsidR="008553C5" w:rsidRPr="00722349">
        <w:rPr>
          <w:rFonts w:ascii="Arial" w:hAnsi="Arial" w:cs="Arial"/>
          <w:sz w:val="20"/>
          <w:szCs w:val="20"/>
          <w:lang w:val="en-GB"/>
        </w:rPr>
        <w:t xml:space="preserve">Most of them (n=30, 61%) </w:t>
      </w:r>
      <w:r w:rsidR="00F77702" w:rsidRPr="00722349">
        <w:rPr>
          <w:rFonts w:ascii="Arial" w:hAnsi="Arial" w:cs="Arial"/>
          <w:sz w:val="20"/>
          <w:szCs w:val="20"/>
          <w:lang w:val="en-GB"/>
        </w:rPr>
        <w:t xml:space="preserve">scored </w:t>
      </w:r>
      <w:r w:rsidR="008553C5" w:rsidRPr="00722349">
        <w:rPr>
          <w:rFonts w:ascii="Arial" w:hAnsi="Arial" w:cs="Arial"/>
          <w:sz w:val="20"/>
          <w:szCs w:val="20"/>
          <w:lang w:val="en-GB"/>
        </w:rPr>
        <w:t xml:space="preserve">≤ 5/10 </w:t>
      </w:r>
      <w:r w:rsidR="00BB3883" w:rsidRPr="00722349">
        <w:rPr>
          <w:rFonts w:ascii="Arial" w:hAnsi="Arial" w:cs="Arial"/>
          <w:sz w:val="20"/>
          <w:szCs w:val="20"/>
          <w:lang w:val="en-GB"/>
        </w:rPr>
        <w:t xml:space="preserve">for </w:t>
      </w:r>
      <w:r w:rsidR="00F77702" w:rsidRPr="00722349">
        <w:rPr>
          <w:rFonts w:ascii="Arial" w:hAnsi="Arial" w:cs="Arial"/>
          <w:sz w:val="20"/>
          <w:szCs w:val="20"/>
          <w:lang w:val="en-GB"/>
        </w:rPr>
        <w:t xml:space="preserve">the </w:t>
      </w:r>
      <w:r w:rsidR="00C450B1" w:rsidRPr="00722349">
        <w:rPr>
          <w:rFonts w:ascii="Arial" w:hAnsi="Arial" w:cs="Arial"/>
          <w:sz w:val="20"/>
          <w:szCs w:val="20"/>
          <w:lang w:val="en-GB"/>
        </w:rPr>
        <w:t>suitability</w:t>
      </w:r>
      <w:r w:rsidR="00F77702" w:rsidRPr="00722349">
        <w:rPr>
          <w:rFonts w:ascii="Arial" w:hAnsi="Arial" w:cs="Arial"/>
          <w:sz w:val="20"/>
          <w:szCs w:val="20"/>
          <w:lang w:val="en-GB"/>
        </w:rPr>
        <w:t xml:space="preserve"> of ED infrastructure </w:t>
      </w:r>
      <w:r w:rsidR="00551956" w:rsidRPr="00722349">
        <w:rPr>
          <w:rFonts w:ascii="Arial" w:hAnsi="Arial" w:cs="Arial"/>
          <w:sz w:val="20"/>
          <w:szCs w:val="20"/>
          <w:lang w:val="en-GB"/>
        </w:rPr>
        <w:t xml:space="preserve">to </w:t>
      </w:r>
      <w:r w:rsidR="00C450B1" w:rsidRPr="00722349">
        <w:rPr>
          <w:rFonts w:ascii="Arial" w:hAnsi="Arial" w:cs="Arial"/>
          <w:sz w:val="20"/>
          <w:szCs w:val="20"/>
          <w:lang w:val="en-GB"/>
        </w:rPr>
        <w:t xml:space="preserve">address </w:t>
      </w:r>
      <w:r w:rsidRPr="00722349">
        <w:rPr>
          <w:rFonts w:ascii="Arial" w:hAnsi="Arial" w:cs="Arial"/>
          <w:sz w:val="20"/>
          <w:szCs w:val="20"/>
          <w:lang w:val="en-GB"/>
        </w:rPr>
        <w:t>to the</w:t>
      </w:r>
      <w:r w:rsidR="00D16F42" w:rsidRPr="00722349">
        <w:rPr>
          <w:rFonts w:ascii="Arial" w:hAnsi="Arial" w:cs="Arial"/>
          <w:sz w:val="20"/>
          <w:szCs w:val="20"/>
          <w:lang w:val="en-GB"/>
        </w:rPr>
        <w:t xml:space="preserve"> </w:t>
      </w:r>
      <w:r w:rsidR="003845DD" w:rsidRPr="00722349">
        <w:rPr>
          <w:rFonts w:ascii="Arial" w:hAnsi="Arial" w:cs="Arial"/>
          <w:sz w:val="20"/>
          <w:szCs w:val="20"/>
          <w:lang w:val="en-GB"/>
        </w:rPr>
        <w:t>complex needs of older persons</w:t>
      </w:r>
      <w:r w:rsidR="00D279FF" w:rsidRPr="00722349">
        <w:rPr>
          <w:rFonts w:ascii="Arial" w:hAnsi="Arial" w:cs="Arial"/>
          <w:sz w:val="20"/>
          <w:szCs w:val="20"/>
          <w:lang w:val="en-GB"/>
        </w:rPr>
        <w:t>.</w:t>
      </w:r>
      <w:r w:rsidRPr="00722349">
        <w:rPr>
          <w:rFonts w:ascii="Arial" w:hAnsi="Arial" w:cs="Arial"/>
          <w:sz w:val="20"/>
          <w:szCs w:val="20"/>
          <w:lang w:val="en-GB"/>
        </w:rPr>
        <w:t xml:space="preserve"> </w:t>
      </w:r>
      <w:r w:rsidR="00D001DC" w:rsidRPr="00722349">
        <w:rPr>
          <w:rFonts w:ascii="Arial" w:hAnsi="Arial" w:cs="Arial"/>
          <w:sz w:val="20"/>
          <w:szCs w:val="20"/>
          <w:lang w:val="en-GB"/>
        </w:rPr>
        <w:t>Only</w:t>
      </w:r>
      <w:r w:rsidRPr="00722349">
        <w:rPr>
          <w:rFonts w:ascii="Arial" w:hAnsi="Arial" w:cs="Arial"/>
          <w:sz w:val="20"/>
          <w:szCs w:val="20"/>
          <w:lang w:val="en-GB"/>
        </w:rPr>
        <w:t xml:space="preserve"> </w:t>
      </w:r>
      <w:r w:rsidR="003845DD" w:rsidRPr="00722349">
        <w:rPr>
          <w:rFonts w:ascii="Arial" w:hAnsi="Arial" w:cs="Arial"/>
          <w:sz w:val="20"/>
          <w:szCs w:val="20"/>
          <w:lang w:val="en-GB"/>
        </w:rPr>
        <w:t>nine</w:t>
      </w:r>
      <w:r w:rsidRPr="00722349">
        <w:rPr>
          <w:rFonts w:ascii="Arial" w:hAnsi="Arial" w:cs="Arial"/>
          <w:sz w:val="20"/>
          <w:szCs w:val="20"/>
          <w:lang w:val="en-GB"/>
        </w:rPr>
        <w:t xml:space="preserve"> </w:t>
      </w:r>
      <w:r w:rsidR="00801706" w:rsidRPr="00722349">
        <w:rPr>
          <w:rFonts w:ascii="Arial" w:hAnsi="Arial" w:cs="Arial"/>
          <w:sz w:val="20"/>
          <w:szCs w:val="20"/>
          <w:lang w:val="en-GB"/>
        </w:rPr>
        <w:t xml:space="preserve">(18%) </w:t>
      </w:r>
      <w:r w:rsidRPr="00722349">
        <w:rPr>
          <w:rFonts w:ascii="Arial" w:hAnsi="Arial" w:cs="Arial"/>
          <w:sz w:val="20"/>
          <w:szCs w:val="20"/>
          <w:lang w:val="en-GB"/>
        </w:rPr>
        <w:t xml:space="preserve">gave a </w:t>
      </w:r>
      <w:r w:rsidR="003B1B39" w:rsidRPr="00722349">
        <w:rPr>
          <w:rFonts w:ascii="Arial" w:hAnsi="Arial" w:cs="Arial"/>
          <w:sz w:val="20"/>
          <w:szCs w:val="20"/>
          <w:lang w:val="en-GB"/>
        </w:rPr>
        <w:t xml:space="preserve">score </w:t>
      </w:r>
      <w:r w:rsidRPr="00722349">
        <w:rPr>
          <w:rFonts w:ascii="Arial" w:hAnsi="Arial" w:cs="Arial"/>
          <w:sz w:val="20"/>
          <w:szCs w:val="20"/>
          <w:lang w:val="en-GB"/>
        </w:rPr>
        <w:t>≥7/10</w:t>
      </w:r>
      <w:r w:rsidR="00D16F42" w:rsidRPr="00722349">
        <w:rPr>
          <w:rFonts w:ascii="Arial" w:hAnsi="Arial" w:cs="Arial"/>
          <w:sz w:val="20"/>
          <w:szCs w:val="20"/>
          <w:lang w:val="en-GB"/>
        </w:rPr>
        <w:t>.</w:t>
      </w:r>
    </w:p>
    <w:p w14:paraId="01DBB717" w14:textId="77777777" w:rsidR="009A1062" w:rsidRPr="00722349" w:rsidRDefault="009A1062" w:rsidP="00D847EC">
      <w:pPr>
        <w:spacing w:after="0" w:line="480" w:lineRule="auto"/>
        <w:rPr>
          <w:rFonts w:ascii="Arial" w:hAnsi="Arial" w:cs="Arial"/>
          <w:lang w:val="en-GB"/>
        </w:rPr>
      </w:pPr>
    </w:p>
    <w:p w14:paraId="650BA7A6" w14:textId="77777777" w:rsidR="00B42380" w:rsidRPr="00722349" w:rsidRDefault="00B42380" w:rsidP="00D847EC">
      <w:pPr>
        <w:pStyle w:val="Heading2"/>
        <w:spacing w:before="0" w:line="480" w:lineRule="auto"/>
        <w:jc w:val="both"/>
        <w:rPr>
          <w:rFonts w:ascii="Arial" w:hAnsi="Arial" w:cs="Arial"/>
          <w:color w:val="auto"/>
          <w:lang w:val="en-GB"/>
        </w:rPr>
      </w:pPr>
      <w:bookmarkStart w:id="88" w:name="_Toc387833020"/>
      <w:r w:rsidRPr="00722349">
        <w:rPr>
          <w:rFonts w:ascii="Arial" w:hAnsi="Arial" w:cs="Arial"/>
          <w:color w:val="auto"/>
          <w:lang w:val="en-GB"/>
        </w:rPr>
        <w:t>Discussion</w:t>
      </w:r>
    </w:p>
    <w:p w14:paraId="0B2B714A" w14:textId="0A503AF7" w:rsidR="00B42380" w:rsidRPr="00722349" w:rsidRDefault="00B42380"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Management of older people in the ED is an important issue, not only because of thei</w:t>
      </w:r>
      <w:r w:rsidR="008A3C2F" w:rsidRPr="00722349">
        <w:rPr>
          <w:rFonts w:ascii="Arial" w:hAnsi="Arial" w:cs="Arial"/>
          <w:sz w:val="20"/>
          <w:szCs w:val="20"/>
          <w:lang w:val="en-GB"/>
        </w:rPr>
        <w:t>r rapidly increasing proportion,</w:t>
      </w:r>
      <w:r w:rsidRPr="00722349">
        <w:rPr>
          <w:rFonts w:ascii="Arial" w:hAnsi="Arial" w:cs="Arial"/>
          <w:sz w:val="20"/>
          <w:szCs w:val="20"/>
          <w:lang w:val="en-GB"/>
        </w:rPr>
        <w:t xml:space="preserve"> but </w:t>
      </w:r>
      <w:r w:rsidR="007F3D43" w:rsidRPr="00722349">
        <w:rPr>
          <w:rFonts w:ascii="Arial" w:hAnsi="Arial" w:cs="Arial"/>
          <w:sz w:val="20"/>
          <w:szCs w:val="20"/>
          <w:lang w:val="en-GB"/>
        </w:rPr>
        <w:t xml:space="preserve">importantly </w:t>
      </w:r>
      <w:r w:rsidR="00B7423F" w:rsidRPr="00722349">
        <w:rPr>
          <w:rFonts w:ascii="Arial" w:hAnsi="Arial" w:cs="Arial"/>
          <w:sz w:val="20"/>
          <w:szCs w:val="20"/>
          <w:lang w:val="en-GB"/>
        </w:rPr>
        <w:t>because of</w:t>
      </w:r>
      <w:r w:rsidRPr="00722349">
        <w:rPr>
          <w:rFonts w:ascii="Arial" w:hAnsi="Arial" w:cs="Arial"/>
          <w:sz w:val="20"/>
          <w:szCs w:val="20"/>
          <w:lang w:val="en-GB"/>
        </w:rPr>
        <w:t xml:space="preserve"> their specific and complex characteristics</w:t>
      </w:r>
      <w:r w:rsidR="007F3D43" w:rsidRPr="00722349">
        <w:rPr>
          <w:rFonts w:ascii="Arial" w:hAnsi="Arial" w:cs="Arial"/>
          <w:sz w:val="20"/>
          <w:szCs w:val="20"/>
          <w:lang w:val="en-GB"/>
        </w:rPr>
        <w:t xml:space="preserve"> and</w:t>
      </w:r>
      <w:r w:rsidR="003616D4" w:rsidRPr="00722349">
        <w:rPr>
          <w:rFonts w:ascii="Arial" w:hAnsi="Arial" w:cs="Arial"/>
          <w:sz w:val="20"/>
          <w:szCs w:val="20"/>
          <w:lang w:val="en-GB"/>
        </w:rPr>
        <w:t xml:space="preserve"> risk of </w:t>
      </w:r>
      <w:r w:rsidR="007F3D43" w:rsidRPr="00722349">
        <w:rPr>
          <w:rFonts w:ascii="Arial" w:hAnsi="Arial" w:cs="Arial"/>
          <w:sz w:val="20"/>
          <w:szCs w:val="20"/>
          <w:lang w:val="en-GB"/>
        </w:rPr>
        <w:t>adverse outcomes</w:t>
      </w:r>
      <w:r w:rsidRPr="00722349">
        <w:rPr>
          <w:rFonts w:ascii="Arial" w:hAnsi="Arial" w:cs="Arial"/>
          <w:sz w:val="20"/>
          <w:szCs w:val="20"/>
          <w:lang w:val="en-GB"/>
        </w:rPr>
        <w:t xml:space="preserve">. This survey aimed to evaluate </w:t>
      </w:r>
      <w:r w:rsidR="003616D4" w:rsidRPr="00722349">
        <w:rPr>
          <w:rFonts w:ascii="Arial" w:hAnsi="Arial" w:cs="Arial"/>
          <w:sz w:val="20"/>
          <w:szCs w:val="20"/>
          <w:lang w:val="en-GB"/>
        </w:rPr>
        <w:t xml:space="preserve">existing </w:t>
      </w:r>
      <w:r w:rsidR="00300B25" w:rsidRPr="00722349">
        <w:rPr>
          <w:rFonts w:ascii="Arial" w:hAnsi="Arial" w:cs="Arial"/>
          <w:sz w:val="20"/>
          <w:szCs w:val="20"/>
          <w:lang w:val="en-GB"/>
        </w:rPr>
        <w:t>su</w:t>
      </w:r>
      <w:r w:rsidR="002C0EA3" w:rsidRPr="00722349">
        <w:rPr>
          <w:rFonts w:ascii="Arial" w:hAnsi="Arial" w:cs="Arial"/>
          <w:sz w:val="20"/>
          <w:szCs w:val="20"/>
          <w:lang w:val="en-GB"/>
        </w:rPr>
        <w:t xml:space="preserve">pport for geriatric patients in </w:t>
      </w:r>
      <w:r w:rsidRPr="00722349">
        <w:rPr>
          <w:rFonts w:ascii="Arial" w:hAnsi="Arial" w:cs="Arial"/>
          <w:sz w:val="20"/>
          <w:szCs w:val="20"/>
          <w:lang w:val="en-GB"/>
        </w:rPr>
        <w:t xml:space="preserve">Belgian EDs, including infrastructure and education issues, and to explore perspectives on collaboration between </w:t>
      </w:r>
      <w:r w:rsidR="00B874E5" w:rsidRPr="00722349">
        <w:rPr>
          <w:rFonts w:ascii="Arial" w:hAnsi="Arial" w:cs="Arial"/>
          <w:sz w:val="20"/>
          <w:szCs w:val="20"/>
          <w:lang w:val="en-GB"/>
        </w:rPr>
        <w:t xml:space="preserve">GS </w:t>
      </w:r>
      <w:r w:rsidRPr="00722349">
        <w:rPr>
          <w:rFonts w:ascii="Arial" w:hAnsi="Arial" w:cs="Arial"/>
          <w:sz w:val="20"/>
          <w:szCs w:val="20"/>
          <w:lang w:val="en-GB"/>
        </w:rPr>
        <w:t>and ED.</w:t>
      </w:r>
    </w:p>
    <w:p w14:paraId="1CA5D02B" w14:textId="77777777" w:rsidR="00B42380" w:rsidRPr="00722349" w:rsidRDefault="00B42380" w:rsidP="00D847EC">
      <w:pPr>
        <w:spacing w:after="0" w:line="480" w:lineRule="auto"/>
        <w:jc w:val="both"/>
        <w:rPr>
          <w:rFonts w:ascii="Arial" w:hAnsi="Arial" w:cs="Arial"/>
          <w:sz w:val="20"/>
          <w:szCs w:val="20"/>
          <w:lang w:val="en-GB"/>
        </w:rPr>
      </w:pPr>
    </w:p>
    <w:p w14:paraId="202FC283" w14:textId="799F25AB" w:rsidR="00B42380" w:rsidRPr="00722349" w:rsidRDefault="0007686F" w:rsidP="00D847EC">
      <w:pPr>
        <w:spacing w:after="0" w:line="480" w:lineRule="auto"/>
        <w:jc w:val="both"/>
        <w:rPr>
          <w:rFonts w:ascii="Arial" w:hAnsi="Arial" w:cs="Arial"/>
          <w:sz w:val="20"/>
          <w:szCs w:val="20"/>
          <w:lang w:val="en-GB"/>
        </w:rPr>
      </w:pPr>
      <w:del w:id="89" w:author="Conroy, Simon (Dr.)" w:date="2016-09-07T10:27:00Z">
        <w:r w:rsidRPr="00722349" w:rsidDel="000934A1">
          <w:rPr>
            <w:rFonts w:ascii="Arial" w:hAnsi="Arial" w:cs="Arial"/>
            <w:sz w:val="20"/>
            <w:szCs w:val="20"/>
            <w:lang w:val="en-GB"/>
          </w:rPr>
          <w:delText>Considering the investment of the Belgian government in care for older patients throughout the hospital</w:delText>
        </w:r>
        <w:r w:rsidR="00EB014A" w:rsidRPr="00722349" w:rsidDel="000934A1">
          <w:rPr>
            <w:rFonts w:ascii="Arial" w:hAnsi="Arial" w:cs="Arial"/>
            <w:sz w:val="20"/>
            <w:szCs w:val="20"/>
            <w:lang w:val="en-GB"/>
          </w:rPr>
          <w:delText xml:space="preserve"> since</w:delText>
        </w:r>
        <w:r w:rsidR="00C67551" w:rsidRPr="00722349" w:rsidDel="000934A1">
          <w:rPr>
            <w:rFonts w:ascii="Arial" w:hAnsi="Arial" w:cs="Arial"/>
            <w:sz w:val="20"/>
            <w:szCs w:val="20"/>
            <w:lang w:val="en-GB"/>
          </w:rPr>
          <w:delText xml:space="preserve"> the Royal decree in</w:delText>
        </w:r>
        <w:r w:rsidR="00EB014A" w:rsidRPr="00722349" w:rsidDel="000934A1">
          <w:rPr>
            <w:rFonts w:ascii="Arial" w:hAnsi="Arial" w:cs="Arial"/>
            <w:sz w:val="20"/>
            <w:szCs w:val="20"/>
            <w:lang w:val="en-GB"/>
          </w:rPr>
          <w:delText xml:space="preserve"> 2007</w:delText>
        </w:r>
        <w:r w:rsidRPr="00722349" w:rsidDel="000934A1">
          <w:rPr>
            <w:rFonts w:ascii="Arial" w:hAnsi="Arial" w:cs="Arial"/>
            <w:sz w:val="20"/>
            <w:szCs w:val="20"/>
            <w:lang w:val="en-GB"/>
          </w:rPr>
          <w:delText>, o</w:delText>
        </w:r>
        <w:r w:rsidR="00B42380" w:rsidRPr="00722349" w:rsidDel="000934A1">
          <w:rPr>
            <w:rFonts w:ascii="Arial" w:hAnsi="Arial" w:cs="Arial"/>
            <w:sz w:val="20"/>
            <w:szCs w:val="20"/>
            <w:lang w:val="en-GB"/>
          </w:rPr>
          <w:delText xml:space="preserve">ur survey </w:delText>
        </w:r>
        <w:r w:rsidR="003616D4" w:rsidRPr="00722349" w:rsidDel="000934A1">
          <w:rPr>
            <w:rFonts w:ascii="Arial" w:hAnsi="Arial" w:cs="Arial"/>
            <w:sz w:val="20"/>
            <w:szCs w:val="20"/>
            <w:lang w:val="en-GB"/>
          </w:rPr>
          <w:delText>demonstrated</w:delText>
        </w:r>
        <w:r w:rsidR="00B42380" w:rsidRPr="00722349" w:rsidDel="000934A1">
          <w:rPr>
            <w:rFonts w:ascii="Arial" w:hAnsi="Arial" w:cs="Arial"/>
            <w:sz w:val="20"/>
            <w:szCs w:val="20"/>
            <w:lang w:val="en-GB"/>
          </w:rPr>
          <w:delText xml:space="preserve"> that, overall, </w:delText>
        </w:r>
      </w:del>
      <w:r w:rsidR="00B42380" w:rsidRPr="004D748D">
        <w:rPr>
          <w:rFonts w:ascii="Arial" w:hAnsi="Arial" w:cs="Arial"/>
          <w:color w:val="FF0000"/>
          <w:sz w:val="20"/>
          <w:szCs w:val="20"/>
          <w:lang w:val="en-GB"/>
        </w:rPr>
        <w:t>Belgian G</w:t>
      </w:r>
      <w:r w:rsidR="00B874E5" w:rsidRPr="004D748D">
        <w:rPr>
          <w:rFonts w:ascii="Arial" w:hAnsi="Arial" w:cs="Arial"/>
          <w:color w:val="FF0000"/>
          <w:sz w:val="20"/>
          <w:szCs w:val="20"/>
          <w:lang w:val="en-GB"/>
        </w:rPr>
        <w:t>S</w:t>
      </w:r>
      <w:r w:rsidR="00B42380" w:rsidRPr="004D748D">
        <w:rPr>
          <w:rFonts w:ascii="Arial" w:hAnsi="Arial" w:cs="Arial"/>
          <w:color w:val="FF0000"/>
          <w:sz w:val="20"/>
          <w:szCs w:val="20"/>
          <w:lang w:val="en-GB"/>
        </w:rPr>
        <w:t xml:space="preserve">s </w:t>
      </w:r>
      <w:r w:rsidR="004D748D" w:rsidRPr="004D748D">
        <w:rPr>
          <w:rFonts w:ascii="Arial" w:hAnsi="Arial" w:cs="Arial"/>
          <w:color w:val="FF0000"/>
          <w:sz w:val="20"/>
          <w:szCs w:val="20"/>
          <w:lang w:val="en-GB"/>
        </w:rPr>
        <w:t xml:space="preserve">are present </w:t>
      </w:r>
      <w:ins w:id="90" w:author="Conroy, Simon (Dr.)" w:date="2016-09-07T10:26:00Z">
        <w:r w:rsidR="000934A1">
          <w:rPr>
            <w:rFonts w:ascii="Arial" w:hAnsi="Arial" w:cs="Arial"/>
            <w:color w:val="FF0000"/>
            <w:sz w:val="20"/>
            <w:szCs w:val="20"/>
            <w:lang w:val="en-GB"/>
          </w:rPr>
          <w:t>i</w:t>
        </w:r>
      </w:ins>
      <w:del w:id="91" w:author="Conroy, Simon (Dr.)" w:date="2016-09-07T10:26:00Z">
        <w:r w:rsidR="004D748D" w:rsidRPr="004D748D" w:rsidDel="000934A1">
          <w:rPr>
            <w:rFonts w:ascii="Arial" w:hAnsi="Arial" w:cs="Arial"/>
            <w:color w:val="FF0000"/>
            <w:sz w:val="20"/>
            <w:szCs w:val="20"/>
            <w:lang w:val="en-GB"/>
          </w:rPr>
          <w:delText>o</w:delText>
        </w:r>
      </w:del>
      <w:r w:rsidR="004D748D" w:rsidRPr="004D748D">
        <w:rPr>
          <w:rFonts w:ascii="Arial" w:hAnsi="Arial" w:cs="Arial"/>
          <w:color w:val="FF0000"/>
          <w:sz w:val="20"/>
          <w:szCs w:val="20"/>
          <w:lang w:val="en-GB"/>
        </w:rPr>
        <w:t xml:space="preserve">n </w:t>
      </w:r>
      <w:ins w:id="92" w:author="Conroy, Simon (Dr.)" w:date="2016-09-07T10:26:00Z">
        <w:r w:rsidR="000934A1">
          <w:rPr>
            <w:rFonts w:ascii="Arial" w:hAnsi="Arial" w:cs="Arial"/>
            <w:color w:val="FF0000"/>
            <w:sz w:val="20"/>
            <w:szCs w:val="20"/>
            <w:lang w:val="en-GB"/>
          </w:rPr>
          <w:t xml:space="preserve">most </w:t>
        </w:r>
      </w:ins>
      <w:r w:rsidR="004D748D" w:rsidRPr="004D748D">
        <w:rPr>
          <w:rFonts w:ascii="Arial" w:hAnsi="Arial" w:cs="Arial"/>
          <w:color w:val="FF0000"/>
          <w:sz w:val="20"/>
          <w:szCs w:val="20"/>
          <w:lang w:val="en-GB"/>
        </w:rPr>
        <w:t>E</w:t>
      </w:r>
      <w:ins w:id="93" w:author="Conroy, Simon (Dr.)" w:date="2016-09-07T10:26:00Z">
        <w:r w:rsidR="000934A1">
          <w:rPr>
            <w:rFonts w:ascii="Arial" w:hAnsi="Arial" w:cs="Arial"/>
            <w:color w:val="FF0000"/>
            <w:sz w:val="20"/>
            <w:szCs w:val="20"/>
            <w:lang w:val="en-GB"/>
          </w:rPr>
          <w:t>D</w:t>
        </w:r>
      </w:ins>
      <w:del w:id="94" w:author="Conroy, Simon (Dr.)" w:date="2016-09-07T10:26:00Z">
        <w:r w:rsidR="004D748D" w:rsidRPr="004D748D" w:rsidDel="000934A1">
          <w:rPr>
            <w:rFonts w:ascii="Arial" w:hAnsi="Arial" w:cs="Arial"/>
            <w:color w:val="FF0000"/>
            <w:sz w:val="20"/>
            <w:szCs w:val="20"/>
            <w:lang w:val="en-GB"/>
          </w:rPr>
          <w:delText>d</w:delText>
        </w:r>
      </w:del>
      <w:r w:rsidR="004D748D" w:rsidRPr="004D748D">
        <w:rPr>
          <w:rFonts w:ascii="Arial" w:hAnsi="Arial" w:cs="Arial"/>
          <w:color w:val="FF0000"/>
          <w:sz w:val="20"/>
          <w:szCs w:val="20"/>
          <w:lang w:val="en-GB"/>
        </w:rPr>
        <w:t>s</w:t>
      </w:r>
      <w:ins w:id="95" w:author="Conroy, Simon (Dr.)" w:date="2016-09-07T10:26:00Z">
        <w:r w:rsidR="000934A1">
          <w:rPr>
            <w:rFonts w:ascii="Arial" w:hAnsi="Arial" w:cs="Arial"/>
            <w:color w:val="FF0000"/>
            <w:sz w:val="20"/>
            <w:szCs w:val="20"/>
            <w:lang w:val="en-GB"/>
          </w:rPr>
          <w:t>,</w:t>
        </w:r>
      </w:ins>
      <w:ins w:id="96" w:author="Conroy, Simon (Dr.)" w:date="2016-09-07T10:27:00Z">
        <w:r w:rsidR="000934A1">
          <w:rPr>
            <w:rFonts w:ascii="Arial" w:hAnsi="Arial" w:cs="Arial"/>
            <w:color w:val="FF0000"/>
            <w:sz w:val="20"/>
            <w:szCs w:val="20"/>
            <w:lang w:val="en-GB"/>
          </w:rPr>
          <w:t xml:space="preserve"> h</w:t>
        </w:r>
      </w:ins>
      <w:del w:id="97" w:author="Conroy, Simon (Dr.)" w:date="2016-09-07T10:27:00Z">
        <w:r w:rsidR="004D748D" w:rsidRPr="004D748D" w:rsidDel="000934A1">
          <w:rPr>
            <w:rFonts w:ascii="Arial" w:hAnsi="Arial" w:cs="Arial"/>
            <w:color w:val="FF0000"/>
            <w:sz w:val="20"/>
            <w:szCs w:val="20"/>
            <w:lang w:val="en-GB"/>
          </w:rPr>
          <w:delText>. H</w:delText>
        </w:r>
      </w:del>
      <w:r w:rsidR="004D748D" w:rsidRPr="004D748D">
        <w:rPr>
          <w:rFonts w:ascii="Arial" w:hAnsi="Arial" w:cs="Arial"/>
          <w:color w:val="FF0000"/>
          <w:sz w:val="20"/>
          <w:szCs w:val="20"/>
          <w:lang w:val="en-GB"/>
        </w:rPr>
        <w:t xml:space="preserve">owever, this presence </w:t>
      </w:r>
      <w:del w:id="98" w:author="Conroy, Simon (Dr.)" w:date="2016-09-07T10:26:00Z">
        <w:r w:rsidR="004D748D" w:rsidRPr="004D748D" w:rsidDel="000934A1">
          <w:rPr>
            <w:rFonts w:ascii="Arial" w:hAnsi="Arial" w:cs="Arial"/>
            <w:color w:val="FF0000"/>
            <w:sz w:val="20"/>
            <w:szCs w:val="20"/>
            <w:lang w:val="en-GB"/>
          </w:rPr>
          <w:delText>can vary</w:delText>
        </w:r>
      </w:del>
      <w:ins w:id="99" w:author="Conroy, Simon (Dr.)" w:date="2016-09-07T10:26:00Z">
        <w:r w:rsidR="000934A1">
          <w:rPr>
            <w:rFonts w:ascii="Arial" w:hAnsi="Arial" w:cs="Arial"/>
            <w:color w:val="FF0000"/>
            <w:sz w:val="20"/>
            <w:szCs w:val="20"/>
            <w:lang w:val="en-GB"/>
          </w:rPr>
          <w:t>varied</w:t>
        </w:r>
      </w:ins>
      <w:r w:rsidR="004D748D" w:rsidRPr="004D748D">
        <w:rPr>
          <w:rFonts w:ascii="Arial" w:hAnsi="Arial" w:cs="Arial"/>
          <w:color w:val="FF0000"/>
          <w:sz w:val="20"/>
          <w:szCs w:val="20"/>
          <w:lang w:val="en-GB"/>
        </w:rPr>
        <w:t xml:space="preserve"> substantially</w:t>
      </w:r>
      <w:r w:rsidR="004D748D">
        <w:rPr>
          <w:rFonts w:ascii="Arial" w:hAnsi="Arial" w:cs="Arial"/>
          <w:sz w:val="20"/>
          <w:szCs w:val="20"/>
          <w:lang w:val="en-GB"/>
        </w:rPr>
        <w:t>.</w:t>
      </w:r>
      <w:r w:rsidR="00B42380" w:rsidRPr="00722349">
        <w:rPr>
          <w:rFonts w:ascii="Arial" w:hAnsi="Arial" w:cs="Arial"/>
          <w:sz w:val="20"/>
          <w:szCs w:val="20"/>
          <w:lang w:val="en-GB"/>
        </w:rPr>
        <w:t xml:space="preserve"> </w:t>
      </w:r>
      <w:r w:rsidR="007F3D43" w:rsidRPr="00722349">
        <w:rPr>
          <w:rFonts w:ascii="Arial" w:hAnsi="Arial" w:cs="Arial"/>
          <w:sz w:val="20"/>
          <w:szCs w:val="20"/>
          <w:lang w:val="en-GB"/>
        </w:rPr>
        <w:t>G</w:t>
      </w:r>
      <w:r w:rsidR="00B42380" w:rsidRPr="00722349">
        <w:rPr>
          <w:rFonts w:ascii="Arial" w:hAnsi="Arial" w:cs="Arial"/>
          <w:sz w:val="20"/>
          <w:szCs w:val="20"/>
          <w:lang w:val="en-GB"/>
        </w:rPr>
        <w:t xml:space="preserve">eriatric support in the ED was mainly available </w:t>
      </w:r>
      <w:r w:rsidR="00B811B9" w:rsidRPr="00722349">
        <w:rPr>
          <w:rFonts w:ascii="Arial" w:hAnsi="Arial" w:cs="Arial"/>
          <w:sz w:val="20"/>
          <w:szCs w:val="20"/>
          <w:lang w:val="en-GB"/>
        </w:rPr>
        <w:t>on</w:t>
      </w:r>
      <w:ins w:id="100" w:author="Conroy, Simon (Dr.)" w:date="2016-09-07T10:26:00Z">
        <w:r w:rsidR="000934A1">
          <w:rPr>
            <w:rFonts w:ascii="Arial" w:hAnsi="Arial" w:cs="Arial"/>
            <w:sz w:val="20"/>
            <w:szCs w:val="20"/>
            <w:lang w:val="en-GB"/>
          </w:rPr>
          <w:t>-</w:t>
        </w:r>
      </w:ins>
      <w:del w:id="101" w:author="Conroy, Simon (Dr.)" w:date="2016-09-07T10:27:00Z">
        <w:r w:rsidR="00C04253" w:rsidRPr="00722349" w:rsidDel="000934A1">
          <w:rPr>
            <w:rFonts w:ascii="Arial" w:hAnsi="Arial" w:cs="Arial"/>
            <w:sz w:val="20"/>
            <w:szCs w:val="20"/>
            <w:lang w:val="en-GB"/>
          </w:rPr>
          <w:delText xml:space="preserve"> </w:delText>
        </w:r>
      </w:del>
      <w:r w:rsidR="00B42380" w:rsidRPr="00722349">
        <w:rPr>
          <w:rFonts w:ascii="Arial" w:hAnsi="Arial" w:cs="Arial"/>
          <w:sz w:val="20"/>
          <w:szCs w:val="20"/>
          <w:lang w:val="en-GB"/>
        </w:rPr>
        <w:t>call, for specific problems</w:t>
      </w:r>
      <w:r w:rsidR="000B79D3">
        <w:rPr>
          <w:rFonts w:ascii="Arial" w:hAnsi="Arial" w:cs="Arial"/>
          <w:sz w:val="20"/>
          <w:szCs w:val="20"/>
          <w:lang w:val="en-GB"/>
        </w:rPr>
        <w:t xml:space="preserve"> </w:t>
      </w:r>
      <w:r w:rsidR="000B79D3" w:rsidRPr="004D748D">
        <w:rPr>
          <w:rFonts w:ascii="Arial" w:hAnsi="Arial" w:cs="Arial"/>
          <w:color w:val="FF0000"/>
          <w:sz w:val="20"/>
          <w:szCs w:val="20"/>
          <w:lang w:val="en-GB"/>
        </w:rPr>
        <w:t>and</w:t>
      </w:r>
      <w:r w:rsidR="00B42380" w:rsidRPr="004D748D">
        <w:rPr>
          <w:rFonts w:ascii="Arial" w:hAnsi="Arial" w:cs="Arial"/>
          <w:color w:val="FF0000"/>
          <w:sz w:val="20"/>
          <w:szCs w:val="20"/>
          <w:lang w:val="en-GB"/>
        </w:rPr>
        <w:t xml:space="preserve"> </w:t>
      </w:r>
      <w:r w:rsidR="00B42380" w:rsidRPr="00722349">
        <w:rPr>
          <w:rFonts w:ascii="Arial" w:hAnsi="Arial" w:cs="Arial"/>
          <w:sz w:val="20"/>
          <w:szCs w:val="20"/>
          <w:lang w:val="en-GB"/>
        </w:rPr>
        <w:t xml:space="preserve">during daytime and </w:t>
      </w:r>
      <w:r w:rsidR="00DD0668" w:rsidRPr="00722349">
        <w:rPr>
          <w:rFonts w:ascii="Arial" w:hAnsi="Arial" w:cs="Arial"/>
          <w:sz w:val="20"/>
          <w:szCs w:val="20"/>
          <w:lang w:val="en-GB"/>
        </w:rPr>
        <w:t>week</w:t>
      </w:r>
      <w:r w:rsidR="00B42380" w:rsidRPr="00722349">
        <w:rPr>
          <w:rFonts w:ascii="Arial" w:hAnsi="Arial" w:cs="Arial"/>
          <w:sz w:val="20"/>
          <w:szCs w:val="20"/>
          <w:lang w:val="en-GB"/>
        </w:rPr>
        <w:t xml:space="preserve">days. The </w:t>
      </w:r>
      <w:r w:rsidR="000B79D3" w:rsidRPr="004D748D">
        <w:rPr>
          <w:rFonts w:ascii="Arial" w:hAnsi="Arial" w:cs="Arial"/>
          <w:color w:val="FF0000"/>
          <w:sz w:val="20"/>
          <w:szCs w:val="20"/>
          <w:lang w:val="en-GB"/>
        </w:rPr>
        <w:t xml:space="preserve">availability </w:t>
      </w:r>
      <w:r w:rsidR="00B42380" w:rsidRPr="00722349">
        <w:rPr>
          <w:rFonts w:ascii="Arial" w:hAnsi="Arial" w:cs="Arial"/>
          <w:sz w:val="20"/>
          <w:szCs w:val="20"/>
          <w:lang w:val="en-GB"/>
        </w:rPr>
        <w:t xml:space="preserve">of </w:t>
      </w:r>
      <w:r w:rsidR="003D1338" w:rsidRPr="00722349">
        <w:rPr>
          <w:rFonts w:ascii="Arial" w:hAnsi="Arial" w:cs="Arial"/>
          <w:sz w:val="20"/>
          <w:szCs w:val="20"/>
          <w:lang w:val="en-GB"/>
        </w:rPr>
        <w:t>I</w:t>
      </w:r>
      <w:r w:rsidR="0042243F" w:rsidRPr="00722349">
        <w:rPr>
          <w:rFonts w:ascii="Arial" w:hAnsi="Arial" w:cs="Arial"/>
          <w:sz w:val="20"/>
          <w:szCs w:val="20"/>
          <w:lang w:val="en-GB"/>
        </w:rPr>
        <w:t>GCT</w:t>
      </w:r>
      <w:r w:rsidR="00B42380" w:rsidRPr="00722349">
        <w:rPr>
          <w:rFonts w:ascii="Arial" w:hAnsi="Arial" w:cs="Arial"/>
          <w:sz w:val="20"/>
          <w:szCs w:val="20"/>
          <w:lang w:val="en-GB"/>
        </w:rPr>
        <w:t xml:space="preserve">s </w:t>
      </w:r>
      <w:r w:rsidR="003616D4" w:rsidRPr="00722349">
        <w:rPr>
          <w:rFonts w:ascii="Arial" w:hAnsi="Arial" w:cs="Arial"/>
          <w:sz w:val="20"/>
          <w:szCs w:val="20"/>
          <w:lang w:val="en-GB"/>
        </w:rPr>
        <w:t>for</w:t>
      </w:r>
      <w:r w:rsidR="00B42380" w:rsidRPr="00722349">
        <w:rPr>
          <w:rFonts w:ascii="Arial" w:hAnsi="Arial" w:cs="Arial"/>
          <w:sz w:val="20"/>
          <w:szCs w:val="20"/>
          <w:lang w:val="en-GB"/>
        </w:rPr>
        <w:t xml:space="preserve"> the ED </w:t>
      </w:r>
      <w:r w:rsidR="000B79D3" w:rsidRPr="004D748D">
        <w:rPr>
          <w:rFonts w:ascii="Arial" w:hAnsi="Arial" w:cs="Arial"/>
          <w:color w:val="FF0000"/>
          <w:sz w:val="20"/>
          <w:szCs w:val="20"/>
          <w:lang w:val="en-GB"/>
        </w:rPr>
        <w:t>in 2014 was 85%</w:t>
      </w:r>
      <w:r w:rsidR="00B42380" w:rsidRPr="004D748D">
        <w:rPr>
          <w:rFonts w:ascii="Arial" w:hAnsi="Arial" w:cs="Arial"/>
          <w:color w:val="FF0000"/>
          <w:sz w:val="20"/>
          <w:szCs w:val="20"/>
          <w:lang w:val="en-GB"/>
        </w:rPr>
        <w:t xml:space="preserve">, </w:t>
      </w:r>
      <w:r w:rsidR="00C67551" w:rsidRPr="00722349">
        <w:rPr>
          <w:rFonts w:ascii="Arial" w:hAnsi="Arial" w:cs="Arial"/>
          <w:sz w:val="20"/>
          <w:szCs w:val="20"/>
          <w:lang w:val="en-GB"/>
        </w:rPr>
        <w:t xml:space="preserve">which is </w:t>
      </w:r>
      <w:r w:rsidR="00B42380" w:rsidRPr="00722349">
        <w:rPr>
          <w:rFonts w:ascii="Arial" w:hAnsi="Arial" w:cs="Arial"/>
          <w:sz w:val="20"/>
          <w:szCs w:val="20"/>
          <w:lang w:val="en-GB"/>
        </w:rPr>
        <w:t xml:space="preserve">much higher than the </w:t>
      </w:r>
      <w:r w:rsidR="00DD0668" w:rsidRPr="00722349">
        <w:rPr>
          <w:rFonts w:ascii="Arial" w:hAnsi="Arial" w:cs="Arial"/>
          <w:sz w:val="20"/>
          <w:szCs w:val="20"/>
          <w:lang w:val="en-GB"/>
        </w:rPr>
        <w:t>11</w:t>
      </w:r>
      <w:r w:rsidR="00B42380" w:rsidRPr="00722349">
        <w:rPr>
          <w:rFonts w:ascii="Arial" w:hAnsi="Arial" w:cs="Arial"/>
          <w:sz w:val="20"/>
          <w:szCs w:val="20"/>
          <w:lang w:val="en-GB"/>
        </w:rPr>
        <w:t>% reported in 2010 in a pr</w:t>
      </w:r>
      <w:r w:rsidR="003845DD" w:rsidRPr="00722349">
        <w:rPr>
          <w:rFonts w:ascii="Arial" w:hAnsi="Arial" w:cs="Arial"/>
          <w:sz w:val="20"/>
          <w:szCs w:val="20"/>
          <w:lang w:val="en-GB"/>
        </w:rPr>
        <w:t xml:space="preserve">evious Belgian survey </w:t>
      </w:r>
      <w:r w:rsidR="003845DD" w:rsidRPr="00722349">
        <w:rPr>
          <w:rFonts w:ascii="Arial" w:hAnsi="Arial" w:cs="Arial"/>
          <w:sz w:val="20"/>
          <w:szCs w:val="20"/>
          <w:lang w:val="en-GB"/>
        </w:rPr>
        <w:fldChar w:fldCharType="begin"/>
      </w:r>
      <w:r w:rsidR="00097993">
        <w:rPr>
          <w:rFonts w:ascii="Arial" w:hAnsi="Arial" w:cs="Arial"/>
          <w:sz w:val="20"/>
          <w:szCs w:val="20"/>
          <w:lang w:val="en-GB"/>
        </w:rPr>
        <w:instrText xml:space="preserve"> ADDIN EN.CITE &lt;EndNote&gt;&lt;Cite&gt;&lt;Author&gt;Deschodt&lt;/Author&gt;&lt;Year&gt;2012&lt;/Year&gt;&lt;RecNum&gt;6681&lt;/RecNum&gt;&lt;DisplayText&gt;[22]&lt;/DisplayText&gt;&lt;record&gt;&lt;rec-number&gt;6681&lt;/rec-number&gt;&lt;foreign-keys&gt;&lt;key app="EN" db-id="v0ae2z0a7r90tlert03ppfvaapzdaewepdvs" timestamp="1427703001"&gt;6681&lt;/key&gt;&lt;/foreign-keys&gt;&lt;ref-type name="Journal Article"&gt;17&lt;/ref-type&gt;&lt;contributors&gt;&lt;authors&gt;&lt;author&gt;Deschodt, M.&lt;/author&gt;&lt;author&gt;Flamaing, J.&lt;/author&gt;&lt;author&gt;Rock, G.&lt;/author&gt;&lt;author&gt;Boland, B.&lt;/author&gt;&lt;author&gt;Boonen, S.&lt;/author&gt;&lt;author&gt;Milisen, K.&lt;/author&gt;&lt;/authors&gt;&lt;/contributors&gt;&lt;auth-address&gt;Center for Health Services and Nursing Research, Katholieke Universiteit Leuven, Belgium.&lt;/auth-address&gt;&lt;titles&gt;&lt;title&gt;Implementation of inpatient geriatric consultation teams and geriatric resource nurses in acute hospitals: a national survey study&lt;/title&gt;&lt;secondary-title&gt;Int J Nurs Stud&lt;/secondary-title&gt;&lt;alt-title&gt;International journal of nursing studies&lt;/alt-title&gt;&lt;/titles&gt;&lt;alt-periodical&gt;&lt;full-title&gt;International Journal of Nursing Studies&lt;/full-title&gt;&lt;/alt-periodical&gt;&lt;pages&gt;842-9&lt;/pages&gt;&lt;volume&gt;49&lt;/volume&gt;&lt;number&gt;7&lt;/number&gt;&lt;edition&gt;2011/12/27&lt;/edition&gt;&lt;keywords&gt;&lt;keyword&gt;Cross-Sectional Studies&lt;/keyword&gt;&lt;keyword&gt;Data Collection&lt;/keyword&gt;&lt;keyword&gt;*Geriatric Nursing&lt;/keyword&gt;&lt;keyword&gt;*Nursing Staff, Hospital&lt;/keyword&gt;&lt;/keywords&gt;&lt;dates&gt;&lt;year&gt;2012&lt;/year&gt;&lt;pub-dates&gt;&lt;date&gt;Jul&lt;/date&gt;&lt;/pub-dates&gt;&lt;/dates&gt;&lt;isbn&gt;0020-7489&lt;/isbn&gt;&lt;accession-num&gt;22197652&lt;/accession-num&gt;&lt;urls&gt;&lt;/urls&gt;&lt;electronic-resource-num&gt;10.1016/j.ijnurstu.2011.11.015&lt;/electronic-resource-num&gt;&lt;remote-database-provider&gt;NLM&lt;/remote-database-provider&gt;&lt;language&gt;eng&lt;/language&gt;&lt;/record&gt;&lt;/Cite&gt;&lt;/EndNote&gt;</w:instrText>
      </w:r>
      <w:r w:rsidR="003845DD" w:rsidRPr="00722349">
        <w:rPr>
          <w:rFonts w:ascii="Arial" w:hAnsi="Arial" w:cs="Arial"/>
          <w:sz w:val="20"/>
          <w:szCs w:val="20"/>
          <w:lang w:val="en-GB"/>
        </w:rPr>
        <w:fldChar w:fldCharType="separate"/>
      </w:r>
      <w:r w:rsidR="00097993">
        <w:rPr>
          <w:rFonts w:ascii="Arial" w:hAnsi="Arial" w:cs="Arial"/>
          <w:noProof/>
          <w:sz w:val="20"/>
          <w:szCs w:val="20"/>
          <w:lang w:val="en-GB"/>
        </w:rPr>
        <w:t>[22]</w:t>
      </w:r>
      <w:r w:rsidR="003845DD" w:rsidRPr="00722349">
        <w:rPr>
          <w:rFonts w:ascii="Arial" w:hAnsi="Arial" w:cs="Arial"/>
          <w:sz w:val="20"/>
          <w:szCs w:val="20"/>
          <w:lang w:val="en-GB"/>
        </w:rPr>
        <w:fldChar w:fldCharType="end"/>
      </w:r>
      <w:r w:rsidR="00B42380" w:rsidRPr="00722349">
        <w:rPr>
          <w:rFonts w:ascii="Arial" w:hAnsi="Arial" w:cs="Arial"/>
          <w:sz w:val="20"/>
          <w:szCs w:val="20"/>
          <w:lang w:val="en-GB"/>
        </w:rPr>
        <w:t xml:space="preserve">. In 2014, </w:t>
      </w:r>
      <w:r w:rsidR="0043413E" w:rsidRPr="00722349">
        <w:rPr>
          <w:rFonts w:ascii="Arial" w:hAnsi="Arial" w:cs="Arial"/>
          <w:sz w:val="20"/>
          <w:szCs w:val="20"/>
          <w:lang w:val="en-GB"/>
        </w:rPr>
        <w:t xml:space="preserve">only </w:t>
      </w:r>
      <w:r w:rsidR="000B79D3" w:rsidRPr="004D748D">
        <w:rPr>
          <w:rFonts w:ascii="Arial" w:hAnsi="Arial" w:cs="Arial"/>
          <w:color w:val="FF0000"/>
          <w:sz w:val="20"/>
          <w:szCs w:val="20"/>
          <w:lang w:val="en-GB"/>
        </w:rPr>
        <w:t xml:space="preserve">a </w:t>
      </w:r>
      <w:r w:rsidR="00B42380" w:rsidRPr="00722349">
        <w:rPr>
          <w:rFonts w:ascii="Arial" w:hAnsi="Arial" w:cs="Arial"/>
          <w:sz w:val="20"/>
          <w:szCs w:val="20"/>
          <w:lang w:val="en-GB"/>
        </w:rPr>
        <w:t xml:space="preserve">few </w:t>
      </w:r>
      <w:r w:rsidR="00DD0668" w:rsidRPr="00722349">
        <w:rPr>
          <w:rFonts w:ascii="Arial" w:hAnsi="Arial" w:cs="Arial"/>
          <w:sz w:val="20"/>
          <w:szCs w:val="20"/>
          <w:lang w:val="en-GB"/>
        </w:rPr>
        <w:t>G</w:t>
      </w:r>
      <w:r w:rsidR="00B874E5" w:rsidRPr="00722349">
        <w:rPr>
          <w:rFonts w:ascii="Arial" w:hAnsi="Arial" w:cs="Arial"/>
          <w:sz w:val="20"/>
          <w:szCs w:val="20"/>
          <w:lang w:val="en-GB"/>
        </w:rPr>
        <w:t>S</w:t>
      </w:r>
      <w:r w:rsidR="00B42380" w:rsidRPr="00722349">
        <w:rPr>
          <w:rFonts w:ascii="Arial" w:hAnsi="Arial" w:cs="Arial"/>
          <w:sz w:val="20"/>
          <w:szCs w:val="20"/>
          <w:lang w:val="en-GB"/>
        </w:rPr>
        <w:t xml:space="preserve">s provided </w:t>
      </w:r>
      <w:r w:rsidR="007F3D43" w:rsidRPr="00722349">
        <w:rPr>
          <w:rFonts w:ascii="Arial" w:hAnsi="Arial" w:cs="Arial"/>
          <w:sz w:val="20"/>
          <w:szCs w:val="20"/>
          <w:lang w:val="en-GB"/>
        </w:rPr>
        <w:t xml:space="preserve">systematic </w:t>
      </w:r>
      <w:r w:rsidR="00B42380" w:rsidRPr="00722349">
        <w:rPr>
          <w:rFonts w:ascii="Arial" w:hAnsi="Arial" w:cs="Arial"/>
          <w:sz w:val="20"/>
          <w:szCs w:val="20"/>
          <w:lang w:val="en-GB"/>
        </w:rPr>
        <w:t xml:space="preserve">support, and none </w:t>
      </w:r>
      <w:r w:rsidR="007F3D43" w:rsidRPr="00722349">
        <w:rPr>
          <w:rFonts w:ascii="Arial" w:hAnsi="Arial" w:cs="Arial"/>
          <w:sz w:val="20"/>
          <w:szCs w:val="20"/>
          <w:lang w:val="en-GB"/>
        </w:rPr>
        <w:t xml:space="preserve">offered a </w:t>
      </w:r>
      <w:r w:rsidR="00B42380" w:rsidRPr="00722349">
        <w:rPr>
          <w:rFonts w:ascii="Arial" w:hAnsi="Arial" w:cs="Arial"/>
          <w:sz w:val="20"/>
          <w:szCs w:val="20"/>
          <w:lang w:val="en-GB"/>
        </w:rPr>
        <w:t>continuous presen</w:t>
      </w:r>
      <w:r w:rsidR="007F3D43" w:rsidRPr="00722349">
        <w:rPr>
          <w:rFonts w:ascii="Arial" w:hAnsi="Arial" w:cs="Arial"/>
          <w:sz w:val="20"/>
          <w:szCs w:val="20"/>
          <w:lang w:val="en-GB"/>
        </w:rPr>
        <w:t>ce</w:t>
      </w:r>
      <w:r w:rsidR="00B42380" w:rsidRPr="00722349">
        <w:rPr>
          <w:rFonts w:ascii="Arial" w:hAnsi="Arial" w:cs="Arial"/>
          <w:sz w:val="20"/>
          <w:szCs w:val="20"/>
          <w:lang w:val="en-GB"/>
        </w:rPr>
        <w:t xml:space="preserve"> in the ED. </w:t>
      </w:r>
      <w:r w:rsidR="00B42380" w:rsidRPr="004D748D">
        <w:rPr>
          <w:rFonts w:ascii="Arial" w:hAnsi="Arial" w:cs="Arial"/>
          <w:color w:val="FF0000"/>
          <w:sz w:val="20"/>
          <w:szCs w:val="20"/>
          <w:lang w:val="en-GB"/>
        </w:rPr>
        <w:t>This</w:t>
      </w:r>
      <w:r w:rsidR="000B79D3" w:rsidRPr="004D748D">
        <w:rPr>
          <w:rFonts w:ascii="Arial" w:hAnsi="Arial" w:cs="Arial"/>
          <w:color w:val="FF0000"/>
          <w:sz w:val="20"/>
          <w:szCs w:val="20"/>
          <w:lang w:val="en-GB"/>
        </w:rPr>
        <w:t xml:space="preserve"> might</w:t>
      </w:r>
      <w:r w:rsidR="00B42380" w:rsidRPr="004D748D">
        <w:rPr>
          <w:rFonts w:ascii="Arial" w:hAnsi="Arial" w:cs="Arial"/>
          <w:color w:val="FF0000"/>
          <w:sz w:val="20"/>
          <w:szCs w:val="20"/>
          <w:lang w:val="en-GB"/>
        </w:rPr>
        <w:t xml:space="preserve"> </w:t>
      </w:r>
      <w:r w:rsidR="000B79D3" w:rsidRPr="004D748D">
        <w:rPr>
          <w:rFonts w:ascii="Arial" w:hAnsi="Arial" w:cs="Arial"/>
          <w:color w:val="FF0000"/>
          <w:sz w:val="20"/>
          <w:szCs w:val="20"/>
          <w:lang w:val="en-GB"/>
        </w:rPr>
        <w:t>introduce</w:t>
      </w:r>
      <w:r w:rsidR="003616D4" w:rsidRPr="004D748D">
        <w:rPr>
          <w:rFonts w:ascii="Arial" w:hAnsi="Arial" w:cs="Arial"/>
          <w:color w:val="FF0000"/>
          <w:sz w:val="20"/>
          <w:szCs w:val="20"/>
          <w:lang w:val="en-GB"/>
        </w:rPr>
        <w:t xml:space="preserve"> </w:t>
      </w:r>
      <w:r w:rsidR="000B79D3" w:rsidRPr="004D748D">
        <w:rPr>
          <w:rFonts w:ascii="Arial" w:hAnsi="Arial" w:cs="Arial"/>
          <w:color w:val="FF0000"/>
          <w:sz w:val="20"/>
          <w:szCs w:val="20"/>
          <w:lang w:val="en-GB"/>
        </w:rPr>
        <w:t xml:space="preserve">important variation in </w:t>
      </w:r>
      <w:r w:rsidR="003616D4" w:rsidRPr="004D748D">
        <w:rPr>
          <w:rFonts w:ascii="Arial" w:hAnsi="Arial" w:cs="Arial"/>
          <w:color w:val="FF0000"/>
          <w:sz w:val="20"/>
          <w:szCs w:val="20"/>
          <w:lang w:val="en-GB"/>
        </w:rPr>
        <w:t>care</w:t>
      </w:r>
      <w:r w:rsidR="000B79D3" w:rsidRPr="004D748D">
        <w:rPr>
          <w:rFonts w:ascii="Arial" w:hAnsi="Arial" w:cs="Arial"/>
          <w:color w:val="FF0000"/>
          <w:sz w:val="20"/>
          <w:szCs w:val="20"/>
          <w:lang w:val="en-GB"/>
        </w:rPr>
        <w:t xml:space="preserve"> quality</w:t>
      </w:r>
      <w:r w:rsidR="003616D4" w:rsidRPr="004D748D">
        <w:rPr>
          <w:rFonts w:ascii="Arial" w:hAnsi="Arial" w:cs="Arial"/>
          <w:color w:val="FF0000"/>
          <w:sz w:val="20"/>
          <w:szCs w:val="20"/>
          <w:lang w:val="en-GB"/>
        </w:rPr>
        <w:t xml:space="preserve"> as</w:t>
      </w:r>
      <w:r w:rsidR="000B79D3" w:rsidRPr="004D748D">
        <w:rPr>
          <w:rFonts w:ascii="Arial" w:hAnsi="Arial" w:cs="Arial"/>
          <w:color w:val="FF0000"/>
          <w:sz w:val="20"/>
          <w:szCs w:val="20"/>
          <w:lang w:val="en-GB"/>
        </w:rPr>
        <w:t xml:space="preserve"> ED</w:t>
      </w:r>
      <w:r w:rsidR="00B42380" w:rsidRPr="004D748D">
        <w:rPr>
          <w:rFonts w:ascii="Arial" w:hAnsi="Arial" w:cs="Arial"/>
          <w:color w:val="FF0000"/>
          <w:sz w:val="20"/>
          <w:szCs w:val="20"/>
          <w:lang w:val="en-GB"/>
        </w:rPr>
        <w:t xml:space="preserve"> patients are </w:t>
      </w:r>
      <w:r w:rsidR="007F3D43" w:rsidRPr="004D748D">
        <w:rPr>
          <w:rFonts w:ascii="Arial" w:hAnsi="Arial" w:cs="Arial"/>
          <w:color w:val="FF0000"/>
          <w:sz w:val="20"/>
          <w:szCs w:val="20"/>
          <w:lang w:val="en-GB"/>
        </w:rPr>
        <w:t xml:space="preserve">present </w:t>
      </w:r>
      <w:r w:rsidR="000B79D3" w:rsidRPr="004D748D">
        <w:rPr>
          <w:rFonts w:ascii="Arial" w:hAnsi="Arial" w:cs="Arial"/>
          <w:color w:val="FF0000"/>
          <w:sz w:val="20"/>
          <w:szCs w:val="20"/>
          <w:lang w:val="en-GB"/>
        </w:rPr>
        <w:t>24 hours per day</w:t>
      </w:r>
      <w:r w:rsidR="00DC723C" w:rsidRPr="004D748D">
        <w:rPr>
          <w:rFonts w:ascii="Arial" w:hAnsi="Arial" w:cs="Arial"/>
          <w:color w:val="FF0000"/>
          <w:sz w:val="20"/>
          <w:szCs w:val="20"/>
          <w:lang w:val="en-GB"/>
        </w:rPr>
        <w:t xml:space="preserve">, </w:t>
      </w:r>
      <w:r w:rsidR="00B42380" w:rsidRPr="00722349">
        <w:rPr>
          <w:rFonts w:ascii="Arial" w:hAnsi="Arial" w:cs="Arial"/>
          <w:sz w:val="20"/>
          <w:szCs w:val="20"/>
          <w:lang w:val="en-GB"/>
        </w:rPr>
        <w:t>seven days a week. The heads of G</w:t>
      </w:r>
      <w:r w:rsidR="00B874E5" w:rsidRPr="00722349">
        <w:rPr>
          <w:rFonts w:ascii="Arial" w:hAnsi="Arial" w:cs="Arial"/>
          <w:sz w:val="20"/>
          <w:szCs w:val="20"/>
          <w:lang w:val="en-GB"/>
        </w:rPr>
        <w:t>S</w:t>
      </w:r>
      <w:r w:rsidR="00B42380" w:rsidRPr="00722349">
        <w:rPr>
          <w:rFonts w:ascii="Arial" w:hAnsi="Arial" w:cs="Arial"/>
          <w:sz w:val="20"/>
          <w:szCs w:val="20"/>
          <w:lang w:val="en-GB"/>
        </w:rPr>
        <w:t xml:space="preserve"> were however convinced about the </w:t>
      </w:r>
      <w:r w:rsidR="00B42380" w:rsidRPr="00722349">
        <w:rPr>
          <w:rFonts w:ascii="Arial" w:hAnsi="Arial" w:cs="Arial"/>
          <w:sz w:val="20"/>
          <w:szCs w:val="20"/>
          <w:lang w:val="en-GB"/>
        </w:rPr>
        <w:lastRenderedPageBreak/>
        <w:t>added-value o</w:t>
      </w:r>
      <w:r w:rsidR="00DD0668" w:rsidRPr="00722349">
        <w:rPr>
          <w:rFonts w:ascii="Arial" w:hAnsi="Arial" w:cs="Arial"/>
          <w:sz w:val="20"/>
          <w:szCs w:val="20"/>
          <w:lang w:val="en-GB"/>
        </w:rPr>
        <w:t>f geriatric interventions in ED</w:t>
      </w:r>
      <w:r w:rsidR="00B42380" w:rsidRPr="00722349">
        <w:rPr>
          <w:rFonts w:ascii="Arial" w:hAnsi="Arial" w:cs="Arial"/>
          <w:sz w:val="20"/>
          <w:szCs w:val="20"/>
          <w:lang w:val="en-GB"/>
        </w:rPr>
        <w:t xml:space="preserve"> and argued </w:t>
      </w:r>
      <w:r w:rsidR="00B42380" w:rsidRPr="00B110AC">
        <w:rPr>
          <w:rFonts w:ascii="Arial" w:hAnsi="Arial" w:cs="Arial"/>
          <w:color w:val="FF0000"/>
          <w:sz w:val="20"/>
          <w:szCs w:val="20"/>
          <w:lang w:val="en-GB"/>
        </w:rPr>
        <w:t xml:space="preserve">that geriatric </w:t>
      </w:r>
      <w:r w:rsidR="00C67551" w:rsidRPr="00B110AC">
        <w:rPr>
          <w:rFonts w:ascii="Arial" w:hAnsi="Arial" w:cs="Arial"/>
          <w:color w:val="FF0000"/>
          <w:sz w:val="20"/>
          <w:szCs w:val="20"/>
          <w:lang w:val="en-GB"/>
        </w:rPr>
        <w:t>support</w:t>
      </w:r>
      <w:r w:rsidR="00B42380" w:rsidRPr="00B110AC">
        <w:rPr>
          <w:rFonts w:ascii="Arial" w:hAnsi="Arial" w:cs="Arial"/>
          <w:color w:val="FF0000"/>
          <w:sz w:val="20"/>
          <w:szCs w:val="20"/>
          <w:lang w:val="en-GB"/>
        </w:rPr>
        <w:t xml:space="preserve"> </w:t>
      </w:r>
      <w:r w:rsidR="00043634" w:rsidRPr="00722349">
        <w:rPr>
          <w:rFonts w:ascii="Arial" w:hAnsi="Arial" w:cs="Arial"/>
          <w:sz w:val="20"/>
          <w:szCs w:val="20"/>
          <w:lang w:val="en-GB"/>
        </w:rPr>
        <w:t>in ED should be extended in the future</w:t>
      </w:r>
      <w:r w:rsidR="00B42380" w:rsidRPr="00722349">
        <w:rPr>
          <w:rFonts w:ascii="Arial" w:hAnsi="Arial" w:cs="Arial"/>
          <w:sz w:val="20"/>
          <w:szCs w:val="20"/>
          <w:lang w:val="en-GB"/>
        </w:rPr>
        <w:t xml:space="preserve">. </w:t>
      </w:r>
    </w:p>
    <w:p w14:paraId="6345DA9A" w14:textId="77777777" w:rsidR="00B42380" w:rsidRPr="00722349" w:rsidRDefault="00B42380" w:rsidP="00D847EC">
      <w:pPr>
        <w:spacing w:after="0" w:line="480" w:lineRule="auto"/>
        <w:jc w:val="both"/>
        <w:rPr>
          <w:rFonts w:ascii="Arial" w:hAnsi="Arial" w:cs="Arial"/>
          <w:sz w:val="20"/>
          <w:szCs w:val="20"/>
          <w:lang w:val="en-GB"/>
        </w:rPr>
      </w:pPr>
    </w:p>
    <w:p w14:paraId="09E03CEF" w14:textId="39EC5FDB" w:rsidR="00B42380" w:rsidRPr="00722349" w:rsidRDefault="00B42380" w:rsidP="00D847EC">
      <w:pPr>
        <w:spacing w:after="0" w:line="480" w:lineRule="auto"/>
        <w:jc w:val="both"/>
        <w:rPr>
          <w:rFonts w:ascii="Arial" w:hAnsi="Arial" w:cs="Arial"/>
          <w:color w:val="FF0000"/>
          <w:sz w:val="20"/>
          <w:szCs w:val="20"/>
          <w:lang w:val="en-GB"/>
        </w:rPr>
      </w:pPr>
      <w:r w:rsidRPr="00722349">
        <w:rPr>
          <w:rFonts w:ascii="Arial" w:hAnsi="Arial" w:cs="Arial"/>
          <w:sz w:val="20"/>
          <w:szCs w:val="20"/>
          <w:lang w:val="en-GB"/>
        </w:rPr>
        <w:t>The most frequent</w:t>
      </w:r>
      <w:r w:rsidR="00043634" w:rsidRPr="00722349">
        <w:rPr>
          <w:rFonts w:ascii="Arial" w:hAnsi="Arial" w:cs="Arial"/>
          <w:sz w:val="20"/>
          <w:szCs w:val="20"/>
          <w:lang w:val="en-GB"/>
        </w:rPr>
        <w:t xml:space="preserve"> reason to consult </w:t>
      </w:r>
      <w:r w:rsidR="00FD6C0D" w:rsidRPr="00722349">
        <w:rPr>
          <w:rFonts w:ascii="Arial" w:hAnsi="Arial" w:cs="Arial"/>
          <w:sz w:val="20"/>
          <w:szCs w:val="20"/>
          <w:lang w:val="en-GB"/>
        </w:rPr>
        <w:t>a</w:t>
      </w:r>
      <w:r w:rsidRPr="00722349">
        <w:rPr>
          <w:rFonts w:ascii="Arial" w:hAnsi="Arial" w:cs="Arial"/>
          <w:sz w:val="20"/>
          <w:szCs w:val="20"/>
          <w:lang w:val="en-GB"/>
        </w:rPr>
        <w:t xml:space="preserve"> </w:t>
      </w:r>
      <w:r w:rsidR="00A8630D" w:rsidRPr="00722349">
        <w:rPr>
          <w:rFonts w:ascii="Arial" w:hAnsi="Arial" w:cs="Arial"/>
          <w:sz w:val="20"/>
          <w:szCs w:val="20"/>
          <w:lang w:val="en-GB"/>
        </w:rPr>
        <w:t>geriatric team</w:t>
      </w:r>
      <w:r w:rsidRPr="00722349">
        <w:rPr>
          <w:rFonts w:ascii="Arial" w:hAnsi="Arial" w:cs="Arial"/>
          <w:sz w:val="20"/>
          <w:szCs w:val="20"/>
          <w:lang w:val="en-GB"/>
        </w:rPr>
        <w:t xml:space="preserve"> </w:t>
      </w:r>
      <w:r w:rsidR="00043634" w:rsidRPr="00722349">
        <w:rPr>
          <w:rFonts w:ascii="Arial" w:hAnsi="Arial" w:cs="Arial"/>
          <w:sz w:val="20"/>
          <w:szCs w:val="20"/>
          <w:lang w:val="en-GB"/>
        </w:rPr>
        <w:t>in the ED was</w:t>
      </w:r>
      <w:r w:rsidRPr="00722349">
        <w:rPr>
          <w:rFonts w:ascii="Arial" w:hAnsi="Arial" w:cs="Arial"/>
          <w:sz w:val="20"/>
          <w:szCs w:val="20"/>
          <w:lang w:val="en-GB"/>
        </w:rPr>
        <w:t xml:space="preserve"> a hospitali</w:t>
      </w:r>
      <w:ins w:id="102" w:author="Conroy, Simon (Dr.)" w:date="2016-09-07T10:27:00Z">
        <w:r w:rsidR="000934A1">
          <w:rPr>
            <w:rFonts w:ascii="Arial" w:hAnsi="Arial" w:cs="Arial"/>
            <w:sz w:val="20"/>
            <w:szCs w:val="20"/>
            <w:lang w:val="en-GB"/>
          </w:rPr>
          <w:t>s</w:t>
        </w:r>
      </w:ins>
      <w:del w:id="103" w:author="Conroy, Simon (Dr.)" w:date="2016-09-07T10:27:00Z">
        <w:r w:rsidRPr="00722349" w:rsidDel="000934A1">
          <w:rPr>
            <w:rFonts w:ascii="Arial" w:hAnsi="Arial" w:cs="Arial"/>
            <w:sz w:val="20"/>
            <w:szCs w:val="20"/>
            <w:lang w:val="en-GB"/>
          </w:rPr>
          <w:delText>z</w:delText>
        </w:r>
      </w:del>
      <w:r w:rsidRPr="00722349">
        <w:rPr>
          <w:rFonts w:ascii="Arial" w:hAnsi="Arial" w:cs="Arial"/>
          <w:sz w:val="20"/>
          <w:szCs w:val="20"/>
          <w:lang w:val="en-GB"/>
        </w:rPr>
        <w:t>ation request</w:t>
      </w:r>
      <w:r w:rsidR="00B7458E" w:rsidRPr="00722349">
        <w:rPr>
          <w:rFonts w:ascii="Arial" w:hAnsi="Arial" w:cs="Arial"/>
          <w:sz w:val="20"/>
          <w:szCs w:val="20"/>
          <w:lang w:val="en-GB"/>
        </w:rPr>
        <w:t>.</w:t>
      </w:r>
      <w:r w:rsidR="0043413E" w:rsidRPr="00722349">
        <w:rPr>
          <w:rFonts w:ascii="Arial" w:hAnsi="Arial" w:cs="Arial"/>
          <w:sz w:val="20"/>
          <w:szCs w:val="20"/>
          <w:lang w:val="en-GB"/>
        </w:rPr>
        <w:t xml:space="preserve"> </w:t>
      </w:r>
      <w:r w:rsidR="00C67551" w:rsidRPr="00722349">
        <w:rPr>
          <w:rFonts w:ascii="Arial" w:hAnsi="Arial" w:cs="Arial"/>
          <w:sz w:val="20"/>
          <w:szCs w:val="20"/>
          <w:lang w:val="en-GB"/>
        </w:rPr>
        <w:t>Involving</w:t>
      </w:r>
      <w:r w:rsidR="00EB014A" w:rsidRPr="00722349">
        <w:rPr>
          <w:rFonts w:ascii="Arial" w:hAnsi="Arial" w:cs="Arial"/>
          <w:sz w:val="20"/>
          <w:szCs w:val="20"/>
          <w:lang w:val="en-GB"/>
        </w:rPr>
        <w:t xml:space="preserve"> </w:t>
      </w:r>
      <w:r w:rsidR="00692C8F" w:rsidRPr="00722349">
        <w:rPr>
          <w:rFonts w:ascii="Arial" w:hAnsi="Arial" w:cs="Arial"/>
          <w:sz w:val="20"/>
          <w:szCs w:val="20"/>
          <w:lang w:val="en-GB"/>
        </w:rPr>
        <w:t xml:space="preserve">a </w:t>
      </w:r>
      <w:r w:rsidR="00EB014A" w:rsidRPr="00722349">
        <w:rPr>
          <w:rFonts w:ascii="Arial" w:hAnsi="Arial" w:cs="Arial"/>
          <w:sz w:val="20"/>
          <w:szCs w:val="20"/>
          <w:lang w:val="en-GB"/>
        </w:rPr>
        <w:t>geriatric care</w:t>
      </w:r>
      <w:r w:rsidR="00692C8F" w:rsidRPr="00722349">
        <w:rPr>
          <w:rFonts w:ascii="Arial" w:hAnsi="Arial" w:cs="Arial"/>
          <w:sz w:val="20"/>
          <w:szCs w:val="20"/>
          <w:lang w:val="en-GB"/>
        </w:rPr>
        <w:t xml:space="preserve"> team</w:t>
      </w:r>
      <w:r w:rsidR="00EB014A" w:rsidRPr="00722349">
        <w:rPr>
          <w:rFonts w:ascii="Arial" w:hAnsi="Arial" w:cs="Arial"/>
          <w:sz w:val="20"/>
          <w:szCs w:val="20"/>
          <w:lang w:val="en-GB"/>
        </w:rPr>
        <w:t xml:space="preserve"> </w:t>
      </w:r>
      <w:r w:rsidR="0043413E" w:rsidRPr="00722349">
        <w:rPr>
          <w:rFonts w:ascii="Arial" w:hAnsi="Arial" w:cs="Arial"/>
          <w:sz w:val="20"/>
          <w:szCs w:val="20"/>
          <w:lang w:val="en-GB"/>
        </w:rPr>
        <w:t xml:space="preserve">in </w:t>
      </w:r>
      <w:r w:rsidR="00D001DC" w:rsidRPr="00722349">
        <w:rPr>
          <w:rFonts w:ascii="Arial" w:hAnsi="Arial" w:cs="Arial"/>
          <w:sz w:val="20"/>
          <w:szCs w:val="20"/>
          <w:lang w:val="en-GB"/>
        </w:rPr>
        <w:t xml:space="preserve">ED </w:t>
      </w:r>
      <w:r w:rsidR="0043413E" w:rsidRPr="00722349">
        <w:rPr>
          <w:rFonts w:ascii="Arial" w:hAnsi="Arial" w:cs="Arial"/>
          <w:sz w:val="20"/>
          <w:szCs w:val="20"/>
          <w:lang w:val="en-GB"/>
        </w:rPr>
        <w:t xml:space="preserve">discharge </w:t>
      </w:r>
      <w:r w:rsidR="007F3D43" w:rsidRPr="00722349">
        <w:rPr>
          <w:rFonts w:ascii="Arial" w:hAnsi="Arial" w:cs="Arial"/>
          <w:sz w:val="20"/>
          <w:szCs w:val="20"/>
          <w:lang w:val="en-GB"/>
        </w:rPr>
        <w:t xml:space="preserve">planning </w:t>
      </w:r>
      <w:r w:rsidR="0043413E" w:rsidRPr="00722349">
        <w:rPr>
          <w:rFonts w:ascii="Arial" w:hAnsi="Arial" w:cs="Arial"/>
          <w:sz w:val="20"/>
          <w:szCs w:val="20"/>
          <w:lang w:val="en-GB"/>
        </w:rPr>
        <w:t>can lead to avoidance of hospital admissions</w:t>
      </w:r>
      <w:r w:rsidR="00D001DC" w:rsidRPr="00722349">
        <w:rPr>
          <w:rFonts w:ascii="Arial" w:hAnsi="Arial" w:cs="Arial"/>
          <w:sz w:val="20"/>
          <w:szCs w:val="20"/>
          <w:lang w:val="en-GB"/>
        </w:rPr>
        <w:t xml:space="preserve"> </w:t>
      </w:r>
      <w:r w:rsidR="001D057F" w:rsidRPr="00722349">
        <w:rPr>
          <w:rFonts w:ascii="Arial" w:hAnsi="Arial" w:cs="Arial"/>
          <w:sz w:val="20"/>
          <w:szCs w:val="20"/>
          <w:lang w:val="en-GB"/>
        </w:rPr>
        <w:t>and ED readmissions</w:t>
      </w:r>
      <w:r w:rsidR="0043413E" w:rsidRPr="00722349">
        <w:rPr>
          <w:rFonts w:ascii="Arial" w:hAnsi="Arial" w:cs="Arial"/>
          <w:sz w:val="20"/>
          <w:szCs w:val="20"/>
          <w:lang w:val="en-GB"/>
        </w:rPr>
        <w:t>, more referrals to</w:t>
      </w:r>
      <w:r w:rsidR="0043413E" w:rsidRPr="00722349">
        <w:rPr>
          <w:rFonts w:ascii="Arial" w:hAnsi="Arial" w:cs="Arial"/>
          <w:lang w:val="en-GB"/>
        </w:rPr>
        <w:t xml:space="preserve"> </w:t>
      </w:r>
      <w:r w:rsidR="0043413E" w:rsidRPr="00722349">
        <w:rPr>
          <w:rFonts w:ascii="Arial" w:hAnsi="Arial" w:cs="Arial"/>
          <w:sz w:val="20"/>
          <w:szCs w:val="20"/>
          <w:lang w:val="en-GB"/>
        </w:rPr>
        <w:t>outpatient services, and more appropriate allocation to geriatric ward</w:t>
      </w:r>
      <w:r w:rsidR="007F3D43" w:rsidRPr="00722349">
        <w:rPr>
          <w:rFonts w:ascii="Arial" w:hAnsi="Arial" w:cs="Arial"/>
          <w:sz w:val="20"/>
          <w:szCs w:val="20"/>
          <w:lang w:val="en-GB"/>
        </w:rPr>
        <w:t>s</w:t>
      </w:r>
      <w:r w:rsidR="0043413E" w:rsidRPr="00722349">
        <w:rPr>
          <w:rFonts w:ascii="Arial" w:hAnsi="Arial" w:cs="Arial"/>
          <w:sz w:val="20"/>
          <w:szCs w:val="20"/>
          <w:lang w:val="en-GB"/>
        </w:rPr>
        <w:t xml:space="preserve"> </w:t>
      </w:r>
      <w:r w:rsidR="00692C8F" w:rsidRPr="00722349">
        <w:rPr>
          <w:rFonts w:ascii="Arial" w:hAnsi="Arial" w:cs="Arial"/>
          <w:sz w:val="20"/>
          <w:szCs w:val="20"/>
          <w:lang w:val="en-GB"/>
        </w:rPr>
        <w:fldChar w:fldCharType="begin">
          <w:fldData xml:space="preserve">PEVuZE5vdGU+PENpdGU+PEF1dGhvcj5IZWduZXk8L0F1dGhvcj48WWVhcj4yMDA2PC9ZZWFyPjxS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</w:fldData>
        </w:fldChar>
      </w:r>
      <w:r w:rsidR="00C66317">
        <w:rPr>
          <w:rFonts w:ascii="Arial" w:hAnsi="Arial" w:cs="Arial"/>
          <w:sz w:val="20"/>
          <w:szCs w:val="20"/>
          <w:lang w:val="en-GB"/>
        </w:rPr>
        <w:instrText xml:space="preserve"> ADDIN EN.CITE </w:instrText>
      </w:r>
      <w:r w:rsidR="00C66317">
        <w:rPr>
          <w:rFonts w:ascii="Arial" w:hAnsi="Arial" w:cs="Arial"/>
          <w:sz w:val="20"/>
          <w:szCs w:val="20"/>
          <w:lang w:val="en-GB"/>
        </w:rPr>
        <w:fldChar w:fldCharType="begin">
          <w:fldData xml:space="preserve">PEVuZE5vdGU+PENpdGU+PEF1dGhvcj5IZWduZXk8L0F1dGhvcj48WWVhcj4yMDA2PC9ZZWFyPjxS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</w:fldData>
        </w:fldChar>
      </w:r>
      <w:r w:rsidR="00C66317">
        <w:rPr>
          <w:rFonts w:ascii="Arial" w:hAnsi="Arial" w:cs="Arial"/>
          <w:sz w:val="20"/>
          <w:szCs w:val="20"/>
          <w:lang w:val="en-GB"/>
        </w:rPr>
        <w:instrText xml:space="preserve"> ADDIN EN.CITE.DATA </w:instrText>
      </w:r>
      <w:r w:rsidR="00C66317">
        <w:rPr>
          <w:rFonts w:ascii="Arial" w:hAnsi="Arial" w:cs="Arial"/>
          <w:sz w:val="20"/>
          <w:szCs w:val="20"/>
          <w:lang w:val="en-GB"/>
        </w:rPr>
      </w:r>
      <w:r w:rsidR="00C66317">
        <w:rPr>
          <w:rFonts w:ascii="Arial" w:hAnsi="Arial" w:cs="Arial"/>
          <w:sz w:val="20"/>
          <w:szCs w:val="20"/>
          <w:lang w:val="en-GB"/>
        </w:rPr>
        <w:fldChar w:fldCharType="end"/>
      </w:r>
      <w:r w:rsidR="00692C8F" w:rsidRPr="00722349">
        <w:rPr>
          <w:rFonts w:ascii="Arial" w:hAnsi="Arial" w:cs="Arial"/>
          <w:sz w:val="20"/>
          <w:szCs w:val="20"/>
          <w:lang w:val="en-GB"/>
        </w:rPr>
      </w:r>
      <w:r w:rsidR="00692C8F" w:rsidRPr="00722349">
        <w:rPr>
          <w:rFonts w:ascii="Arial" w:hAnsi="Arial" w:cs="Arial"/>
          <w:sz w:val="20"/>
          <w:szCs w:val="20"/>
          <w:lang w:val="en-GB"/>
        </w:rPr>
        <w:fldChar w:fldCharType="separate"/>
      </w:r>
      <w:r w:rsidR="00C66317">
        <w:rPr>
          <w:rFonts w:ascii="Arial" w:hAnsi="Arial" w:cs="Arial"/>
          <w:noProof/>
          <w:sz w:val="20"/>
          <w:szCs w:val="20"/>
          <w:lang w:val="en-GB"/>
        </w:rPr>
        <w:t>[29-31]</w:t>
      </w:r>
      <w:r w:rsidR="00692C8F" w:rsidRPr="00722349">
        <w:rPr>
          <w:rFonts w:ascii="Arial" w:hAnsi="Arial" w:cs="Arial"/>
          <w:sz w:val="20"/>
          <w:szCs w:val="20"/>
          <w:lang w:val="en-GB"/>
        </w:rPr>
        <w:fldChar w:fldCharType="end"/>
      </w:r>
      <w:r w:rsidR="0043413E" w:rsidRPr="00722349">
        <w:rPr>
          <w:rFonts w:ascii="Arial" w:hAnsi="Arial" w:cs="Arial"/>
          <w:sz w:val="20"/>
          <w:szCs w:val="20"/>
          <w:lang w:val="en-GB"/>
        </w:rPr>
        <w:t>.</w:t>
      </w:r>
      <w:r w:rsidRPr="00722349">
        <w:rPr>
          <w:rFonts w:ascii="Arial" w:hAnsi="Arial" w:cs="Arial"/>
          <w:sz w:val="20"/>
          <w:szCs w:val="20"/>
          <w:lang w:val="en-GB"/>
        </w:rPr>
        <w:t xml:space="preserve"> </w:t>
      </w:r>
      <w:r w:rsidR="007F3D43" w:rsidRPr="00722349">
        <w:rPr>
          <w:rFonts w:ascii="Arial" w:hAnsi="Arial" w:cs="Arial"/>
          <w:sz w:val="20"/>
          <w:szCs w:val="20"/>
          <w:lang w:val="en-GB"/>
        </w:rPr>
        <w:t>P</w:t>
      </w:r>
      <w:r w:rsidR="001B2891" w:rsidRPr="00722349">
        <w:rPr>
          <w:rFonts w:ascii="Arial" w:hAnsi="Arial" w:cs="Arial"/>
          <w:sz w:val="20"/>
          <w:szCs w:val="20"/>
          <w:lang w:val="en-GB"/>
        </w:rPr>
        <w:t>roactive s</w:t>
      </w:r>
      <w:r w:rsidRPr="00722349">
        <w:rPr>
          <w:rFonts w:ascii="Arial" w:hAnsi="Arial" w:cs="Arial"/>
          <w:sz w:val="20"/>
          <w:szCs w:val="20"/>
          <w:lang w:val="en-GB"/>
        </w:rPr>
        <w:t xml:space="preserve">creening for frailty is </w:t>
      </w:r>
      <w:r w:rsidR="00FD6C0D" w:rsidRPr="00722349">
        <w:rPr>
          <w:rFonts w:ascii="Arial" w:hAnsi="Arial" w:cs="Arial"/>
          <w:sz w:val="20"/>
          <w:szCs w:val="20"/>
          <w:lang w:val="en-GB"/>
        </w:rPr>
        <w:t xml:space="preserve">also </w:t>
      </w:r>
      <w:r w:rsidRPr="00722349">
        <w:rPr>
          <w:rFonts w:ascii="Arial" w:hAnsi="Arial" w:cs="Arial"/>
          <w:sz w:val="20"/>
          <w:szCs w:val="20"/>
          <w:lang w:val="en-GB"/>
        </w:rPr>
        <w:t xml:space="preserve">important as it can alert emergency caregivers about potential </w:t>
      </w:r>
      <w:r w:rsidR="00FD6C0D" w:rsidRPr="00722349">
        <w:rPr>
          <w:rFonts w:ascii="Arial" w:hAnsi="Arial" w:cs="Arial"/>
          <w:sz w:val="20"/>
          <w:szCs w:val="20"/>
          <w:lang w:val="en-GB"/>
        </w:rPr>
        <w:t xml:space="preserve">non-urgent </w:t>
      </w:r>
      <w:r w:rsidRPr="00722349">
        <w:rPr>
          <w:rFonts w:ascii="Arial" w:hAnsi="Arial" w:cs="Arial"/>
          <w:sz w:val="20"/>
          <w:szCs w:val="20"/>
          <w:lang w:val="en-GB"/>
        </w:rPr>
        <w:t xml:space="preserve">geriatric problems, </w:t>
      </w:r>
      <w:r w:rsidR="00C67551" w:rsidRPr="00722349">
        <w:rPr>
          <w:rFonts w:ascii="Arial" w:hAnsi="Arial" w:cs="Arial"/>
          <w:sz w:val="20"/>
          <w:szCs w:val="20"/>
          <w:lang w:val="en-GB"/>
        </w:rPr>
        <w:t>which need</w:t>
      </w:r>
      <w:r w:rsidRPr="00722349">
        <w:rPr>
          <w:rFonts w:ascii="Arial" w:hAnsi="Arial" w:cs="Arial"/>
          <w:sz w:val="20"/>
          <w:szCs w:val="20"/>
          <w:lang w:val="en-GB"/>
        </w:rPr>
        <w:t xml:space="preserve"> further assess</w:t>
      </w:r>
      <w:r w:rsidR="00C67551" w:rsidRPr="00722349">
        <w:rPr>
          <w:rFonts w:ascii="Arial" w:hAnsi="Arial" w:cs="Arial"/>
          <w:sz w:val="20"/>
          <w:szCs w:val="20"/>
          <w:lang w:val="en-GB"/>
        </w:rPr>
        <w:t>ment</w:t>
      </w:r>
      <w:r w:rsidRPr="00722349">
        <w:rPr>
          <w:rFonts w:ascii="Arial" w:hAnsi="Arial" w:cs="Arial"/>
          <w:sz w:val="20"/>
          <w:szCs w:val="20"/>
          <w:lang w:val="en-GB"/>
        </w:rPr>
        <w:t>. Despite screening for frailty i</w:t>
      </w:r>
      <w:r w:rsidR="00043634" w:rsidRPr="00722349">
        <w:rPr>
          <w:rFonts w:ascii="Arial" w:hAnsi="Arial" w:cs="Arial"/>
          <w:sz w:val="20"/>
          <w:szCs w:val="20"/>
          <w:lang w:val="en-GB"/>
        </w:rPr>
        <w:t>n all older inpatient</w:t>
      </w:r>
      <w:r w:rsidRPr="00722349">
        <w:rPr>
          <w:rFonts w:ascii="Arial" w:hAnsi="Arial" w:cs="Arial"/>
          <w:sz w:val="20"/>
          <w:szCs w:val="20"/>
          <w:lang w:val="en-GB"/>
        </w:rPr>
        <w:t>s</w:t>
      </w:r>
      <w:r w:rsidR="00043634" w:rsidRPr="00722349">
        <w:rPr>
          <w:rFonts w:ascii="Arial" w:hAnsi="Arial" w:cs="Arial"/>
          <w:sz w:val="20"/>
          <w:szCs w:val="20"/>
          <w:lang w:val="en-GB"/>
        </w:rPr>
        <w:t xml:space="preserve"> being</w:t>
      </w:r>
      <w:r w:rsidRPr="00722349">
        <w:rPr>
          <w:rFonts w:ascii="Arial" w:hAnsi="Arial" w:cs="Arial"/>
          <w:sz w:val="20"/>
          <w:szCs w:val="20"/>
          <w:lang w:val="en-GB"/>
        </w:rPr>
        <w:t xml:space="preserve"> mandatory since 2007 </w:t>
      </w:r>
      <w:r w:rsidR="00043634" w:rsidRPr="00722349">
        <w:rPr>
          <w:rFonts w:ascii="Arial" w:hAnsi="Arial" w:cs="Arial"/>
          <w:sz w:val="20"/>
          <w:szCs w:val="20"/>
          <w:lang w:val="en-GB"/>
        </w:rPr>
        <w:t>in Belgium</w:t>
      </w:r>
      <w:r w:rsidRPr="00722349">
        <w:rPr>
          <w:rFonts w:ascii="Arial" w:hAnsi="Arial" w:cs="Arial"/>
          <w:sz w:val="20"/>
          <w:szCs w:val="20"/>
          <w:lang w:val="en-GB"/>
        </w:rPr>
        <w:t xml:space="preserve">, the present survey </w:t>
      </w:r>
      <w:r w:rsidR="00FD6C0D" w:rsidRPr="00722349">
        <w:rPr>
          <w:rFonts w:ascii="Arial" w:hAnsi="Arial" w:cs="Arial"/>
          <w:sz w:val="20"/>
          <w:szCs w:val="20"/>
          <w:lang w:val="en-GB"/>
        </w:rPr>
        <w:t>revealed</w:t>
      </w:r>
      <w:r w:rsidRPr="00722349">
        <w:rPr>
          <w:rFonts w:ascii="Arial" w:hAnsi="Arial" w:cs="Arial"/>
          <w:sz w:val="20"/>
          <w:szCs w:val="20"/>
          <w:lang w:val="en-GB"/>
        </w:rPr>
        <w:t xml:space="preserve"> that it is not widely performed</w:t>
      </w:r>
      <w:r w:rsidR="00A8630D" w:rsidRPr="00722349">
        <w:rPr>
          <w:rFonts w:ascii="Arial" w:hAnsi="Arial" w:cs="Arial"/>
          <w:sz w:val="20"/>
          <w:szCs w:val="20"/>
          <w:lang w:val="en-GB"/>
        </w:rPr>
        <w:t xml:space="preserve"> </w:t>
      </w:r>
      <w:del w:id="104" w:author="Conroy, Simon (Dr.)" w:date="2016-09-07T10:28:00Z">
        <w:r w:rsidR="00A8630D" w:rsidRPr="00722349" w:rsidDel="000934A1">
          <w:rPr>
            <w:rFonts w:ascii="Arial" w:hAnsi="Arial" w:cs="Arial"/>
            <w:sz w:val="20"/>
            <w:szCs w:val="20"/>
            <w:lang w:val="en-GB"/>
          </w:rPr>
          <w:delText xml:space="preserve">and </w:delText>
        </w:r>
      </w:del>
      <w:ins w:id="105" w:author="Conroy, Simon (Dr.)" w:date="2016-09-07T10:28:00Z">
        <w:r w:rsidR="000934A1">
          <w:rPr>
            <w:rFonts w:ascii="Arial" w:hAnsi="Arial" w:cs="Arial"/>
            <w:sz w:val="20"/>
            <w:szCs w:val="20"/>
            <w:lang w:val="en-GB"/>
          </w:rPr>
          <w:t>nor</w:t>
        </w:r>
        <w:r w:rsidR="000934A1" w:rsidRPr="00722349">
          <w:rPr>
            <w:rFonts w:ascii="Arial" w:hAnsi="Arial" w:cs="Arial"/>
            <w:sz w:val="20"/>
            <w:szCs w:val="20"/>
            <w:lang w:val="en-GB"/>
          </w:rPr>
          <w:t xml:space="preserve"> </w:t>
        </w:r>
      </w:ins>
      <w:r w:rsidR="00A8630D" w:rsidRPr="00722349">
        <w:rPr>
          <w:rFonts w:ascii="Arial" w:hAnsi="Arial" w:cs="Arial"/>
          <w:sz w:val="20"/>
          <w:szCs w:val="20"/>
          <w:lang w:val="en-GB"/>
        </w:rPr>
        <w:t>documented</w:t>
      </w:r>
      <w:r w:rsidR="00EB014A" w:rsidRPr="00722349">
        <w:rPr>
          <w:rFonts w:ascii="Arial" w:hAnsi="Arial" w:cs="Arial"/>
          <w:sz w:val="20"/>
          <w:szCs w:val="20"/>
          <w:lang w:val="en-GB"/>
        </w:rPr>
        <w:t xml:space="preserve"> </w:t>
      </w:r>
      <w:r w:rsidR="007F3D43" w:rsidRPr="00722349">
        <w:rPr>
          <w:rFonts w:ascii="Arial" w:hAnsi="Arial" w:cs="Arial"/>
          <w:sz w:val="20"/>
          <w:szCs w:val="20"/>
          <w:lang w:val="en-GB"/>
        </w:rPr>
        <w:t xml:space="preserve">in </w:t>
      </w:r>
      <w:r w:rsidR="00EB014A" w:rsidRPr="00722349">
        <w:rPr>
          <w:rFonts w:ascii="Arial" w:hAnsi="Arial" w:cs="Arial"/>
          <w:sz w:val="20"/>
          <w:szCs w:val="20"/>
          <w:lang w:val="en-GB"/>
        </w:rPr>
        <w:t>the ED</w:t>
      </w:r>
      <w:ins w:id="106" w:author="Conroy, Simon (Dr.)" w:date="2016-09-07T10:28:00Z">
        <w:r w:rsidR="000934A1">
          <w:rPr>
            <w:rFonts w:ascii="Arial" w:hAnsi="Arial" w:cs="Arial"/>
            <w:sz w:val="20"/>
            <w:szCs w:val="20"/>
            <w:lang w:val="en-GB"/>
          </w:rPr>
          <w:t xml:space="preserve"> notes</w:t>
        </w:r>
      </w:ins>
      <w:r w:rsidR="005F65D0" w:rsidRPr="00722349">
        <w:rPr>
          <w:rFonts w:ascii="Arial" w:hAnsi="Arial" w:cs="Arial"/>
          <w:sz w:val="20"/>
          <w:szCs w:val="20"/>
          <w:lang w:val="en-GB"/>
        </w:rPr>
        <w:t xml:space="preserve">. </w:t>
      </w:r>
      <w:r w:rsidR="00FD6C0D" w:rsidRPr="00722349">
        <w:rPr>
          <w:rFonts w:ascii="Arial" w:hAnsi="Arial" w:cs="Arial"/>
          <w:sz w:val="20"/>
          <w:szCs w:val="20"/>
          <w:lang w:val="en-GB"/>
        </w:rPr>
        <w:t>S</w:t>
      </w:r>
      <w:r w:rsidR="00DA7BC2" w:rsidRPr="00722349">
        <w:rPr>
          <w:rFonts w:ascii="Arial" w:hAnsi="Arial" w:cs="Arial"/>
          <w:sz w:val="20"/>
          <w:szCs w:val="20"/>
          <w:lang w:val="en-GB"/>
        </w:rPr>
        <w:t xml:space="preserve">creening is </w:t>
      </w:r>
      <w:r w:rsidR="00FD6C0D" w:rsidRPr="00722349">
        <w:rPr>
          <w:rFonts w:ascii="Arial" w:hAnsi="Arial" w:cs="Arial"/>
          <w:sz w:val="20"/>
          <w:szCs w:val="20"/>
          <w:lang w:val="en-GB"/>
        </w:rPr>
        <w:t>mostly</w:t>
      </w:r>
      <w:r w:rsidR="00DA7BC2" w:rsidRPr="00722349">
        <w:rPr>
          <w:rFonts w:ascii="Arial" w:hAnsi="Arial" w:cs="Arial"/>
          <w:sz w:val="20"/>
          <w:szCs w:val="20"/>
          <w:lang w:val="en-GB"/>
        </w:rPr>
        <w:t xml:space="preserve"> </w:t>
      </w:r>
      <w:r w:rsidR="008C4377" w:rsidRPr="00722349">
        <w:rPr>
          <w:rFonts w:ascii="Arial" w:hAnsi="Arial" w:cs="Arial"/>
          <w:sz w:val="20"/>
          <w:szCs w:val="20"/>
          <w:lang w:val="en-GB"/>
        </w:rPr>
        <w:t>postponed</w:t>
      </w:r>
      <w:r w:rsidR="00DA7BC2" w:rsidRPr="00722349">
        <w:rPr>
          <w:rFonts w:ascii="Arial" w:hAnsi="Arial" w:cs="Arial"/>
          <w:sz w:val="20"/>
          <w:szCs w:val="20"/>
          <w:lang w:val="en-GB"/>
        </w:rPr>
        <w:t xml:space="preserve"> to a later moment during admission</w:t>
      </w:r>
      <w:r w:rsidRPr="00722349">
        <w:rPr>
          <w:rFonts w:ascii="Arial" w:hAnsi="Arial" w:cs="Arial"/>
          <w:sz w:val="20"/>
          <w:szCs w:val="20"/>
          <w:lang w:val="en-GB"/>
        </w:rPr>
        <w:t xml:space="preserve">. </w:t>
      </w:r>
      <w:r w:rsidR="00043634" w:rsidRPr="00722349">
        <w:rPr>
          <w:rFonts w:ascii="Arial" w:hAnsi="Arial" w:cs="Arial"/>
          <w:sz w:val="20"/>
          <w:szCs w:val="20"/>
          <w:lang w:val="en-GB"/>
        </w:rPr>
        <w:t>Furthermore</w:t>
      </w:r>
      <w:r w:rsidRPr="00722349">
        <w:rPr>
          <w:rFonts w:ascii="Arial" w:hAnsi="Arial" w:cs="Arial"/>
          <w:sz w:val="20"/>
          <w:szCs w:val="20"/>
          <w:lang w:val="en-GB"/>
        </w:rPr>
        <w:t xml:space="preserve">, one in four hospitals did not use this </w:t>
      </w:r>
      <w:commentRangeStart w:id="107"/>
      <w:r w:rsidRPr="00722349">
        <w:rPr>
          <w:rFonts w:ascii="Arial" w:hAnsi="Arial" w:cs="Arial"/>
          <w:sz w:val="20"/>
          <w:szCs w:val="20"/>
          <w:lang w:val="en-GB"/>
        </w:rPr>
        <w:t xml:space="preserve">frailty profile </w:t>
      </w:r>
      <w:commentRangeEnd w:id="107"/>
      <w:r w:rsidR="000934A1">
        <w:rPr>
          <w:rStyle w:val="CommentReference"/>
        </w:rPr>
        <w:commentReference w:id="107"/>
      </w:r>
      <w:r w:rsidRPr="00722349">
        <w:rPr>
          <w:rFonts w:ascii="Arial" w:hAnsi="Arial" w:cs="Arial"/>
          <w:sz w:val="20"/>
          <w:szCs w:val="20"/>
          <w:lang w:val="en-GB"/>
        </w:rPr>
        <w:t xml:space="preserve">in the </w:t>
      </w:r>
      <w:r w:rsidR="000D559A" w:rsidRPr="00722349">
        <w:rPr>
          <w:rFonts w:ascii="Arial" w:hAnsi="Arial" w:cs="Arial"/>
          <w:sz w:val="20"/>
          <w:szCs w:val="20"/>
          <w:lang w:val="en-GB"/>
        </w:rPr>
        <w:t>care process</w:t>
      </w:r>
      <w:r w:rsidRPr="00722349">
        <w:rPr>
          <w:rFonts w:ascii="Arial" w:hAnsi="Arial" w:cs="Arial"/>
          <w:sz w:val="20"/>
          <w:szCs w:val="20"/>
          <w:lang w:val="en-GB"/>
        </w:rPr>
        <w:t xml:space="preserve"> of the older </w:t>
      </w:r>
      <w:del w:id="108" w:author="Conroy, Simon (Dr.)" w:date="2016-09-07T10:28:00Z">
        <w:r w:rsidRPr="00722349" w:rsidDel="000934A1">
          <w:rPr>
            <w:rFonts w:ascii="Arial" w:hAnsi="Arial" w:cs="Arial"/>
            <w:sz w:val="20"/>
            <w:szCs w:val="20"/>
            <w:lang w:val="en-GB"/>
          </w:rPr>
          <w:delText xml:space="preserve">persons </w:delText>
        </w:r>
      </w:del>
      <w:ins w:id="109" w:author="Conroy, Simon (Dr.)" w:date="2016-09-07T10:28:00Z">
        <w:r w:rsidR="000934A1">
          <w:rPr>
            <w:rFonts w:ascii="Arial" w:hAnsi="Arial" w:cs="Arial"/>
            <w:sz w:val="20"/>
            <w:szCs w:val="20"/>
            <w:lang w:val="en-GB"/>
          </w:rPr>
          <w:t>people</w:t>
        </w:r>
        <w:r w:rsidR="000934A1" w:rsidRPr="00722349">
          <w:rPr>
            <w:rFonts w:ascii="Arial" w:hAnsi="Arial" w:cs="Arial"/>
            <w:sz w:val="20"/>
            <w:szCs w:val="20"/>
            <w:lang w:val="en-GB"/>
          </w:rPr>
          <w:t xml:space="preserve"> </w:t>
        </w:r>
      </w:ins>
      <w:del w:id="110" w:author="Conroy, Simon (Dr.)" w:date="2016-09-07T10:28:00Z">
        <w:r w:rsidRPr="00722349" w:rsidDel="000934A1">
          <w:rPr>
            <w:rFonts w:ascii="Arial" w:hAnsi="Arial" w:cs="Arial"/>
            <w:sz w:val="20"/>
            <w:szCs w:val="20"/>
            <w:lang w:val="en-GB"/>
          </w:rPr>
          <w:delText>admitted to</w:delText>
        </w:r>
      </w:del>
      <w:ins w:id="111" w:author="Conroy, Simon (Dr.)" w:date="2016-09-07T10:28:00Z">
        <w:r w:rsidR="000934A1">
          <w:rPr>
            <w:rFonts w:ascii="Arial" w:hAnsi="Arial" w:cs="Arial"/>
            <w:sz w:val="20"/>
            <w:szCs w:val="20"/>
            <w:lang w:val="en-GB"/>
          </w:rPr>
          <w:t xml:space="preserve">attending the </w:t>
        </w:r>
      </w:ins>
      <w:del w:id="112" w:author="Conroy, Simon (Dr.)" w:date="2016-09-07T10:28:00Z">
        <w:r w:rsidRPr="00722349" w:rsidDel="000934A1">
          <w:rPr>
            <w:rFonts w:ascii="Arial" w:hAnsi="Arial" w:cs="Arial"/>
            <w:sz w:val="20"/>
            <w:szCs w:val="20"/>
            <w:lang w:val="en-GB"/>
          </w:rPr>
          <w:delText xml:space="preserve"> </w:delText>
        </w:r>
      </w:del>
      <w:r w:rsidRPr="00722349">
        <w:rPr>
          <w:rFonts w:ascii="Arial" w:hAnsi="Arial" w:cs="Arial"/>
          <w:sz w:val="20"/>
          <w:szCs w:val="20"/>
          <w:lang w:val="en-GB"/>
        </w:rPr>
        <w:t xml:space="preserve">ED. As </w:t>
      </w:r>
      <w:r w:rsidR="000D559A" w:rsidRPr="00722349">
        <w:rPr>
          <w:rFonts w:ascii="Arial" w:hAnsi="Arial" w:cs="Arial"/>
          <w:sz w:val="20"/>
          <w:szCs w:val="20"/>
          <w:lang w:val="en-GB"/>
        </w:rPr>
        <w:t xml:space="preserve">a </w:t>
      </w:r>
      <w:r w:rsidRPr="00722349">
        <w:rPr>
          <w:rFonts w:ascii="Arial" w:hAnsi="Arial" w:cs="Arial"/>
          <w:sz w:val="20"/>
          <w:szCs w:val="20"/>
          <w:lang w:val="en-GB"/>
        </w:rPr>
        <w:t>first step, screening tools could serve as “</w:t>
      </w:r>
      <w:r w:rsidR="003A3FDE">
        <w:rPr>
          <w:rFonts w:ascii="Arial" w:hAnsi="Arial" w:cs="Arial"/>
          <w:sz w:val="20"/>
          <w:szCs w:val="20"/>
          <w:lang w:val="en-GB"/>
        </w:rPr>
        <w:t>triggers</w:t>
      </w:r>
      <w:r w:rsidRPr="00722349">
        <w:rPr>
          <w:rFonts w:ascii="Arial" w:hAnsi="Arial" w:cs="Arial"/>
          <w:sz w:val="20"/>
          <w:szCs w:val="20"/>
          <w:lang w:val="en-GB"/>
        </w:rPr>
        <w:t>”</w:t>
      </w:r>
      <w:r w:rsidR="007E29C0" w:rsidRPr="00722349">
        <w:rPr>
          <w:rFonts w:ascii="Arial" w:hAnsi="Arial" w:cs="Arial"/>
          <w:sz w:val="20"/>
          <w:szCs w:val="20"/>
          <w:lang w:val="en-GB"/>
        </w:rPr>
        <w:t xml:space="preserve"> to identify the need for </w:t>
      </w:r>
      <w:r w:rsidR="000D559A" w:rsidRPr="00722349">
        <w:rPr>
          <w:rFonts w:ascii="Arial" w:hAnsi="Arial" w:cs="Arial"/>
          <w:sz w:val="20"/>
          <w:szCs w:val="20"/>
          <w:lang w:val="en-GB"/>
        </w:rPr>
        <w:t>further</w:t>
      </w:r>
      <w:r w:rsidR="007E29C0" w:rsidRPr="00722349">
        <w:rPr>
          <w:rFonts w:ascii="Arial" w:hAnsi="Arial" w:cs="Arial"/>
          <w:sz w:val="20"/>
          <w:szCs w:val="20"/>
          <w:lang w:val="en-GB"/>
        </w:rPr>
        <w:t xml:space="preserve"> geriatric assessment. </w:t>
      </w:r>
      <w:r w:rsidRPr="00722349">
        <w:rPr>
          <w:rFonts w:ascii="Arial" w:hAnsi="Arial" w:cs="Arial"/>
          <w:sz w:val="20"/>
          <w:szCs w:val="20"/>
          <w:lang w:val="en-GB"/>
        </w:rPr>
        <w:t xml:space="preserve">Also, literature suggests that screening in the ED improves efficiency of geriatric interventions </w:t>
      </w:r>
      <w:r w:rsidR="00C97EF7" w:rsidRPr="00722349">
        <w:rPr>
          <w:rFonts w:ascii="Arial" w:hAnsi="Arial" w:cs="Arial"/>
          <w:sz w:val="20"/>
          <w:szCs w:val="20"/>
          <w:lang w:val="en-GB"/>
        </w:rPr>
        <w:fldChar w:fldCharType="begin">
          <w:fldData xml:space="preserve">PEVuZE5vdGU+PENpdGU+PEF1dGhvcj5GZWFseTwvQXV0aG9yPjxZZWFyPjIwMDk8L1llYXI+PFJl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==
</w:fldData>
        </w:fldChar>
      </w:r>
      <w:r w:rsidR="00C66317">
        <w:rPr>
          <w:rFonts w:ascii="Arial" w:hAnsi="Arial" w:cs="Arial"/>
          <w:sz w:val="20"/>
          <w:szCs w:val="20"/>
          <w:lang w:val="en-GB"/>
        </w:rPr>
        <w:instrText xml:space="preserve"> ADDIN EN.CITE </w:instrText>
      </w:r>
      <w:r w:rsidR="00C66317">
        <w:rPr>
          <w:rFonts w:ascii="Arial" w:hAnsi="Arial" w:cs="Arial"/>
          <w:sz w:val="20"/>
          <w:szCs w:val="20"/>
          <w:lang w:val="en-GB"/>
        </w:rPr>
        <w:fldChar w:fldCharType="begin">
          <w:fldData xml:space="preserve">PEVuZE5vdGU+PENpdGU+PEF1dGhvcj5GZWFseTwvQXV0aG9yPjxZZWFyPjIwMDk8L1llYXI+PFJl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==
</w:fldData>
        </w:fldChar>
      </w:r>
      <w:r w:rsidR="00C66317">
        <w:rPr>
          <w:rFonts w:ascii="Arial" w:hAnsi="Arial" w:cs="Arial"/>
          <w:sz w:val="20"/>
          <w:szCs w:val="20"/>
          <w:lang w:val="en-GB"/>
        </w:rPr>
        <w:instrText xml:space="preserve"> ADDIN EN.CITE.DATA </w:instrText>
      </w:r>
      <w:r w:rsidR="00C66317">
        <w:rPr>
          <w:rFonts w:ascii="Arial" w:hAnsi="Arial" w:cs="Arial"/>
          <w:sz w:val="20"/>
          <w:szCs w:val="20"/>
          <w:lang w:val="en-GB"/>
        </w:rPr>
      </w:r>
      <w:r w:rsidR="00C66317">
        <w:rPr>
          <w:rFonts w:ascii="Arial" w:hAnsi="Arial" w:cs="Arial"/>
          <w:sz w:val="20"/>
          <w:szCs w:val="20"/>
          <w:lang w:val="en-GB"/>
        </w:rPr>
        <w:fldChar w:fldCharType="end"/>
      </w:r>
      <w:r w:rsidR="00C97EF7" w:rsidRPr="00722349">
        <w:rPr>
          <w:rFonts w:ascii="Arial" w:hAnsi="Arial" w:cs="Arial"/>
          <w:sz w:val="20"/>
          <w:szCs w:val="20"/>
          <w:lang w:val="en-GB"/>
        </w:rPr>
      </w:r>
      <w:r w:rsidR="00C97EF7" w:rsidRPr="00722349">
        <w:rPr>
          <w:rFonts w:ascii="Arial" w:hAnsi="Arial" w:cs="Arial"/>
          <w:sz w:val="20"/>
          <w:szCs w:val="20"/>
          <w:lang w:val="en-GB"/>
        </w:rPr>
        <w:fldChar w:fldCharType="separate"/>
      </w:r>
      <w:r w:rsidR="00C66317">
        <w:rPr>
          <w:rFonts w:ascii="Arial" w:hAnsi="Arial" w:cs="Arial"/>
          <w:noProof/>
          <w:sz w:val="20"/>
          <w:szCs w:val="20"/>
          <w:lang w:val="en-GB"/>
        </w:rPr>
        <w:t>[30, 32-34]</w:t>
      </w:r>
      <w:r w:rsidR="00C97EF7" w:rsidRPr="00722349">
        <w:rPr>
          <w:rFonts w:ascii="Arial" w:hAnsi="Arial" w:cs="Arial"/>
          <w:sz w:val="20"/>
          <w:szCs w:val="20"/>
          <w:lang w:val="en-GB"/>
        </w:rPr>
        <w:fldChar w:fldCharType="end"/>
      </w:r>
      <w:r w:rsidRPr="00722349">
        <w:rPr>
          <w:rFonts w:ascii="Arial" w:hAnsi="Arial" w:cs="Arial"/>
          <w:sz w:val="20"/>
          <w:szCs w:val="20"/>
          <w:lang w:val="en-GB"/>
        </w:rPr>
        <w:t>. Screening in ED could help in bed allocation for patients requiring hospitalisation, assigning the most vulnerable to geriatric evaluation and management unit</w:t>
      </w:r>
      <w:r w:rsidR="000D559A" w:rsidRPr="00722349">
        <w:rPr>
          <w:rFonts w:ascii="Arial" w:hAnsi="Arial" w:cs="Arial"/>
          <w:sz w:val="20"/>
          <w:szCs w:val="20"/>
          <w:lang w:val="en-GB"/>
        </w:rPr>
        <w:t>s</w:t>
      </w:r>
      <w:r w:rsidRPr="00722349">
        <w:rPr>
          <w:rFonts w:ascii="Arial" w:hAnsi="Arial" w:cs="Arial"/>
          <w:sz w:val="20"/>
          <w:szCs w:val="20"/>
          <w:lang w:val="en-GB"/>
        </w:rPr>
        <w:t xml:space="preserve">, </w:t>
      </w:r>
      <w:r w:rsidR="000D559A" w:rsidRPr="00722349">
        <w:rPr>
          <w:rFonts w:ascii="Arial" w:hAnsi="Arial" w:cs="Arial"/>
          <w:sz w:val="20"/>
          <w:szCs w:val="20"/>
          <w:lang w:val="en-GB"/>
        </w:rPr>
        <w:t>where</w:t>
      </w:r>
      <w:r w:rsidRPr="00722349">
        <w:rPr>
          <w:rFonts w:ascii="Arial" w:hAnsi="Arial" w:cs="Arial"/>
          <w:sz w:val="20"/>
          <w:szCs w:val="20"/>
          <w:lang w:val="en-GB"/>
        </w:rPr>
        <w:t xml:space="preserve"> patient outcomes are better </w:t>
      </w:r>
      <w:r w:rsidR="00C97EF7" w:rsidRPr="00722349">
        <w:rPr>
          <w:rFonts w:ascii="Arial" w:hAnsi="Arial" w:cs="Arial"/>
          <w:sz w:val="20"/>
          <w:szCs w:val="20"/>
          <w:lang w:val="en-GB"/>
        </w:rPr>
        <w:fldChar w:fldCharType="begin"/>
      </w:r>
      <w:r w:rsidR="00C66317">
        <w:rPr>
          <w:rFonts w:ascii="Arial" w:hAnsi="Arial" w:cs="Arial"/>
          <w:sz w:val="20"/>
          <w:szCs w:val="20"/>
          <w:lang w:val="en-GB"/>
        </w:rPr>
        <w:instrText xml:space="preserve"> ADDIN EN.CITE &lt;EndNote&gt;&lt;Cite&gt;&lt;Author&gt;Ellis&lt;/Author&gt;&lt;Year&gt;2011&lt;/Year&gt;&lt;RecNum&gt;2292&lt;/RecNum&gt;&lt;DisplayText&gt;[35]&lt;/DisplayText&gt;&lt;record&gt;&lt;rec-number&gt;2292&lt;/rec-number&gt;&lt;foreign-keys&gt;&lt;key app="EN" db-id="v0ae2z0a7r90tlert03ppfvaapzdaewepdvs" timestamp="1421318082"&gt;2292&lt;/key&gt;&lt;/foreign-keys&gt;&lt;ref-type name="Journal Article"&gt;17&lt;/ref-type&gt;&lt;contributors&gt;&lt;authors&gt;&lt;author&gt;Ellis, G.&lt;/author&gt;&lt;author&gt;Whitehead, M. A.&lt;/author&gt;&lt;author&gt;Robinson, D.&lt;/author&gt;&lt;author&gt;O&amp;apos;Neill, D.&lt;/author&gt;&lt;author&gt;Langhorne, P.&lt;/author&gt;&lt;/authors&gt;&lt;/contributors&gt;&lt;auth-address&gt;Medicine for the Elderly, Monklands Hospital, Airdrie, North Lanarkshire, Scotland, UK. Graham.ellis@lanarkshire.scot.nhs.uk&lt;/auth-address&gt;&lt;titles&gt;&lt;title&gt;Comprehensive geriatric assessment for older adults admitted to hospital: meta-analysis of randomised controlled trials&lt;/title&gt;&lt;secondary-title&gt;BMJ&lt;/secondary-title&gt;&lt;alt-title&gt;Bmj&lt;/alt-title&gt;&lt;short-title&gt;Comprehensive geriatric assessment for older adults admitted to hospital: meta-analysis of randomised controlled trials&lt;/short-title&gt;&lt;/titles&gt;&lt;periodical&gt;&lt;full-title&gt;Bmj&lt;/full-title&gt;&lt;/periodical&gt;&lt;alt-periodical&gt;&lt;full-title&gt;Bmj&lt;/full-title&gt;&lt;/alt-periodical&gt;&lt;pages&gt;d6553&lt;/pages&gt;&lt;volume&gt;343&lt;/volume&gt;&lt;edition&gt;2011/10/29&lt;/edition&gt;&lt;keywords&gt;&lt;keyword&gt;Aged&lt;/keyword&gt;&lt;keyword&gt;Emergencies&lt;/keyword&gt;&lt;keyword&gt;*Geriatric Assessment&lt;/keyword&gt;&lt;keyword&gt;*Hospitalization&lt;/keyword&gt;&lt;keyword&gt;Humans&lt;/keyword&gt;&lt;keyword&gt;Randomized Controlled Trials as Topic&lt;/keyword&gt;&lt;keyword&gt;Treatment Outcome&lt;/keyword&gt;&lt;/keywords&gt;&lt;dates&gt;&lt;year&gt;2011&lt;/year&gt;&lt;/dates&gt;&lt;isbn&gt;1756-1833 (Electronic)&amp;#xD;0959-535X (Linking)&lt;/isbn&gt;&lt;accession-num&gt;22034146&lt;/accession-num&gt;&lt;urls&gt;&lt;related-urls&gt;&lt;url&gt;http://www.ncbi.nlm.nih.gov/pubmed/22034146&lt;/url&gt;&lt;/related-urls&gt;&lt;/urls&gt;&lt;custom2&gt;3203013&lt;/custom2&gt;&lt;electronic-resource-num&gt;10.1136/bmj.d6553&lt;/electronic-resource-num&gt;&lt;remote-database-provider&gt;Nlm&lt;/remote-database-provider&gt;&lt;language&gt;eng&lt;/language&gt;&lt;/record&gt;&lt;/Cite&gt;&lt;/EndNote&gt;</w:instrText>
      </w:r>
      <w:r w:rsidR="00C97EF7" w:rsidRPr="00722349">
        <w:rPr>
          <w:rFonts w:ascii="Arial" w:hAnsi="Arial" w:cs="Arial"/>
          <w:sz w:val="20"/>
          <w:szCs w:val="20"/>
          <w:lang w:val="en-GB"/>
        </w:rPr>
        <w:fldChar w:fldCharType="separate"/>
      </w:r>
      <w:r w:rsidR="00C66317">
        <w:rPr>
          <w:rFonts w:ascii="Arial" w:hAnsi="Arial" w:cs="Arial"/>
          <w:noProof/>
          <w:sz w:val="20"/>
          <w:szCs w:val="20"/>
          <w:lang w:val="en-GB"/>
        </w:rPr>
        <w:t>[35]</w:t>
      </w:r>
      <w:r w:rsidR="00C97EF7" w:rsidRPr="00722349">
        <w:rPr>
          <w:rFonts w:ascii="Arial" w:hAnsi="Arial" w:cs="Arial"/>
          <w:sz w:val="20"/>
          <w:szCs w:val="20"/>
          <w:lang w:val="en-GB"/>
        </w:rPr>
        <w:fldChar w:fldCharType="end"/>
      </w:r>
      <w:r w:rsidR="00C97EF7" w:rsidRPr="00722349">
        <w:rPr>
          <w:rFonts w:ascii="Arial" w:hAnsi="Arial" w:cs="Arial"/>
          <w:sz w:val="20"/>
          <w:szCs w:val="20"/>
          <w:lang w:val="en-GB"/>
        </w:rPr>
        <w:t>.</w:t>
      </w:r>
      <w:r w:rsidR="005F65D0" w:rsidRPr="00722349">
        <w:rPr>
          <w:rFonts w:ascii="Arial" w:hAnsi="Arial" w:cs="Arial"/>
          <w:sz w:val="20"/>
          <w:szCs w:val="20"/>
          <w:lang w:val="en-GB"/>
        </w:rPr>
        <w:t xml:space="preserve"> Secondly screening </w:t>
      </w:r>
      <w:del w:id="113" w:author="Conroy, Simon (Dr.)" w:date="2016-09-07T10:28:00Z">
        <w:r w:rsidR="005F65D0" w:rsidRPr="00722349" w:rsidDel="000934A1">
          <w:rPr>
            <w:rFonts w:ascii="Arial" w:hAnsi="Arial" w:cs="Arial"/>
            <w:sz w:val="20"/>
            <w:szCs w:val="20"/>
            <w:lang w:val="en-GB"/>
          </w:rPr>
          <w:delText>can also lead to</w:delText>
        </w:r>
      </w:del>
      <w:ins w:id="114" w:author="Conroy, Simon (Dr.)" w:date="2016-09-07T10:28:00Z">
        <w:r w:rsidR="000934A1">
          <w:rPr>
            <w:rFonts w:ascii="Arial" w:hAnsi="Arial" w:cs="Arial"/>
            <w:sz w:val="20"/>
            <w:szCs w:val="20"/>
            <w:lang w:val="en-GB"/>
          </w:rPr>
          <w:t>might</w:t>
        </w:r>
      </w:ins>
      <w:r w:rsidR="005F65D0" w:rsidRPr="00722349">
        <w:rPr>
          <w:rFonts w:ascii="Arial" w:hAnsi="Arial" w:cs="Arial"/>
          <w:sz w:val="20"/>
          <w:szCs w:val="20"/>
          <w:lang w:val="en-GB"/>
        </w:rPr>
        <w:t xml:space="preserve"> </w:t>
      </w:r>
      <w:del w:id="115" w:author="Conroy, Simon (Dr.)" w:date="2016-09-07T10:29:00Z">
        <w:r w:rsidR="005F65D0" w:rsidRPr="00722349" w:rsidDel="000934A1">
          <w:rPr>
            <w:rFonts w:ascii="Arial" w:hAnsi="Arial" w:cs="Arial"/>
            <w:sz w:val="20"/>
            <w:szCs w:val="20"/>
            <w:lang w:val="en-GB"/>
          </w:rPr>
          <w:delText>sensiti</w:delText>
        </w:r>
      </w:del>
      <w:del w:id="116" w:author="Conroy, Simon (Dr.)" w:date="2016-09-07T10:28:00Z">
        <w:r w:rsidR="005F65D0" w:rsidRPr="00722349" w:rsidDel="000934A1">
          <w:rPr>
            <w:rFonts w:ascii="Arial" w:hAnsi="Arial" w:cs="Arial"/>
            <w:sz w:val="20"/>
            <w:szCs w:val="20"/>
            <w:lang w:val="en-GB"/>
          </w:rPr>
          <w:delText>z</w:delText>
        </w:r>
      </w:del>
      <w:del w:id="117" w:author="Conroy, Simon (Dr.)" w:date="2016-09-07T10:29:00Z">
        <w:r w:rsidR="005F65D0" w:rsidRPr="00722349" w:rsidDel="000934A1">
          <w:rPr>
            <w:rFonts w:ascii="Arial" w:hAnsi="Arial" w:cs="Arial"/>
            <w:sz w:val="20"/>
            <w:szCs w:val="20"/>
            <w:lang w:val="en-GB"/>
          </w:rPr>
          <w:delText>ation of the</w:delText>
        </w:r>
      </w:del>
      <w:ins w:id="118" w:author="Conroy, Simon (Dr.)" w:date="2016-09-07T10:29:00Z">
        <w:r w:rsidR="000934A1" w:rsidRPr="00722349">
          <w:rPr>
            <w:rFonts w:ascii="Arial" w:hAnsi="Arial" w:cs="Arial"/>
            <w:sz w:val="20"/>
            <w:szCs w:val="20"/>
            <w:lang w:val="en-GB"/>
          </w:rPr>
          <w:t>sensiti</w:t>
        </w:r>
        <w:r w:rsidR="000934A1">
          <w:rPr>
            <w:rFonts w:ascii="Arial" w:hAnsi="Arial" w:cs="Arial"/>
            <w:sz w:val="20"/>
            <w:szCs w:val="20"/>
            <w:lang w:val="en-GB"/>
          </w:rPr>
          <w:t>se the</w:t>
        </w:r>
      </w:ins>
      <w:r w:rsidR="005F65D0" w:rsidRPr="00722349">
        <w:rPr>
          <w:rFonts w:ascii="Arial" w:hAnsi="Arial" w:cs="Arial"/>
          <w:sz w:val="20"/>
          <w:szCs w:val="20"/>
          <w:lang w:val="en-GB"/>
        </w:rPr>
        <w:t xml:space="preserve"> healthcare workers on the ED with regard to the </w:t>
      </w:r>
      <w:del w:id="119" w:author="Conroy, Simon (Dr.)" w:date="2016-09-07T10:29:00Z">
        <w:r w:rsidR="005F65D0" w:rsidRPr="00722349" w:rsidDel="000934A1">
          <w:rPr>
            <w:rFonts w:ascii="Arial" w:hAnsi="Arial" w:cs="Arial"/>
            <w:sz w:val="20"/>
            <w:szCs w:val="20"/>
            <w:lang w:val="en-GB"/>
          </w:rPr>
          <w:delText xml:space="preserve">identification </w:delText>
        </w:r>
      </w:del>
      <w:ins w:id="120" w:author="Conroy, Simon (Dr.)" w:date="2016-09-07T10:29:00Z">
        <w:r w:rsidR="000934A1">
          <w:rPr>
            <w:rFonts w:ascii="Arial" w:hAnsi="Arial" w:cs="Arial"/>
            <w:sz w:val="20"/>
            <w:szCs w:val="20"/>
            <w:lang w:val="en-GB"/>
          </w:rPr>
          <w:t>needs</w:t>
        </w:r>
        <w:r w:rsidR="000934A1" w:rsidRPr="00722349">
          <w:rPr>
            <w:rFonts w:ascii="Arial" w:hAnsi="Arial" w:cs="Arial"/>
            <w:sz w:val="20"/>
            <w:szCs w:val="20"/>
            <w:lang w:val="en-GB"/>
          </w:rPr>
          <w:t xml:space="preserve"> </w:t>
        </w:r>
      </w:ins>
      <w:r w:rsidR="005F65D0" w:rsidRPr="00722349">
        <w:rPr>
          <w:rFonts w:ascii="Arial" w:hAnsi="Arial" w:cs="Arial"/>
          <w:sz w:val="20"/>
          <w:szCs w:val="20"/>
          <w:lang w:val="en-GB"/>
        </w:rPr>
        <w:t>of frail older people.</w:t>
      </w:r>
    </w:p>
    <w:p w14:paraId="7A8E6161" w14:textId="77777777" w:rsidR="00B42380" w:rsidRPr="00722349" w:rsidRDefault="00B42380" w:rsidP="00D847EC">
      <w:pPr>
        <w:spacing w:after="0" w:line="480" w:lineRule="auto"/>
        <w:jc w:val="both"/>
        <w:rPr>
          <w:rFonts w:ascii="Arial" w:hAnsi="Arial" w:cs="Arial"/>
          <w:sz w:val="20"/>
          <w:szCs w:val="20"/>
          <w:lang w:val="en-GB"/>
        </w:rPr>
      </w:pPr>
    </w:p>
    <w:p w14:paraId="433ACE29" w14:textId="1912BF0F" w:rsidR="00B42380" w:rsidRPr="00722349" w:rsidRDefault="00B42380"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 xml:space="preserve">Education is another way to make emergency colleagues aware of geriatric problems </w:t>
      </w:r>
      <w:r w:rsidR="000D559A" w:rsidRPr="00722349">
        <w:rPr>
          <w:rFonts w:ascii="Arial" w:hAnsi="Arial" w:cs="Arial"/>
          <w:sz w:val="20"/>
          <w:szCs w:val="20"/>
          <w:lang w:val="en-GB"/>
        </w:rPr>
        <w:t xml:space="preserve">that </w:t>
      </w:r>
      <w:r w:rsidRPr="00722349">
        <w:rPr>
          <w:rFonts w:ascii="Arial" w:hAnsi="Arial" w:cs="Arial"/>
          <w:sz w:val="20"/>
          <w:szCs w:val="20"/>
          <w:lang w:val="en-GB"/>
        </w:rPr>
        <w:t xml:space="preserve">require </w:t>
      </w:r>
      <w:r w:rsidR="00C67551" w:rsidRPr="00722349">
        <w:rPr>
          <w:rFonts w:ascii="Arial" w:hAnsi="Arial" w:cs="Arial"/>
          <w:sz w:val="20"/>
          <w:szCs w:val="20"/>
          <w:lang w:val="en-GB"/>
        </w:rPr>
        <w:t>geriatric</w:t>
      </w:r>
      <w:r w:rsidRPr="00722349">
        <w:rPr>
          <w:rFonts w:ascii="Arial" w:hAnsi="Arial" w:cs="Arial"/>
          <w:sz w:val="20"/>
          <w:szCs w:val="20"/>
          <w:lang w:val="en-GB"/>
        </w:rPr>
        <w:t xml:space="preserve"> expertise. </w:t>
      </w:r>
      <w:r w:rsidR="00526C90" w:rsidRPr="00722349">
        <w:rPr>
          <w:rFonts w:ascii="Arial" w:hAnsi="Arial" w:cs="Arial"/>
          <w:sz w:val="20"/>
          <w:szCs w:val="20"/>
          <w:lang w:val="en-GB"/>
        </w:rPr>
        <w:t>Geriatric e</w:t>
      </w:r>
      <w:r w:rsidRPr="00722349">
        <w:rPr>
          <w:rFonts w:ascii="Arial" w:hAnsi="Arial" w:cs="Arial"/>
          <w:sz w:val="20"/>
          <w:szCs w:val="20"/>
          <w:lang w:val="en-GB"/>
        </w:rPr>
        <w:t xml:space="preserve">ducation </w:t>
      </w:r>
      <w:r w:rsidR="000D559A" w:rsidRPr="00722349">
        <w:rPr>
          <w:rFonts w:ascii="Arial" w:hAnsi="Arial" w:cs="Arial"/>
          <w:sz w:val="20"/>
          <w:szCs w:val="20"/>
          <w:lang w:val="en-GB"/>
        </w:rPr>
        <w:t>is</w:t>
      </w:r>
      <w:r w:rsidRPr="00722349">
        <w:rPr>
          <w:rFonts w:ascii="Arial" w:hAnsi="Arial" w:cs="Arial"/>
          <w:sz w:val="20"/>
          <w:szCs w:val="20"/>
          <w:lang w:val="en-GB"/>
        </w:rPr>
        <w:t xml:space="preserve"> frequently lacking in </w:t>
      </w:r>
      <w:r w:rsidR="0077168C" w:rsidRPr="00722349">
        <w:rPr>
          <w:rFonts w:ascii="Arial" w:hAnsi="Arial" w:cs="Arial"/>
          <w:sz w:val="20"/>
          <w:szCs w:val="20"/>
          <w:lang w:val="en-GB"/>
        </w:rPr>
        <w:t xml:space="preserve">Belgian </w:t>
      </w:r>
      <w:r w:rsidRPr="00722349">
        <w:rPr>
          <w:rFonts w:ascii="Arial" w:hAnsi="Arial" w:cs="Arial"/>
          <w:sz w:val="20"/>
          <w:szCs w:val="20"/>
          <w:lang w:val="en-GB"/>
        </w:rPr>
        <w:t>ED</w:t>
      </w:r>
      <w:r w:rsidR="0077168C" w:rsidRPr="00722349">
        <w:rPr>
          <w:rFonts w:ascii="Arial" w:hAnsi="Arial" w:cs="Arial"/>
          <w:sz w:val="20"/>
          <w:szCs w:val="20"/>
          <w:lang w:val="en-GB"/>
        </w:rPr>
        <w:t>s</w:t>
      </w:r>
      <w:r w:rsidRPr="00722349">
        <w:rPr>
          <w:rFonts w:ascii="Arial" w:hAnsi="Arial" w:cs="Arial"/>
          <w:sz w:val="20"/>
          <w:szCs w:val="20"/>
          <w:lang w:val="en-GB"/>
        </w:rPr>
        <w:t xml:space="preserve">, according </w:t>
      </w:r>
      <w:del w:id="121" w:author="Conroy, Simon (Dr.)" w:date="2016-09-07T10:29:00Z">
        <w:r w:rsidR="00C67551" w:rsidRPr="00722349" w:rsidDel="000934A1">
          <w:rPr>
            <w:rFonts w:ascii="Arial" w:hAnsi="Arial" w:cs="Arial"/>
            <w:sz w:val="20"/>
            <w:szCs w:val="20"/>
            <w:lang w:val="en-GB"/>
          </w:rPr>
          <w:delText>the</w:delText>
        </w:r>
        <w:r w:rsidRPr="00722349" w:rsidDel="000934A1">
          <w:rPr>
            <w:rFonts w:ascii="Arial" w:hAnsi="Arial" w:cs="Arial"/>
            <w:sz w:val="20"/>
            <w:szCs w:val="20"/>
            <w:lang w:val="en-GB"/>
          </w:rPr>
          <w:delText xml:space="preserve"> results</w:delText>
        </w:r>
      </w:del>
      <w:ins w:id="122" w:author="Conroy, Simon (Dr.)" w:date="2016-09-07T10:29:00Z">
        <w:r w:rsidR="000934A1">
          <w:rPr>
            <w:rFonts w:ascii="Arial" w:hAnsi="Arial" w:cs="Arial"/>
            <w:sz w:val="20"/>
            <w:szCs w:val="20"/>
            <w:lang w:val="en-GB"/>
          </w:rPr>
          <w:t xml:space="preserve">to tshi study (mean 2.9 hours per year), with </w:t>
        </w:r>
      </w:ins>
      <w:del w:id="123" w:author="Conroy, Simon (Dr.)" w:date="2016-09-07T10:29:00Z">
        <w:r w:rsidRPr="00722349" w:rsidDel="000934A1">
          <w:rPr>
            <w:rFonts w:ascii="Arial" w:hAnsi="Arial" w:cs="Arial"/>
            <w:sz w:val="20"/>
            <w:szCs w:val="20"/>
            <w:lang w:val="en-GB"/>
          </w:rPr>
          <w:delText>. O</w:delText>
        </w:r>
      </w:del>
      <w:ins w:id="124" w:author="Conroy, Simon (Dr.)" w:date="2016-09-07T10:29:00Z">
        <w:r w:rsidR="000934A1">
          <w:rPr>
            <w:rFonts w:ascii="Arial" w:hAnsi="Arial" w:cs="Arial"/>
            <w:sz w:val="20"/>
            <w:szCs w:val="20"/>
            <w:lang w:val="en-GB"/>
          </w:rPr>
          <w:t>o</w:t>
        </w:r>
      </w:ins>
      <w:r w:rsidRPr="00722349">
        <w:rPr>
          <w:rFonts w:ascii="Arial" w:hAnsi="Arial" w:cs="Arial"/>
          <w:sz w:val="20"/>
          <w:szCs w:val="20"/>
          <w:lang w:val="en-GB"/>
        </w:rPr>
        <w:t xml:space="preserve">nly one in four hospitals </w:t>
      </w:r>
      <w:ins w:id="125" w:author="Conroy, Simon (Dr.)" w:date="2016-09-07T10:29:00Z">
        <w:r w:rsidR="000934A1">
          <w:rPr>
            <w:rFonts w:ascii="Arial" w:hAnsi="Arial" w:cs="Arial"/>
            <w:sz w:val="20"/>
            <w:szCs w:val="20"/>
            <w:lang w:val="en-GB"/>
          </w:rPr>
          <w:t xml:space="preserve">having </w:t>
        </w:r>
      </w:ins>
      <w:r w:rsidRPr="00722349">
        <w:rPr>
          <w:rFonts w:ascii="Arial" w:hAnsi="Arial" w:cs="Arial"/>
          <w:sz w:val="20"/>
          <w:szCs w:val="20"/>
          <w:lang w:val="en-GB"/>
        </w:rPr>
        <w:t>o</w:t>
      </w:r>
      <w:r w:rsidR="00722349">
        <w:rPr>
          <w:rFonts w:ascii="Arial" w:hAnsi="Arial" w:cs="Arial"/>
          <w:sz w:val="20"/>
          <w:szCs w:val="20"/>
          <w:lang w:val="en-GB"/>
        </w:rPr>
        <w:t>rganis</w:t>
      </w:r>
      <w:r w:rsidRPr="00722349">
        <w:rPr>
          <w:rFonts w:ascii="Arial" w:hAnsi="Arial" w:cs="Arial"/>
          <w:sz w:val="20"/>
          <w:szCs w:val="20"/>
          <w:lang w:val="en-GB"/>
        </w:rPr>
        <w:t xml:space="preserve">ed </w:t>
      </w:r>
      <w:del w:id="126" w:author="Conroy, Simon (Dr.)" w:date="2016-09-07T10:29:00Z">
        <w:r w:rsidRPr="00722349" w:rsidDel="000934A1">
          <w:rPr>
            <w:rFonts w:ascii="Arial" w:hAnsi="Arial" w:cs="Arial"/>
            <w:sz w:val="20"/>
            <w:szCs w:val="20"/>
            <w:lang w:val="en-GB"/>
          </w:rPr>
          <w:delText xml:space="preserve">a </w:delText>
        </w:r>
        <w:r w:rsidR="00C67551" w:rsidRPr="00722349" w:rsidDel="000934A1">
          <w:rPr>
            <w:rFonts w:ascii="Arial" w:hAnsi="Arial" w:cs="Arial"/>
            <w:sz w:val="20"/>
            <w:szCs w:val="20"/>
            <w:lang w:val="en-GB"/>
          </w:rPr>
          <w:delText>‘</w:delText>
        </w:r>
      </w:del>
      <w:r w:rsidRPr="00722349">
        <w:rPr>
          <w:rFonts w:ascii="Arial" w:hAnsi="Arial" w:cs="Arial"/>
          <w:sz w:val="20"/>
          <w:szCs w:val="20"/>
          <w:lang w:val="en-GB"/>
        </w:rPr>
        <w:t xml:space="preserve">geriatric </w:t>
      </w:r>
      <w:del w:id="127" w:author="Conroy, Simon (Dr.)" w:date="2016-09-07T10:30:00Z">
        <w:r w:rsidRPr="00722349" w:rsidDel="000934A1">
          <w:rPr>
            <w:rFonts w:ascii="Arial" w:hAnsi="Arial" w:cs="Arial"/>
            <w:sz w:val="20"/>
            <w:szCs w:val="20"/>
            <w:lang w:val="en-GB"/>
          </w:rPr>
          <w:delText>training</w:delText>
        </w:r>
        <w:r w:rsidR="00C67551" w:rsidRPr="00722349" w:rsidDel="000934A1">
          <w:rPr>
            <w:rFonts w:ascii="Arial" w:hAnsi="Arial" w:cs="Arial"/>
            <w:sz w:val="20"/>
            <w:szCs w:val="20"/>
            <w:lang w:val="en-GB"/>
          </w:rPr>
          <w:delText>’</w:delText>
        </w:r>
        <w:r w:rsidRPr="00722349" w:rsidDel="000934A1">
          <w:rPr>
            <w:rFonts w:ascii="Arial" w:hAnsi="Arial" w:cs="Arial"/>
            <w:sz w:val="20"/>
            <w:szCs w:val="20"/>
            <w:lang w:val="en-GB"/>
          </w:rPr>
          <w:delText xml:space="preserve"> for</w:delText>
        </w:r>
      </w:del>
      <w:ins w:id="128" w:author="Conroy, Simon (Dr.)" w:date="2016-09-07T10:30:00Z">
        <w:r w:rsidR="000934A1" w:rsidRPr="00722349">
          <w:rPr>
            <w:rFonts w:ascii="Arial" w:hAnsi="Arial" w:cs="Arial"/>
            <w:sz w:val="20"/>
            <w:szCs w:val="20"/>
            <w:lang w:val="en-GB"/>
          </w:rPr>
          <w:t>training for</w:t>
        </w:r>
      </w:ins>
      <w:r w:rsidRPr="00722349">
        <w:rPr>
          <w:rFonts w:ascii="Arial" w:hAnsi="Arial" w:cs="Arial"/>
          <w:sz w:val="20"/>
          <w:szCs w:val="20"/>
          <w:lang w:val="en-GB"/>
        </w:rPr>
        <w:t xml:space="preserve"> the ED </w:t>
      </w:r>
      <w:del w:id="129" w:author="Conroy, Simon (Dr.)" w:date="2016-09-07T10:30:00Z">
        <w:r w:rsidRPr="00722349" w:rsidDel="000934A1">
          <w:rPr>
            <w:rFonts w:ascii="Arial" w:hAnsi="Arial" w:cs="Arial"/>
            <w:sz w:val="20"/>
            <w:szCs w:val="20"/>
            <w:lang w:val="en-GB"/>
          </w:rPr>
          <w:delText xml:space="preserve">during </w:delText>
        </w:r>
      </w:del>
      <w:ins w:id="130" w:author="Conroy, Simon (Dr.)" w:date="2016-09-07T10:30:00Z">
        <w:r w:rsidR="000934A1">
          <w:rPr>
            <w:rFonts w:ascii="Arial" w:hAnsi="Arial" w:cs="Arial"/>
            <w:sz w:val="20"/>
            <w:szCs w:val="20"/>
            <w:lang w:val="en-GB"/>
          </w:rPr>
          <w:t xml:space="preserve">in </w:t>
        </w:r>
      </w:ins>
      <w:r w:rsidRPr="00722349">
        <w:rPr>
          <w:rFonts w:ascii="Arial" w:hAnsi="Arial" w:cs="Arial"/>
          <w:sz w:val="20"/>
          <w:szCs w:val="20"/>
          <w:lang w:val="en-GB"/>
        </w:rPr>
        <w:t xml:space="preserve">the </w:t>
      </w:r>
      <w:ins w:id="131" w:author="Conroy, Simon (Dr.)" w:date="2016-09-07T10:30:00Z">
        <w:r w:rsidR="000934A1">
          <w:rPr>
            <w:rFonts w:ascii="Arial" w:hAnsi="Arial" w:cs="Arial"/>
            <w:sz w:val="20"/>
            <w:szCs w:val="20"/>
            <w:lang w:val="en-GB"/>
          </w:rPr>
          <w:t>previous</w:t>
        </w:r>
      </w:ins>
      <w:del w:id="132" w:author="Conroy, Simon (Dr.)" w:date="2016-09-07T10:30:00Z">
        <w:r w:rsidRPr="00722349" w:rsidDel="000934A1">
          <w:rPr>
            <w:rFonts w:ascii="Arial" w:hAnsi="Arial" w:cs="Arial"/>
            <w:sz w:val="20"/>
            <w:szCs w:val="20"/>
            <w:lang w:val="en-GB"/>
          </w:rPr>
          <w:delText>last</w:delText>
        </w:r>
      </w:del>
      <w:r w:rsidRPr="00722349">
        <w:rPr>
          <w:rFonts w:ascii="Arial" w:hAnsi="Arial" w:cs="Arial"/>
          <w:sz w:val="20"/>
          <w:szCs w:val="20"/>
          <w:lang w:val="en-GB"/>
        </w:rPr>
        <w:t xml:space="preserve"> year</w:t>
      </w:r>
      <w:del w:id="133" w:author="Conroy, Simon (Dr.)" w:date="2016-09-07T10:30:00Z">
        <w:r w:rsidR="009E1F87" w:rsidRPr="00722349" w:rsidDel="000934A1">
          <w:rPr>
            <w:rFonts w:ascii="Arial" w:hAnsi="Arial" w:cs="Arial"/>
            <w:sz w:val="20"/>
            <w:szCs w:val="20"/>
            <w:lang w:val="en-GB"/>
          </w:rPr>
          <w:delText xml:space="preserve">; and this training was limited </w:delText>
        </w:r>
        <w:r w:rsidR="00DC723C" w:rsidRPr="00722349" w:rsidDel="000934A1">
          <w:rPr>
            <w:rFonts w:ascii="Arial" w:hAnsi="Arial" w:cs="Arial"/>
            <w:sz w:val="20"/>
            <w:szCs w:val="20"/>
            <w:lang w:val="en-GB"/>
          </w:rPr>
          <w:delText xml:space="preserve">to a </w:delText>
        </w:r>
        <w:r w:rsidR="00B110AC" w:rsidRPr="00B110AC" w:rsidDel="000934A1">
          <w:rPr>
            <w:rFonts w:ascii="Arial" w:hAnsi="Arial" w:cs="Arial"/>
            <w:color w:val="FF0000"/>
            <w:sz w:val="20"/>
            <w:szCs w:val="20"/>
            <w:lang w:val="en-GB"/>
          </w:rPr>
          <w:delText>limited</w:delText>
        </w:r>
        <w:r w:rsidR="00DC723C" w:rsidRPr="00722349" w:rsidDel="000934A1">
          <w:rPr>
            <w:rFonts w:ascii="Arial" w:hAnsi="Arial" w:cs="Arial"/>
            <w:sz w:val="20"/>
            <w:szCs w:val="20"/>
            <w:lang w:val="en-GB"/>
          </w:rPr>
          <w:delText xml:space="preserve"> </w:delText>
        </w:r>
        <w:r w:rsidR="009E1F87" w:rsidRPr="00722349" w:rsidDel="000934A1">
          <w:rPr>
            <w:rFonts w:ascii="Arial" w:hAnsi="Arial" w:cs="Arial"/>
            <w:sz w:val="20"/>
            <w:szCs w:val="20"/>
            <w:lang w:val="en-GB"/>
          </w:rPr>
          <w:delText>number of hours</w:delText>
        </w:r>
      </w:del>
      <w:r w:rsidRPr="00722349">
        <w:rPr>
          <w:rFonts w:ascii="Arial" w:hAnsi="Arial" w:cs="Arial"/>
          <w:sz w:val="20"/>
          <w:szCs w:val="20"/>
          <w:lang w:val="en-GB"/>
        </w:rPr>
        <w:t xml:space="preserve">. The geriatric heads </w:t>
      </w:r>
      <w:r w:rsidR="001B2891" w:rsidRPr="00722349">
        <w:rPr>
          <w:rFonts w:ascii="Arial" w:hAnsi="Arial" w:cs="Arial"/>
          <w:sz w:val="20"/>
          <w:szCs w:val="20"/>
          <w:lang w:val="en-GB"/>
        </w:rPr>
        <w:t xml:space="preserve">also </w:t>
      </w:r>
      <w:r w:rsidRPr="00722349">
        <w:rPr>
          <w:rFonts w:ascii="Arial" w:hAnsi="Arial" w:cs="Arial"/>
          <w:sz w:val="20"/>
          <w:szCs w:val="20"/>
          <w:lang w:val="en-GB"/>
        </w:rPr>
        <w:t xml:space="preserve">reported that </w:t>
      </w:r>
      <w:r w:rsidR="00C97EF7" w:rsidRPr="00722349">
        <w:rPr>
          <w:rFonts w:ascii="Arial" w:hAnsi="Arial" w:cs="Arial"/>
          <w:sz w:val="20"/>
          <w:szCs w:val="20"/>
          <w:lang w:val="en-GB"/>
        </w:rPr>
        <w:t xml:space="preserve">ED </w:t>
      </w:r>
      <w:r w:rsidR="00565E1D" w:rsidRPr="00722349">
        <w:rPr>
          <w:rFonts w:ascii="Arial" w:hAnsi="Arial" w:cs="Arial"/>
          <w:sz w:val="20"/>
          <w:szCs w:val="20"/>
          <w:lang w:val="en-GB"/>
        </w:rPr>
        <w:t>infrastructure could</w:t>
      </w:r>
      <w:r w:rsidR="00C97EF7" w:rsidRPr="00722349">
        <w:rPr>
          <w:rFonts w:ascii="Arial" w:hAnsi="Arial" w:cs="Arial"/>
          <w:sz w:val="20"/>
          <w:szCs w:val="20"/>
          <w:lang w:val="en-GB"/>
        </w:rPr>
        <w:t xml:space="preserve"> </w:t>
      </w:r>
      <w:del w:id="134" w:author="Conroy, Simon (Dr.)" w:date="2016-09-07T10:30:00Z">
        <w:r w:rsidR="00C97EF7" w:rsidRPr="00722349" w:rsidDel="003F3FFE">
          <w:rPr>
            <w:rFonts w:ascii="Arial" w:hAnsi="Arial" w:cs="Arial"/>
            <w:sz w:val="20"/>
            <w:szCs w:val="20"/>
            <w:lang w:val="en-GB"/>
          </w:rPr>
          <w:delText xml:space="preserve">benefit from some </w:delText>
        </w:r>
        <w:r w:rsidRPr="00722349" w:rsidDel="003F3FFE">
          <w:rPr>
            <w:rFonts w:ascii="Arial" w:hAnsi="Arial" w:cs="Arial"/>
            <w:sz w:val="20"/>
            <w:szCs w:val="20"/>
            <w:lang w:val="en-GB"/>
          </w:rPr>
          <w:delText>adapt</w:delText>
        </w:r>
        <w:r w:rsidR="00C97EF7" w:rsidRPr="00722349" w:rsidDel="003F3FFE">
          <w:rPr>
            <w:rFonts w:ascii="Arial" w:hAnsi="Arial" w:cs="Arial"/>
            <w:sz w:val="20"/>
            <w:szCs w:val="20"/>
            <w:lang w:val="en-GB"/>
          </w:rPr>
          <w:delText>ation</w:delText>
        </w:r>
      </w:del>
      <w:ins w:id="135" w:author="Conroy, Simon (Dr.)" w:date="2016-09-07T10:30:00Z">
        <w:r w:rsidR="003F3FFE">
          <w:rPr>
            <w:rFonts w:ascii="Arial" w:hAnsi="Arial" w:cs="Arial"/>
            <w:sz w:val="20"/>
            <w:szCs w:val="20"/>
            <w:lang w:val="en-GB"/>
          </w:rPr>
          <w:t>be improved</w:t>
        </w:r>
      </w:ins>
      <w:r w:rsidR="00C97EF7" w:rsidRPr="00722349">
        <w:rPr>
          <w:rFonts w:ascii="Arial" w:hAnsi="Arial" w:cs="Arial"/>
          <w:sz w:val="20"/>
          <w:szCs w:val="20"/>
          <w:lang w:val="en-GB"/>
        </w:rPr>
        <w:t xml:space="preserve"> to meet </w:t>
      </w:r>
      <w:r w:rsidRPr="00722349">
        <w:rPr>
          <w:rFonts w:ascii="Arial" w:hAnsi="Arial" w:cs="Arial"/>
          <w:sz w:val="20"/>
          <w:szCs w:val="20"/>
          <w:lang w:val="en-GB"/>
        </w:rPr>
        <w:t xml:space="preserve">the specific needs of the older patients </w:t>
      </w:r>
      <w:r w:rsidR="00BD7BFA">
        <w:rPr>
          <w:rFonts w:ascii="Arial" w:hAnsi="Arial" w:cs="Arial"/>
          <w:sz w:val="20"/>
          <w:szCs w:val="20"/>
          <w:lang w:val="en-GB"/>
        </w:rPr>
        <w:t>-</w:t>
      </w:r>
      <w:ins w:id="136" w:author="Conroy, Simon (Dr.)" w:date="2016-09-07T10:30:00Z">
        <w:r w:rsidR="003F3FFE">
          <w:rPr>
            <w:rFonts w:ascii="Arial" w:hAnsi="Arial" w:cs="Arial"/>
            <w:sz w:val="20"/>
            <w:szCs w:val="20"/>
            <w:lang w:val="en-GB"/>
          </w:rPr>
          <w:t xml:space="preserve"> </w:t>
        </w:r>
      </w:ins>
      <w:r w:rsidRPr="00722349">
        <w:rPr>
          <w:rFonts w:ascii="Arial" w:hAnsi="Arial" w:cs="Arial"/>
          <w:sz w:val="20"/>
          <w:szCs w:val="20"/>
          <w:lang w:val="en-GB"/>
        </w:rPr>
        <w:t>a finding which is consistent with literature</w:t>
      </w:r>
      <w:r w:rsidR="00C97EF7" w:rsidRPr="00722349">
        <w:rPr>
          <w:rFonts w:ascii="Arial" w:hAnsi="Arial" w:cs="Arial"/>
          <w:sz w:val="20"/>
          <w:szCs w:val="20"/>
          <w:lang w:val="en-GB"/>
        </w:rPr>
        <w:t xml:space="preserve"> </w:t>
      </w:r>
      <w:r w:rsidR="00C97EF7" w:rsidRPr="00722349">
        <w:rPr>
          <w:rFonts w:ascii="Arial" w:hAnsi="Arial" w:cs="Arial"/>
          <w:sz w:val="20"/>
          <w:szCs w:val="20"/>
          <w:lang w:val="en-GB"/>
        </w:rPr>
        <w:fldChar w:fldCharType="begin">
          <w:fldData xml:space="preserve">PEVuZE5vdGU+PENpdGU+PEF1dGhvcj5Id2FuZzwvQXV0aG9yPjxZZWFyPjIwMDc8L1llYXI+PFJl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</w:fldData>
        </w:fldChar>
      </w:r>
      <w:r w:rsidR="00C66317">
        <w:rPr>
          <w:rFonts w:ascii="Arial" w:hAnsi="Arial" w:cs="Arial"/>
          <w:sz w:val="20"/>
          <w:szCs w:val="20"/>
          <w:lang w:val="en-GB"/>
        </w:rPr>
        <w:instrText xml:space="preserve"> ADDIN EN.CITE </w:instrText>
      </w:r>
      <w:r w:rsidR="00C66317">
        <w:rPr>
          <w:rFonts w:ascii="Arial" w:hAnsi="Arial" w:cs="Arial"/>
          <w:sz w:val="20"/>
          <w:szCs w:val="20"/>
          <w:lang w:val="en-GB"/>
        </w:rPr>
        <w:fldChar w:fldCharType="begin">
          <w:fldData xml:space="preserve">PEVuZE5vdGU+PENpdGU+PEF1dGhvcj5Id2FuZzwvQXV0aG9yPjxZZWFyPjIwMDc8L1llYXI+PFJl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</w:fldData>
        </w:fldChar>
      </w:r>
      <w:r w:rsidR="00C66317">
        <w:rPr>
          <w:rFonts w:ascii="Arial" w:hAnsi="Arial" w:cs="Arial"/>
          <w:sz w:val="20"/>
          <w:szCs w:val="20"/>
          <w:lang w:val="en-GB"/>
        </w:rPr>
        <w:instrText xml:space="preserve"> ADDIN EN.CITE.DATA </w:instrText>
      </w:r>
      <w:r w:rsidR="00C66317">
        <w:rPr>
          <w:rFonts w:ascii="Arial" w:hAnsi="Arial" w:cs="Arial"/>
          <w:sz w:val="20"/>
          <w:szCs w:val="20"/>
          <w:lang w:val="en-GB"/>
        </w:rPr>
      </w:r>
      <w:r w:rsidR="00C66317">
        <w:rPr>
          <w:rFonts w:ascii="Arial" w:hAnsi="Arial" w:cs="Arial"/>
          <w:sz w:val="20"/>
          <w:szCs w:val="20"/>
          <w:lang w:val="en-GB"/>
        </w:rPr>
        <w:fldChar w:fldCharType="end"/>
      </w:r>
      <w:r w:rsidR="00C97EF7" w:rsidRPr="00722349">
        <w:rPr>
          <w:rFonts w:ascii="Arial" w:hAnsi="Arial" w:cs="Arial"/>
          <w:sz w:val="20"/>
          <w:szCs w:val="20"/>
          <w:lang w:val="en-GB"/>
        </w:rPr>
      </w:r>
      <w:r w:rsidR="00C97EF7" w:rsidRPr="00722349">
        <w:rPr>
          <w:rFonts w:ascii="Arial" w:hAnsi="Arial" w:cs="Arial"/>
          <w:sz w:val="20"/>
          <w:szCs w:val="20"/>
          <w:lang w:val="en-GB"/>
        </w:rPr>
        <w:fldChar w:fldCharType="separate"/>
      </w:r>
      <w:r w:rsidR="00C66317">
        <w:rPr>
          <w:rFonts w:ascii="Arial" w:hAnsi="Arial" w:cs="Arial"/>
          <w:noProof/>
          <w:sz w:val="20"/>
          <w:szCs w:val="20"/>
          <w:lang w:val="en-GB"/>
        </w:rPr>
        <w:t>[36, 37]</w:t>
      </w:r>
      <w:r w:rsidR="00C97EF7" w:rsidRPr="00722349">
        <w:rPr>
          <w:rFonts w:ascii="Arial" w:hAnsi="Arial" w:cs="Arial"/>
          <w:sz w:val="20"/>
          <w:szCs w:val="20"/>
          <w:lang w:val="en-GB"/>
        </w:rPr>
        <w:fldChar w:fldCharType="end"/>
      </w:r>
      <w:r w:rsidRPr="00722349">
        <w:rPr>
          <w:rFonts w:ascii="Arial" w:hAnsi="Arial" w:cs="Arial"/>
          <w:sz w:val="20"/>
          <w:szCs w:val="20"/>
          <w:lang w:val="en-GB"/>
        </w:rPr>
        <w:t xml:space="preserve">. </w:t>
      </w:r>
      <w:r w:rsidR="00BB6911" w:rsidRPr="00722349">
        <w:rPr>
          <w:rFonts w:ascii="Arial" w:hAnsi="Arial" w:cs="Arial"/>
          <w:sz w:val="20"/>
          <w:szCs w:val="20"/>
          <w:lang w:val="en-GB"/>
        </w:rPr>
        <w:t>Inadequate infrastructure</w:t>
      </w:r>
      <w:r w:rsidRPr="00722349">
        <w:rPr>
          <w:rFonts w:ascii="Arial" w:hAnsi="Arial" w:cs="Arial"/>
          <w:sz w:val="20"/>
          <w:szCs w:val="20"/>
          <w:lang w:val="en-GB"/>
        </w:rPr>
        <w:t xml:space="preserve"> could expose </w:t>
      </w:r>
      <w:r w:rsidR="003A3FDE">
        <w:rPr>
          <w:rFonts w:ascii="Arial" w:hAnsi="Arial" w:cs="Arial"/>
          <w:sz w:val="20"/>
          <w:szCs w:val="20"/>
          <w:lang w:val="en-GB"/>
        </w:rPr>
        <w:t xml:space="preserve">vulnerable </w:t>
      </w:r>
      <w:r w:rsidRPr="00722349">
        <w:rPr>
          <w:rFonts w:ascii="Arial" w:hAnsi="Arial" w:cs="Arial"/>
          <w:sz w:val="20"/>
          <w:szCs w:val="20"/>
          <w:lang w:val="en-GB"/>
        </w:rPr>
        <w:t>patients to adverse events, e.g. the development of pressure sore</w:t>
      </w:r>
      <w:ins w:id="137" w:author="Conroy, Simon (Dr.)" w:date="2016-09-07T10:31:00Z">
        <w:r w:rsidR="003F3FFE">
          <w:rPr>
            <w:rFonts w:ascii="Arial" w:hAnsi="Arial" w:cs="Arial"/>
            <w:sz w:val="20"/>
            <w:szCs w:val="20"/>
            <w:lang w:val="en-GB"/>
          </w:rPr>
          <w:t>s</w:t>
        </w:r>
      </w:ins>
      <w:r w:rsidRPr="00722349">
        <w:rPr>
          <w:rFonts w:ascii="Arial" w:hAnsi="Arial" w:cs="Arial"/>
          <w:sz w:val="20"/>
          <w:szCs w:val="20"/>
          <w:lang w:val="en-GB"/>
        </w:rPr>
        <w:t xml:space="preserve"> when waiting long time on </w:t>
      </w:r>
      <w:r w:rsidR="000D559A" w:rsidRPr="00722349">
        <w:rPr>
          <w:rFonts w:ascii="Arial" w:hAnsi="Arial" w:cs="Arial"/>
          <w:sz w:val="20"/>
          <w:szCs w:val="20"/>
          <w:lang w:val="en-GB"/>
        </w:rPr>
        <w:t xml:space="preserve">a </w:t>
      </w:r>
      <w:r w:rsidRPr="00722349">
        <w:rPr>
          <w:rFonts w:ascii="Arial" w:hAnsi="Arial" w:cs="Arial"/>
          <w:sz w:val="20"/>
          <w:szCs w:val="20"/>
          <w:lang w:val="en-GB"/>
        </w:rPr>
        <w:t xml:space="preserve">stretcher. Some </w:t>
      </w:r>
      <w:r w:rsidR="00C67551" w:rsidRPr="00722349">
        <w:rPr>
          <w:rFonts w:ascii="Arial" w:hAnsi="Arial" w:cs="Arial"/>
          <w:sz w:val="20"/>
          <w:szCs w:val="20"/>
          <w:lang w:val="en-GB"/>
        </w:rPr>
        <w:t>studies report</w:t>
      </w:r>
      <w:r w:rsidRPr="00722349">
        <w:rPr>
          <w:rFonts w:ascii="Arial" w:hAnsi="Arial" w:cs="Arial"/>
          <w:sz w:val="20"/>
          <w:szCs w:val="20"/>
          <w:lang w:val="en-GB"/>
        </w:rPr>
        <w:t xml:space="preserve"> that emergency caregivers are concerned by the challenge of managing older patients</w:t>
      </w:r>
      <w:r w:rsidR="00BB6911" w:rsidRPr="00722349">
        <w:rPr>
          <w:rFonts w:ascii="Arial" w:hAnsi="Arial" w:cs="Arial"/>
          <w:sz w:val="20"/>
          <w:szCs w:val="20"/>
          <w:lang w:val="en-GB"/>
        </w:rPr>
        <w:t xml:space="preserve"> with complex care needs</w:t>
      </w:r>
      <w:r w:rsidRPr="00722349">
        <w:rPr>
          <w:rFonts w:ascii="Arial" w:hAnsi="Arial" w:cs="Arial"/>
          <w:sz w:val="20"/>
          <w:szCs w:val="20"/>
          <w:lang w:val="en-GB"/>
        </w:rPr>
        <w:t xml:space="preserve">, and that they would like to receive more training in </w:t>
      </w:r>
      <w:r w:rsidR="0084026E" w:rsidRPr="00722349">
        <w:rPr>
          <w:rFonts w:ascii="Arial" w:hAnsi="Arial" w:cs="Arial"/>
          <w:sz w:val="20"/>
          <w:szCs w:val="20"/>
          <w:lang w:val="en-GB"/>
        </w:rPr>
        <w:t xml:space="preserve">the concept of senior friendly </w:t>
      </w:r>
      <w:r w:rsidRPr="00722349">
        <w:rPr>
          <w:rFonts w:ascii="Arial" w:hAnsi="Arial" w:cs="Arial"/>
          <w:sz w:val="20"/>
          <w:szCs w:val="20"/>
          <w:lang w:val="en-GB"/>
        </w:rPr>
        <w:t xml:space="preserve">emergency medicine </w:t>
      </w:r>
      <w:r w:rsidR="009F7557" w:rsidRPr="00722349">
        <w:rPr>
          <w:rFonts w:ascii="Arial" w:hAnsi="Arial" w:cs="Arial"/>
          <w:sz w:val="20"/>
          <w:szCs w:val="20"/>
          <w:lang w:val="en-GB"/>
        </w:rPr>
        <w:fldChar w:fldCharType="begin">
          <w:fldData xml:space="preserve">PEVuZE5vdGU+PENpdGU+PEF1dGhvcj5TY2h1bWFjaGVyPC9BdXRob3I+PFllYXI+MjAwNjwvWWVh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</w:fldData>
        </w:fldChar>
      </w:r>
      <w:r w:rsidR="00C66317">
        <w:rPr>
          <w:rFonts w:ascii="Arial" w:hAnsi="Arial" w:cs="Arial"/>
          <w:sz w:val="20"/>
          <w:szCs w:val="20"/>
          <w:lang w:val="en-GB"/>
        </w:rPr>
        <w:instrText xml:space="preserve"> ADDIN EN.CITE </w:instrText>
      </w:r>
      <w:r w:rsidR="00C66317">
        <w:rPr>
          <w:rFonts w:ascii="Arial" w:hAnsi="Arial" w:cs="Arial"/>
          <w:sz w:val="20"/>
          <w:szCs w:val="20"/>
          <w:lang w:val="en-GB"/>
        </w:rPr>
        <w:fldChar w:fldCharType="begin">
          <w:fldData xml:space="preserve">PEVuZE5vdGU+PENpdGU+PEF1dGhvcj5TY2h1bWFjaGVyPC9BdXRob3I+PFllYXI+MjAwNjwvWWVh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</w:fldData>
        </w:fldChar>
      </w:r>
      <w:r w:rsidR="00C66317">
        <w:rPr>
          <w:rFonts w:ascii="Arial" w:hAnsi="Arial" w:cs="Arial"/>
          <w:sz w:val="20"/>
          <w:szCs w:val="20"/>
          <w:lang w:val="en-GB"/>
        </w:rPr>
        <w:instrText xml:space="preserve"> ADDIN EN.CITE.DATA </w:instrText>
      </w:r>
      <w:r w:rsidR="00C66317">
        <w:rPr>
          <w:rFonts w:ascii="Arial" w:hAnsi="Arial" w:cs="Arial"/>
          <w:sz w:val="20"/>
          <w:szCs w:val="20"/>
          <w:lang w:val="en-GB"/>
        </w:rPr>
      </w:r>
      <w:r w:rsidR="00C66317">
        <w:rPr>
          <w:rFonts w:ascii="Arial" w:hAnsi="Arial" w:cs="Arial"/>
          <w:sz w:val="20"/>
          <w:szCs w:val="20"/>
          <w:lang w:val="en-GB"/>
        </w:rPr>
        <w:fldChar w:fldCharType="end"/>
      </w:r>
      <w:r w:rsidR="009F7557" w:rsidRPr="00722349">
        <w:rPr>
          <w:rFonts w:ascii="Arial" w:hAnsi="Arial" w:cs="Arial"/>
          <w:sz w:val="20"/>
          <w:szCs w:val="20"/>
          <w:lang w:val="en-GB"/>
        </w:rPr>
      </w:r>
      <w:r w:rsidR="009F7557" w:rsidRPr="00722349">
        <w:rPr>
          <w:rFonts w:ascii="Arial" w:hAnsi="Arial" w:cs="Arial"/>
          <w:sz w:val="20"/>
          <w:szCs w:val="20"/>
          <w:lang w:val="en-GB"/>
        </w:rPr>
        <w:fldChar w:fldCharType="separate"/>
      </w:r>
      <w:r w:rsidR="00C66317">
        <w:rPr>
          <w:rFonts w:ascii="Arial" w:hAnsi="Arial" w:cs="Arial"/>
          <w:noProof/>
          <w:sz w:val="20"/>
          <w:szCs w:val="20"/>
          <w:lang w:val="en-GB"/>
        </w:rPr>
        <w:t>[38, 39]</w:t>
      </w:r>
      <w:r w:rsidR="009F7557" w:rsidRPr="00722349">
        <w:rPr>
          <w:rFonts w:ascii="Arial" w:hAnsi="Arial" w:cs="Arial"/>
          <w:sz w:val="20"/>
          <w:szCs w:val="20"/>
          <w:lang w:val="en-GB"/>
        </w:rPr>
        <w:fldChar w:fldCharType="end"/>
      </w:r>
      <w:r w:rsidR="0077168C" w:rsidRPr="00722349">
        <w:rPr>
          <w:rFonts w:ascii="Arial" w:hAnsi="Arial" w:cs="Arial"/>
          <w:sz w:val="20"/>
          <w:szCs w:val="20"/>
          <w:lang w:val="en-GB"/>
        </w:rPr>
        <w:t>. Prendergast</w:t>
      </w:r>
      <w:r w:rsidRPr="00722349">
        <w:rPr>
          <w:rFonts w:ascii="Arial" w:hAnsi="Arial" w:cs="Arial"/>
          <w:sz w:val="20"/>
          <w:szCs w:val="20"/>
          <w:lang w:val="en-GB"/>
        </w:rPr>
        <w:t>s</w:t>
      </w:r>
      <w:r w:rsidR="0077168C" w:rsidRPr="00722349">
        <w:rPr>
          <w:rFonts w:ascii="Arial" w:hAnsi="Arial" w:cs="Arial"/>
          <w:sz w:val="20"/>
          <w:szCs w:val="20"/>
          <w:lang w:val="en-GB"/>
        </w:rPr>
        <w:t>’</w:t>
      </w:r>
      <w:r w:rsidRPr="00722349">
        <w:rPr>
          <w:rFonts w:ascii="Arial" w:hAnsi="Arial" w:cs="Arial"/>
          <w:sz w:val="20"/>
          <w:szCs w:val="20"/>
          <w:lang w:val="en-GB"/>
        </w:rPr>
        <w:t xml:space="preserve"> study </w:t>
      </w:r>
      <w:r w:rsidR="003A3FDE">
        <w:rPr>
          <w:rFonts w:ascii="Arial" w:hAnsi="Arial" w:cs="Arial"/>
          <w:sz w:val="20"/>
          <w:szCs w:val="20"/>
          <w:lang w:val="en-GB"/>
        </w:rPr>
        <w:t>demonstrated</w:t>
      </w:r>
      <w:r w:rsidRPr="00722349">
        <w:rPr>
          <w:rFonts w:ascii="Arial" w:hAnsi="Arial" w:cs="Arial"/>
          <w:sz w:val="20"/>
          <w:szCs w:val="20"/>
          <w:lang w:val="en-GB"/>
        </w:rPr>
        <w:t xml:space="preserve"> that</w:t>
      </w:r>
      <w:r w:rsidR="00BD7BFA">
        <w:rPr>
          <w:rFonts w:ascii="Arial" w:hAnsi="Arial" w:cs="Arial"/>
          <w:sz w:val="20"/>
          <w:szCs w:val="20"/>
          <w:lang w:val="en-GB"/>
        </w:rPr>
        <w:t xml:space="preserve"> a</w:t>
      </w:r>
      <w:r w:rsidRPr="00722349">
        <w:rPr>
          <w:rFonts w:ascii="Arial" w:hAnsi="Arial" w:cs="Arial"/>
          <w:sz w:val="20"/>
          <w:szCs w:val="20"/>
          <w:lang w:val="en-GB"/>
        </w:rPr>
        <w:t xml:space="preserve"> hands-on approach is the preferred </w:t>
      </w:r>
      <w:r w:rsidR="00BD7BFA" w:rsidRPr="00292A0C">
        <w:rPr>
          <w:rFonts w:ascii="Arial" w:hAnsi="Arial" w:cs="Arial"/>
          <w:color w:val="FF0000"/>
          <w:sz w:val="20"/>
          <w:szCs w:val="20"/>
          <w:lang w:val="en-GB"/>
        </w:rPr>
        <w:t xml:space="preserve">learning </w:t>
      </w:r>
      <w:r w:rsidRPr="00722349">
        <w:rPr>
          <w:rFonts w:ascii="Arial" w:hAnsi="Arial" w:cs="Arial"/>
          <w:sz w:val="20"/>
          <w:szCs w:val="20"/>
          <w:lang w:val="en-GB"/>
        </w:rPr>
        <w:lastRenderedPageBreak/>
        <w:t xml:space="preserve">model </w:t>
      </w:r>
      <w:r w:rsidR="00BD7BFA" w:rsidRPr="00292A0C">
        <w:rPr>
          <w:rFonts w:ascii="Arial" w:hAnsi="Arial" w:cs="Arial"/>
          <w:color w:val="FF0000"/>
          <w:sz w:val="20"/>
          <w:szCs w:val="20"/>
          <w:lang w:val="en-GB"/>
        </w:rPr>
        <w:t>for</w:t>
      </w:r>
      <w:r w:rsidRPr="00292A0C">
        <w:rPr>
          <w:rFonts w:ascii="Arial" w:hAnsi="Arial" w:cs="Arial"/>
          <w:color w:val="FF0000"/>
          <w:sz w:val="20"/>
          <w:szCs w:val="20"/>
          <w:lang w:val="en-GB"/>
        </w:rPr>
        <w:t xml:space="preserve"> e</w:t>
      </w:r>
      <w:r w:rsidRPr="00722349">
        <w:rPr>
          <w:rFonts w:ascii="Arial" w:hAnsi="Arial" w:cs="Arial"/>
          <w:sz w:val="20"/>
          <w:szCs w:val="20"/>
          <w:lang w:val="en-GB"/>
        </w:rPr>
        <w:t xml:space="preserve">mergency caregivers </w:t>
      </w:r>
      <w:r w:rsidR="009F7557" w:rsidRPr="00722349">
        <w:rPr>
          <w:rFonts w:ascii="Arial" w:hAnsi="Arial" w:cs="Arial"/>
          <w:sz w:val="20"/>
          <w:szCs w:val="20"/>
          <w:lang w:val="en-GB"/>
        </w:rPr>
        <w:fldChar w:fldCharType="begin"/>
      </w:r>
      <w:r w:rsidR="00C66317">
        <w:rPr>
          <w:rFonts w:ascii="Arial" w:hAnsi="Arial" w:cs="Arial"/>
          <w:sz w:val="20"/>
          <w:szCs w:val="20"/>
          <w:lang w:val="en-GB"/>
        </w:rPr>
        <w:instrText xml:space="preserve"> ADDIN EN.CITE &lt;EndNote&gt;&lt;Cite&gt;&lt;Author&gt;Prendergast&lt;/Author&gt;&lt;Year&gt;2010&lt;/Year&gt;&lt;RecNum&gt;6690&lt;/RecNum&gt;&lt;DisplayText&gt;[39]&lt;/DisplayText&gt;&lt;record&gt;&lt;rec-number&gt;6690&lt;/rec-number&gt;&lt;foreign-keys&gt;&lt;key app="EN" db-id="v0ae2z0a7r90tlert03ppfvaapzdaewepdvs" timestamp="1449228563"&gt;6690&lt;/key&gt;&lt;/foreign-keys&gt;&lt;ref-type name="Journal Article"&gt;17&lt;/ref-type&gt;&lt;contributors&gt;&lt;authors&gt;&lt;author&gt;Prendergast, H. M.&lt;/author&gt;&lt;author&gt;Jurivich, D.&lt;/author&gt;&lt;author&gt;Edison, M.&lt;/author&gt;&lt;author&gt;Bunney, E. B.&lt;/author&gt;&lt;author&gt;Williams, J.&lt;/author&gt;&lt;author&gt;Schlichting, A.&lt;/author&gt;&lt;/authors&gt;&lt;/contributors&gt;&lt;auth-address&gt;Department of Emergency Medicine, University of Illinois Medical Center, Chicago, Illinois 60612, USA.&lt;/auth-address&gt;&lt;titles&gt;&lt;title&gt;Preparing the front line for the increase in the aging population: geriatric curriculum development for an emergency medicine residency program&lt;/title&gt;&lt;secondary-title&gt;J Emerg Med&lt;/secondary-title&gt;&lt;alt-title&gt;The Journal of emergency medicine&lt;/alt-title&gt;&lt;/titles&gt;&lt;periodical&gt;&lt;full-title&gt;J Emerg Med&lt;/full-title&gt;&lt;abbr-1&gt;The Journal of emergency medicine&lt;/abbr-1&gt;&lt;/periodical&gt;&lt;alt-periodical&gt;&lt;full-title&gt;J Emerg Med&lt;/full-title&gt;&lt;abbr-1&gt;The Journal of emergency medicine&lt;/abbr-1&gt;&lt;/alt-periodical&gt;&lt;pages&gt;386-92&lt;/pages&gt;&lt;volume&gt;38&lt;/volume&gt;&lt;number&gt;3&lt;/number&gt;&lt;edition&gt;2008/11/26&lt;/edition&gt;&lt;keywords&gt;&lt;keyword&gt;Attitude of Health Personnel&lt;/keyword&gt;&lt;keyword&gt;Clinical Competence&lt;/keyword&gt;&lt;keyword&gt;*Curriculum&lt;/keyword&gt;&lt;keyword&gt;Emergency Medicine/*education&lt;/keyword&gt;&lt;keyword&gt;Geriatrics/*education&lt;/keyword&gt;&lt;keyword&gt;Humans&lt;/keyword&gt;&lt;keyword&gt;*Internship and Residency&lt;/keyword&gt;&lt;keyword&gt;United States&lt;/keyword&gt;&lt;/keywords&gt;&lt;dates&gt;&lt;year&gt;2010&lt;/year&gt;&lt;pub-dates&gt;&lt;date&gt;Apr&lt;/date&gt;&lt;/pub-dates&gt;&lt;/dates&gt;&lt;isbn&gt;0736-4679 (Print)&amp;#xD;0736-4679&lt;/isbn&gt;&lt;accession-num&gt;19028039&lt;/accession-num&gt;&lt;urls&gt;&lt;/urls&gt;&lt;electronic-resource-num&gt;10.1016/j.jemermed.2008.05.003&lt;/electronic-resource-num&gt;&lt;remote-database-provider&gt;NLM&lt;/remote-database-provider&gt;&lt;language&gt;eng&lt;/language&gt;&lt;/record&gt;&lt;/Cite&gt;&lt;/EndNote&gt;</w:instrText>
      </w:r>
      <w:r w:rsidR="009F7557" w:rsidRPr="00722349">
        <w:rPr>
          <w:rFonts w:ascii="Arial" w:hAnsi="Arial" w:cs="Arial"/>
          <w:sz w:val="20"/>
          <w:szCs w:val="20"/>
          <w:lang w:val="en-GB"/>
        </w:rPr>
        <w:fldChar w:fldCharType="separate"/>
      </w:r>
      <w:r w:rsidR="00C66317">
        <w:rPr>
          <w:rFonts w:ascii="Arial" w:hAnsi="Arial" w:cs="Arial"/>
          <w:noProof/>
          <w:sz w:val="20"/>
          <w:szCs w:val="20"/>
          <w:lang w:val="en-GB"/>
        </w:rPr>
        <w:t>[39]</w:t>
      </w:r>
      <w:r w:rsidR="009F7557" w:rsidRPr="00722349">
        <w:rPr>
          <w:rFonts w:ascii="Arial" w:hAnsi="Arial" w:cs="Arial"/>
          <w:sz w:val="20"/>
          <w:szCs w:val="20"/>
          <w:lang w:val="en-GB"/>
        </w:rPr>
        <w:fldChar w:fldCharType="end"/>
      </w:r>
      <w:r w:rsidRPr="00722349">
        <w:rPr>
          <w:rFonts w:ascii="Arial" w:hAnsi="Arial" w:cs="Arial"/>
          <w:sz w:val="20"/>
          <w:szCs w:val="20"/>
          <w:lang w:val="en-GB"/>
        </w:rPr>
        <w:t xml:space="preserve">. Geriatric consultation teams could play an important educational role, by disseminating geriatric knowledge </w:t>
      </w:r>
      <w:r w:rsidR="00BB6911" w:rsidRPr="00722349">
        <w:rPr>
          <w:rFonts w:ascii="Arial" w:hAnsi="Arial" w:cs="Arial"/>
          <w:sz w:val="20"/>
          <w:szCs w:val="20"/>
          <w:lang w:val="en-GB"/>
        </w:rPr>
        <w:t>(</w:t>
      </w:r>
      <w:r w:rsidRPr="00722349">
        <w:rPr>
          <w:rFonts w:ascii="Arial" w:hAnsi="Arial" w:cs="Arial"/>
          <w:sz w:val="20"/>
          <w:szCs w:val="20"/>
          <w:lang w:val="en-GB"/>
        </w:rPr>
        <w:t>including in the basic care needs of older people</w:t>
      </w:r>
      <w:r w:rsidR="00BB6911" w:rsidRPr="00722349">
        <w:rPr>
          <w:rFonts w:ascii="Arial" w:hAnsi="Arial" w:cs="Arial"/>
          <w:sz w:val="20"/>
          <w:szCs w:val="20"/>
          <w:lang w:val="en-GB"/>
        </w:rPr>
        <w:t>) and being role models in the ED</w:t>
      </w:r>
      <w:r w:rsidRPr="00722349">
        <w:rPr>
          <w:rFonts w:ascii="Arial" w:hAnsi="Arial" w:cs="Arial"/>
          <w:sz w:val="20"/>
          <w:szCs w:val="20"/>
          <w:lang w:val="en-GB"/>
        </w:rPr>
        <w:t>.</w:t>
      </w:r>
    </w:p>
    <w:p w14:paraId="4203C18D" w14:textId="77777777" w:rsidR="00B42380" w:rsidRDefault="00B42380" w:rsidP="00D847EC">
      <w:pPr>
        <w:spacing w:after="0" w:line="480" w:lineRule="auto"/>
        <w:jc w:val="both"/>
        <w:rPr>
          <w:rFonts w:ascii="Arial" w:hAnsi="Arial" w:cs="Arial"/>
          <w:sz w:val="20"/>
          <w:szCs w:val="20"/>
          <w:lang w:val="en-GB"/>
        </w:rPr>
      </w:pPr>
    </w:p>
    <w:p w14:paraId="4E578FDA" w14:textId="57CF0345" w:rsidR="00FF79F7" w:rsidRPr="0002560C" w:rsidRDefault="00FF79F7" w:rsidP="00FF79F7">
      <w:pPr>
        <w:spacing w:line="480" w:lineRule="auto"/>
        <w:jc w:val="both"/>
        <w:rPr>
          <w:color w:val="FF0000"/>
          <w:lang w:val="en-GB"/>
        </w:rPr>
      </w:pPr>
      <w:r w:rsidRPr="00FF79F7">
        <w:rPr>
          <w:rFonts w:ascii="Arial" w:hAnsi="Arial" w:cs="Arial"/>
          <w:sz w:val="20"/>
          <w:szCs w:val="20"/>
          <w:lang w:val="en-GB"/>
        </w:rPr>
        <w:t xml:space="preserve">The reported increase of geriatric involvement on the ED aligns with the idea of rethinking structures and </w:t>
      </w:r>
      <w:del w:id="138" w:author="Conroy, Simon (Dr.)" w:date="2016-09-07T10:31:00Z">
        <w:r w:rsidRPr="00FF79F7" w:rsidDel="003F3FFE">
          <w:rPr>
            <w:rFonts w:ascii="Arial" w:hAnsi="Arial" w:cs="Arial"/>
            <w:sz w:val="20"/>
            <w:szCs w:val="20"/>
            <w:lang w:val="en-GB"/>
          </w:rPr>
          <w:delText xml:space="preserve">procedures </w:delText>
        </w:r>
      </w:del>
      <w:ins w:id="139" w:author="Conroy, Simon (Dr.)" w:date="2016-09-07T10:31:00Z">
        <w:r w:rsidR="003F3FFE">
          <w:rPr>
            <w:rFonts w:ascii="Arial" w:hAnsi="Arial" w:cs="Arial"/>
            <w:sz w:val="20"/>
            <w:szCs w:val="20"/>
            <w:lang w:val="en-GB"/>
          </w:rPr>
          <w:t>processes</w:t>
        </w:r>
        <w:r w:rsidR="003F3FFE" w:rsidRPr="00FF79F7">
          <w:rPr>
            <w:rFonts w:ascii="Arial" w:hAnsi="Arial" w:cs="Arial"/>
            <w:sz w:val="20"/>
            <w:szCs w:val="20"/>
            <w:lang w:val="en-GB"/>
          </w:rPr>
          <w:t xml:space="preserve"> </w:t>
        </w:r>
      </w:ins>
      <w:r w:rsidRPr="00FF79F7">
        <w:rPr>
          <w:rFonts w:ascii="Arial" w:hAnsi="Arial" w:cs="Arial"/>
          <w:sz w:val="20"/>
          <w:szCs w:val="20"/>
          <w:lang w:val="en-GB"/>
        </w:rPr>
        <w:t>to optimi</w:t>
      </w:r>
      <w:ins w:id="140" w:author="Conroy, Simon (Dr.)" w:date="2016-09-07T10:31:00Z">
        <w:r w:rsidR="003F3FFE">
          <w:rPr>
            <w:rFonts w:ascii="Arial" w:hAnsi="Arial" w:cs="Arial"/>
            <w:sz w:val="20"/>
            <w:szCs w:val="20"/>
            <w:lang w:val="en-GB"/>
          </w:rPr>
          <w:t>s</w:t>
        </w:r>
      </w:ins>
      <w:del w:id="141" w:author="Conroy, Simon (Dr.)" w:date="2016-09-07T10:31:00Z">
        <w:r w:rsidRPr="00FF79F7" w:rsidDel="003F3FFE">
          <w:rPr>
            <w:rFonts w:ascii="Arial" w:hAnsi="Arial" w:cs="Arial"/>
            <w:sz w:val="20"/>
            <w:szCs w:val="20"/>
            <w:lang w:val="en-GB"/>
          </w:rPr>
          <w:delText>z</w:delText>
        </w:r>
      </w:del>
      <w:r w:rsidRPr="00FF79F7">
        <w:rPr>
          <w:rFonts w:ascii="Arial" w:hAnsi="Arial" w:cs="Arial"/>
          <w:sz w:val="20"/>
          <w:szCs w:val="20"/>
          <w:lang w:val="en-GB"/>
        </w:rPr>
        <w:t xml:space="preserve">e care for vulnerable older adults. As the classic ED model </w:t>
      </w:r>
      <w:r w:rsidR="00D7778C" w:rsidRPr="00FF79F7">
        <w:rPr>
          <w:rFonts w:ascii="Arial" w:hAnsi="Arial" w:cs="Arial"/>
          <w:sz w:val="20"/>
          <w:szCs w:val="20"/>
          <w:lang w:val="en-GB"/>
        </w:rPr>
        <w:t>focuses</w:t>
      </w:r>
      <w:r w:rsidRPr="00FF79F7">
        <w:rPr>
          <w:rFonts w:ascii="Arial" w:hAnsi="Arial" w:cs="Arial"/>
          <w:sz w:val="20"/>
          <w:szCs w:val="20"/>
          <w:lang w:val="en-GB"/>
        </w:rPr>
        <w:t xml:space="preserve"> on rapid assessment and referral</w:t>
      </w:r>
      <w:ins w:id="142" w:author="Conroy, Simon (Dr.)" w:date="2016-09-07T10:31:00Z">
        <w:r w:rsidR="003F3FFE">
          <w:rPr>
            <w:rFonts w:ascii="Arial" w:hAnsi="Arial" w:cs="Arial"/>
            <w:sz w:val="20"/>
            <w:szCs w:val="20"/>
            <w:lang w:val="en-GB"/>
          </w:rPr>
          <w:t>;</w:t>
        </w:r>
      </w:ins>
      <w:del w:id="143" w:author="Conroy, Simon (Dr.)" w:date="2016-09-07T10:31:00Z">
        <w:r w:rsidRPr="00FF79F7" w:rsidDel="003F3FFE">
          <w:rPr>
            <w:rFonts w:ascii="Arial" w:hAnsi="Arial" w:cs="Arial"/>
            <w:sz w:val="20"/>
            <w:szCs w:val="20"/>
            <w:lang w:val="en-GB"/>
          </w:rPr>
          <w:delText>,</w:delText>
        </w:r>
      </w:del>
      <w:r w:rsidRPr="00FF79F7">
        <w:rPr>
          <w:rFonts w:ascii="Arial" w:hAnsi="Arial" w:cs="Arial"/>
          <w:sz w:val="20"/>
          <w:szCs w:val="20"/>
          <w:lang w:val="en-GB"/>
        </w:rPr>
        <w:t xml:space="preserve"> an evolution toward</w:t>
      </w:r>
      <w:ins w:id="144" w:author="Conroy, Simon (Dr.)" w:date="2016-09-07T10:31:00Z">
        <w:r w:rsidR="003F3FFE">
          <w:rPr>
            <w:rFonts w:ascii="Arial" w:hAnsi="Arial" w:cs="Arial"/>
            <w:sz w:val="20"/>
            <w:szCs w:val="20"/>
            <w:lang w:val="en-GB"/>
          </w:rPr>
          <w:t>s</w:t>
        </w:r>
      </w:ins>
      <w:r w:rsidRPr="00FF79F7">
        <w:rPr>
          <w:rFonts w:ascii="Arial" w:hAnsi="Arial" w:cs="Arial"/>
          <w:sz w:val="20"/>
          <w:szCs w:val="20"/>
          <w:lang w:val="en-GB"/>
        </w:rPr>
        <w:t xml:space="preserve"> a geriatric ED care </w:t>
      </w:r>
      <w:del w:id="145" w:author="Conroy, Simon (Dr.)" w:date="2016-09-07T10:31:00Z">
        <w:r w:rsidRPr="00FF79F7" w:rsidDel="003F3FFE">
          <w:rPr>
            <w:rFonts w:ascii="Arial" w:hAnsi="Arial" w:cs="Arial"/>
            <w:sz w:val="20"/>
            <w:szCs w:val="20"/>
            <w:lang w:val="en-GB"/>
          </w:rPr>
          <w:delText>line</w:delText>
        </w:r>
      </w:del>
      <w:ins w:id="146" w:author="Conroy, Simon (Dr.)" w:date="2016-09-07T10:31:00Z">
        <w:r w:rsidR="003F3FFE">
          <w:rPr>
            <w:rFonts w:ascii="Arial" w:hAnsi="Arial" w:cs="Arial"/>
            <w:sz w:val="20"/>
            <w:szCs w:val="20"/>
            <w:lang w:val="en-GB"/>
          </w:rPr>
          <w:t>model</w:t>
        </w:r>
      </w:ins>
      <w:r w:rsidRPr="00FF79F7">
        <w:rPr>
          <w:rFonts w:ascii="Arial" w:hAnsi="Arial" w:cs="Arial"/>
          <w:sz w:val="20"/>
          <w:szCs w:val="20"/>
          <w:lang w:val="en-GB"/>
        </w:rPr>
        <w:t xml:space="preserve">, that addresses complexities among older patients, seems desirable. Providing continuity of care after the ED visit is an essential component of these initiatives, for both inpatients and patients discharged </w:t>
      </w:r>
      <w:del w:id="147" w:author="Conroy, Simon (Dr.)" w:date="2016-09-07T10:32:00Z">
        <w:r w:rsidRPr="00FF79F7" w:rsidDel="003F3FFE">
          <w:rPr>
            <w:rFonts w:ascii="Arial" w:hAnsi="Arial" w:cs="Arial"/>
            <w:sz w:val="20"/>
            <w:szCs w:val="20"/>
            <w:lang w:val="en-GB"/>
          </w:rPr>
          <w:delText>to primary care</w:delText>
        </w:r>
        <w:r w:rsidDel="003F3FFE">
          <w:rPr>
            <w:rFonts w:ascii="Arial" w:hAnsi="Arial" w:cs="Arial"/>
            <w:sz w:val="20"/>
            <w:szCs w:val="20"/>
            <w:lang w:val="en-GB"/>
          </w:rPr>
          <w:delText xml:space="preserve"> </w:delText>
        </w:r>
      </w:del>
      <w:r w:rsidRPr="008A7AF6">
        <w:rPr>
          <w:rFonts w:ascii="Arial" w:hAnsi="Arial" w:cs="Arial"/>
          <w:sz w:val="20"/>
          <w:szCs w:val="20"/>
          <w:lang w:val="en-GB"/>
        </w:rPr>
        <w:fldChar w:fldCharType="begin">
          <w:fldData xml:space="preserve">PEVuZE5vdGU+PENpdGU+PEF1dGhvcj5IZWduZXk8L0F1dGhvcj48WWVhcj4yMDA2PC9ZZWFyPjxS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</w:fldData>
        </w:fldChar>
      </w:r>
      <w:r w:rsidR="00C66317">
        <w:rPr>
          <w:rFonts w:ascii="Arial" w:hAnsi="Arial" w:cs="Arial"/>
          <w:sz w:val="20"/>
          <w:szCs w:val="20"/>
          <w:lang w:val="en-GB"/>
        </w:rPr>
        <w:instrText xml:space="preserve"> ADDIN EN.CITE </w:instrText>
      </w:r>
      <w:r w:rsidR="00C66317">
        <w:rPr>
          <w:rFonts w:ascii="Arial" w:hAnsi="Arial" w:cs="Arial"/>
          <w:sz w:val="20"/>
          <w:szCs w:val="20"/>
          <w:lang w:val="en-GB"/>
        </w:rPr>
        <w:fldChar w:fldCharType="begin">
          <w:fldData xml:space="preserve">PEVuZE5vdGU+PENpdGU+PEF1dGhvcj5IZWduZXk8L0F1dGhvcj48WWVhcj4yMDA2PC9ZZWFyPjxS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</w:fldData>
        </w:fldChar>
      </w:r>
      <w:r w:rsidR="00C66317">
        <w:rPr>
          <w:rFonts w:ascii="Arial" w:hAnsi="Arial" w:cs="Arial"/>
          <w:sz w:val="20"/>
          <w:szCs w:val="20"/>
          <w:lang w:val="en-GB"/>
        </w:rPr>
        <w:instrText xml:space="preserve"> ADDIN EN.CITE.DATA </w:instrText>
      </w:r>
      <w:r w:rsidR="00C66317">
        <w:rPr>
          <w:rFonts w:ascii="Arial" w:hAnsi="Arial" w:cs="Arial"/>
          <w:sz w:val="20"/>
          <w:szCs w:val="20"/>
          <w:lang w:val="en-GB"/>
        </w:rPr>
      </w:r>
      <w:r w:rsidR="00C66317">
        <w:rPr>
          <w:rFonts w:ascii="Arial" w:hAnsi="Arial" w:cs="Arial"/>
          <w:sz w:val="20"/>
          <w:szCs w:val="20"/>
          <w:lang w:val="en-GB"/>
        </w:rPr>
        <w:fldChar w:fldCharType="end"/>
      </w:r>
      <w:r w:rsidRPr="008A7AF6">
        <w:rPr>
          <w:rFonts w:ascii="Arial" w:hAnsi="Arial" w:cs="Arial"/>
          <w:sz w:val="20"/>
          <w:szCs w:val="20"/>
          <w:lang w:val="en-GB"/>
        </w:rPr>
      </w:r>
      <w:r w:rsidRPr="008A7AF6">
        <w:rPr>
          <w:rFonts w:ascii="Arial" w:hAnsi="Arial" w:cs="Arial"/>
          <w:sz w:val="20"/>
          <w:szCs w:val="20"/>
          <w:lang w:val="en-GB"/>
        </w:rPr>
        <w:fldChar w:fldCharType="separate"/>
      </w:r>
      <w:r w:rsidR="00C66317">
        <w:rPr>
          <w:rFonts w:ascii="Arial" w:hAnsi="Arial" w:cs="Arial"/>
          <w:noProof/>
          <w:sz w:val="20"/>
          <w:szCs w:val="20"/>
          <w:lang w:val="en-GB"/>
        </w:rPr>
        <w:t>[29, 31, 40, 41]</w:t>
      </w:r>
      <w:r w:rsidRPr="008A7AF6">
        <w:rPr>
          <w:rFonts w:ascii="Arial" w:hAnsi="Arial" w:cs="Arial"/>
          <w:sz w:val="20"/>
          <w:szCs w:val="20"/>
          <w:lang w:val="en-GB"/>
        </w:rPr>
        <w:fldChar w:fldCharType="end"/>
      </w:r>
      <w:r w:rsidRPr="00FF79F7">
        <w:rPr>
          <w:rFonts w:ascii="Arial" w:hAnsi="Arial" w:cs="Arial"/>
          <w:sz w:val="20"/>
          <w:szCs w:val="20"/>
          <w:lang w:val="en-GB"/>
        </w:rPr>
        <w:t xml:space="preserve">. For this purpose, a follow-up </w:t>
      </w:r>
      <w:del w:id="148" w:author="Conroy, Simon (Dr.)" w:date="2016-09-07T10:32:00Z">
        <w:r w:rsidRPr="00FF79F7" w:rsidDel="003F3FFE">
          <w:rPr>
            <w:rFonts w:ascii="Arial" w:hAnsi="Arial" w:cs="Arial"/>
            <w:sz w:val="20"/>
            <w:szCs w:val="20"/>
            <w:lang w:val="en-GB"/>
          </w:rPr>
          <w:delText xml:space="preserve">contact and/or a </w:delText>
        </w:r>
        <w:r w:rsidR="003F3FFE" w:rsidRPr="00FF79F7" w:rsidDel="003F3FFE">
          <w:rPr>
            <w:rFonts w:ascii="Arial" w:hAnsi="Arial" w:cs="Arial"/>
            <w:sz w:val="20"/>
            <w:szCs w:val="20"/>
            <w:lang w:val="en-GB"/>
          </w:rPr>
          <w:delText>Comprehensive Geriatric Assessment</w:delText>
        </w:r>
        <w:r w:rsidRPr="00FF79F7" w:rsidDel="003F3FFE">
          <w:rPr>
            <w:rFonts w:ascii="Arial" w:hAnsi="Arial" w:cs="Arial"/>
            <w:sz w:val="20"/>
            <w:szCs w:val="20"/>
            <w:lang w:val="en-GB"/>
          </w:rPr>
          <w:delText xml:space="preserve"> </w:delText>
        </w:r>
      </w:del>
      <w:r w:rsidRPr="00FF79F7">
        <w:rPr>
          <w:rFonts w:ascii="Arial" w:hAnsi="Arial" w:cs="Arial"/>
          <w:sz w:val="20"/>
          <w:szCs w:val="20"/>
          <w:lang w:val="en-GB"/>
        </w:rPr>
        <w:t xml:space="preserve">can be planned in a geriatric day hospital. This study </w:t>
      </w:r>
      <w:r w:rsidR="00B110AC" w:rsidRPr="00B110AC">
        <w:rPr>
          <w:rFonts w:ascii="Arial" w:hAnsi="Arial" w:cs="Arial"/>
          <w:color w:val="FF0000"/>
          <w:sz w:val="20"/>
          <w:szCs w:val="20"/>
          <w:lang w:val="en-GB"/>
        </w:rPr>
        <w:t>demonstrated</w:t>
      </w:r>
      <w:r w:rsidRPr="00FF79F7">
        <w:rPr>
          <w:rFonts w:ascii="Arial" w:hAnsi="Arial" w:cs="Arial"/>
          <w:sz w:val="20"/>
          <w:szCs w:val="20"/>
          <w:lang w:val="en-GB"/>
        </w:rPr>
        <w:t xml:space="preserve"> that already most of the surveyed hospitals allow a referral by the ED or by the general practitioner to the geriatric day hospital. </w:t>
      </w:r>
      <w:commentRangeStart w:id="149"/>
      <w:r w:rsidRPr="00FF79F7">
        <w:rPr>
          <w:rFonts w:ascii="Arial" w:hAnsi="Arial" w:cs="Arial"/>
          <w:sz w:val="20"/>
          <w:szCs w:val="20"/>
          <w:lang w:val="en-GB"/>
        </w:rPr>
        <w:t xml:space="preserve">Rapid geriatric evaluation in these outpatient clinics might prevent some of the frequent reported emergency (re)admission(s). </w:t>
      </w:r>
      <w:commentRangeEnd w:id="149"/>
      <w:r w:rsidR="003F3FFE">
        <w:rPr>
          <w:rStyle w:val="CommentReference"/>
        </w:rPr>
        <w:commentReference w:id="149"/>
      </w:r>
      <w:del w:id="150" w:author="Conroy, Simon (Dr.)" w:date="2016-09-07T10:33:00Z">
        <w:r w:rsidRPr="00FF79F7" w:rsidDel="003F3FFE">
          <w:rPr>
            <w:rFonts w:ascii="Arial" w:hAnsi="Arial" w:cs="Arial"/>
            <w:sz w:val="20"/>
            <w:szCs w:val="20"/>
            <w:lang w:val="en-GB"/>
          </w:rPr>
          <w:delText xml:space="preserve">General practitioners and </w:delText>
        </w:r>
        <w:r w:rsidR="00B110AC" w:rsidRPr="00B110AC" w:rsidDel="003F3FFE">
          <w:rPr>
            <w:rFonts w:ascii="Arial" w:hAnsi="Arial" w:cs="Arial"/>
            <w:color w:val="FF0000"/>
            <w:sz w:val="20"/>
            <w:szCs w:val="20"/>
            <w:lang w:val="en-GB"/>
          </w:rPr>
          <w:delText>Emergency</w:delText>
        </w:r>
        <w:r w:rsidRPr="00B110AC" w:rsidDel="003F3FFE">
          <w:rPr>
            <w:rFonts w:ascii="Arial" w:hAnsi="Arial" w:cs="Arial"/>
            <w:color w:val="FF0000"/>
            <w:sz w:val="20"/>
            <w:szCs w:val="20"/>
            <w:lang w:val="en-GB"/>
          </w:rPr>
          <w:delText xml:space="preserve"> physicians</w:delText>
        </w:r>
        <w:r w:rsidRPr="00FF79F7" w:rsidDel="003F3FFE">
          <w:rPr>
            <w:rFonts w:ascii="Arial" w:hAnsi="Arial" w:cs="Arial"/>
            <w:sz w:val="20"/>
            <w:szCs w:val="20"/>
            <w:lang w:val="en-GB"/>
          </w:rPr>
          <w:delText xml:space="preserve"> should be better informed about the assessment and care possibilities in geriatric day hospitals to avoid parallel emergency visits to day hospitals overwhelming the limited geriatric resources. </w:delText>
        </w:r>
        <w:r w:rsidR="004F36C1" w:rsidRPr="0002560C" w:rsidDel="003F3FFE">
          <w:rPr>
            <w:rFonts w:ascii="Arial" w:hAnsi="Arial" w:cs="Arial"/>
            <w:color w:val="FF0000"/>
            <w:sz w:val="20"/>
            <w:szCs w:val="20"/>
            <w:lang w:val="en-GB"/>
          </w:rPr>
          <w:delText>GS ha</w:delText>
        </w:r>
        <w:r w:rsidR="003644B7" w:rsidRPr="0002560C" w:rsidDel="003F3FFE">
          <w:rPr>
            <w:rFonts w:ascii="Arial" w:hAnsi="Arial" w:cs="Arial"/>
            <w:color w:val="FF0000"/>
            <w:sz w:val="20"/>
            <w:szCs w:val="20"/>
            <w:lang w:val="en-GB"/>
          </w:rPr>
          <w:delText>ve</w:delText>
        </w:r>
        <w:r w:rsidR="004F36C1" w:rsidRPr="0002560C" w:rsidDel="003F3FFE">
          <w:rPr>
            <w:rFonts w:ascii="Arial" w:hAnsi="Arial" w:cs="Arial"/>
            <w:color w:val="FF0000"/>
            <w:sz w:val="20"/>
            <w:szCs w:val="20"/>
            <w:lang w:val="en-GB"/>
          </w:rPr>
          <w:delText xml:space="preserve"> to take responsibility to ensure that general practitioners as well as ED caregivers are well informed about how to refer and what the criteria are.</w:delText>
        </w:r>
      </w:del>
    </w:p>
    <w:p w14:paraId="7AE1A23B" w14:textId="77777777" w:rsidR="00FF79F7" w:rsidRPr="00722349" w:rsidRDefault="00FF79F7" w:rsidP="00D847EC">
      <w:pPr>
        <w:spacing w:after="0" w:line="480" w:lineRule="auto"/>
        <w:jc w:val="both"/>
        <w:rPr>
          <w:rFonts w:ascii="Arial" w:hAnsi="Arial" w:cs="Arial"/>
          <w:sz w:val="20"/>
          <w:szCs w:val="20"/>
          <w:lang w:val="en-GB"/>
        </w:rPr>
      </w:pPr>
    </w:p>
    <w:p w14:paraId="79170F5C" w14:textId="310B51E6" w:rsidR="00304637" w:rsidRPr="00722349" w:rsidRDefault="002400CC"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The main limitation</w:t>
      </w:r>
      <w:r w:rsidR="00304637" w:rsidRPr="00722349">
        <w:rPr>
          <w:rFonts w:ascii="Arial" w:hAnsi="Arial" w:cs="Arial"/>
          <w:sz w:val="20"/>
          <w:szCs w:val="20"/>
          <w:lang w:val="en-GB"/>
        </w:rPr>
        <w:t xml:space="preserve"> of this study </w:t>
      </w:r>
      <w:r w:rsidRPr="00722349">
        <w:rPr>
          <w:rFonts w:ascii="Arial" w:hAnsi="Arial" w:cs="Arial"/>
          <w:sz w:val="20"/>
          <w:szCs w:val="20"/>
          <w:lang w:val="en-GB"/>
        </w:rPr>
        <w:t xml:space="preserve">is that </w:t>
      </w:r>
      <w:del w:id="151" w:author="Conroy, Simon (Dr.)" w:date="2016-09-07T10:33:00Z">
        <w:r w:rsidR="00BB6911" w:rsidRPr="00722349" w:rsidDel="003F3FFE">
          <w:rPr>
            <w:rFonts w:ascii="Arial" w:hAnsi="Arial" w:cs="Arial"/>
            <w:sz w:val="20"/>
            <w:szCs w:val="20"/>
            <w:lang w:val="en-GB"/>
          </w:rPr>
          <w:delText xml:space="preserve">- </w:delText>
        </w:r>
        <w:r w:rsidRPr="00722349" w:rsidDel="003F3FFE">
          <w:rPr>
            <w:rFonts w:ascii="Arial" w:hAnsi="Arial" w:cs="Arial"/>
            <w:sz w:val="20"/>
            <w:szCs w:val="20"/>
            <w:lang w:val="en-GB"/>
          </w:rPr>
          <w:delText>although the primary aim of the study was to involve the opinion</w:delText>
        </w:r>
        <w:r w:rsidR="00D50FB2" w:rsidRPr="00722349" w:rsidDel="003F3FFE">
          <w:rPr>
            <w:rFonts w:ascii="Arial" w:hAnsi="Arial" w:cs="Arial"/>
            <w:sz w:val="20"/>
            <w:szCs w:val="20"/>
            <w:lang w:val="en-GB"/>
          </w:rPr>
          <w:delText>s</w:delText>
        </w:r>
        <w:r w:rsidRPr="00722349" w:rsidDel="003F3FFE">
          <w:rPr>
            <w:rFonts w:ascii="Arial" w:hAnsi="Arial" w:cs="Arial"/>
            <w:sz w:val="20"/>
            <w:szCs w:val="20"/>
            <w:lang w:val="en-GB"/>
          </w:rPr>
          <w:delText xml:space="preserve"> of the heads of </w:delText>
        </w:r>
        <w:r w:rsidRPr="0002560C" w:rsidDel="003F3FFE">
          <w:rPr>
            <w:rFonts w:ascii="Arial" w:hAnsi="Arial" w:cs="Arial"/>
            <w:color w:val="FF0000"/>
            <w:sz w:val="20"/>
            <w:szCs w:val="20"/>
            <w:lang w:val="en-GB"/>
          </w:rPr>
          <w:delText>the EDs</w:delText>
        </w:r>
        <w:r w:rsidR="00BB6911" w:rsidRPr="0002560C" w:rsidDel="003F3FFE">
          <w:rPr>
            <w:rFonts w:ascii="Arial" w:hAnsi="Arial" w:cs="Arial"/>
            <w:color w:val="FF0000"/>
            <w:sz w:val="20"/>
            <w:szCs w:val="20"/>
            <w:lang w:val="en-GB"/>
          </w:rPr>
          <w:delText xml:space="preserve"> </w:delText>
        </w:r>
        <w:r w:rsidR="006522D6" w:rsidRPr="0002560C" w:rsidDel="003F3FFE">
          <w:rPr>
            <w:rFonts w:ascii="Arial" w:hAnsi="Arial" w:cs="Arial"/>
            <w:color w:val="FF0000"/>
            <w:sz w:val="20"/>
            <w:szCs w:val="20"/>
            <w:lang w:val="en-GB"/>
          </w:rPr>
          <w:delText>–</w:delText>
        </w:r>
        <w:r w:rsidRPr="0002560C" w:rsidDel="003F3FFE">
          <w:rPr>
            <w:rFonts w:ascii="Arial" w:hAnsi="Arial" w:cs="Arial"/>
            <w:color w:val="FF0000"/>
            <w:sz w:val="20"/>
            <w:szCs w:val="20"/>
            <w:lang w:val="en-GB"/>
          </w:rPr>
          <w:delText xml:space="preserve"> </w:delText>
        </w:r>
      </w:del>
      <w:r w:rsidR="006522D6" w:rsidRPr="0002560C">
        <w:rPr>
          <w:rFonts w:ascii="Arial" w:hAnsi="Arial" w:cs="Arial"/>
          <w:color w:val="FF0000"/>
          <w:sz w:val="20"/>
          <w:szCs w:val="20"/>
          <w:lang w:val="en-GB"/>
        </w:rPr>
        <w:t xml:space="preserve">analysis of the ED </w:t>
      </w:r>
      <w:r w:rsidR="00795B2D" w:rsidRPr="0002560C">
        <w:rPr>
          <w:rFonts w:ascii="Arial" w:hAnsi="Arial" w:cs="Arial"/>
          <w:color w:val="FF0000"/>
          <w:sz w:val="20"/>
          <w:szCs w:val="20"/>
          <w:lang w:val="en-GB"/>
        </w:rPr>
        <w:t>physicians’</w:t>
      </w:r>
      <w:r w:rsidR="006522D6" w:rsidRPr="0002560C">
        <w:rPr>
          <w:rFonts w:ascii="Arial" w:hAnsi="Arial" w:cs="Arial"/>
          <w:color w:val="FF0000"/>
          <w:sz w:val="20"/>
          <w:szCs w:val="20"/>
          <w:lang w:val="en-GB"/>
        </w:rPr>
        <w:t xml:space="preserve"> views was not feasible due to non-response or many missing data. </w:t>
      </w:r>
      <w:r w:rsidRPr="00722349">
        <w:rPr>
          <w:rFonts w:ascii="Arial" w:hAnsi="Arial" w:cs="Arial"/>
          <w:sz w:val="20"/>
          <w:szCs w:val="20"/>
          <w:lang w:val="en-GB"/>
        </w:rPr>
        <w:t>The reason for this low response is related to a political disagreement apart from this study</w:t>
      </w:r>
      <w:r w:rsidR="00BB6911" w:rsidRPr="00722349">
        <w:rPr>
          <w:rFonts w:ascii="Arial" w:hAnsi="Arial" w:cs="Arial"/>
          <w:sz w:val="20"/>
          <w:szCs w:val="20"/>
          <w:lang w:val="en-GB"/>
        </w:rPr>
        <w:t>, and as a consequence</w:t>
      </w:r>
      <w:r w:rsidRPr="00722349">
        <w:rPr>
          <w:rFonts w:ascii="Arial" w:hAnsi="Arial" w:cs="Arial"/>
          <w:sz w:val="20"/>
          <w:szCs w:val="20"/>
          <w:lang w:val="en-GB"/>
        </w:rPr>
        <w:t xml:space="preserve"> </w:t>
      </w:r>
      <w:r w:rsidR="00304637" w:rsidRPr="00722349">
        <w:rPr>
          <w:rFonts w:ascii="Arial" w:hAnsi="Arial" w:cs="Arial"/>
          <w:sz w:val="20"/>
          <w:szCs w:val="20"/>
          <w:lang w:val="en-GB"/>
        </w:rPr>
        <w:t>limits</w:t>
      </w:r>
      <w:r w:rsidRPr="00722349">
        <w:rPr>
          <w:rFonts w:ascii="Arial" w:hAnsi="Arial" w:cs="Arial"/>
          <w:sz w:val="20"/>
          <w:szCs w:val="20"/>
          <w:lang w:val="en-GB"/>
        </w:rPr>
        <w:t xml:space="preserve"> the </w:t>
      </w:r>
      <w:del w:id="152" w:author="Conroy, Simon (Dr.)" w:date="2016-09-07T10:33:00Z">
        <w:r w:rsidRPr="00722349" w:rsidDel="003F3FFE">
          <w:rPr>
            <w:rFonts w:ascii="Arial" w:hAnsi="Arial" w:cs="Arial"/>
            <w:sz w:val="20"/>
            <w:szCs w:val="20"/>
            <w:lang w:val="en-GB"/>
          </w:rPr>
          <w:delText>generalization</w:delText>
        </w:r>
        <w:r w:rsidR="00A90C68" w:rsidRPr="00722349" w:rsidDel="003F3FFE">
          <w:rPr>
            <w:rFonts w:ascii="Arial" w:hAnsi="Arial" w:cs="Arial"/>
            <w:sz w:val="20"/>
            <w:szCs w:val="20"/>
            <w:lang w:val="en-GB"/>
          </w:rPr>
          <w:delText xml:space="preserve"> </w:delText>
        </w:r>
      </w:del>
      <w:ins w:id="153" w:author="Conroy, Simon (Dr.)" w:date="2016-09-07T10:33:00Z">
        <w:r w:rsidR="003F3FFE" w:rsidRPr="00722349">
          <w:rPr>
            <w:rFonts w:ascii="Arial" w:hAnsi="Arial" w:cs="Arial"/>
            <w:sz w:val="20"/>
            <w:szCs w:val="20"/>
            <w:lang w:val="en-GB"/>
          </w:rPr>
          <w:t>generali</w:t>
        </w:r>
        <w:r w:rsidR="003F3FFE">
          <w:rPr>
            <w:rFonts w:ascii="Arial" w:hAnsi="Arial" w:cs="Arial"/>
            <w:sz w:val="20"/>
            <w:szCs w:val="20"/>
            <w:lang w:val="en-GB"/>
          </w:rPr>
          <w:t>s</w:t>
        </w:r>
        <w:r w:rsidR="003F3FFE" w:rsidRPr="00722349">
          <w:rPr>
            <w:rFonts w:ascii="Arial" w:hAnsi="Arial" w:cs="Arial"/>
            <w:sz w:val="20"/>
            <w:szCs w:val="20"/>
            <w:lang w:val="en-GB"/>
          </w:rPr>
          <w:t xml:space="preserve">ation </w:t>
        </w:r>
      </w:ins>
      <w:r w:rsidR="00A90C68" w:rsidRPr="00722349">
        <w:rPr>
          <w:rFonts w:ascii="Arial" w:hAnsi="Arial" w:cs="Arial"/>
          <w:sz w:val="20"/>
          <w:szCs w:val="20"/>
          <w:lang w:val="en-GB"/>
        </w:rPr>
        <w:t>and confirmation</w:t>
      </w:r>
      <w:r w:rsidRPr="00722349">
        <w:rPr>
          <w:rFonts w:ascii="Arial" w:hAnsi="Arial" w:cs="Arial"/>
          <w:sz w:val="20"/>
          <w:szCs w:val="20"/>
          <w:lang w:val="en-GB"/>
        </w:rPr>
        <w:t xml:space="preserve"> of the results</w:t>
      </w:r>
      <w:r w:rsidR="00304637" w:rsidRPr="00722349">
        <w:rPr>
          <w:rFonts w:ascii="Arial" w:hAnsi="Arial" w:cs="Arial"/>
          <w:sz w:val="20"/>
          <w:szCs w:val="20"/>
          <w:lang w:val="en-GB"/>
        </w:rPr>
        <w:t xml:space="preserve">. </w:t>
      </w:r>
    </w:p>
    <w:p w14:paraId="04B541B9" w14:textId="665796D9" w:rsidR="00A90C68" w:rsidRPr="00722349" w:rsidRDefault="00B42380"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Although the questionnaire was addressed by email, with a</w:t>
      </w:r>
      <w:del w:id="154" w:author="Conroy, Simon (Dr.)" w:date="2016-09-07T10:33:00Z">
        <w:r w:rsidRPr="00722349" w:rsidDel="003F3FFE">
          <w:rPr>
            <w:rFonts w:ascii="Arial" w:hAnsi="Arial" w:cs="Arial"/>
            <w:sz w:val="20"/>
            <w:szCs w:val="20"/>
            <w:lang w:val="en-GB"/>
          </w:rPr>
          <w:delText xml:space="preserve"> 4-week </w:delText>
        </w:r>
      </w:del>
      <w:bookmarkStart w:id="155" w:name="_GoBack"/>
      <w:bookmarkEnd w:id="155"/>
      <w:ins w:id="156" w:author="Conroy, Simon (Dr.)" w:date="2016-09-07T10:33:00Z">
        <w:r w:rsidR="003F3FFE">
          <w:rPr>
            <w:rFonts w:ascii="Arial" w:hAnsi="Arial" w:cs="Arial"/>
            <w:sz w:val="20"/>
            <w:szCs w:val="20"/>
            <w:lang w:val="en-GB"/>
          </w:rPr>
          <w:t>n</w:t>
        </w:r>
      </w:ins>
      <w:ins w:id="157" w:author="Conroy, Simon (Dr.)" w:date="2016-09-07T10:34:00Z">
        <w:r w:rsidR="003F3FFE">
          <w:rPr>
            <w:rFonts w:ascii="Arial" w:hAnsi="Arial" w:cs="Arial"/>
            <w:sz w:val="20"/>
            <w:szCs w:val="20"/>
            <w:lang w:val="en-GB"/>
          </w:rPr>
          <w:t xml:space="preserve"> </w:t>
        </w:r>
      </w:ins>
      <w:r w:rsidRPr="00722349">
        <w:rPr>
          <w:rFonts w:ascii="Arial" w:hAnsi="Arial" w:cs="Arial"/>
          <w:sz w:val="20"/>
          <w:szCs w:val="20"/>
          <w:lang w:val="en-GB"/>
        </w:rPr>
        <w:t xml:space="preserve">electronic reminder, to all Belgian </w:t>
      </w:r>
      <w:r w:rsidR="00B874E5" w:rsidRPr="00722349">
        <w:rPr>
          <w:rFonts w:ascii="Arial" w:hAnsi="Arial" w:cs="Arial"/>
          <w:sz w:val="20"/>
          <w:szCs w:val="20"/>
          <w:lang w:val="en-GB"/>
        </w:rPr>
        <w:t xml:space="preserve">GS </w:t>
      </w:r>
      <w:r w:rsidRPr="00722349">
        <w:rPr>
          <w:rFonts w:ascii="Arial" w:hAnsi="Arial" w:cs="Arial"/>
          <w:sz w:val="20"/>
          <w:szCs w:val="20"/>
          <w:lang w:val="en-GB"/>
        </w:rPr>
        <w:t>heads in their main language (Dutch or French), the response rate of the survey was moderate (49%). The G</w:t>
      </w:r>
      <w:r w:rsidR="00B874E5" w:rsidRPr="00722349">
        <w:rPr>
          <w:rFonts w:ascii="Arial" w:hAnsi="Arial" w:cs="Arial"/>
          <w:sz w:val="20"/>
          <w:szCs w:val="20"/>
          <w:lang w:val="en-GB"/>
        </w:rPr>
        <w:t>S</w:t>
      </w:r>
      <w:r w:rsidRPr="00722349">
        <w:rPr>
          <w:rFonts w:ascii="Arial" w:hAnsi="Arial" w:cs="Arial"/>
          <w:sz w:val="20"/>
          <w:szCs w:val="20"/>
          <w:lang w:val="en-GB"/>
        </w:rPr>
        <w:t xml:space="preserve"> heads who returned a complete survey may have different practice</w:t>
      </w:r>
      <w:r w:rsidR="00BB6911" w:rsidRPr="00722349">
        <w:rPr>
          <w:rFonts w:ascii="Arial" w:hAnsi="Arial" w:cs="Arial"/>
          <w:sz w:val="20"/>
          <w:szCs w:val="20"/>
          <w:lang w:val="en-GB"/>
        </w:rPr>
        <w:t>s</w:t>
      </w:r>
      <w:r w:rsidRPr="00722349">
        <w:rPr>
          <w:rFonts w:ascii="Arial" w:hAnsi="Arial" w:cs="Arial"/>
          <w:sz w:val="20"/>
          <w:szCs w:val="20"/>
          <w:lang w:val="en-GB"/>
        </w:rPr>
        <w:t xml:space="preserve"> and opinion</w:t>
      </w:r>
      <w:r w:rsidR="00BB6911" w:rsidRPr="00722349">
        <w:rPr>
          <w:rFonts w:ascii="Arial" w:hAnsi="Arial" w:cs="Arial"/>
          <w:sz w:val="20"/>
          <w:szCs w:val="20"/>
          <w:lang w:val="en-GB"/>
        </w:rPr>
        <w:t>s</w:t>
      </w:r>
      <w:r w:rsidRPr="00722349">
        <w:rPr>
          <w:rFonts w:ascii="Arial" w:hAnsi="Arial" w:cs="Arial"/>
          <w:sz w:val="20"/>
          <w:szCs w:val="20"/>
          <w:lang w:val="en-GB"/>
        </w:rPr>
        <w:t xml:space="preserve"> on ED</w:t>
      </w:r>
      <w:r w:rsidR="00BB6911" w:rsidRPr="00722349">
        <w:rPr>
          <w:rFonts w:ascii="Arial" w:hAnsi="Arial" w:cs="Arial"/>
          <w:sz w:val="20"/>
          <w:szCs w:val="20"/>
          <w:lang w:val="en-GB"/>
        </w:rPr>
        <w:t>s</w:t>
      </w:r>
      <w:r w:rsidRPr="00722349">
        <w:rPr>
          <w:rFonts w:ascii="Arial" w:hAnsi="Arial" w:cs="Arial"/>
          <w:sz w:val="20"/>
          <w:szCs w:val="20"/>
          <w:lang w:val="en-GB"/>
        </w:rPr>
        <w:t xml:space="preserve"> than the ones who did not respond. The response rate was similar in the three different regions of Belgium (Flanders, Brussels, </w:t>
      </w:r>
      <w:r w:rsidR="00565E1D" w:rsidRPr="00722349">
        <w:rPr>
          <w:rFonts w:ascii="Arial" w:hAnsi="Arial" w:cs="Arial"/>
          <w:sz w:val="20"/>
          <w:szCs w:val="20"/>
          <w:lang w:val="en-GB"/>
        </w:rPr>
        <w:t>and Wallonia</w:t>
      </w:r>
      <w:r w:rsidRPr="00722349">
        <w:rPr>
          <w:rFonts w:ascii="Arial" w:hAnsi="Arial" w:cs="Arial"/>
          <w:sz w:val="20"/>
          <w:szCs w:val="20"/>
          <w:lang w:val="en-GB"/>
        </w:rPr>
        <w:t xml:space="preserve">). </w:t>
      </w:r>
      <w:r w:rsidR="0031601F" w:rsidRPr="00722349">
        <w:rPr>
          <w:rFonts w:ascii="Arial" w:hAnsi="Arial" w:cs="Arial"/>
          <w:sz w:val="20"/>
          <w:szCs w:val="20"/>
          <w:lang w:val="en-GB"/>
        </w:rPr>
        <w:t>Five of the seven u</w:t>
      </w:r>
      <w:r w:rsidRPr="00722349">
        <w:rPr>
          <w:rFonts w:ascii="Arial" w:hAnsi="Arial" w:cs="Arial"/>
          <w:sz w:val="20"/>
          <w:szCs w:val="20"/>
          <w:lang w:val="en-GB"/>
        </w:rPr>
        <w:t xml:space="preserve">niversity hospitals participated </w:t>
      </w:r>
      <w:r w:rsidR="00075B5B" w:rsidRPr="00722349">
        <w:rPr>
          <w:rFonts w:ascii="Arial" w:hAnsi="Arial" w:cs="Arial"/>
          <w:sz w:val="20"/>
          <w:szCs w:val="20"/>
          <w:lang w:val="en-GB"/>
        </w:rPr>
        <w:t>and so academic centres may have been over-represented</w:t>
      </w:r>
      <w:r w:rsidR="00D50FB2" w:rsidRPr="00722349">
        <w:rPr>
          <w:rFonts w:ascii="Arial" w:hAnsi="Arial" w:cs="Arial"/>
          <w:sz w:val="20"/>
          <w:szCs w:val="20"/>
          <w:lang w:val="en-GB"/>
        </w:rPr>
        <w:t>.</w:t>
      </w:r>
      <w:r w:rsidR="00A90C68" w:rsidRPr="00722349">
        <w:rPr>
          <w:rFonts w:ascii="Arial" w:hAnsi="Arial" w:cs="Arial"/>
          <w:sz w:val="20"/>
          <w:szCs w:val="20"/>
          <w:lang w:val="en-GB"/>
        </w:rPr>
        <w:t xml:space="preserve"> </w:t>
      </w:r>
      <w:r w:rsidR="00D50FB2" w:rsidRPr="00722349">
        <w:rPr>
          <w:rFonts w:ascii="Arial" w:hAnsi="Arial" w:cs="Arial"/>
          <w:sz w:val="20"/>
          <w:szCs w:val="20"/>
          <w:lang w:val="en-GB"/>
        </w:rPr>
        <w:t>A</w:t>
      </w:r>
      <w:r w:rsidR="00A90C68" w:rsidRPr="00722349">
        <w:rPr>
          <w:rFonts w:ascii="Arial" w:hAnsi="Arial" w:cs="Arial"/>
          <w:sz w:val="20"/>
          <w:szCs w:val="20"/>
          <w:lang w:val="en-GB"/>
        </w:rPr>
        <w:t xml:space="preserve">s university hospitals often have more resources </w:t>
      </w:r>
      <w:r w:rsidR="00A90C68" w:rsidRPr="00722349">
        <w:rPr>
          <w:rFonts w:ascii="Arial" w:hAnsi="Arial" w:cs="Arial"/>
          <w:sz w:val="20"/>
          <w:szCs w:val="20"/>
          <w:lang w:val="en-GB"/>
        </w:rPr>
        <w:lastRenderedPageBreak/>
        <w:t xml:space="preserve">and another organisation of care, </w:t>
      </w:r>
      <w:r w:rsidR="006522D6" w:rsidRPr="0002560C">
        <w:rPr>
          <w:rFonts w:ascii="Arial" w:hAnsi="Arial" w:cs="Arial"/>
          <w:color w:val="FF0000"/>
          <w:sz w:val="20"/>
          <w:szCs w:val="20"/>
          <w:lang w:val="en-GB"/>
        </w:rPr>
        <w:t>readers should consider possible overrepresentation of</w:t>
      </w:r>
      <w:r w:rsidR="00A90C68" w:rsidRPr="0002560C">
        <w:rPr>
          <w:rFonts w:ascii="Arial" w:hAnsi="Arial" w:cs="Arial"/>
          <w:color w:val="FF0000"/>
          <w:sz w:val="20"/>
          <w:szCs w:val="20"/>
          <w:lang w:val="en-GB"/>
        </w:rPr>
        <w:t xml:space="preserve"> innovative </w:t>
      </w:r>
      <w:r w:rsidR="00A90C68" w:rsidRPr="00722349">
        <w:rPr>
          <w:rFonts w:ascii="Arial" w:hAnsi="Arial" w:cs="Arial"/>
          <w:sz w:val="20"/>
          <w:szCs w:val="20"/>
          <w:lang w:val="en-GB"/>
        </w:rPr>
        <w:t>care models</w:t>
      </w:r>
      <w:r w:rsidRPr="00722349">
        <w:rPr>
          <w:rFonts w:ascii="Arial" w:hAnsi="Arial" w:cs="Arial"/>
          <w:sz w:val="20"/>
          <w:szCs w:val="20"/>
          <w:lang w:val="en-GB"/>
        </w:rPr>
        <w:t xml:space="preserve">. </w:t>
      </w:r>
    </w:p>
    <w:p w14:paraId="38A70F14" w14:textId="68AF6E77" w:rsidR="00B42380" w:rsidRPr="00722349" w:rsidRDefault="00B42380" w:rsidP="00D847EC">
      <w:pPr>
        <w:spacing w:after="0" w:line="480" w:lineRule="auto"/>
        <w:jc w:val="both"/>
        <w:rPr>
          <w:rFonts w:ascii="Arial" w:hAnsi="Arial" w:cs="Arial"/>
          <w:sz w:val="20"/>
          <w:szCs w:val="20"/>
          <w:lang w:val="en-GB"/>
        </w:rPr>
      </w:pPr>
      <w:r w:rsidRPr="00722349">
        <w:rPr>
          <w:rFonts w:ascii="Arial" w:hAnsi="Arial" w:cs="Arial"/>
          <w:sz w:val="20"/>
          <w:szCs w:val="20"/>
          <w:lang w:val="en-GB"/>
        </w:rPr>
        <w:t xml:space="preserve">Finally, a newly </w:t>
      </w:r>
      <w:r w:rsidR="00BB6911" w:rsidRPr="00722349">
        <w:rPr>
          <w:rFonts w:ascii="Arial" w:hAnsi="Arial" w:cs="Arial"/>
          <w:sz w:val="20"/>
          <w:szCs w:val="20"/>
          <w:lang w:val="en-GB"/>
        </w:rPr>
        <w:t xml:space="preserve">developed </w:t>
      </w:r>
      <w:r w:rsidRPr="00722349">
        <w:rPr>
          <w:rFonts w:ascii="Arial" w:hAnsi="Arial" w:cs="Arial"/>
          <w:sz w:val="20"/>
          <w:szCs w:val="20"/>
          <w:lang w:val="en-GB"/>
        </w:rPr>
        <w:t>questionnaire</w:t>
      </w:r>
      <w:r w:rsidR="00901D1A" w:rsidRPr="00722349">
        <w:rPr>
          <w:rFonts w:ascii="Arial" w:hAnsi="Arial" w:cs="Arial"/>
          <w:sz w:val="20"/>
          <w:szCs w:val="20"/>
          <w:lang w:val="en-GB"/>
        </w:rPr>
        <w:t xml:space="preserve"> was used</w:t>
      </w:r>
      <w:r w:rsidR="006522D6" w:rsidRPr="0002560C">
        <w:rPr>
          <w:rFonts w:ascii="Arial" w:hAnsi="Arial" w:cs="Arial"/>
          <w:color w:val="FF0000"/>
          <w:sz w:val="20"/>
          <w:szCs w:val="20"/>
          <w:lang w:val="en-GB"/>
        </w:rPr>
        <w:t>. Although its</w:t>
      </w:r>
      <w:r w:rsidR="00BB6911" w:rsidRPr="0002560C">
        <w:rPr>
          <w:rFonts w:ascii="Arial" w:hAnsi="Arial" w:cs="Arial"/>
          <w:color w:val="FF0000"/>
          <w:sz w:val="20"/>
          <w:szCs w:val="20"/>
          <w:lang w:val="en-GB"/>
        </w:rPr>
        <w:t xml:space="preserve"> </w:t>
      </w:r>
      <w:r w:rsidRPr="0002560C">
        <w:rPr>
          <w:rFonts w:ascii="Arial" w:hAnsi="Arial" w:cs="Arial"/>
          <w:color w:val="FF0000"/>
          <w:sz w:val="20"/>
          <w:szCs w:val="20"/>
          <w:lang w:val="en-GB"/>
        </w:rPr>
        <w:t xml:space="preserve">content and face validity </w:t>
      </w:r>
      <w:r w:rsidR="006522D6" w:rsidRPr="0002560C">
        <w:rPr>
          <w:rFonts w:ascii="Arial" w:hAnsi="Arial" w:cs="Arial"/>
          <w:color w:val="FF0000"/>
          <w:sz w:val="20"/>
          <w:szCs w:val="20"/>
          <w:lang w:val="en-GB"/>
        </w:rPr>
        <w:t xml:space="preserve">was evaluated </w:t>
      </w:r>
      <w:r w:rsidRPr="0002560C">
        <w:rPr>
          <w:rFonts w:ascii="Arial" w:hAnsi="Arial" w:cs="Arial"/>
          <w:color w:val="FF0000"/>
          <w:sz w:val="20"/>
          <w:szCs w:val="20"/>
          <w:lang w:val="en-GB"/>
        </w:rPr>
        <w:t>by exp</w:t>
      </w:r>
      <w:r w:rsidR="0084026E" w:rsidRPr="0002560C">
        <w:rPr>
          <w:rFonts w:ascii="Arial" w:hAnsi="Arial" w:cs="Arial"/>
          <w:color w:val="FF0000"/>
          <w:sz w:val="20"/>
          <w:szCs w:val="20"/>
          <w:lang w:val="en-GB"/>
        </w:rPr>
        <w:t>erts</w:t>
      </w:r>
      <w:r w:rsidR="006522D6" w:rsidRPr="0002560C">
        <w:rPr>
          <w:rFonts w:ascii="Arial" w:hAnsi="Arial" w:cs="Arial"/>
          <w:color w:val="FF0000"/>
          <w:sz w:val="20"/>
          <w:szCs w:val="20"/>
          <w:lang w:val="en-GB"/>
        </w:rPr>
        <w:t>, lack of</w:t>
      </w:r>
      <w:r w:rsidR="0084026E" w:rsidRPr="0002560C">
        <w:rPr>
          <w:rFonts w:ascii="Arial" w:hAnsi="Arial" w:cs="Arial"/>
          <w:color w:val="FF0000"/>
          <w:sz w:val="20"/>
          <w:szCs w:val="20"/>
          <w:lang w:val="en-GB"/>
        </w:rPr>
        <w:t xml:space="preserve"> t</w:t>
      </w:r>
      <w:r w:rsidR="0084026E" w:rsidRPr="00722349">
        <w:rPr>
          <w:rFonts w:ascii="Arial" w:hAnsi="Arial" w:cs="Arial"/>
          <w:sz w:val="20"/>
          <w:szCs w:val="20"/>
          <w:lang w:val="en-GB"/>
        </w:rPr>
        <w:t>esting other</w:t>
      </w:r>
      <w:r w:rsidRPr="00722349">
        <w:rPr>
          <w:rFonts w:ascii="Arial" w:hAnsi="Arial" w:cs="Arial"/>
          <w:sz w:val="20"/>
          <w:szCs w:val="20"/>
          <w:lang w:val="en-GB"/>
        </w:rPr>
        <w:t xml:space="preserve"> psychometric properties, i.e. inter and intra-reliability,</w:t>
      </w:r>
      <w:r w:rsidR="006522D6">
        <w:rPr>
          <w:rFonts w:ascii="Arial" w:hAnsi="Arial" w:cs="Arial"/>
          <w:sz w:val="20"/>
          <w:szCs w:val="20"/>
          <w:lang w:val="en-GB"/>
        </w:rPr>
        <w:t xml:space="preserve"> </w:t>
      </w:r>
      <w:r w:rsidRPr="00722349">
        <w:rPr>
          <w:rFonts w:ascii="Arial" w:hAnsi="Arial" w:cs="Arial"/>
          <w:sz w:val="20"/>
          <w:szCs w:val="20"/>
          <w:lang w:val="en-GB"/>
        </w:rPr>
        <w:t xml:space="preserve">could have affected the results. Nonetheless this study has the advantage to highlight some key </w:t>
      </w:r>
      <w:r w:rsidR="000D559A" w:rsidRPr="00722349">
        <w:rPr>
          <w:rFonts w:ascii="Arial" w:hAnsi="Arial" w:cs="Arial"/>
          <w:sz w:val="20"/>
          <w:szCs w:val="20"/>
          <w:lang w:val="en-GB"/>
        </w:rPr>
        <w:t>aspects</w:t>
      </w:r>
      <w:r w:rsidRPr="00722349">
        <w:rPr>
          <w:rFonts w:ascii="Arial" w:hAnsi="Arial" w:cs="Arial"/>
          <w:sz w:val="20"/>
          <w:szCs w:val="20"/>
          <w:lang w:val="en-GB"/>
        </w:rPr>
        <w:t xml:space="preserve"> on the current collaboration between ED and G</w:t>
      </w:r>
      <w:r w:rsidR="00B874E5" w:rsidRPr="00722349">
        <w:rPr>
          <w:rFonts w:ascii="Arial" w:hAnsi="Arial" w:cs="Arial"/>
          <w:sz w:val="20"/>
          <w:szCs w:val="20"/>
          <w:lang w:val="en-GB"/>
        </w:rPr>
        <w:t>S</w:t>
      </w:r>
      <w:r w:rsidRPr="00722349">
        <w:rPr>
          <w:rFonts w:ascii="Arial" w:hAnsi="Arial" w:cs="Arial"/>
          <w:sz w:val="20"/>
          <w:szCs w:val="20"/>
          <w:lang w:val="en-GB"/>
        </w:rPr>
        <w:t xml:space="preserve"> in the management of older people in Belgium.</w:t>
      </w:r>
    </w:p>
    <w:p w14:paraId="7BFA46EE" w14:textId="77777777" w:rsidR="00B42380" w:rsidRPr="00722349" w:rsidRDefault="00B42380" w:rsidP="00D847EC">
      <w:pPr>
        <w:spacing w:after="0" w:line="480" w:lineRule="auto"/>
        <w:jc w:val="both"/>
        <w:rPr>
          <w:rFonts w:ascii="Arial" w:hAnsi="Arial" w:cs="Arial"/>
          <w:sz w:val="20"/>
          <w:szCs w:val="20"/>
          <w:lang w:val="en-GB"/>
        </w:rPr>
      </w:pPr>
    </w:p>
    <w:p w14:paraId="4B802267" w14:textId="1C2534EC" w:rsidR="00B42380" w:rsidRPr="0002560C" w:rsidRDefault="00B42380" w:rsidP="00D847EC">
      <w:pPr>
        <w:spacing w:after="0" w:line="480" w:lineRule="auto"/>
        <w:jc w:val="both"/>
        <w:rPr>
          <w:rFonts w:ascii="Arial" w:hAnsi="Arial" w:cs="Arial"/>
          <w:color w:val="FF0000"/>
          <w:sz w:val="20"/>
          <w:szCs w:val="20"/>
          <w:lang w:val="en-GB"/>
        </w:rPr>
      </w:pPr>
      <w:r w:rsidRPr="00722349">
        <w:rPr>
          <w:rFonts w:ascii="Arial" w:hAnsi="Arial" w:cs="Arial"/>
          <w:sz w:val="20"/>
          <w:szCs w:val="20"/>
          <w:lang w:val="en-GB"/>
        </w:rPr>
        <w:t>In conclusion, some collaboration between ED and G</w:t>
      </w:r>
      <w:r w:rsidR="00B874E5" w:rsidRPr="00722349">
        <w:rPr>
          <w:rFonts w:ascii="Arial" w:hAnsi="Arial" w:cs="Arial"/>
          <w:sz w:val="20"/>
          <w:szCs w:val="20"/>
          <w:lang w:val="en-GB"/>
        </w:rPr>
        <w:t>S</w:t>
      </w:r>
      <w:r w:rsidRPr="00722349">
        <w:rPr>
          <w:rFonts w:ascii="Arial" w:hAnsi="Arial" w:cs="Arial"/>
          <w:sz w:val="20"/>
          <w:szCs w:val="20"/>
          <w:lang w:val="en-GB"/>
        </w:rPr>
        <w:t xml:space="preserve"> </w:t>
      </w:r>
      <w:r w:rsidR="00075B5B" w:rsidRPr="00722349">
        <w:rPr>
          <w:rFonts w:ascii="Arial" w:hAnsi="Arial" w:cs="Arial"/>
          <w:sz w:val="20"/>
          <w:szCs w:val="20"/>
          <w:lang w:val="en-GB"/>
        </w:rPr>
        <w:t>is emerging</w:t>
      </w:r>
      <w:r w:rsidRPr="00722349">
        <w:rPr>
          <w:rFonts w:ascii="Arial" w:hAnsi="Arial" w:cs="Arial"/>
          <w:sz w:val="20"/>
          <w:szCs w:val="20"/>
          <w:lang w:val="en-GB"/>
        </w:rPr>
        <w:t xml:space="preserve"> in Belgium, but is currently rather limited and not yet sufficiently </w:t>
      </w:r>
      <w:r w:rsidR="00166C23" w:rsidRPr="00722349">
        <w:rPr>
          <w:rFonts w:ascii="Arial" w:hAnsi="Arial" w:cs="Arial"/>
          <w:sz w:val="20"/>
          <w:szCs w:val="20"/>
          <w:lang w:val="en-GB"/>
        </w:rPr>
        <w:t>embedded in the ED care</w:t>
      </w:r>
      <w:r w:rsidRPr="00722349">
        <w:rPr>
          <w:rFonts w:ascii="Arial" w:hAnsi="Arial" w:cs="Arial"/>
          <w:sz w:val="20"/>
          <w:szCs w:val="20"/>
          <w:lang w:val="en-GB"/>
        </w:rPr>
        <w:t xml:space="preserve">. Geriatric </w:t>
      </w:r>
      <w:r w:rsidR="00A90C68" w:rsidRPr="00722349">
        <w:rPr>
          <w:rFonts w:ascii="Arial" w:hAnsi="Arial" w:cs="Arial"/>
          <w:sz w:val="20"/>
          <w:szCs w:val="20"/>
          <w:lang w:val="en-GB"/>
        </w:rPr>
        <w:t>teams</w:t>
      </w:r>
      <w:r w:rsidRPr="00722349">
        <w:rPr>
          <w:rFonts w:ascii="Arial" w:hAnsi="Arial" w:cs="Arial"/>
          <w:sz w:val="20"/>
          <w:szCs w:val="20"/>
          <w:lang w:val="en-GB"/>
        </w:rPr>
        <w:t xml:space="preserve"> </w:t>
      </w:r>
      <w:r w:rsidR="0084026E" w:rsidRPr="00722349">
        <w:rPr>
          <w:rFonts w:ascii="Arial" w:hAnsi="Arial" w:cs="Arial"/>
          <w:sz w:val="20"/>
          <w:szCs w:val="20"/>
          <w:lang w:val="en-GB"/>
        </w:rPr>
        <w:t>are</w:t>
      </w:r>
      <w:r w:rsidRPr="00722349">
        <w:rPr>
          <w:rFonts w:ascii="Arial" w:hAnsi="Arial" w:cs="Arial"/>
          <w:sz w:val="20"/>
          <w:szCs w:val="20"/>
          <w:lang w:val="en-GB"/>
        </w:rPr>
        <w:t xml:space="preserve"> aware </w:t>
      </w:r>
      <w:r w:rsidR="00B811B9" w:rsidRPr="00722349">
        <w:rPr>
          <w:rFonts w:ascii="Arial" w:hAnsi="Arial" w:cs="Arial"/>
          <w:sz w:val="20"/>
          <w:szCs w:val="20"/>
          <w:lang w:val="en-GB"/>
        </w:rPr>
        <w:t xml:space="preserve">of </w:t>
      </w:r>
      <w:r w:rsidRPr="00722349">
        <w:rPr>
          <w:rFonts w:ascii="Arial" w:hAnsi="Arial" w:cs="Arial"/>
          <w:sz w:val="20"/>
          <w:szCs w:val="20"/>
          <w:lang w:val="en-GB"/>
        </w:rPr>
        <w:t>the added-value o</w:t>
      </w:r>
      <w:r w:rsidR="0084026E" w:rsidRPr="00722349">
        <w:rPr>
          <w:rFonts w:ascii="Arial" w:hAnsi="Arial" w:cs="Arial"/>
          <w:sz w:val="20"/>
          <w:szCs w:val="20"/>
          <w:lang w:val="en-GB"/>
        </w:rPr>
        <w:t>f geriatric interventions in ED</w:t>
      </w:r>
      <w:r w:rsidRPr="00722349">
        <w:rPr>
          <w:rFonts w:ascii="Arial" w:hAnsi="Arial" w:cs="Arial"/>
          <w:sz w:val="20"/>
          <w:szCs w:val="20"/>
          <w:lang w:val="en-GB"/>
        </w:rPr>
        <w:t xml:space="preserve"> </w:t>
      </w:r>
      <w:r w:rsidR="0084026E" w:rsidRPr="00722349">
        <w:rPr>
          <w:rFonts w:ascii="Arial" w:hAnsi="Arial" w:cs="Arial"/>
          <w:sz w:val="20"/>
          <w:szCs w:val="20"/>
          <w:lang w:val="en-GB"/>
        </w:rPr>
        <w:t>(</w:t>
      </w:r>
      <w:r w:rsidRPr="00722349">
        <w:rPr>
          <w:rFonts w:ascii="Arial" w:hAnsi="Arial" w:cs="Arial"/>
          <w:sz w:val="20"/>
          <w:szCs w:val="20"/>
          <w:lang w:val="en-GB"/>
        </w:rPr>
        <w:t xml:space="preserve">i.e. by geriatricians </w:t>
      </w:r>
      <w:r w:rsidR="00A90C68" w:rsidRPr="00722349">
        <w:rPr>
          <w:rFonts w:ascii="Arial" w:hAnsi="Arial" w:cs="Arial"/>
          <w:sz w:val="20"/>
          <w:szCs w:val="20"/>
          <w:lang w:val="en-GB"/>
        </w:rPr>
        <w:t>or</w:t>
      </w:r>
      <w:r w:rsidR="0084026E" w:rsidRPr="00722349">
        <w:rPr>
          <w:rFonts w:ascii="Arial" w:hAnsi="Arial" w:cs="Arial"/>
          <w:sz w:val="20"/>
          <w:szCs w:val="20"/>
          <w:lang w:val="en-GB"/>
        </w:rPr>
        <w:t xml:space="preserve"> geriatric consultation teams)</w:t>
      </w:r>
      <w:r w:rsidRPr="00722349">
        <w:rPr>
          <w:rFonts w:ascii="Arial" w:hAnsi="Arial" w:cs="Arial"/>
          <w:sz w:val="20"/>
          <w:szCs w:val="20"/>
          <w:lang w:val="en-GB"/>
        </w:rPr>
        <w:t xml:space="preserve"> and argued that </w:t>
      </w:r>
      <w:r w:rsidR="008679D5" w:rsidRPr="00722349">
        <w:rPr>
          <w:rFonts w:ascii="Arial" w:hAnsi="Arial" w:cs="Arial"/>
          <w:sz w:val="20"/>
          <w:szCs w:val="20"/>
          <w:lang w:val="en-GB"/>
        </w:rPr>
        <w:t xml:space="preserve">a </w:t>
      </w:r>
      <w:r w:rsidRPr="00722349">
        <w:rPr>
          <w:rFonts w:ascii="Arial" w:hAnsi="Arial" w:cs="Arial"/>
          <w:sz w:val="20"/>
          <w:szCs w:val="20"/>
          <w:lang w:val="en-GB"/>
        </w:rPr>
        <w:t xml:space="preserve">geriatric function should be </w:t>
      </w:r>
      <w:r w:rsidR="008679D5" w:rsidRPr="00722349">
        <w:rPr>
          <w:rFonts w:ascii="Arial" w:hAnsi="Arial" w:cs="Arial"/>
          <w:sz w:val="20"/>
          <w:szCs w:val="20"/>
          <w:lang w:val="en-GB"/>
        </w:rPr>
        <w:t>embedded in the ED</w:t>
      </w:r>
      <w:r w:rsidRPr="00722349">
        <w:rPr>
          <w:rFonts w:ascii="Arial" w:hAnsi="Arial" w:cs="Arial"/>
          <w:sz w:val="20"/>
          <w:szCs w:val="20"/>
          <w:lang w:val="en-GB"/>
        </w:rPr>
        <w:t xml:space="preserve">. </w:t>
      </w:r>
      <w:r w:rsidRPr="0002560C">
        <w:rPr>
          <w:rFonts w:ascii="Arial" w:hAnsi="Arial" w:cs="Arial"/>
          <w:color w:val="FF0000"/>
          <w:sz w:val="20"/>
          <w:szCs w:val="20"/>
          <w:lang w:val="en-GB"/>
        </w:rPr>
        <w:t xml:space="preserve">Further studies </w:t>
      </w:r>
      <w:r w:rsidR="003A0FC4" w:rsidRPr="0002560C">
        <w:rPr>
          <w:rFonts w:ascii="Arial" w:hAnsi="Arial" w:cs="Arial"/>
          <w:color w:val="FF0000"/>
          <w:sz w:val="20"/>
          <w:szCs w:val="20"/>
          <w:lang w:val="en-GB"/>
        </w:rPr>
        <w:t>with specific attention to macro-level concerns (e.g. political framework of the countries) are necessary</w:t>
      </w:r>
      <w:r w:rsidR="000D559A" w:rsidRPr="0002560C">
        <w:rPr>
          <w:rFonts w:ascii="Arial" w:hAnsi="Arial" w:cs="Arial"/>
          <w:color w:val="FF0000"/>
          <w:sz w:val="20"/>
          <w:szCs w:val="20"/>
          <w:lang w:val="en-GB"/>
        </w:rPr>
        <w:t xml:space="preserve"> </w:t>
      </w:r>
      <w:r w:rsidR="003A0FC4" w:rsidRPr="0002560C">
        <w:rPr>
          <w:rFonts w:ascii="Arial" w:hAnsi="Arial" w:cs="Arial"/>
          <w:color w:val="FF0000"/>
          <w:sz w:val="20"/>
          <w:szCs w:val="20"/>
          <w:lang w:val="en-GB"/>
        </w:rPr>
        <w:t>to explore how collaboration can be improved.</w:t>
      </w:r>
    </w:p>
    <w:p w14:paraId="0DB4B2B2" w14:textId="77777777" w:rsidR="00D075BA" w:rsidRPr="00722349" w:rsidRDefault="00D075BA" w:rsidP="00D847EC">
      <w:pPr>
        <w:spacing w:after="0" w:line="480" w:lineRule="auto"/>
        <w:jc w:val="both"/>
        <w:rPr>
          <w:rFonts w:ascii="Arial" w:hAnsi="Arial" w:cs="Arial"/>
          <w:sz w:val="20"/>
          <w:szCs w:val="20"/>
          <w:lang w:val="en-GB"/>
        </w:rPr>
      </w:pPr>
    </w:p>
    <w:p w14:paraId="62F4C32B" w14:textId="77777777" w:rsidR="00215678" w:rsidRDefault="00215678" w:rsidP="00D847EC">
      <w:pPr>
        <w:pStyle w:val="Heading2"/>
        <w:spacing w:before="0" w:line="480" w:lineRule="auto"/>
        <w:rPr>
          <w:rFonts w:ascii="Arial" w:hAnsi="Arial" w:cs="Arial"/>
          <w:color w:val="auto"/>
          <w:lang w:val="en-GB"/>
        </w:rPr>
      </w:pPr>
      <w:bookmarkStart w:id="158" w:name="_Toc387833022"/>
      <w:bookmarkEnd w:id="88"/>
      <w:r>
        <w:rPr>
          <w:rFonts w:ascii="Arial" w:hAnsi="Arial" w:cs="Arial"/>
          <w:color w:val="auto"/>
          <w:lang w:val="en-GB"/>
        </w:rPr>
        <w:t xml:space="preserve">Ethics </w:t>
      </w:r>
    </w:p>
    <w:p w14:paraId="1882D7C0" w14:textId="77777777" w:rsidR="00215678" w:rsidRDefault="00215678" w:rsidP="00215678">
      <w:pPr>
        <w:spacing w:after="0" w:line="480" w:lineRule="auto"/>
        <w:jc w:val="both"/>
        <w:rPr>
          <w:rFonts w:ascii="Arial" w:hAnsi="Arial" w:cs="Arial"/>
          <w:sz w:val="20"/>
          <w:szCs w:val="20"/>
          <w:lang w:val="en-GB"/>
        </w:rPr>
      </w:pPr>
      <w:r w:rsidRPr="00722349">
        <w:rPr>
          <w:rFonts w:ascii="Arial" w:hAnsi="Arial" w:cs="Arial"/>
          <w:sz w:val="20"/>
          <w:szCs w:val="20"/>
          <w:lang w:val="en-GB"/>
        </w:rPr>
        <w:t>This research was approved by the Medical Ethics committee of KU Leuven (ML10046). Informed consent was assumed by returning a completed survey. The participation was voluntary and personal information was handled confidentially.</w:t>
      </w:r>
    </w:p>
    <w:p w14:paraId="6E9B9173" w14:textId="77777777" w:rsidR="00215678" w:rsidRPr="00722349" w:rsidRDefault="00215678" w:rsidP="00215678">
      <w:pPr>
        <w:spacing w:after="0" w:line="480" w:lineRule="auto"/>
        <w:jc w:val="both"/>
        <w:rPr>
          <w:rFonts w:ascii="Arial" w:hAnsi="Arial" w:cs="Arial"/>
          <w:sz w:val="20"/>
          <w:szCs w:val="20"/>
          <w:lang w:val="en-GB"/>
        </w:rPr>
      </w:pPr>
    </w:p>
    <w:p w14:paraId="68381201" w14:textId="62F02BE6" w:rsidR="00D075BA" w:rsidRPr="00722349" w:rsidRDefault="00D075BA" w:rsidP="00D847EC">
      <w:pPr>
        <w:pStyle w:val="Heading2"/>
        <w:spacing w:before="0" w:line="480" w:lineRule="auto"/>
        <w:rPr>
          <w:rFonts w:ascii="Arial" w:hAnsi="Arial" w:cs="Arial"/>
          <w:color w:val="auto"/>
          <w:lang w:val="en-GB"/>
        </w:rPr>
      </w:pPr>
      <w:r w:rsidRPr="00722349">
        <w:rPr>
          <w:rFonts w:ascii="Arial" w:hAnsi="Arial" w:cs="Arial"/>
          <w:color w:val="auto"/>
          <w:lang w:val="en-GB"/>
        </w:rPr>
        <w:t>Competing interests</w:t>
      </w:r>
    </w:p>
    <w:p w14:paraId="4A17AB2C" w14:textId="77777777" w:rsidR="00526C90" w:rsidRPr="00722349" w:rsidRDefault="00D075BA" w:rsidP="00D847EC">
      <w:pPr>
        <w:spacing w:line="480" w:lineRule="auto"/>
        <w:rPr>
          <w:rFonts w:ascii="Arial" w:hAnsi="Arial" w:cs="Arial"/>
          <w:sz w:val="20"/>
          <w:szCs w:val="20"/>
          <w:lang w:val="en-GB"/>
        </w:rPr>
      </w:pPr>
      <w:r w:rsidRPr="00722349">
        <w:rPr>
          <w:rFonts w:ascii="Arial" w:hAnsi="Arial" w:cs="Arial"/>
          <w:sz w:val="20"/>
          <w:szCs w:val="20"/>
          <w:lang w:val="en-GB"/>
        </w:rPr>
        <w:t>There were no conflicts of interest</w:t>
      </w:r>
    </w:p>
    <w:p w14:paraId="090E85AA" w14:textId="77777777" w:rsidR="00FE60FA" w:rsidRPr="00722349" w:rsidRDefault="00FE60FA" w:rsidP="00D847EC">
      <w:pPr>
        <w:pStyle w:val="Heading2"/>
        <w:spacing w:before="0" w:line="480" w:lineRule="auto"/>
        <w:rPr>
          <w:rFonts w:ascii="Arial" w:hAnsi="Arial" w:cs="Arial"/>
          <w:color w:val="auto"/>
          <w:lang w:val="en-GB"/>
        </w:rPr>
      </w:pPr>
      <w:r w:rsidRPr="00722349">
        <w:rPr>
          <w:rFonts w:ascii="Arial" w:hAnsi="Arial" w:cs="Arial"/>
          <w:color w:val="auto"/>
          <w:lang w:val="en-GB"/>
        </w:rPr>
        <w:t>Funding</w:t>
      </w:r>
    </w:p>
    <w:p w14:paraId="0D2A7399" w14:textId="77777777" w:rsidR="00FE60FA" w:rsidRPr="00722349" w:rsidRDefault="00FE60FA" w:rsidP="00D847EC">
      <w:pPr>
        <w:spacing w:line="480" w:lineRule="auto"/>
        <w:rPr>
          <w:lang w:val="en-GB"/>
        </w:rPr>
      </w:pPr>
      <w:r w:rsidRPr="00722349">
        <w:rPr>
          <w:lang w:val="en-GB"/>
        </w:rPr>
        <w:t xml:space="preserve">None </w:t>
      </w:r>
    </w:p>
    <w:p w14:paraId="30A167D6" w14:textId="77777777" w:rsidR="00D075BA" w:rsidRPr="00722349" w:rsidRDefault="00D075BA" w:rsidP="00D847EC">
      <w:pPr>
        <w:pStyle w:val="Heading2"/>
        <w:spacing w:before="0" w:line="480" w:lineRule="auto"/>
        <w:rPr>
          <w:rFonts w:ascii="Arial" w:hAnsi="Arial" w:cs="Arial"/>
          <w:color w:val="auto"/>
          <w:lang w:val="en-GB"/>
        </w:rPr>
      </w:pPr>
      <w:r w:rsidRPr="00722349">
        <w:rPr>
          <w:rFonts w:ascii="Arial" w:hAnsi="Arial" w:cs="Arial"/>
          <w:color w:val="auto"/>
          <w:lang w:val="en-GB"/>
        </w:rPr>
        <w:t>Authors’ contributions</w:t>
      </w:r>
    </w:p>
    <w:p w14:paraId="3B193982" w14:textId="77777777" w:rsidR="000E5602" w:rsidRPr="00722349" w:rsidRDefault="000E5602" w:rsidP="00D847EC">
      <w:pPr>
        <w:spacing w:line="480" w:lineRule="auto"/>
        <w:jc w:val="both"/>
        <w:rPr>
          <w:rFonts w:ascii="Arial" w:hAnsi="Arial" w:cs="Arial"/>
          <w:sz w:val="20"/>
          <w:szCs w:val="20"/>
          <w:lang w:val="en-GB"/>
        </w:rPr>
      </w:pPr>
      <w:r w:rsidRPr="00722349">
        <w:rPr>
          <w:rFonts w:ascii="Arial" w:hAnsi="Arial" w:cs="Arial"/>
          <w:sz w:val="20"/>
          <w:szCs w:val="20"/>
          <w:lang w:val="en-GB"/>
        </w:rPr>
        <w:t>ED, IDB, LV, BB, JF, MS and KM made substantial contributions to conception and design</w:t>
      </w:r>
      <w:r w:rsidR="009C24BF" w:rsidRPr="00722349">
        <w:rPr>
          <w:rFonts w:ascii="Arial" w:hAnsi="Arial" w:cs="Arial"/>
          <w:sz w:val="20"/>
          <w:szCs w:val="20"/>
          <w:lang w:val="en-GB"/>
        </w:rPr>
        <w:t xml:space="preserve"> of the study</w:t>
      </w:r>
      <w:r w:rsidRPr="00722349">
        <w:rPr>
          <w:rFonts w:ascii="Arial" w:hAnsi="Arial" w:cs="Arial"/>
          <w:sz w:val="20"/>
          <w:szCs w:val="20"/>
          <w:lang w:val="en-GB"/>
        </w:rPr>
        <w:t xml:space="preserve">. ED, IDB, LV acquired the data and did the analysis of the data. All authors been involved in the interpretation of the data, drafting the manuscript and revising it critically for important intellectual content. </w:t>
      </w:r>
    </w:p>
    <w:p w14:paraId="51C015FA" w14:textId="77777777" w:rsidR="000E5602" w:rsidRPr="00722349" w:rsidRDefault="000E5602" w:rsidP="00D847EC">
      <w:pPr>
        <w:spacing w:line="480" w:lineRule="auto"/>
        <w:jc w:val="both"/>
        <w:rPr>
          <w:rFonts w:ascii="Arial" w:hAnsi="Arial" w:cs="Arial"/>
          <w:sz w:val="20"/>
          <w:szCs w:val="20"/>
          <w:lang w:val="en-GB"/>
        </w:rPr>
      </w:pPr>
      <w:r w:rsidRPr="00722349">
        <w:rPr>
          <w:rFonts w:ascii="Arial" w:hAnsi="Arial" w:cs="Arial"/>
          <w:sz w:val="20"/>
          <w:szCs w:val="20"/>
          <w:lang w:val="en-GB"/>
        </w:rPr>
        <w:lastRenderedPageBreak/>
        <w:t>All authors gave final approval of the version to be published and agreed to be accountable for all aspects of the work in ensuring that questions related to the accuracy or integrity of any part of the work are appropriately investigated and resolved.</w:t>
      </w:r>
    </w:p>
    <w:p w14:paraId="6127EB87" w14:textId="77777777" w:rsidR="00215678" w:rsidRDefault="00215678" w:rsidP="00D847EC">
      <w:pPr>
        <w:pStyle w:val="Heading2"/>
        <w:spacing w:before="0" w:line="480" w:lineRule="auto"/>
        <w:rPr>
          <w:rFonts w:ascii="Arial" w:hAnsi="Arial" w:cs="Arial"/>
          <w:color w:val="auto"/>
          <w:lang w:val="en-GB"/>
        </w:rPr>
      </w:pPr>
      <w:r>
        <w:rPr>
          <w:rFonts w:ascii="Arial" w:hAnsi="Arial" w:cs="Arial"/>
          <w:color w:val="auto"/>
          <w:lang w:val="en-GB"/>
        </w:rPr>
        <w:t xml:space="preserve">Availability of data and materials </w:t>
      </w:r>
    </w:p>
    <w:p w14:paraId="74CDB919" w14:textId="34E628FA" w:rsidR="00215678" w:rsidRPr="00215678" w:rsidRDefault="00215678" w:rsidP="00215678">
      <w:pPr>
        <w:rPr>
          <w:lang w:val="en-GB"/>
        </w:rPr>
      </w:pPr>
      <w:r>
        <w:rPr>
          <w:lang w:val="en-GB"/>
        </w:rPr>
        <w:t xml:space="preserve">In order to guarantee the confidentiality of participating hospitals, data will not be shared. </w:t>
      </w:r>
    </w:p>
    <w:p w14:paraId="51180B49" w14:textId="53837288" w:rsidR="00EC48B1" w:rsidRPr="00722349" w:rsidRDefault="00B4221B" w:rsidP="00D847EC">
      <w:pPr>
        <w:pStyle w:val="Heading2"/>
        <w:spacing w:before="0" w:line="480" w:lineRule="auto"/>
        <w:rPr>
          <w:rFonts w:ascii="Arial" w:hAnsi="Arial" w:cs="Arial"/>
          <w:color w:val="auto"/>
          <w:lang w:val="en-GB"/>
        </w:rPr>
      </w:pPr>
      <w:r w:rsidRPr="00722349">
        <w:rPr>
          <w:rFonts w:ascii="Arial" w:hAnsi="Arial" w:cs="Arial"/>
          <w:color w:val="auto"/>
          <w:lang w:val="en-GB"/>
        </w:rPr>
        <w:t>Acknowledgment</w:t>
      </w:r>
      <w:bookmarkEnd w:id="158"/>
      <w:r w:rsidRPr="00722349">
        <w:rPr>
          <w:rFonts w:ascii="Arial" w:hAnsi="Arial" w:cs="Arial"/>
          <w:color w:val="auto"/>
          <w:lang w:val="en-GB"/>
        </w:rPr>
        <w:t xml:space="preserve"> </w:t>
      </w:r>
    </w:p>
    <w:p w14:paraId="2275C5D7" w14:textId="77777777" w:rsidR="00983D6B" w:rsidRPr="00722349" w:rsidRDefault="00983D6B" w:rsidP="00D847EC">
      <w:pPr>
        <w:spacing w:after="0" w:line="480" w:lineRule="auto"/>
        <w:jc w:val="both"/>
        <w:rPr>
          <w:rFonts w:ascii="Arial" w:hAnsi="Arial" w:cs="Arial"/>
          <w:sz w:val="20"/>
          <w:lang w:val="en-GB"/>
        </w:rPr>
      </w:pPr>
      <w:r w:rsidRPr="00722349">
        <w:rPr>
          <w:rFonts w:ascii="Arial" w:hAnsi="Arial" w:cs="Arial"/>
          <w:sz w:val="20"/>
          <w:lang w:val="en-GB"/>
        </w:rPr>
        <w:t>The authors gratefully acknowledge the input of all the heads of the geriatric department</w:t>
      </w:r>
      <w:r w:rsidR="000623F5" w:rsidRPr="00722349">
        <w:rPr>
          <w:rFonts w:ascii="Arial" w:hAnsi="Arial" w:cs="Arial"/>
          <w:sz w:val="20"/>
          <w:lang w:val="en-GB"/>
        </w:rPr>
        <w:t>s</w:t>
      </w:r>
      <w:r w:rsidRPr="00722349">
        <w:rPr>
          <w:rFonts w:ascii="Arial" w:hAnsi="Arial" w:cs="Arial"/>
          <w:sz w:val="20"/>
          <w:lang w:val="en-GB"/>
        </w:rPr>
        <w:t xml:space="preserve"> in Belgium</w:t>
      </w:r>
      <w:r w:rsidR="000623F5" w:rsidRPr="00722349">
        <w:rPr>
          <w:rFonts w:ascii="Arial" w:hAnsi="Arial" w:cs="Arial"/>
          <w:sz w:val="20"/>
          <w:lang w:val="en-GB"/>
        </w:rPr>
        <w:t xml:space="preserve">, </w:t>
      </w:r>
      <w:r w:rsidR="000623F5" w:rsidRPr="00722349">
        <w:rPr>
          <w:rFonts w:ascii="Arial" w:hAnsi="Arial" w:cs="Arial"/>
          <w:sz w:val="20"/>
          <w:szCs w:val="20"/>
          <w:lang w:val="en-GB"/>
        </w:rPr>
        <w:t xml:space="preserve">the </w:t>
      </w:r>
      <w:r w:rsidR="005328D9" w:rsidRPr="00722349">
        <w:rPr>
          <w:rFonts w:ascii="Arial" w:hAnsi="Arial" w:cs="Arial"/>
          <w:sz w:val="20"/>
          <w:szCs w:val="20"/>
          <w:lang w:val="en-GB"/>
        </w:rPr>
        <w:t xml:space="preserve">Belgian </w:t>
      </w:r>
      <w:r w:rsidR="000623F5" w:rsidRPr="00722349">
        <w:rPr>
          <w:rFonts w:ascii="Arial" w:hAnsi="Arial" w:cs="Arial"/>
          <w:sz w:val="20"/>
          <w:szCs w:val="20"/>
          <w:lang w:val="en-GB"/>
        </w:rPr>
        <w:t>College</w:t>
      </w:r>
      <w:r w:rsidR="005328D9" w:rsidRPr="00722349">
        <w:rPr>
          <w:rFonts w:ascii="Arial" w:hAnsi="Arial" w:cs="Arial"/>
          <w:sz w:val="20"/>
          <w:szCs w:val="20"/>
          <w:lang w:val="en-GB"/>
        </w:rPr>
        <w:t>s</w:t>
      </w:r>
      <w:r w:rsidR="000623F5" w:rsidRPr="00722349">
        <w:rPr>
          <w:rFonts w:ascii="Arial" w:hAnsi="Arial" w:cs="Arial"/>
          <w:sz w:val="20"/>
          <w:szCs w:val="20"/>
          <w:lang w:val="en-GB"/>
        </w:rPr>
        <w:t xml:space="preserve"> for Geriatrics and for Emergency care.</w:t>
      </w:r>
    </w:p>
    <w:p w14:paraId="1B33862D" w14:textId="77777777" w:rsidR="007963B3" w:rsidRPr="00722349" w:rsidRDefault="007963B3" w:rsidP="00D847EC">
      <w:pPr>
        <w:spacing w:after="0" w:line="480" w:lineRule="auto"/>
        <w:jc w:val="both"/>
        <w:rPr>
          <w:rFonts w:ascii="Arial" w:hAnsi="Arial" w:cs="Arial"/>
          <w:i/>
          <w:sz w:val="20"/>
          <w:lang w:val="en-GB"/>
        </w:rPr>
      </w:pPr>
    </w:p>
    <w:p w14:paraId="22AF2140" w14:textId="77777777" w:rsidR="006C102E" w:rsidRPr="00722349" w:rsidRDefault="006C102E" w:rsidP="00D847EC">
      <w:pPr>
        <w:pStyle w:val="Heading2"/>
        <w:spacing w:before="0" w:line="480" w:lineRule="auto"/>
        <w:rPr>
          <w:rFonts w:ascii="Arial" w:hAnsi="Arial" w:cs="Arial"/>
          <w:color w:val="auto"/>
          <w:lang w:val="en-GB"/>
        </w:rPr>
      </w:pPr>
      <w:r w:rsidRPr="00722349">
        <w:rPr>
          <w:rFonts w:ascii="Arial" w:hAnsi="Arial" w:cs="Arial"/>
          <w:color w:val="auto"/>
          <w:lang w:val="en-GB"/>
        </w:rPr>
        <w:t>List of abbreviations</w:t>
      </w:r>
    </w:p>
    <w:p w14:paraId="339B50DE" w14:textId="77777777" w:rsidR="006C102E" w:rsidRPr="00722349" w:rsidRDefault="006C102E" w:rsidP="00D847EC">
      <w:pPr>
        <w:spacing w:line="480" w:lineRule="auto"/>
        <w:rPr>
          <w:lang w:val="en-GB"/>
        </w:rPr>
      </w:pPr>
      <w:r w:rsidRPr="00722349">
        <w:rPr>
          <w:lang w:val="en-GB"/>
        </w:rPr>
        <w:t>ED = Emergency Department</w:t>
      </w:r>
    </w:p>
    <w:p w14:paraId="687A2C76" w14:textId="77777777" w:rsidR="006C102E" w:rsidRPr="00722349" w:rsidRDefault="006C102E" w:rsidP="00D847EC">
      <w:pPr>
        <w:spacing w:line="480" w:lineRule="auto"/>
        <w:rPr>
          <w:lang w:val="en-GB"/>
        </w:rPr>
      </w:pPr>
      <w:r w:rsidRPr="00722349">
        <w:rPr>
          <w:lang w:val="en-GB"/>
        </w:rPr>
        <w:t>IGCT = Inpatient Geriatric Consultation Team</w:t>
      </w:r>
    </w:p>
    <w:p w14:paraId="3208A693" w14:textId="476C0219" w:rsidR="006C102E" w:rsidRPr="00722349" w:rsidRDefault="00B874E5" w:rsidP="00D847EC">
      <w:pPr>
        <w:spacing w:line="480" w:lineRule="auto"/>
        <w:rPr>
          <w:lang w:val="en-GB"/>
        </w:rPr>
      </w:pPr>
      <w:r w:rsidRPr="00722349">
        <w:rPr>
          <w:lang w:val="en-GB"/>
        </w:rPr>
        <w:t xml:space="preserve">GS </w:t>
      </w:r>
      <w:r w:rsidR="006C102E" w:rsidRPr="00722349">
        <w:rPr>
          <w:lang w:val="en-GB"/>
        </w:rPr>
        <w:t xml:space="preserve">= Geriatric </w:t>
      </w:r>
      <w:r w:rsidRPr="00722349">
        <w:rPr>
          <w:lang w:val="en-GB"/>
        </w:rPr>
        <w:t>service</w:t>
      </w:r>
    </w:p>
    <w:p w14:paraId="10EB2AF9" w14:textId="77777777" w:rsidR="006C102E" w:rsidRPr="00722349" w:rsidRDefault="006C102E" w:rsidP="00D847EC">
      <w:pPr>
        <w:spacing w:line="480" w:lineRule="auto"/>
        <w:rPr>
          <w:lang w:val="en-GB"/>
        </w:rPr>
      </w:pPr>
      <w:r w:rsidRPr="00722349">
        <w:rPr>
          <w:lang w:val="en-GB"/>
        </w:rPr>
        <w:t>CGA = Comprehensive Geriatric Assessment</w:t>
      </w:r>
    </w:p>
    <w:p w14:paraId="28DC5692" w14:textId="77777777" w:rsidR="006C102E" w:rsidRPr="00722349" w:rsidRDefault="006C102E" w:rsidP="00D847EC">
      <w:pPr>
        <w:spacing w:line="480" w:lineRule="auto"/>
        <w:rPr>
          <w:lang w:val="en-GB"/>
        </w:rPr>
      </w:pPr>
      <w:r w:rsidRPr="00722349">
        <w:rPr>
          <w:lang w:val="en-GB"/>
        </w:rPr>
        <w:t>ISAR= Identification of Seniors At Risk</w:t>
      </w:r>
    </w:p>
    <w:p w14:paraId="27F1D6CA" w14:textId="77777777" w:rsidR="006C102E" w:rsidRPr="00722349" w:rsidRDefault="006C102E" w:rsidP="00D847EC">
      <w:pPr>
        <w:spacing w:after="0" w:line="480" w:lineRule="auto"/>
        <w:jc w:val="both"/>
        <w:rPr>
          <w:rFonts w:ascii="Arial" w:hAnsi="Arial" w:cs="Arial"/>
          <w:sz w:val="20"/>
          <w:lang w:val="en-GB"/>
        </w:rPr>
      </w:pPr>
      <w:r w:rsidRPr="00722349">
        <w:rPr>
          <w:rFonts w:ascii="Arial" w:hAnsi="Arial" w:cs="Arial"/>
          <w:sz w:val="20"/>
          <w:lang w:val="en-GB"/>
        </w:rPr>
        <w:t xml:space="preserve">GRP = Geriatric Risk Profile </w:t>
      </w:r>
    </w:p>
    <w:p w14:paraId="03C9BC42" w14:textId="77777777" w:rsidR="009D186C" w:rsidRPr="00722349" w:rsidRDefault="004A5DD5" w:rsidP="00AA6CC8">
      <w:pPr>
        <w:pStyle w:val="Heading2"/>
        <w:rPr>
          <w:color w:val="auto"/>
          <w:lang w:val="en-GB"/>
        </w:rPr>
      </w:pPr>
      <w:r w:rsidRPr="00722349">
        <w:rPr>
          <w:color w:val="auto"/>
          <w:lang w:val="en-GB"/>
        </w:rPr>
        <w:t>References</w:t>
      </w:r>
    </w:p>
    <w:p w14:paraId="6D47DE48" w14:textId="77777777" w:rsidR="00AA6CC8" w:rsidRPr="00722349" w:rsidRDefault="00AA6CC8" w:rsidP="00AA6CC8">
      <w:pPr>
        <w:rPr>
          <w:lang w:val="en-GB"/>
        </w:rPr>
      </w:pPr>
    </w:p>
    <w:p w14:paraId="35691E1A" w14:textId="77777777" w:rsidR="00C66317" w:rsidRPr="00C66317" w:rsidRDefault="009D186C" w:rsidP="00C66317">
      <w:pPr>
        <w:pStyle w:val="EndNoteBibliography"/>
        <w:spacing w:after="0"/>
        <w:ind w:left="720" w:hanging="720"/>
      </w:pPr>
      <w:r w:rsidRPr="00722349">
        <w:rPr>
          <w:rFonts w:ascii="Arial" w:hAnsi="Arial" w:cs="Arial"/>
          <w:b/>
          <w:sz w:val="20"/>
          <w:szCs w:val="20"/>
          <w:lang w:val="en-GB"/>
        </w:rPr>
        <w:fldChar w:fldCharType="begin"/>
      </w:r>
      <w:r w:rsidRPr="00722349">
        <w:rPr>
          <w:rFonts w:ascii="Arial" w:hAnsi="Arial" w:cs="Arial"/>
          <w:b/>
          <w:sz w:val="20"/>
          <w:szCs w:val="20"/>
          <w:lang w:val="en-GB"/>
        </w:rPr>
        <w:instrText xml:space="preserve"> ADDIN EN.REFLIST </w:instrText>
      </w:r>
      <w:r w:rsidRPr="00722349">
        <w:rPr>
          <w:rFonts w:ascii="Arial" w:hAnsi="Arial" w:cs="Arial"/>
          <w:b/>
          <w:sz w:val="20"/>
          <w:szCs w:val="20"/>
          <w:lang w:val="en-GB"/>
        </w:rPr>
        <w:fldChar w:fldCharType="separate"/>
      </w:r>
      <w:r w:rsidR="00C66317" w:rsidRPr="00C66317">
        <w:t>1.</w:t>
      </w:r>
      <w:r w:rsidR="00C66317" w:rsidRPr="00C66317">
        <w:tab/>
        <w:t xml:space="preserve">Aminzadeh F, Dalziel WB: </w:t>
      </w:r>
      <w:r w:rsidR="00C66317" w:rsidRPr="00C66317">
        <w:rPr>
          <w:b/>
        </w:rPr>
        <w:t>Older adults in the emergency department: a systematic review of patterns of use, adverse outcomes, and effectiveness of interventions</w:t>
      </w:r>
      <w:r w:rsidR="00C66317" w:rsidRPr="00C66317">
        <w:t xml:space="preserve">. </w:t>
      </w:r>
      <w:r w:rsidR="00C66317" w:rsidRPr="00C66317">
        <w:rPr>
          <w:i/>
        </w:rPr>
        <w:t xml:space="preserve">Annals of Emergency Medicine </w:t>
      </w:r>
      <w:r w:rsidR="00C66317" w:rsidRPr="00C66317">
        <w:t xml:space="preserve">2002, </w:t>
      </w:r>
      <w:r w:rsidR="00C66317" w:rsidRPr="00C66317">
        <w:rPr>
          <w:b/>
        </w:rPr>
        <w:t>39</w:t>
      </w:r>
      <w:r w:rsidR="00C66317" w:rsidRPr="00C66317">
        <w:t>(3):238-247.</w:t>
      </w:r>
    </w:p>
    <w:p w14:paraId="1A24F26F" w14:textId="77777777" w:rsidR="00C66317" w:rsidRPr="00C66317" w:rsidRDefault="00C66317" w:rsidP="00C66317">
      <w:pPr>
        <w:pStyle w:val="EndNoteBibliography"/>
        <w:spacing w:after="0"/>
        <w:ind w:left="720" w:hanging="720"/>
      </w:pPr>
      <w:r w:rsidRPr="00C66317">
        <w:t>2.</w:t>
      </w:r>
      <w:r w:rsidRPr="00C66317">
        <w:tab/>
        <w:t xml:space="preserve">Samaras N, Chevalley T, Samaras D, Gold G: </w:t>
      </w:r>
      <w:r w:rsidRPr="00C66317">
        <w:rPr>
          <w:b/>
        </w:rPr>
        <w:t>Older patients in the emergency department: a review</w:t>
      </w:r>
      <w:r w:rsidRPr="00C66317">
        <w:t xml:space="preserve">. </w:t>
      </w:r>
      <w:r w:rsidRPr="00C66317">
        <w:rPr>
          <w:i/>
        </w:rPr>
        <w:t xml:space="preserve">Ann Emerg Med </w:t>
      </w:r>
      <w:r w:rsidRPr="00C66317">
        <w:t xml:space="preserve">2010, </w:t>
      </w:r>
      <w:r w:rsidRPr="00C66317">
        <w:rPr>
          <w:b/>
        </w:rPr>
        <w:t>56</w:t>
      </w:r>
      <w:r w:rsidRPr="00C66317">
        <w:t>(3):261-269.</w:t>
      </w:r>
    </w:p>
    <w:p w14:paraId="1AB9DC0B" w14:textId="77777777" w:rsidR="00C66317" w:rsidRPr="00C66317" w:rsidRDefault="00C66317" w:rsidP="00C66317">
      <w:pPr>
        <w:pStyle w:val="EndNoteBibliography"/>
        <w:spacing w:after="0"/>
        <w:ind w:left="720" w:hanging="720"/>
      </w:pPr>
      <w:r w:rsidRPr="00C66317">
        <w:t>3.</w:t>
      </w:r>
      <w:r w:rsidRPr="00C66317">
        <w:tab/>
        <w:t xml:space="preserve">Salvi F, Morichi V, Grilli A, Giorgi R, De Tommaso G, Dessi-Fulgheri P: </w:t>
      </w:r>
      <w:r w:rsidRPr="00C66317">
        <w:rPr>
          <w:b/>
        </w:rPr>
        <w:t>The elderly in the emergency department: a critical review of problems and solutions</w:t>
      </w:r>
      <w:r w:rsidRPr="00C66317">
        <w:t xml:space="preserve">. </w:t>
      </w:r>
      <w:r w:rsidRPr="00C66317">
        <w:rPr>
          <w:i/>
        </w:rPr>
        <w:t xml:space="preserve">Intern Emerg Med </w:t>
      </w:r>
      <w:r w:rsidRPr="00C66317">
        <w:t xml:space="preserve">2007, </w:t>
      </w:r>
      <w:r w:rsidRPr="00C66317">
        <w:rPr>
          <w:b/>
        </w:rPr>
        <w:t>2</w:t>
      </w:r>
      <w:r w:rsidRPr="00C66317">
        <w:t>(4):292-301.</w:t>
      </w:r>
    </w:p>
    <w:p w14:paraId="5D65DFDB" w14:textId="77777777" w:rsidR="00C66317" w:rsidRPr="00C66317" w:rsidRDefault="00C66317" w:rsidP="00C66317">
      <w:pPr>
        <w:pStyle w:val="EndNoteBibliography"/>
        <w:spacing w:after="0"/>
        <w:ind w:left="720" w:hanging="720"/>
      </w:pPr>
      <w:r w:rsidRPr="00C66317">
        <w:t>4.</w:t>
      </w:r>
      <w:r w:rsidRPr="00C66317">
        <w:tab/>
        <w:t>Gray LC, Peel NM, Costa AP, Burkett E, Dey AB, Jonsson PV, Lakhan P, Ljunggren G, Sjostrand F, Swoboda W</w:t>
      </w:r>
      <w:r w:rsidRPr="00C66317">
        <w:rPr>
          <w:i/>
        </w:rPr>
        <w:t xml:space="preserve"> et al</w:t>
      </w:r>
      <w:r w:rsidRPr="00C66317">
        <w:t xml:space="preserve">: </w:t>
      </w:r>
      <w:r w:rsidRPr="00C66317">
        <w:rPr>
          <w:b/>
        </w:rPr>
        <w:t>Profiles of older patients in the emergency department: findings from the interRAI Multinational Emergency Department Study</w:t>
      </w:r>
      <w:r w:rsidRPr="00C66317">
        <w:t xml:space="preserve">. </w:t>
      </w:r>
      <w:r w:rsidRPr="00C66317">
        <w:rPr>
          <w:i/>
        </w:rPr>
        <w:t xml:space="preserve">Ann Emerg Med </w:t>
      </w:r>
      <w:r w:rsidRPr="00C66317">
        <w:t xml:space="preserve">2013, </w:t>
      </w:r>
      <w:r w:rsidRPr="00C66317">
        <w:rPr>
          <w:b/>
        </w:rPr>
        <w:t>62</w:t>
      </w:r>
      <w:r w:rsidRPr="00C66317">
        <w:t>(5):467-474.</w:t>
      </w:r>
    </w:p>
    <w:p w14:paraId="369055C2" w14:textId="77777777" w:rsidR="00C66317" w:rsidRPr="00C66317" w:rsidRDefault="00C66317" w:rsidP="00C66317">
      <w:pPr>
        <w:pStyle w:val="EndNoteBibliography"/>
        <w:spacing w:after="0"/>
        <w:ind w:left="720" w:hanging="720"/>
      </w:pPr>
      <w:r w:rsidRPr="00C66317">
        <w:lastRenderedPageBreak/>
        <w:t>5.</w:t>
      </w:r>
      <w:r w:rsidRPr="00C66317">
        <w:tab/>
        <w:t xml:space="preserve">Schrijver EJ, Toppinga Q, de Vries OJ, Kramer MH, Nanayakkara PW: </w:t>
      </w:r>
      <w:r w:rsidRPr="00C66317">
        <w:rPr>
          <w:b/>
        </w:rPr>
        <w:t>An observational cohort study on geriatric patient profile in an emergency department in the Netherlands</w:t>
      </w:r>
      <w:r w:rsidRPr="00C66317">
        <w:t xml:space="preserve">. </w:t>
      </w:r>
      <w:r w:rsidRPr="00C66317">
        <w:rPr>
          <w:i/>
        </w:rPr>
        <w:t xml:space="preserve">The Netherlands journal of medicine </w:t>
      </w:r>
      <w:r w:rsidRPr="00C66317">
        <w:t xml:space="preserve">2013, </w:t>
      </w:r>
      <w:r w:rsidRPr="00C66317">
        <w:rPr>
          <w:b/>
        </w:rPr>
        <w:t>71</w:t>
      </w:r>
      <w:r w:rsidRPr="00C66317">
        <w:t>(6):324-330.</w:t>
      </w:r>
    </w:p>
    <w:p w14:paraId="515E3168" w14:textId="77777777" w:rsidR="00C66317" w:rsidRPr="00C66317" w:rsidRDefault="00C66317" w:rsidP="00C66317">
      <w:pPr>
        <w:pStyle w:val="EndNoteBibliography"/>
        <w:spacing w:after="0"/>
        <w:ind w:left="720" w:hanging="720"/>
      </w:pPr>
      <w:r w:rsidRPr="00C66317">
        <w:t>6.</w:t>
      </w:r>
      <w:r w:rsidRPr="00C66317">
        <w:tab/>
        <w:t xml:space="preserve">Schnitker L, Martin-Khan M, Beattie E, Gray L: </w:t>
      </w:r>
      <w:r w:rsidRPr="00C66317">
        <w:rPr>
          <w:b/>
        </w:rPr>
        <w:t>Negative health outcomes and adverse events in older people attending emergency departments: A systematic review</w:t>
      </w:r>
      <w:r w:rsidRPr="00C66317">
        <w:t xml:space="preserve">. </w:t>
      </w:r>
      <w:r w:rsidRPr="00C66317">
        <w:rPr>
          <w:i/>
        </w:rPr>
        <w:t xml:space="preserve">Australasian Emergency Nursing Journal </w:t>
      </w:r>
      <w:r w:rsidRPr="00C66317">
        <w:t xml:space="preserve">2011, </w:t>
      </w:r>
      <w:r w:rsidRPr="00C66317">
        <w:rPr>
          <w:b/>
        </w:rPr>
        <w:t>14</w:t>
      </w:r>
      <w:r w:rsidRPr="00C66317">
        <w:t>(3):141-162.</w:t>
      </w:r>
    </w:p>
    <w:p w14:paraId="27797AEF" w14:textId="77777777" w:rsidR="00C66317" w:rsidRPr="00C66317" w:rsidRDefault="00C66317" w:rsidP="00C66317">
      <w:pPr>
        <w:pStyle w:val="EndNoteBibliography"/>
        <w:spacing w:after="0"/>
        <w:ind w:left="720" w:hanging="720"/>
      </w:pPr>
      <w:r w:rsidRPr="00C66317">
        <w:t>7.</w:t>
      </w:r>
      <w:r w:rsidRPr="00C66317">
        <w:tab/>
        <w:t xml:space="preserve">Conroy SP, Stevens T, Parker SG, Gladman JR: </w:t>
      </w:r>
      <w:r w:rsidRPr="00C66317">
        <w:rPr>
          <w:b/>
        </w:rPr>
        <w:t>A systematic review of comprehensive geriatric assessment to improve outcomes for frail older people being rapidly discharged from acute hospital: 'interface geriatrics'</w:t>
      </w:r>
      <w:r w:rsidRPr="00C66317">
        <w:t xml:space="preserve">. </w:t>
      </w:r>
      <w:r w:rsidRPr="00C66317">
        <w:rPr>
          <w:i/>
        </w:rPr>
        <w:t xml:space="preserve">Age Ageing </w:t>
      </w:r>
      <w:r w:rsidRPr="00C66317">
        <w:t xml:space="preserve">2011, </w:t>
      </w:r>
      <w:r w:rsidRPr="00C66317">
        <w:rPr>
          <w:b/>
        </w:rPr>
        <w:t>40</w:t>
      </w:r>
      <w:r w:rsidRPr="00C66317">
        <w:t>(4):436-443.</w:t>
      </w:r>
    </w:p>
    <w:p w14:paraId="6DAFA5FD" w14:textId="77777777" w:rsidR="00C66317" w:rsidRPr="00C66317" w:rsidRDefault="00C66317" w:rsidP="00C66317">
      <w:pPr>
        <w:pStyle w:val="EndNoteBibliography"/>
        <w:spacing w:after="0"/>
        <w:ind w:left="720" w:hanging="720"/>
      </w:pPr>
      <w:r w:rsidRPr="00C66317">
        <w:t>8.</w:t>
      </w:r>
      <w:r w:rsidRPr="00C66317">
        <w:tab/>
        <w:t xml:space="preserve">Foo CL, Siu VW, Tan TL, Ding YY, Seow E: </w:t>
      </w:r>
      <w:r w:rsidRPr="00C66317">
        <w:rPr>
          <w:b/>
        </w:rPr>
        <w:t>Geriatric assessment and intervention in an emergency department observation unit reduced re-attendance and hospitalisation rates</w:t>
      </w:r>
      <w:r w:rsidRPr="00C66317">
        <w:t xml:space="preserve">. </w:t>
      </w:r>
      <w:r w:rsidRPr="00C66317">
        <w:rPr>
          <w:i/>
        </w:rPr>
        <w:t xml:space="preserve">Australas J Ageing </w:t>
      </w:r>
      <w:r w:rsidRPr="00C66317">
        <w:t xml:space="preserve">2012, </w:t>
      </w:r>
      <w:r w:rsidRPr="00C66317">
        <w:rPr>
          <w:b/>
        </w:rPr>
        <w:t>31</w:t>
      </w:r>
      <w:r w:rsidRPr="00C66317">
        <w:t>(1):40-46.</w:t>
      </w:r>
    </w:p>
    <w:p w14:paraId="7AF2CE9A" w14:textId="77777777" w:rsidR="00C66317" w:rsidRPr="00C66317" w:rsidRDefault="00C66317" w:rsidP="00C66317">
      <w:pPr>
        <w:pStyle w:val="EndNoteBibliography"/>
        <w:spacing w:after="0"/>
        <w:ind w:left="720" w:hanging="720"/>
      </w:pPr>
      <w:r w:rsidRPr="00C66317">
        <w:t>9.</w:t>
      </w:r>
      <w:r w:rsidRPr="00C66317">
        <w:tab/>
        <w:t xml:space="preserve">Arendts G, Fitzhardinge S, Pronk K, Donaldson M, Hutton M, Nagree Y: </w:t>
      </w:r>
      <w:r w:rsidRPr="00C66317">
        <w:rPr>
          <w:b/>
        </w:rPr>
        <w:t>The impact of early emergency department allied health intervention on admission rates in older people: a non-randomized clinical study</w:t>
      </w:r>
      <w:r w:rsidRPr="00C66317">
        <w:t xml:space="preserve">. </w:t>
      </w:r>
      <w:r w:rsidRPr="00C66317">
        <w:rPr>
          <w:i/>
        </w:rPr>
        <w:t xml:space="preserve">BMC Geriatr </w:t>
      </w:r>
      <w:r w:rsidRPr="00C66317">
        <w:t xml:space="preserve">2012, </w:t>
      </w:r>
      <w:r w:rsidRPr="00C66317">
        <w:rPr>
          <w:b/>
        </w:rPr>
        <w:t>12</w:t>
      </w:r>
      <w:r w:rsidRPr="00C66317">
        <w:t>:8.</w:t>
      </w:r>
    </w:p>
    <w:p w14:paraId="5C91F583" w14:textId="77777777" w:rsidR="00C66317" w:rsidRPr="00C66317" w:rsidRDefault="00C66317" w:rsidP="00C66317">
      <w:pPr>
        <w:pStyle w:val="EndNoteBibliography"/>
        <w:spacing w:after="0"/>
        <w:ind w:left="720" w:hanging="720"/>
      </w:pPr>
      <w:r w:rsidRPr="00C66317">
        <w:t>10.</w:t>
      </w:r>
      <w:r w:rsidRPr="00C66317">
        <w:tab/>
        <w:t xml:space="preserve">Arendts G, Fitzhardinge S, Pronk K, Hutton M: </w:t>
      </w:r>
      <w:r w:rsidRPr="00C66317">
        <w:rPr>
          <w:b/>
        </w:rPr>
        <w:t>Outcomes in older patients requiring comprehensive allied health care prior to discharge from the emergency department</w:t>
      </w:r>
      <w:r w:rsidRPr="00C66317">
        <w:t xml:space="preserve">. </w:t>
      </w:r>
      <w:r w:rsidRPr="00C66317">
        <w:rPr>
          <w:i/>
        </w:rPr>
        <w:t xml:space="preserve">Emergency medicine Australasia : EMA </w:t>
      </w:r>
      <w:r w:rsidRPr="00C66317">
        <w:t xml:space="preserve">2013, </w:t>
      </w:r>
      <w:r w:rsidRPr="00C66317">
        <w:rPr>
          <w:b/>
        </w:rPr>
        <w:t>25</w:t>
      </w:r>
      <w:r w:rsidRPr="00C66317">
        <w:t>(2):127-131.</w:t>
      </w:r>
    </w:p>
    <w:p w14:paraId="622756E8" w14:textId="77777777" w:rsidR="00C66317" w:rsidRPr="00C66317" w:rsidRDefault="00C66317" w:rsidP="00C66317">
      <w:pPr>
        <w:pStyle w:val="EndNoteBibliography"/>
        <w:spacing w:after="0"/>
        <w:ind w:left="720" w:hanging="720"/>
      </w:pPr>
      <w:r w:rsidRPr="00C66317">
        <w:t>11.</w:t>
      </w:r>
      <w:r w:rsidRPr="00C66317">
        <w:tab/>
        <w:t xml:space="preserve">Wright PN, Tan G, Iliffe S, Lee D: </w:t>
      </w:r>
      <w:r w:rsidRPr="00C66317">
        <w:rPr>
          <w:b/>
        </w:rPr>
        <w:t>The impact of a new emergency admission avoidance system for older people on length of stay and same-day discharges</w:t>
      </w:r>
      <w:r w:rsidRPr="00C66317">
        <w:t xml:space="preserve">. </w:t>
      </w:r>
      <w:r w:rsidRPr="00C66317">
        <w:rPr>
          <w:i/>
        </w:rPr>
        <w:t xml:space="preserve">Age Ageing </w:t>
      </w:r>
      <w:r w:rsidRPr="00C66317">
        <w:t xml:space="preserve">2014, </w:t>
      </w:r>
      <w:r w:rsidRPr="00C66317">
        <w:rPr>
          <w:b/>
        </w:rPr>
        <w:t>43</w:t>
      </w:r>
      <w:r w:rsidRPr="00C66317">
        <w:t>(1):116-121.</w:t>
      </w:r>
    </w:p>
    <w:p w14:paraId="5F95FF76" w14:textId="77777777" w:rsidR="00C66317" w:rsidRPr="00C66317" w:rsidRDefault="00C66317" w:rsidP="00C66317">
      <w:pPr>
        <w:pStyle w:val="EndNoteBibliography"/>
        <w:spacing w:after="0"/>
        <w:ind w:left="720" w:hanging="720"/>
      </w:pPr>
      <w:r w:rsidRPr="00C66317">
        <w:t>12.</w:t>
      </w:r>
      <w:r w:rsidRPr="00C66317">
        <w:tab/>
        <w:t xml:space="preserve">Foo CL, Siu VW, Ang H, Phuah MW, Ooi CK: </w:t>
      </w:r>
      <w:r w:rsidRPr="00C66317">
        <w:rPr>
          <w:b/>
        </w:rPr>
        <w:t>Risk stratification and rapid geriatric screening in an emergency department - a quasi-randomised controlled trial</w:t>
      </w:r>
      <w:r w:rsidRPr="00C66317">
        <w:t xml:space="preserve">. </w:t>
      </w:r>
      <w:r w:rsidRPr="00C66317">
        <w:rPr>
          <w:i/>
        </w:rPr>
        <w:t xml:space="preserve">BMC Geriatr </w:t>
      </w:r>
      <w:r w:rsidRPr="00C66317">
        <w:t xml:space="preserve">2014, </w:t>
      </w:r>
      <w:r w:rsidRPr="00C66317">
        <w:rPr>
          <w:b/>
        </w:rPr>
        <w:t>14</w:t>
      </w:r>
      <w:r w:rsidRPr="00C66317">
        <w:t>:98.</w:t>
      </w:r>
    </w:p>
    <w:p w14:paraId="0B6E6E4A" w14:textId="77777777" w:rsidR="00C66317" w:rsidRPr="00C66317" w:rsidRDefault="00C66317" w:rsidP="00C66317">
      <w:pPr>
        <w:pStyle w:val="EndNoteBibliography"/>
        <w:spacing w:after="0"/>
        <w:ind w:left="720" w:hanging="720"/>
      </w:pPr>
      <w:r w:rsidRPr="00C66317">
        <w:t>13.</w:t>
      </w:r>
      <w:r w:rsidRPr="00C66317">
        <w:tab/>
        <w:t xml:space="preserve">Ellis G, Jamieson CA, Alcorn M, Devlin V: </w:t>
      </w:r>
      <w:r w:rsidRPr="00C66317">
        <w:rPr>
          <w:b/>
        </w:rPr>
        <w:t>An Acute Care for Elders (ACE) unit in the emergency department</w:t>
      </w:r>
      <w:r w:rsidRPr="00C66317">
        <w:t xml:space="preserve">. </w:t>
      </w:r>
      <w:r w:rsidRPr="00C66317">
        <w:rPr>
          <w:i/>
        </w:rPr>
        <w:t xml:space="preserve">European Geriatric Medicine </w:t>
      </w:r>
      <w:r w:rsidRPr="00C66317">
        <w:t xml:space="preserve">2012, </w:t>
      </w:r>
      <w:r w:rsidRPr="00C66317">
        <w:rPr>
          <w:b/>
        </w:rPr>
        <w:t>3</w:t>
      </w:r>
      <w:r w:rsidRPr="00C66317">
        <w:t>(4):261-263.</w:t>
      </w:r>
    </w:p>
    <w:p w14:paraId="4361E9E2" w14:textId="77777777" w:rsidR="00C66317" w:rsidRPr="00C66317" w:rsidRDefault="00C66317" w:rsidP="00C66317">
      <w:pPr>
        <w:pStyle w:val="EndNoteBibliography"/>
        <w:spacing w:after="0"/>
        <w:ind w:left="720" w:hanging="720"/>
      </w:pPr>
      <w:r w:rsidRPr="00C66317">
        <w:t>14.</w:t>
      </w:r>
      <w:r w:rsidRPr="00C66317">
        <w:tab/>
        <w:t xml:space="preserve">Keyes DC, Singal B, Kropf CW, Fisk A: </w:t>
      </w:r>
      <w:r w:rsidRPr="00C66317">
        <w:rPr>
          <w:b/>
        </w:rPr>
        <w:t>Impact of a new senior emergency department on emergency department recidivism, rate of hospital admission, and hospital length of stay</w:t>
      </w:r>
      <w:r w:rsidRPr="00C66317">
        <w:t xml:space="preserve">. </w:t>
      </w:r>
      <w:r w:rsidRPr="00C66317">
        <w:rPr>
          <w:i/>
        </w:rPr>
        <w:t xml:space="preserve">Ann Emerg Med </w:t>
      </w:r>
      <w:r w:rsidRPr="00C66317">
        <w:t xml:space="preserve">2014, </w:t>
      </w:r>
      <w:r w:rsidRPr="00C66317">
        <w:rPr>
          <w:b/>
        </w:rPr>
        <w:t>63</w:t>
      </w:r>
      <w:r w:rsidRPr="00C66317">
        <w:t>(5):517-524.</w:t>
      </w:r>
    </w:p>
    <w:p w14:paraId="12C8F1F5" w14:textId="77777777" w:rsidR="00C66317" w:rsidRPr="00C66317" w:rsidRDefault="00C66317" w:rsidP="00C66317">
      <w:pPr>
        <w:pStyle w:val="EndNoteBibliography"/>
        <w:spacing w:after="0"/>
        <w:ind w:left="720" w:hanging="720"/>
      </w:pPr>
      <w:r w:rsidRPr="00C66317">
        <w:t>15.</w:t>
      </w:r>
      <w:r w:rsidRPr="00C66317">
        <w:tab/>
        <w:t xml:space="preserve">Conroy SP, Ansari K, Williams M, Laithwaite E, Teasdale B, Dawson J, Mason S, Banerjee J: </w:t>
      </w:r>
      <w:r w:rsidRPr="00C66317">
        <w:rPr>
          <w:b/>
        </w:rPr>
        <w:t>A controlled evaluation of comprehensive geriatric assessment in the emergency department: the 'Emergency Frailty Unit'</w:t>
      </w:r>
      <w:r w:rsidRPr="00C66317">
        <w:t xml:space="preserve">. </w:t>
      </w:r>
      <w:r w:rsidRPr="00C66317">
        <w:rPr>
          <w:i/>
        </w:rPr>
        <w:t xml:space="preserve">Age Ageing </w:t>
      </w:r>
      <w:r w:rsidRPr="00C66317">
        <w:t xml:space="preserve">2014, </w:t>
      </w:r>
      <w:r w:rsidRPr="00C66317">
        <w:rPr>
          <w:b/>
        </w:rPr>
        <w:t>43</w:t>
      </w:r>
      <w:r w:rsidRPr="00C66317">
        <w:t>(1):109-114.</w:t>
      </w:r>
    </w:p>
    <w:p w14:paraId="5403D0B2" w14:textId="77777777" w:rsidR="00C66317" w:rsidRPr="00C66317" w:rsidRDefault="00C66317" w:rsidP="00C66317">
      <w:pPr>
        <w:pStyle w:val="EndNoteBibliography"/>
        <w:spacing w:after="0"/>
        <w:ind w:left="720" w:hanging="720"/>
      </w:pPr>
      <w:r w:rsidRPr="00C66317">
        <w:t>16.</w:t>
      </w:r>
      <w:r w:rsidRPr="00C66317">
        <w:tab/>
        <w:t xml:space="preserve">Caplan GA, Williams AJ, Daly B, Abraham K: </w:t>
      </w:r>
      <w:r w:rsidRPr="00C66317">
        <w:rPr>
          <w:b/>
        </w:rPr>
        <w:t>A randomized, controlled trial of comprehensive geriatric assessment and multidisciplinary intervention after discharge of elderly from the emergency department--the DEED II study</w:t>
      </w:r>
      <w:r w:rsidRPr="00C66317">
        <w:t xml:space="preserve">. </w:t>
      </w:r>
      <w:r w:rsidRPr="00C66317">
        <w:rPr>
          <w:i/>
        </w:rPr>
        <w:t xml:space="preserve">J Am Geriatr Soc </w:t>
      </w:r>
      <w:r w:rsidRPr="00C66317">
        <w:t xml:space="preserve">2004, </w:t>
      </w:r>
      <w:r w:rsidRPr="00C66317">
        <w:rPr>
          <w:b/>
        </w:rPr>
        <w:t>52</w:t>
      </w:r>
      <w:r w:rsidRPr="00C66317">
        <w:t>(9):1417-1423.</w:t>
      </w:r>
    </w:p>
    <w:p w14:paraId="2A2ADA5E" w14:textId="77777777" w:rsidR="00C66317" w:rsidRPr="00C66317" w:rsidRDefault="00C66317" w:rsidP="00C66317">
      <w:pPr>
        <w:pStyle w:val="EndNoteBibliography"/>
        <w:spacing w:after="0"/>
        <w:ind w:left="720" w:hanging="720"/>
      </w:pPr>
      <w:r w:rsidRPr="00C66317">
        <w:t>17.</w:t>
      </w:r>
      <w:r w:rsidRPr="00C66317">
        <w:tab/>
        <w:t xml:space="preserve">McCusker J, Verdon J, Tousignant P, de Courval LP, Dendukuri N, Belzile E: </w:t>
      </w:r>
      <w:r w:rsidRPr="00C66317">
        <w:rPr>
          <w:b/>
        </w:rPr>
        <w:t>Rapid emergency department intervention for older people reduces risk of functional decline: results of a multicenter randomized trial</w:t>
      </w:r>
      <w:r w:rsidRPr="00C66317">
        <w:t xml:space="preserve">. </w:t>
      </w:r>
      <w:r w:rsidRPr="00C66317">
        <w:rPr>
          <w:i/>
        </w:rPr>
        <w:t xml:space="preserve">J Am Geriatr Soc </w:t>
      </w:r>
      <w:r w:rsidRPr="00C66317">
        <w:t xml:space="preserve">2001, </w:t>
      </w:r>
      <w:r w:rsidRPr="00C66317">
        <w:rPr>
          <w:b/>
        </w:rPr>
        <w:t>49</w:t>
      </w:r>
      <w:r w:rsidRPr="00C66317">
        <w:t>(10):1272-1281.</w:t>
      </w:r>
    </w:p>
    <w:p w14:paraId="28841A7C" w14:textId="77777777" w:rsidR="00C66317" w:rsidRPr="00C66317" w:rsidRDefault="00C66317" w:rsidP="00C66317">
      <w:pPr>
        <w:pStyle w:val="EndNoteBibliography"/>
        <w:spacing w:after="0"/>
        <w:ind w:left="720" w:hanging="720"/>
      </w:pPr>
      <w:r w:rsidRPr="00C66317">
        <w:t>18.</w:t>
      </w:r>
      <w:r w:rsidRPr="00C66317">
        <w:tab/>
        <w:t xml:space="preserve">Ellis G, Marshall T, Ritchie C: </w:t>
      </w:r>
      <w:r w:rsidRPr="00C66317">
        <w:rPr>
          <w:b/>
        </w:rPr>
        <w:t>Comprehensive geriatric assessment in the emergency department</w:t>
      </w:r>
      <w:r w:rsidRPr="00C66317">
        <w:t xml:space="preserve">. </w:t>
      </w:r>
      <w:r w:rsidRPr="00C66317">
        <w:rPr>
          <w:i/>
        </w:rPr>
        <w:t xml:space="preserve">Clin Interv Aging </w:t>
      </w:r>
      <w:r w:rsidRPr="00C66317">
        <w:t xml:space="preserve">2014, </w:t>
      </w:r>
      <w:r w:rsidRPr="00C66317">
        <w:rPr>
          <w:b/>
        </w:rPr>
        <w:t>9</w:t>
      </w:r>
      <w:r w:rsidRPr="00C66317">
        <w:t>:2033-2043.</w:t>
      </w:r>
    </w:p>
    <w:p w14:paraId="190DC9FA" w14:textId="77777777" w:rsidR="00C66317" w:rsidRPr="00C66317" w:rsidRDefault="00C66317" w:rsidP="00C66317">
      <w:pPr>
        <w:pStyle w:val="EndNoteBibliography"/>
        <w:spacing w:after="0"/>
        <w:ind w:left="720" w:hanging="720"/>
      </w:pPr>
      <w:r w:rsidRPr="00C66317">
        <w:t>19.</w:t>
      </w:r>
      <w:r w:rsidRPr="00C66317">
        <w:tab/>
        <w:t xml:space="preserve">Carpenter CR, Griffey RT, Stark S, Coopersmith CM, Gage BF: </w:t>
      </w:r>
      <w:r w:rsidRPr="00C66317">
        <w:rPr>
          <w:b/>
        </w:rPr>
        <w:t>Physician and nurse acceptance of technicians to screen for geriatric syndromes in the emergency department</w:t>
      </w:r>
      <w:r w:rsidRPr="00C66317">
        <w:t xml:space="preserve">. </w:t>
      </w:r>
      <w:r w:rsidRPr="00C66317">
        <w:rPr>
          <w:i/>
        </w:rPr>
        <w:t xml:space="preserve">The western journal of emergency medicine </w:t>
      </w:r>
      <w:r w:rsidRPr="00C66317">
        <w:t xml:space="preserve">2011, </w:t>
      </w:r>
      <w:r w:rsidRPr="00C66317">
        <w:rPr>
          <w:b/>
        </w:rPr>
        <w:t>12</w:t>
      </w:r>
      <w:r w:rsidRPr="00C66317">
        <w:t>(4):489-495.</w:t>
      </w:r>
    </w:p>
    <w:p w14:paraId="40D9105B" w14:textId="77777777" w:rsidR="00C66317" w:rsidRPr="00C66317" w:rsidRDefault="00C66317" w:rsidP="00C66317">
      <w:pPr>
        <w:pStyle w:val="EndNoteBibliography"/>
        <w:spacing w:after="0"/>
        <w:ind w:left="720" w:hanging="720"/>
      </w:pPr>
      <w:r w:rsidRPr="00C66317">
        <w:t>20.</w:t>
      </w:r>
      <w:r w:rsidRPr="00C66317">
        <w:tab/>
        <w:t xml:space="preserve">Baeyens JP: </w:t>
      </w:r>
      <w:r w:rsidRPr="00C66317">
        <w:rPr>
          <w:b/>
        </w:rPr>
        <w:t>Belgian care programme for older patients</w:t>
      </w:r>
      <w:r w:rsidRPr="00C66317">
        <w:t xml:space="preserve">. </w:t>
      </w:r>
      <w:r w:rsidRPr="00C66317">
        <w:rPr>
          <w:i/>
        </w:rPr>
        <w:t xml:space="preserve">The journal of nutrition, health &amp; aging </w:t>
      </w:r>
      <w:r w:rsidRPr="00C66317">
        <w:t xml:space="preserve">2010, </w:t>
      </w:r>
      <w:r w:rsidRPr="00C66317">
        <w:rPr>
          <w:b/>
        </w:rPr>
        <w:t>14</w:t>
      </w:r>
      <w:r w:rsidRPr="00C66317">
        <w:t>(6):474-475.</w:t>
      </w:r>
    </w:p>
    <w:p w14:paraId="4C682302" w14:textId="77777777" w:rsidR="00C66317" w:rsidRPr="00C66317" w:rsidRDefault="00C66317" w:rsidP="00C66317">
      <w:pPr>
        <w:pStyle w:val="EndNoteBibliography"/>
        <w:spacing w:after="0"/>
        <w:ind w:left="720" w:hanging="720"/>
      </w:pPr>
      <w:r w:rsidRPr="00C66317">
        <w:t>21.</w:t>
      </w:r>
      <w:r w:rsidRPr="00C66317">
        <w:tab/>
        <w:t xml:space="preserve">Braes T, Flamaing J, Pelemans W, Milisen K: </w:t>
      </w:r>
      <w:r w:rsidRPr="00C66317">
        <w:rPr>
          <w:b/>
        </w:rPr>
        <w:t>Geriatrics on the run: rationale, implementation, and preliminary findings of a Belgian internal liaison team</w:t>
      </w:r>
      <w:r w:rsidRPr="00C66317">
        <w:t xml:space="preserve">. </w:t>
      </w:r>
      <w:r w:rsidRPr="00C66317">
        <w:rPr>
          <w:i/>
        </w:rPr>
        <w:t xml:space="preserve">Acta Clin Belg </w:t>
      </w:r>
      <w:r w:rsidRPr="00C66317">
        <w:t xml:space="preserve">2009, </w:t>
      </w:r>
      <w:r w:rsidRPr="00C66317">
        <w:rPr>
          <w:b/>
        </w:rPr>
        <w:t>64</w:t>
      </w:r>
      <w:r w:rsidRPr="00C66317">
        <w:t>(5):384-392.</w:t>
      </w:r>
    </w:p>
    <w:p w14:paraId="64B2796A" w14:textId="77777777" w:rsidR="00C66317" w:rsidRPr="00C66317" w:rsidRDefault="00C66317" w:rsidP="00C66317">
      <w:pPr>
        <w:pStyle w:val="EndNoteBibliography"/>
        <w:spacing w:after="0"/>
        <w:ind w:left="720" w:hanging="720"/>
      </w:pPr>
      <w:r w:rsidRPr="00C66317">
        <w:t>22.</w:t>
      </w:r>
      <w:r w:rsidRPr="00C66317">
        <w:tab/>
        <w:t xml:space="preserve">Deschodt M, Flamaing J, Rock G, Boland B, Boonen S, Milisen K: </w:t>
      </w:r>
      <w:r w:rsidRPr="00C66317">
        <w:rPr>
          <w:b/>
        </w:rPr>
        <w:t>Implementation of inpatient geriatric consultation teams and geriatric resource nurses in acute hospitals: a national survey study</w:t>
      </w:r>
      <w:r w:rsidRPr="00C66317">
        <w:t xml:space="preserve">. </w:t>
      </w:r>
      <w:r w:rsidRPr="00C66317">
        <w:rPr>
          <w:i/>
        </w:rPr>
        <w:t xml:space="preserve">Int J Nurs Stud </w:t>
      </w:r>
      <w:r w:rsidRPr="00C66317">
        <w:t xml:space="preserve">2012, </w:t>
      </w:r>
      <w:r w:rsidRPr="00C66317">
        <w:rPr>
          <w:b/>
        </w:rPr>
        <w:t>49</w:t>
      </w:r>
      <w:r w:rsidRPr="00C66317">
        <w:t>(7):842-849.</w:t>
      </w:r>
    </w:p>
    <w:p w14:paraId="534750BC" w14:textId="77777777" w:rsidR="00C66317" w:rsidRPr="00C66317" w:rsidRDefault="00C66317" w:rsidP="00C66317">
      <w:pPr>
        <w:pStyle w:val="EndNoteBibliography"/>
        <w:spacing w:after="0"/>
        <w:ind w:left="720" w:hanging="720"/>
      </w:pPr>
      <w:r w:rsidRPr="00C66317">
        <w:t>23.</w:t>
      </w:r>
      <w:r w:rsidRPr="00C66317">
        <w:tab/>
        <w:t xml:space="preserve">Directoraat-Generaal Gezondheidszorg FV, Veiligheid van de Voedselketen en Leefmilieu.  : </w:t>
      </w:r>
      <w:r w:rsidRPr="00C66317">
        <w:rPr>
          <w:b/>
        </w:rPr>
        <w:t>MZG-registratie beheerd door de dienst datamanagement</w:t>
      </w:r>
      <w:r w:rsidRPr="00C66317">
        <w:t>. 2014.</w:t>
      </w:r>
    </w:p>
    <w:p w14:paraId="4503AA9C" w14:textId="77777777" w:rsidR="00C66317" w:rsidRPr="00C66317" w:rsidRDefault="00C66317" w:rsidP="00C66317">
      <w:pPr>
        <w:pStyle w:val="EndNoteBibliography"/>
        <w:spacing w:after="0"/>
        <w:ind w:left="720" w:hanging="720"/>
      </w:pPr>
      <w:r w:rsidRPr="00C66317">
        <w:lastRenderedPageBreak/>
        <w:t>24.</w:t>
      </w:r>
      <w:r w:rsidRPr="00C66317">
        <w:tab/>
        <w:t xml:space="preserve">Polit DF, Beck CT, Owen SV: </w:t>
      </w:r>
      <w:r w:rsidRPr="00C66317">
        <w:rPr>
          <w:b/>
        </w:rPr>
        <w:t>Is the CVI an acceptable indicator of content validity? Appraisal and recommendations</w:t>
      </w:r>
      <w:r w:rsidRPr="00C66317">
        <w:t xml:space="preserve">. </w:t>
      </w:r>
      <w:r w:rsidRPr="00C66317">
        <w:rPr>
          <w:i/>
        </w:rPr>
        <w:t xml:space="preserve">Res Nurs Health </w:t>
      </w:r>
      <w:r w:rsidRPr="00C66317">
        <w:t xml:space="preserve">2007, </w:t>
      </w:r>
      <w:r w:rsidRPr="00C66317">
        <w:rPr>
          <w:b/>
        </w:rPr>
        <w:t>30</w:t>
      </w:r>
      <w:r w:rsidRPr="00C66317">
        <w:t>(4):459-467.</w:t>
      </w:r>
    </w:p>
    <w:p w14:paraId="12D4D8EE" w14:textId="77777777" w:rsidR="00C66317" w:rsidRPr="00C66317" w:rsidRDefault="00C66317" w:rsidP="00C66317">
      <w:pPr>
        <w:pStyle w:val="EndNoteBibliography"/>
        <w:spacing w:after="0"/>
        <w:ind w:left="720" w:hanging="720"/>
      </w:pPr>
      <w:r w:rsidRPr="00C66317">
        <w:t>25.</w:t>
      </w:r>
      <w:r w:rsidRPr="00C66317">
        <w:tab/>
        <w:t xml:space="preserve">Lynn MR: </w:t>
      </w:r>
      <w:r w:rsidRPr="00C66317">
        <w:rPr>
          <w:b/>
        </w:rPr>
        <w:t>Determination and quantification of content validity</w:t>
      </w:r>
      <w:r w:rsidRPr="00C66317">
        <w:t xml:space="preserve">. </w:t>
      </w:r>
      <w:r w:rsidRPr="00C66317">
        <w:rPr>
          <w:i/>
        </w:rPr>
        <w:t xml:space="preserve">Nurs Res </w:t>
      </w:r>
      <w:r w:rsidRPr="00C66317">
        <w:t xml:space="preserve">1986, </w:t>
      </w:r>
      <w:r w:rsidRPr="00C66317">
        <w:rPr>
          <w:b/>
        </w:rPr>
        <w:t>35</w:t>
      </w:r>
      <w:r w:rsidRPr="00C66317">
        <w:t>(6):382-385.</w:t>
      </w:r>
    </w:p>
    <w:p w14:paraId="1C5863BB" w14:textId="77777777" w:rsidR="00C66317" w:rsidRPr="00C66317" w:rsidRDefault="00C66317" w:rsidP="00C66317">
      <w:pPr>
        <w:pStyle w:val="EndNoteBibliography"/>
        <w:spacing w:after="0"/>
        <w:ind w:left="720" w:hanging="720"/>
      </w:pPr>
      <w:r w:rsidRPr="00C66317">
        <w:t>26.</w:t>
      </w:r>
      <w:r w:rsidRPr="00C66317">
        <w:tab/>
        <w:t xml:space="preserve">Velghe A, Kohn L, Petermans J, Gillain D, Petrovic M, Van Den Noortgate N: </w:t>
      </w:r>
      <w:r w:rsidRPr="00C66317">
        <w:rPr>
          <w:b/>
        </w:rPr>
        <w:t>The Belgian geriatric day hospitals as part of a care program for the geriatric patient: first results of the implementation at the national level</w:t>
      </w:r>
      <w:r w:rsidRPr="00C66317">
        <w:t xml:space="preserve">. </w:t>
      </w:r>
      <w:r w:rsidRPr="00C66317">
        <w:rPr>
          <w:i/>
        </w:rPr>
        <w:t xml:space="preserve">Acta Clin Belg </w:t>
      </w:r>
      <w:r w:rsidRPr="00C66317">
        <w:t xml:space="preserve">2011, </w:t>
      </w:r>
      <w:r w:rsidRPr="00C66317">
        <w:rPr>
          <w:b/>
        </w:rPr>
        <w:t>66</w:t>
      </w:r>
      <w:r w:rsidRPr="00C66317">
        <w:t>(3):186-190.</w:t>
      </w:r>
    </w:p>
    <w:p w14:paraId="75356A62" w14:textId="77777777" w:rsidR="00C66317" w:rsidRPr="00C66317" w:rsidRDefault="00C66317" w:rsidP="00C66317">
      <w:pPr>
        <w:pStyle w:val="EndNoteBibliography"/>
        <w:spacing w:after="0"/>
        <w:ind w:left="720" w:hanging="720"/>
      </w:pPr>
      <w:r w:rsidRPr="00C66317">
        <w:t>27.</w:t>
      </w:r>
      <w:r w:rsidRPr="00C66317">
        <w:tab/>
        <w:t xml:space="preserve">McCusker J, Bellavance F, Cardin S, Trepanier S: </w:t>
      </w:r>
      <w:r w:rsidRPr="00C66317">
        <w:rPr>
          <w:b/>
        </w:rPr>
        <w:t>Screening for geriatric problems in the emergency department: reliability and validity. Identification of Seniors at Risk (ISAR) Steering Committee</w:t>
      </w:r>
      <w:r w:rsidRPr="00C66317">
        <w:t xml:space="preserve">. </w:t>
      </w:r>
      <w:r w:rsidRPr="00C66317">
        <w:rPr>
          <w:i/>
        </w:rPr>
        <w:t xml:space="preserve">Acad Emerg Med </w:t>
      </w:r>
      <w:r w:rsidRPr="00C66317">
        <w:t xml:space="preserve">1998, </w:t>
      </w:r>
      <w:r w:rsidRPr="00C66317">
        <w:rPr>
          <w:b/>
        </w:rPr>
        <w:t>5</w:t>
      </w:r>
      <w:r w:rsidRPr="00C66317">
        <w:t>(9):883-893.</w:t>
      </w:r>
    </w:p>
    <w:p w14:paraId="5C17ABD4" w14:textId="77777777" w:rsidR="00C66317" w:rsidRPr="00C66317" w:rsidRDefault="00C66317" w:rsidP="00C66317">
      <w:pPr>
        <w:pStyle w:val="EndNoteBibliography"/>
        <w:spacing w:after="0"/>
        <w:ind w:left="720" w:hanging="720"/>
      </w:pPr>
      <w:r w:rsidRPr="00C66317">
        <w:t>28.</w:t>
      </w:r>
      <w:r w:rsidRPr="00C66317">
        <w:tab/>
        <w:t xml:space="preserve">Moons P, De Ridder K, Geyskens K, Sabbe M, Braes T, Flamaing J, Milisen K: </w:t>
      </w:r>
      <w:r w:rsidRPr="00C66317">
        <w:rPr>
          <w:b/>
        </w:rPr>
        <w:t>Screening for risk of readmission of patients aged 65 years and above after discharge from the emergency department: predictive value of four instruments</w:t>
      </w:r>
      <w:r w:rsidRPr="00C66317">
        <w:t xml:space="preserve">. </w:t>
      </w:r>
      <w:r w:rsidRPr="00C66317">
        <w:rPr>
          <w:i/>
        </w:rPr>
        <w:t xml:space="preserve">European journal of emergency medicine : official journal of the European Society for Emergency Medicine </w:t>
      </w:r>
      <w:r w:rsidRPr="00C66317">
        <w:t xml:space="preserve">2007, </w:t>
      </w:r>
      <w:r w:rsidRPr="00C66317">
        <w:rPr>
          <w:b/>
        </w:rPr>
        <w:t>14</w:t>
      </w:r>
      <w:r w:rsidRPr="00C66317">
        <w:t>(6):315-323.</w:t>
      </w:r>
    </w:p>
    <w:p w14:paraId="7A0F652C" w14:textId="77777777" w:rsidR="00C66317" w:rsidRPr="00C66317" w:rsidRDefault="00C66317" w:rsidP="00C66317">
      <w:pPr>
        <w:pStyle w:val="EndNoteBibliography"/>
        <w:spacing w:after="0"/>
        <w:ind w:left="720" w:hanging="720"/>
      </w:pPr>
      <w:r w:rsidRPr="00C66317">
        <w:t>29.</w:t>
      </w:r>
      <w:r w:rsidRPr="00C66317">
        <w:tab/>
        <w:t xml:space="preserve">Hegney D, Buikstra E, Chamberlain C, March J, McKay M, Cope G, Fallon T: </w:t>
      </w:r>
      <w:r w:rsidRPr="00C66317">
        <w:rPr>
          <w:b/>
        </w:rPr>
        <w:t>Nurse discharge planning in the emergency department: a Toowoomba, Australia, study</w:t>
      </w:r>
      <w:r w:rsidRPr="00C66317">
        <w:t xml:space="preserve">. </w:t>
      </w:r>
      <w:r w:rsidRPr="00C66317">
        <w:rPr>
          <w:i/>
        </w:rPr>
        <w:t xml:space="preserve">J Clin Nurs </w:t>
      </w:r>
      <w:r w:rsidRPr="00C66317">
        <w:t xml:space="preserve">2006, </w:t>
      </w:r>
      <w:r w:rsidRPr="00C66317">
        <w:rPr>
          <w:b/>
        </w:rPr>
        <w:t>15</w:t>
      </w:r>
      <w:r w:rsidRPr="00C66317">
        <w:t>(8):1033-1044.</w:t>
      </w:r>
    </w:p>
    <w:p w14:paraId="43CA5CCC" w14:textId="77777777" w:rsidR="00C66317" w:rsidRPr="00C66317" w:rsidRDefault="00C66317" w:rsidP="00C66317">
      <w:pPr>
        <w:pStyle w:val="EndNoteBibliography"/>
        <w:spacing w:after="0"/>
        <w:ind w:left="720" w:hanging="720"/>
      </w:pPr>
      <w:r w:rsidRPr="00C66317">
        <w:t>30.</w:t>
      </w:r>
      <w:r w:rsidRPr="00C66317">
        <w:tab/>
        <w:t xml:space="preserve">Sinha SK, Bessman ES, Flomenbaum N, Leff B: </w:t>
      </w:r>
      <w:r w:rsidRPr="00C66317">
        <w:rPr>
          <w:b/>
        </w:rPr>
        <w:t>A systematic review and qualitative analysis to inform the development of a new emergency department-based geriatric case management model</w:t>
      </w:r>
      <w:r w:rsidRPr="00C66317">
        <w:t xml:space="preserve">. </w:t>
      </w:r>
      <w:r w:rsidRPr="00C66317">
        <w:rPr>
          <w:i/>
        </w:rPr>
        <w:t xml:space="preserve">Ann Emerg Med </w:t>
      </w:r>
      <w:r w:rsidRPr="00C66317">
        <w:t xml:space="preserve">2011, </w:t>
      </w:r>
      <w:r w:rsidRPr="00C66317">
        <w:rPr>
          <w:b/>
        </w:rPr>
        <w:t>57</w:t>
      </w:r>
      <w:r w:rsidRPr="00C66317">
        <w:t>(6):672-682.</w:t>
      </w:r>
    </w:p>
    <w:p w14:paraId="43682B84" w14:textId="77777777" w:rsidR="00C66317" w:rsidRPr="00C66317" w:rsidRDefault="00C66317" w:rsidP="00C66317">
      <w:pPr>
        <w:pStyle w:val="EndNoteBibliography"/>
        <w:spacing w:after="0"/>
        <w:ind w:left="720" w:hanging="720"/>
      </w:pPr>
      <w:r w:rsidRPr="00C66317">
        <w:t>31.</w:t>
      </w:r>
      <w:r w:rsidRPr="00C66317">
        <w:tab/>
        <w:t xml:space="preserve">Ballabio C, Bergamaschini L, Mauri S, Baroni E, Ferretti M, Bilotta C, Vergani C: </w:t>
      </w:r>
      <w:r w:rsidRPr="00C66317">
        <w:rPr>
          <w:b/>
        </w:rPr>
        <w:t>A comprehensive evaluation of elderly people discharged from an Emergency Department</w:t>
      </w:r>
      <w:r w:rsidRPr="00C66317">
        <w:t xml:space="preserve">. </w:t>
      </w:r>
      <w:r w:rsidRPr="00C66317">
        <w:rPr>
          <w:i/>
        </w:rPr>
        <w:t xml:space="preserve">Intern Emerg Med </w:t>
      </w:r>
      <w:r w:rsidRPr="00C66317">
        <w:t xml:space="preserve">2008, </w:t>
      </w:r>
      <w:r w:rsidRPr="00C66317">
        <w:rPr>
          <w:b/>
        </w:rPr>
        <w:t>3</w:t>
      </w:r>
      <w:r w:rsidRPr="00C66317">
        <w:t>(3):245-249.</w:t>
      </w:r>
    </w:p>
    <w:p w14:paraId="41D1B770" w14:textId="77777777" w:rsidR="00C66317" w:rsidRPr="00C66317" w:rsidRDefault="00C66317" w:rsidP="00C66317">
      <w:pPr>
        <w:pStyle w:val="EndNoteBibliography"/>
        <w:spacing w:after="0"/>
        <w:ind w:left="720" w:hanging="720"/>
      </w:pPr>
      <w:r w:rsidRPr="00C66317">
        <w:t>32.</w:t>
      </w:r>
      <w:r w:rsidRPr="00C66317">
        <w:tab/>
        <w:t xml:space="preserve">Fealy G, McCarron M, O'Neill D, McCallion P, Clarke M, Small V, O'Driscoll A, Cullen A: </w:t>
      </w:r>
      <w:r w:rsidRPr="00C66317">
        <w:rPr>
          <w:b/>
        </w:rPr>
        <w:t>Effectiveness of gerontologically informed nursing assessment and referral interventions for older persons attending the emergency department: systematic review</w:t>
      </w:r>
      <w:r w:rsidRPr="00C66317">
        <w:t xml:space="preserve">. </w:t>
      </w:r>
      <w:r w:rsidRPr="00C66317">
        <w:rPr>
          <w:i/>
        </w:rPr>
        <w:t xml:space="preserve">J Adv Nurs </w:t>
      </w:r>
      <w:r w:rsidRPr="00C66317">
        <w:t xml:space="preserve">2009, </w:t>
      </w:r>
      <w:r w:rsidRPr="00C66317">
        <w:rPr>
          <w:b/>
        </w:rPr>
        <w:t>65</w:t>
      </w:r>
      <w:r w:rsidRPr="00C66317">
        <w:t>(5):934-935.</w:t>
      </w:r>
    </w:p>
    <w:p w14:paraId="1C959EB1" w14:textId="77777777" w:rsidR="00C66317" w:rsidRPr="00C66317" w:rsidRDefault="00C66317" w:rsidP="00C66317">
      <w:pPr>
        <w:pStyle w:val="EndNoteBibliography"/>
        <w:spacing w:after="0"/>
        <w:ind w:left="720" w:hanging="720"/>
      </w:pPr>
      <w:r w:rsidRPr="00C66317">
        <w:t>33.</w:t>
      </w:r>
      <w:r w:rsidRPr="00C66317">
        <w:tab/>
        <w:t xml:space="preserve">Graf CE, Zekry D, Giannelli S, Michel JP, Chevalley T: </w:t>
      </w:r>
      <w:r w:rsidRPr="00C66317">
        <w:rPr>
          <w:b/>
        </w:rPr>
        <w:t>Comprehensive Geriatric Assessment in the Emergency Department</w:t>
      </w:r>
      <w:r w:rsidRPr="00C66317">
        <w:t xml:space="preserve">. </w:t>
      </w:r>
      <w:r w:rsidRPr="00C66317">
        <w:rPr>
          <w:i/>
        </w:rPr>
        <w:t xml:space="preserve">Journal of the American Geriatrics Society </w:t>
      </w:r>
      <w:r w:rsidRPr="00C66317">
        <w:t xml:space="preserve">2010, </w:t>
      </w:r>
      <w:r w:rsidRPr="00C66317">
        <w:rPr>
          <w:b/>
        </w:rPr>
        <w:t>58</w:t>
      </w:r>
      <w:r w:rsidRPr="00C66317">
        <w:t>(10):2032-2033.</w:t>
      </w:r>
    </w:p>
    <w:p w14:paraId="3A321D24" w14:textId="77777777" w:rsidR="00C66317" w:rsidRPr="00C66317" w:rsidRDefault="00C66317" w:rsidP="00C66317">
      <w:pPr>
        <w:pStyle w:val="EndNoteBibliography"/>
        <w:spacing w:after="0"/>
        <w:ind w:left="720" w:hanging="720"/>
      </w:pPr>
      <w:r w:rsidRPr="00C66317">
        <w:t>34.</w:t>
      </w:r>
      <w:r w:rsidRPr="00C66317">
        <w:tab/>
        <w:t xml:space="preserve">Hastings SN, Heflin MT: </w:t>
      </w:r>
      <w:r w:rsidRPr="00C66317">
        <w:rPr>
          <w:b/>
        </w:rPr>
        <w:t>A systematic review of interventions to improve outcomes for elders discharged from the emergency department</w:t>
      </w:r>
      <w:r w:rsidRPr="00C66317">
        <w:t xml:space="preserve">. </w:t>
      </w:r>
      <w:r w:rsidRPr="00C66317">
        <w:rPr>
          <w:i/>
        </w:rPr>
        <w:t xml:space="preserve">Acad Emerg Med </w:t>
      </w:r>
      <w:r w:rsidRPr="00C66317">
        <w:t xml:space="preserve">2005, </w:t>
      </w:r>
      <w:r w:rsidRPr="00C66317">
        <w:rPr>
          <w:b/>
        </w:rPr>
        <w:t>12</w:t>
      </w:r>
      <w:r w:rsidRPr="00C66317">
        <w:t>(10):978-986.</w:t>
      </w:r>
    </w:p>
    <w:p w14:paraId="31821868" w14:textId="77777777" w:rsidR="00C66317" w:rsidRPr="00C66317" w:rsidRDefault="00C66317" w:rsidP="00C66317">
      <w:pPr>
        <w:pStyle w:val="EndNoteBibliography"/>
        <w:spacing w:after="0"/>
        <w:ind w:left="720" w:hanging="720"/>
      </w:pPr>
      <w:r w:rsidRPr="00C66317">
        <w:t>35.</w:t>
      </w:r>
      <w:r w:rsidRPr="00C66317">
        <w:tab/>
        <w:t xml:space="preserve">Ellis G, Whitehead MA, Robinson D, O'Neill D, Langhorne P: </w:t>
      </w:r>
      <w:r w:rsidRPr="00C66317">
        <w:rPr>
          <w:b/>
        </w:rPr>
        <w:t>Comprehensive geriatric assessment for older adults admitted to hospital: meta-analysis of randomised controlled trials</w:t>
      </w:r>
      <w:r w:rsidRPr="00C66317">
        <w:t xml:space="preserve">. </w:t>
      </w:r>
      <w:r w:rsidRPr="00C66317">
        <w:rPr>
          <w:i/>
        </w:rPr>
        <w:t xml:space="preserve">BMJ </w:t>
      </w:r>
      <w:r w:rsidRPr="00C66317">
        <w:t xml:space="preserve">2011, </w:t>
      </w:r>
      <w:r w:rsidRPr="00C66317">
        <w:rPr>
          <w:b/>
        </w:rPr>
        <w:t>343</w:t>
      </w:r>
      <w:r w:rsidRPr="00C66317">
        <w:t>:d6553.</w:t>
      </w:r>
    </w:p>
    <w:p w14:paraId="7E5FE0FC" w14:textId="77777777" w:rsidR="00C66317" w:rsidRPr="00C66317" w:rsidRDefault="00C66317" w:rsidP="00C66317">
      <w:pPr>
        <w:pStyle w:val="EndNoteBibliography"/>
        <w:spacing w:after="0"/>
        <w:ind w:left="720" w:hanging="720"/>
      </w:pPr>
      <w:r w:rsidRPr="00C66317">
        <w:t>36.</w:t>
      </w:r>
      <w:r w:rsidRPr="00C66317">
        <w:tab/>
        <w:t xml:space="preserve">Hwang U, Morrison RS: </w:t>
      </w:r>
      <w:r w:rsidRPr="00C66317">
        <w:rPr>
          <w:b/>
        </w:rPr>
        <w:t>The geriatric emergency department</w:t>
      </w:r>
      <w:r w:rsidRPr="00C66317">
        <w:t xml:space="preserve">. </w:t>
      </w:r>
      <w:r w:rsidRPr="00C66317">
        <w:rPr>
          <w:i/>
        </w:rPr>
        <w:t xml:space="preserve">J Am Geriatr Soc </w:t>
      </w:r>
      <w:r w:rsidRPr="00C66317">
        <w:t xml:space="preserve">2007, </w:t>
      </w:r>
      <w:r w:rsidRPr="00C66317">
        <w:rPr>
          <w:b/>
        </w:rPr>
        <w:t>55</w:t>
      </w:r>
      <w:r w:rsidRPr="00C66317">
        <w:t>(11):1873-1876.</w:t>
      </w:r>
    </w:p>
    <w:p w14:paraId="3D7BD125" w14:textId="77777777" w:rsidR="00C66317" w:rsidRPr="00C66317" w:rsidRDefault="00C66317" w:rsidP="00C66317">
      <w:pPr>
        <w:pStyle w:val="EndNoteBibliography"/>
        <w:spacing w:after="0"/>
        <w:ind w:left="720" w:hanging="720"/>
      </w:pPr>
      <w:r w:rsidRPr="00C66317">
        <w:t>37.</w:t>
      </w:r>
      <w:r w:rsidRPr="00C66317">
        <w:tab/>
        <w:t xml:space="preserve">Shanley C, Sutherland S, Stott K, Tumeth R, Whitmore E: </w:t>
      </w:r>
      <w:r w:rsidRPr="00C66317">
        <w:rPr>
          <w:b/>
        </w:rPr>
        <w:t>Increasing the profile of the care of the older person in the ED: a contemporary nursing challenge</w:t>
      </w:r>
      <w:r w:rsidRPr="00C66317">
        <w:t xml:space="preserve">. </w:t>
      </w:r>
      <w:r w:rsidRPr="00C66317">
        <w:rPr>
          <w:i/>
        </w:rPr>
        <w:t xml:space="preserve">Int Emerg Nurs </w:t>
      </w:r>
      <w:r w:rsidRPr="00C66317">
        <w:t xml:space="preserve">2008, </w:t>
      </w:r>
      <w:r w:rsidRPr="00C66317">
        <w:rPr>
          <w:b/>
        </w:rPr>
        <w:t>16</w:t>
      </w:r>
      <w:r w:rsidRPr="00C66317">
        <w:t>(3):152-158.</w:t>
      </w:r>
    </w:p>
    <w:p w14:paraId="4BE65334" w14:textId="77777777" w:rsidR="00C66317" w:rsidRPr="00C66317" w:rsidRDefault="00C66317" w:rsidP="00C66317">
      <w:pPr>
        <w:pStyle w:val="EndNoteBibliography"/>
        <w:spacing w:after="0"/>
        <w:ind w:left="720" w:hanging="720"/>
      </w:pPr>
      <w:r w:rsidRPr="00C66317">
        <w:t>38.</w:t>
      </w:r>
      <w:r w:rsidRPr="00C66317">
        <w:tab/>
        <w:t xml:space="preserve">Schumacher JG, Deimling GT, Meldon S, Woolard B: </w:t>
      </w:r>
      <w:r w:rsidRPr="00C66317">
        <w:rPr>
          <w:b/>
        </w:rPr>
        <w:t>Older adults in the Emergency Department: predicting physicians' burden levels</w:t>
      </w:r>
      <w:r w:rsidRPr="00C66317">
        <w:t xml:space="preserve">. </w:t>
      </w:r>
      <w:r w:rsidRPr="00C66317">
        <w:rPr>
          <w:i/>
        </w:rPr>
        <w:t xml:space="preserve">The Journal of emergency medicine </w:t>
      </w:r>
      <w:r w:rsidRPr="00C66317">
        <w:t xml:space="preserve">2006, </w:t>
      </w:r>
      <w:r w:rsidRPr="00C66317">
        <w:rPr>
          <w:b/>
        </w:rPr>
        <w:t>30</w:t>
      </w:r>
      <w:r w:rsidRPr="00C66317">
        <w:t>(4):455-460.</w:t>
      </w:r>
    </w:p>
    <w:p w14:paraId="7821A42F" w14:textId="77777777" w:rsidR="00C66317" w:rsidRPr="00C66317" w:rsidRDefault="00C66317" w:rsidP="00C66317">
      <w:pPr>
        <w:pStyle w:val="EndNoteBibliography"/>
        <w:spacing w:after="0"/>
        <w:ind w:left="720" w:hanging="720"/>
      </w:pPr>
      <w:r w:rsidRPr="00C66317">
        <w:t>39.</w:t>
      </w:r>
      <w:r w:rsidRPr="00C66317">
        <w:tab/>
        <w:t xml:space="preserve">Prendergast HM, Jurivich D, Edison M, Bunney EB, Williams J, Schlichting A: </w:t>
      </w:r>
      <w:r w:rsidRPr="00C66317">
        <w:rPr>
          <w:b/>
        </w:rPr>
        <w:t>Preparing the front line for the increase in the aging population: geriatric curriculum development for an emergency medicine residency program</w:t>
      </w:r>
      <w:r w:rsidRPr="00C66317">
        <w:t xml:space="preserve">. </w:t>
      </w:r>
      <w:r w:rsidRPr="00C66317">
        <w:rPr>
          <w:i/>
        </w:rPr>
        <w:t xml:space="preserve">The Journal of emergency medicine </w:t>
      </w:r>
      <w:r w:rsidRPr="00C66317">
        <w:t xml:space="preserve">2010, </w:t>
      </w:r>
      <w:r w:rsidRPr="00C66317">
        <w:rPr>
          <w:b/>
        </w:rPr>
        <w:t>38</w:t>
      </w:r>
      <w:r w:rsidRPr="00C66317">
        <w:t>(3):386-392.</w:t>
      </w:r>
    </w:p>
    <w:p w14:paraId="70BB6A50" w14:textId="77777777" w:rsidR="00C66317" w:rsidRPr="00C66317" w:rsidRDefault="00C66317" w:rsidP="00C66317">
      <w:pPr>
        <w:pStyle w:val="EndNoteBibliography"/>
        <w:spacing w:after="0"/>
        <w:ind w:left="720" w:hanging="720"/>
      </w:pPr>
      <w:r w:rsidRPr="00C66317">
        <w:t>40.</w:t>
      </w:r>
      <w:r w:rsidRPr="00C66317">
        <w:tab/>
        <w:t xml:space="preserve">Guttman A, Afilalo M, Guttman R, Colacone A, Robitaille C, Lang E, Rosenthal S: </w:t>
      </w:r>
      <w:r w:rsidRPr="00C66317">
        <w:rPr>
          <w:b/>
        </w:rPr>
        <w:t>An emergency department-based nurse discharge coordinator for elder patients: does it make a difference?</w:t>
      </w:r>
      <w:r w:rsidRPr="00C66317">
        <w:t xml:space="preserve"> </w:t>
      </w:r>
      <w:r w:rsidRPr="00C66317">
        <w:rPr>
          <w:i/>
        </w:rPr>
        <w:t xml:space="preserve">Acad Emerg Med </w:t>
      </w:r>
      <w:r w:rsidRPr="00C66317">
        <w:t xml:space="preserve">2004, </w:t>
      </w:r>
      <w:r w:rsidRPr="00C66317">
        <w:rPr>
          <w:b/>
        </w:rPr>
        <w:t>11</w:t>
      </w:r>
      <w:r w:rsidRPr="00C66317">
        <w:t>(12):1318-1327.</w:t>
      </w:r>
    </w:p>
    <w:p w14:paraId="4098C375" w14:textId="77777777" w:rsidR="00C66317" w:rsidRPr="00C66317" w:rsidRDefault="00C66317" w:rsidP="00C66317">
      <w:pPr>
        <w:pStyle w:val="EndNoteBibliography"/>
        <w:ind w:left="720" w:hanging="720"/>
      </w:pPr>
      <w:r w:rsidRPr="00C66317">
        <w:lastRenderedPageBreak/>
        <w:t>41.</w:t>
      </w:r>
      <w:r w:rsidRPr="00C66317">
        <w:tab/>
        <w:t xml:space="preserve">Rosted E, Poulsen I, Hendriksen C, Petersen J, Wagner L: </w:t>
      </w:r>
      <w:r w:rsidRPr="00C66317">
        <w:rPr>
          <w:b/>
        </w:rPr>
        <w:t>Testing a two step nursing intervention focused on decreasing rehospitalizations and nursing home admission post discharge from acute care</w:t>
      </w:r>
      <w:r w:rsidRPr="00C66317">
        <w:t xml:space="preserve">. </w:t>
      </w:r>
      <w:r w:rsidRPr="00C66317">
        <w:rPr>
          <w:i/>
        </w:rPr>
        <w:t xml:space="preserve">Geriatric nursing (New York, NY) </w:t>
      </w:r>
      <w:r w:rsidRPr="00C66317">
        <w:t xml:space="preserve">2013, </w:t>
      </w:r>
      <w:r w:rsidRPr="00C66317">
        <w:rPr>
          <w:b/>
        </w:rPr>
        <w:t>34</w:t>
      </w:r>
      <w:r w:rsidRPr="00C66317">
        <w:t>(6):477-485.</w:t>
      </w:r>
    </w:p>
    <w:p w14:paraId="24E35409" w14:textId="1B69B02F" w:rsidR="0012144E" w:rsidRDefault="009D186C" w:rsidP="00AA6CC8">
      <w:pPr>
        <w:spacing w:line="480" w:lineRule="auto"/>
        <w:jc w:val="both"/>
        <w:rPr>
          <w:rFonts w:ascii="Arial" w:hAnsi="Arial" w:cs="Arial"/>
          <w:b/>
          <w:sz w:val="20"/>
          <w:szCs w:val="20"/>
          <w:lang w:val="en-GB"/>
        </w:rPr>
      </w:pPr>
      <w:r w:rsidRPr="00722349">
        <w:rPr>
          <w:rFonts w:ascii="Arial" w:hAnsi="Arial" w:cs="Arial"/>
          <w:b/>
          <w:sz w:val="20"/>
          <w:szCs w:val="20"/>
          <w:lang w:val="en-GB"/>
        </w:rPr>
        <w:fldChar w:fldCharType="end"/>
      </w:r>
    </w:p>
    <w:p w14:paraId="7C9280CC" w14:textId="01FE6600" w:rsidR="0012144E" w:rsidRDefault="0012144E" w:rsidP="00AA6CC8">
      <w:pPr>
        <w:spacing w:line="480" w:lineRule="auto"/>
        <w:jc w:val="both"/>
        <w:rPr>
          <w:rFonts w:ascii="Arial" w:hAnsi="Arial" w:cs="Arial"/>
          <w:b/>
          <w:sz w:val="20"/>
          <w:szCs w:val="20"/>
          <w:lang w:val="en-GB"/>
        </w:rPr>
      </w:pPr>
    </w:p>
    <w:sectPr w:rsidR="0012144E" w:rsidSect="004D748D">
      <w:footerReference w:type="default" r:id="rId19"/>
      <w:pgSz w:w="11906" w:h="16838"/>
      <w:pgMar w:top="1417" w:right="1417" w:bottom="1417" w:left="1417" w:header="708" w:footer="708" w:gutter="0"/>
      <w:lnNumType w:countBy="1" w:restart="continuous"/>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1" w:author="Conroy, Simon (Dr.)" w:date="2016-09-07T10:21:00Z" w:initials="CS(">
    <w:p w14:paraId="49381C46" w14:textId="1B69C5B3" w:rsidR="000934A1" w:rsidRDefault="000934A1">
      <w:pPr>
        <w:pStyle w:val="CommentText"/>
      </w:pPr>
      <w:r>
        <w:rPr>
          <w:rStyle w:val="CommentReference"/>
        </w:rPr>
        <w:annotationRef/>
      </w:r>
      <w:r>
        <w:t>Defined how?</w:t>
      </w:r>
    </w:p>
  </w:comment>
  <w:comment w:id="107" w:author="Conroy, Simon (Dr.)" w:date="2016-09-07T10:28:00Z" w:initials="CS(">
    <w:p w14:paraId="63804BC0" w14:textId="57837AD0" w:rsidR="000934A1" w:rsidRDefault="000934A1">
      <w:pPr>
        <w:pStyle w:val="CommentText"/>
      </w:pPr>
      <w:r>
        <w:rPr>
          <w:rStyle w:val="CommentReference"/>
        </w:rPr>
        <w:annotationRef/>
      </w:r>
      <w:r>
        <w:t>clarify</w:t>
      </w:r>
    </w:p>
  </w:comment>
  <w:comment w:id="149" w:author="Conroy, Simon (Dr.)" w:date="2016-09-07T10:32:00Z" w:initials="CS(">
    <w:p w14:paraId="28E7DD95" w14:textId="0C4BFC6C" w:rsidR="003F3FFE" w:rsidRDefault="003F3FFE">
      <w:pPr>
        <w:pStyle w:val="CommentText"/>
      </w:pPr>
      <w:r>
        <w:rPr>
          <w:rStyle w:val="CommentReference"/>
        </w:rPr>
        <w:annotationRef/>
      </w:r>
      <w:r>
        <w:t>Not sure there is evidence to support this?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381C46" w15:done="0"/>
  <w15:commentEx w15:paraId="63804BC0" w15:done="0"/>
  <w15:commentEx w15:paraId="28E7DD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922F5" w14:textId="77777777" w:rsidR="008F373A" w:rsidRDefault="008F373A" w:rsidP="009A1062">
      <w:pPr>
        <w:spacing w:after="0" w:line="240" w:lineRule="auto"/>
      </w:pPr>
      <w:r>
        <w:separator/>
      </w:r>
    </w:p>
  </w:endnote>
  <w:endnote w:type="continuationSeparator" w:id="0">
    <w:p w14:paraId="438741C6" w14:textId="77777777" w:rsidR="008F373A" w:rsidRDefault="008F373A" w:rsidP="009A1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516110"/>
      <w:docPartObj>
        <w:docPartGallery w:val="Page Numbers (Bottom of Page)"/>
        <w:docPartUnique/>
      </w:docPartObj>
    </w:sdtPr>
    <w:sdtEndPr/>
    <w:sdtContent>
      <w:p w14:paraId="6E572B18" w14:textId="0B1C2443" w:rsidR="006522D6" w:rsidRDefault="006522D6">
        <w:pPr>
          <w:pStyle w:val="Footer"/>
          <w:jc w:val="right"/>
        </w:pPr>
        <w:r>
          <w:fldChar w:fldCharType="begin"/>
        </w:r>
        <w:r>
          <w:instrText>PAGE   \* MERGEFORMAT</w:instrText>
        </w:r>
        <w:r>
          <w:fldChar w:fldCharType="separate"/>
        </w:r>
        <w:r w:rsidR="009E6CC6" w:rsidRPr="009E6CC6">
          <w:rPr>
            <w:noProof/>
            <w:lang w:val="nl-NL"/>
          </w:rPr>
          <w:t>13</w:t>
        </w:r>
        <w:r>
          <w:fldChar w:fldCharType="end"/>
        </w:r>
      </w:p>
    </w:sdtContent>
  </w:sdt>
  <w:p w14:paraId="211D2B09" w14:textId="77777777" w:rsidR="006522D6" w:rsidRDefault="006522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23E3F" w14:textId="77777777" w:rsidR="008F373A" w:rsidRDefault="008F373A" w:rsidP="009A1062">
      <w:pPr>
        <w:spacing w:after="0" w:line="240" w:lineRule="auto"/>
      </w:pPr>
      <w:r>
        <w:separator/>
      </w:r>
    </w:p>
  </w:footnote>
  <w:footnote w:type="continuationSeparator" w:id="0">
    <w:p w14:paraId="682C0FC9" w14:textId="77777777" w:rsidR="008F373A" w:rsidRDefault="008F373A" w:rsidP="009A10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1CD3"/>
    <w:multiLevelType w:val="hybridMultilevel"/>
    <w:tmpl w:val="9A0AD6D4"/>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03D36F2E"/>
    <w:multiLevelType w:val="hybridMultilevel"/>
    <w:tmpl w:val="1F2AE3E2"/>
    <w:lvl w:ilvl="0" w:tplc="08130003">
      <w:start w:val="1"/>
      <w:numFmt w:val="bullet"/>
      <w:lvlText w:val="o"/>
      <w:lvlJc w:val="left"/>
      <w:pPr>
        <w:ind w:left="1080" w:hanging="360"/>
      </w:pPr>
      <w:rPr>
        <w:rFonts w:ascii="Courier New" w:hAnsi="Courier New" w:cs="Courier New"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 w15:restartNumberingAfterBreak="0">
    <w:nsid w:val="04207CFF"/>
    <w:multiLevelType w:val="hybridMultilevel"/>
    <w:tmpl w:val="07D60678"/>
    <w:lvl w:ilvl="0" w:tplc="90743F9E">
      <w:start w:val="1"/>
      <w:numFmt w:val="bullet"/>
      <w:lvlText w:val=""/>
      <w:lvlJc w:val="left"/>
      <w:pPr>
        <w:tabs>
          <w:tab w:val="num" w:pos="720"/>
        </w:tabs>
        <w:ind w:left="720" w:hanging="360"/>
      </w:pPr>
      <w:rPr>
        <w:rFonts w:ascii="Wingdings" w:hAnsi="Wingdings" w:hint="default"/>
      </w:rPr>
    </w:lvl>
    <w:lvl w:ilvl="1" w:tplc="E03CFADA" w:tentative="1">
      <w:start w:val="1"/>
      <w:numFmt w:val="bullet"/>
      <w:lvlText w:val=""/>
      <w:lvlJc w:val="left"/>
      <w:pPr>
        <w:tabs>
          <w:tab w:val="num" w:pos="1440"/>
        </w:tabs>
        <w:ind w:left="1440" w:hanging="360"/>
      </w:pPr>
      <w:rPr>
        <w:rFonts w:ascii="Wingdings" w:hAnsi="Wingdings" w:hint="default"/>
      </w:rPr>
    </w:lvl>
    <w:lvl w:ilvl="2" w:tplc="429E1E84" w:tentative="1">
      <w:start w:val="1"/>
      <w:numFmt w:val="bullet"/>
      <w:lvlText w:val=""/>
      <w:lvlJc w:val="left"/>
      <w:pPr>
        <w:tabs>
          <w:tab w:val="num" w:pos="2160"/>
        </w:tabs>
        <w:ind w:left="2160" w:hanging="360"/>
      </w:pPr>
      <w:rPr>
        <w:rFonts w:ascii="Wingdings" w:hAnsi="Wingdings" w:hint="default"/>
      </w:rPr>
    </w:lvl>
    <w:lvl w:ilvl="3" w:tplc="0BAE5A9A" w:tentative="1">
      <w:start w:val="1"/>
      <w:numFmt w:val="bullet"/>
      <w:lvlText w:val=""/>
      <w:lvlJc w:val="left"/>
      <w:pPr>
        <w:tabs>
          <w:tab w:val="num" w:pos="2880"/>
        </w:tabs>
        <w:ind w:left="2880" w:hanging="360"/>
      </w:pPr>
      <w:rPr>
        <w:rFonts w:ascii="Wingdings" w:hAnsi="Wingdings" w:hint="default"/>
      </w:rPr>
    </w:lvl>
    <w:lvl w:ilvl="4" w:tplc="3B940318" w:tentative="1">
      <w:start w:val="1"/>
      <w:numFmt w:val="bullet"/>
      <w:lvlText w:val=""/>
      <w:lvlJc w:val="left"/>
      <w:pPr>
        <w:tabs>
          <w:tab w:val="num" w:pos="3600"/>
        </w:tabs>
        <w:ind w:left="3600" w:hanging="360"/>
      </w:pPr>
      <w:rPr>
        <w:rFonts w:ascii="Wingdings" w:hAnsi="Wingdings" w:hint="default"/>
      </w:rPr>
    </w:lvl>
    <w:lvl w:ilvl="5" w:tplc="015EB69A" w:tentative="1">
      <w:start w:val="1"/>
      <w:numFmt w:val="bullet"/>
      <w:lvlText w:val=""/>
      <w:lvlJc w:val="left"/>
      <w:pPr>
        <w:tabs>
          <w:tab w:val="num" w:pos="4320"/>
        </w:tabs>
        <w:ind w:left="4320" w:hanging="360"/>
      </w:pPr>
      <w:rPr>
        <w:rFonts w:ascii="Wingdings" w:hAnsi="Wingdings" w:hint="default"/>
      </w:rPr>
    </w:lvl>
    <w:lvl w:ilvl="6" w:tplc="A790C25A" w:tentative="1">
      <w:start w:val="1"/>
      <w:numFmt w:val="bullet"/>
      <w:lvlText w:val=""/>
      <w:lvlJc w:val="left"/>
      <w:pPr>
        <w:tabs>
          <w:tab w:val="num" w:pos="5040"/>
        </w:tabs>
        <w:ind w:left="5040" w:hanging="360"/>
      </w:pPr>
      <w:rPr>
        <w:rFonts w:ascii="Wingdings" w:hAnsi="Wingdings" w:hint="default"/>
      </w:rPr>
    </w:lvl>
    <w:lvl w:ilvl="7" w:tplc="70EA256A" w:tentative="1">
      <w:start w:val="1"/>
      <w:numFmt w:val="bullet"/>
      <w:lvlText w:val=""/>
      <w:lvlJc w:val="left"/>
      <w:pPr>
        <w:tabs>
          <w:tab w:val="num" w:pos="5760"/>
        </w:tabs>
        <w:ind w:left="5760" w:hanging="360"/>
      </w:pPr>
      <w:rPr>
        <w:rFonts w:ascii="Wingdings" w:hAnsi="Wingdings" w:hint="default"/>
      </w:rPr>
    </w:lvl>
    <w:lvl w:ilvl="8" w:tplc="CC321E3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E14C27"/>
    <w:multiLevelType w:val="hybridMultilevel"/>
    <w:tmpl w:val="645EC5E0"/>
    <w:lvl w:ilvl="0" w:tplc="FCB2F8E6">
      <w:start w:val="27"/>
      <w:numFmt w:val="decimal"/>
      <w:lvlText w:val="%1."/>
      <w:lvlJc w:val="left"/>
      <w:pPr>
        <w:ind w:left="360" w:hanging="360"/>
      </w:pPr>
      <w:rPr>
        <w:rFonts w:hint="default"/>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0A406F57"/>
    <w:multiLevelType w:val="multilevel"/>
    <w:tmpl w:val="3B0EF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05430"/>
    <w:multiLevelType w:val="hybridMultilevel"/>
    <w:tmpl w:val="DD0A551A"/>
    <w:lvl w:ilvl="0" w:tplc="08130003">
      <w:start w:val="1"/>
      <w:numFmt w:val="bullet"/>
      <w:lvlText w:val="o"/>
      <w:lvlJc w:val="left"/>
      <w:pPr>
        <w:ind w:left="429" w:hanging="360"/>
      </w:pPr>
      <w:rPr>
        <w:rFonts w:ascii="Courier New" w:hAnsi="Courier New" w:cs="Courier New" w:hint="default"/>
      </w:rPr>
    </w:lvl>
    <w:lvl w:ilvl="1" w:tplc="08130003" w:tentative="1">
      <w:start w:val="1"/>
      <w:numFmt w:val="bullet"/>
      <w:lvlText w:val="o"/>
      <w:lvlJc w:val="left"/>
      <w:pPr>
        <w:ind w:left="1149" w:hanging="360"/>
      </w:pPr>
      <w:rPr>
        <w:rFonts w:ascii="Courier New" w:hAnsi="Courier New" w:cs="Courier New" w:hint="default"/>
      </w:rPr>
    </w:lvl>
    <w:lvl w:ilvl="2" w:tplc="08130005" w:tentative="1">
      <w:start w:val="1"/>
      <w:numFmt w:val="bullet"/>
      <w:lvlText w:val=""/>
      <w:lvlJc w:val="left"/>
      <w:pPr>
        <w:ind w:left="1869" w:hanging="360"/>
      </w:pPr>
      <w:rPr>
        <w:rFonts w:ascii="Wingdings" w:hAnsi="Wingdings" w:hint="default"/>
      </w:rPr>
    </w:lvl>
    <w:lvl w:ilvl="3" w:tplc="08130001" w:tentative="1">
      <w:start w:val="1"/>
      <w:numFmt w:val="bullet"/>
      <w:lvlText w:val=""/>
      <w:lvlJc w:val="left"/>
      <w:pPr>
        <w:ind w:left="2589" w:hanging="360"/>
      </w:pPr>
      <w:rPr>
        <w:rFonts w:ascii="Symbol" w:hAnsi="Symbol" w:hint="default"/>
      </w:rPr>
    </w:lvl>
    <w:lvl w:ilvl="4" w:tplc="08130003" w:tentative="1">
      <w:start w:val="1"/>
      <w:numFmt w:val="bullet"/>
      <w:lvlText w:val="o"/>
      <w:lvlJc w:val="left"/>
      <w:pPr>
        <w:ind w:left="3309" w:hanging="360"/>
      </w:pPr>
      <w:rPr>
        <w:rFonts w:ascii="Courier New" w:hAnsi="Courier New" w:cs="Courier New" w:hint="default"/>
      </w:rPr>
    </w:lvl>
    <w:lvl w:ilvl="5" w:tplc="08130005" w:tentative="1">
      <w:start w:val="1"/>
      <w:numFmt w:val="bullet"/>
      <w:lvlText w:val=""/>
      <w:lvlJc w:val="left"/>
      <w:pPr>
        <w:ind w:left="4029" w:hanging="360"/>
      </w:pPr>
      <w:rPr>
        <w:rFonts w:ascii="Wingdings" w:hAnsi="Wingdings" w:hint="default"/>
      </w:rPr>
    </w:lvl>
    <w:lvl w:ilvl="6" w:tplc="08130001" w:tentative="1">
      <w:start w:val="1"/>
      <w:numFmt w:val="bullet"/>
      <w:lvlText w:val=""/>
      <w:lvlJc w:val="left"/>
      <w:pPr>
        <w:ind w:left="4749" w:hanging="360"/>
      </w:pPr>
      <w:rPr>
        <w:rFonts w:ascii="Symbol" w:hAnsi="Symbol" w:hint="default"/>
      </w:rPr>
    </w:lvl>
    <w:lvl w:ilvl="7" w:tplc="08130003" w:tentative="1">
      <w:start w:val="1"/>
      <w:numFmt w:val="bullet"/>
      <w:lvlText w:val="o"/>
      <w:lvlJc w:val="left"/>
      <w:pPr>
        <w:ind w:left="5469" w:hanging="360"/>
      </w:pPr>
      <w:rPr>
        <w:rFonts w:ascii="Courier New" w:hAnsi="Courier New" w:cs="Courier New" w:hint="default"/>
      </w:rPr>
    </w:lvl>
    <w:lvl w:ilvl="8" w:tplc="08130005" w:tentative="1">
      <w:start w:val="1"/>
      <w:numFmt w:val="bullet"/>
      <w:lvlText w:val=""/>
      <w:lvlJc w:val="left"/>
      <w:pPr>
        <w:ind w:left="6189" w:hanging="360"/>
      </w:pPr>
      <w:rPr>
        <w:rFonts w:ascii="Wingdings" w:hAnsi="Wingdings" w:hint="default"/>
      </w:rPr>
    </w:lvl>
  </w:abstractNum>
  <w:abstractNum w:abstractNumId="6" w15:restartNumberingAfterBreak="0">
    <w:nsid w:val="12E63A91"/>
    <w:multiLevelType w:val="hybridMultilevel"/>
    <w:tmpl w:val="217CEF26"/>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37C40D7"/>
    <w:multiLevelType w:val="hybridMultilevel"/>
    <w:tmpl w:val="5AEEDAEA"/>
    <w:lvl w:ilvl="0" w:tplc="E604ED24">
      <w:start w:val="34"/>
      <w:numFmt w:val="decimal"/>
      <w:lvlText w:val="%1."/>
      <w:lvlJc w:val="left"/>
      <w:pPr>
        <w:ind w:left="360" w:hanging="360"/>
      </w:pPr>
      <w:rPr>
        <w:rFonts w:hint="default"/>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17B353BF"/>
    <w:multiLevelType w:val="hybridMultilevel"/>
    <w:tmpl w:val="E9D8BE00"/>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2D627D"/>
    <w:multiLevelType w:val="hybridMultilevel"/>
    <w:tmpl w:val="F85A2B1A"/>
    <w:lvl w:ilvl="0" w:tplc="E67E05A6">
      <w:start w:val="1"/>
      <w:numFmt w:val="bullet"/>
      <w:lvlText w:val=""/>
      <w:lvlJc w:val="left"/>
      <w:pPr>
        <w:ind w:left="720" w:hanging="360"/>
      </w:pPr>
      <w:rPr>
        <w:rFonts w:ascii="Symbol" w:eastAsia="Times New Roman" w:hAnsi="Symbo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1A6E2172"/>
    <w:multiLevelType w:val="hybridMultilevel"/>
    <w:tmpl w:val="9B6E48E0"/>
    <w:lvl w:ilvl="0" w:tplc="F10E60DC">
      <w:start w:val="27"/>
      <w:numFmt w:val="decimal"/>
      <w:lvlText w:val="%1."/>
      <w:lvlJc w:val="left"/>
      <w:pPr>
        <w:ind w:left="360" w:hanging="360"/>
      </w:pPr>
      <w:rPr>
        <w:rFonts w:hint="default"/>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23BB7092"/>
    <w:multiLevelType w:val="hybridMultilevel"/>
    <w:tmpl w:val="B120A0FE"/>
    <w:lvl w:ilvl="0" w:tplc="1A9E9178">
      <w:start w:val="27"/>
      <w:numFmt w:val="decimal"/>
      <w:lvlText w:val="%1."/>
      <w:lvlJc w:val="left"/>
      <w:pPr>
        <w:ind w:left="360" w:hanging="360"/>
      </w:pPr>
      <w:rPr>
        <w:rFonts w:hint="default"/>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27661D16"/>
    <w:multiLevelType w:val="hybridMultilevel"/>
    <w:tmpl w:val="499EA7BA"/>
    <w:lvl w:ilvl="0" w:tplc="37F630F0">
      <w:start w:val="1"/>
      <w:numFmt w:val="decimal"/>
      <w:lvlText w:val="%1."/>
      <w:lvlJc w:val="left"/>
      <w:pPr>
        <w:ind w:left="360" w:hanging="360"/>
      </w:pPr>
      <w:rPr>
        <w:rFonts w:hint="default"/>
        <w:b w:val="0"/>
        <w:color w:val="auto"/>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3" w15:restartNumberingAfterBreak="0">
    <w:nsid w:val="28A9229D"/>
    <w:multiLevelType w:val="hybridMultilevel"/>
    <w:tmpl w:val="4F000276"/>
    <w:lvl w:ilvl="0" w:tplc="39664ADC">
      <w:start w:val="13"/>
      <w:numFmt w:val="decimal"/>
      <w:lvlText w:val="%1."/>
      <w:lvlJc w:val="left"/>
      <w:pPr>
        <w:ind w:left="360" w:hanging="360"/>
      </w:pPr>
      <w:rPr>
        <w:rFonts w:hint="default"/>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2A5A7DED"/>
    <w:multiLevelType w:val="hybridMultilevel"/>
    <w:tmpl w:val="761EC524"/>
    <w:lvl w:ilvl="0" w:tplc="08130003">
      <w:start w:val="1"/>
      <w:numFmt w:val="bullet"/>
      <w:lvlText w:val="o"/>
      <w:lvlJc w:val="left"/>
      <w:pPr>
        <w:ind w:left="927" w:hanging="360"/>
      </w:pPr>
      <w:rPr>
        <w:rFonts w:ascii="Courier New" w:hAnsi="Courier New" w:cs="Courier New" w:hint="default"/>
      </w:rPr>
    </w:lvl>
    <w:lvl w:ilvl="1" w:tplc="08130003" w:tentative="1">
      <w:start w:val="1"/>
      <w:numFmt w:val="bullet"/>
      <w:lvlText w:val="o"/>
      <w:lvlJc w:val="left"/>
      <w:pPr>
        <w:ind w:left="1647" w:hanging="360"/>
      </w:pPr>
      <w:rPr>
        <w:rFonts w:ascii="Courier New" w:hAnsi="Courier New" w:cs="Courier New" w:hint="default"/>
      </w:rPr>
    </w:lvl>
    <w:lvl w:ilvl="2" w:tplc="08130005" w:tentative="1">
      <w:start w:val="1"/>
      <w:numFmt w:val="bullet"/>
      <w:lvlText w:val=""/>
      <w:lvlJc w:val="left"/>
      <w:pPr>
        <w:ind w:left="2367" w:hanging="360"/>
      </w:pPr>
      <w:rPr>
        <w:rFonts w:ascii="Wingdings" w:hAnsi="Wingdings" w:hint="default"/>
      </w:rPr>
    </w:lvl>
    <w:lvl w:ilvl="3" w:tplc="08130001" w:tentative="1">
      <w:start w:val="1"/>
      <w:numFmt w:val="bullet"/>
      <w:lvlText w:val=""/>
      <w:lvlJc w:val="left"/>
      <w:pPr>
        <w:ind w:left="3087" w:hanging="360"/>
      </w:pPr>
      <w:rPr>
        <w:rFonts w:ascii="Symbol" w:hAnsi="Symbol" w:hint="default"/>
      </w:rPr>
    </w:lvl>
    <w:lvl w:ilvl="4" w:tplc="08130003" w:tentative="1">
      <w:start w:val="1"/>
      <w:numFmt w:val="bullet"/>
      <w:lvlText w:val="o"/>
      <w:lvlJc w:val="left"/>
      <w:pPr>
        <w:ind w:left="3807" w:hanging="360"/>
      </w:pPr>
      <w:rPr>
        <w:rFonts w:ascii="Courier New" w:hAnsi="Courier New" w:cs="Courier New" w:hint="default"/>
      </w:rPr>
    </w:lvl>
    <w:lvl w:ilvl="5" w:tplc="08130005" w:tentative="1">
      <w:start w:val="1"/>
      <w:numFmt w:val="bullet"/>
      <w:lvlText w:val=""/>
      <w:lvlJc w:val="left"/>
      <w:pPr>
        <w:ind w:left="4527" w:hanging="360"/>
      </w:pPr>
      <w:rPr>
        <w:rFonts w:ascii="Wingdings" w:hAnsi="Wingdings" w:hint="default"/>
      </w:rPr>
    </w:lvl>
    <w:lvl w:ilvl="6" w:tplc="08130001" w:tentative="1">
      <w:start w:val="1"/>
      <w:numFmt w:val="bullet"/>
      <w:lvlText w:val=""/>
      <w:lvlJc w:val="left"/>
      <w:pPr>
        <w:ind w:left="5247" w:hanging="360"/>
      </w:pPr>
      <w:rPr>
        <w:rFonts w:ascii="Symbol" w:hAnsi="Symbol" w:hint="default"/>
      </w:rPr>
    </w:lvl>
    <w:lvl w:ilvl="7" w:tplc="08130003" w:tentative="1">
      <w:start w:val="1"/>
      <w:numFmt w:val="bullet"/>
      <w:lvlText w:val="o"/>
      <w:lvlJc w:val="left"/>
      <w:pPr>
        <w:ind w:left="5967" w:hanging="360"/>
      </w:pPr>
      <w:rPr>
        <w:rFonts w:ascii="Courier New" w:hAnsi="Courier New" w:cs="Courier New" w:hint="default"/>
      </w:rPr>
    </w:lvl>
    <w:lvl w:ilvl="8" w:tplc="08130005" w:tentative="1">
      <w:start w:val="1"/>
      <w:numFmt w:val="bullet"/>
      <w:lvlText w:val=""/>
      <w:lvlJc w:val="left"/>
      <w:pPr>
        <w:ind w:left="6687" w:hanging="360"/>
      </w:pPr>
      <w:rPr>
        <w:rFonts w:ascii="Wingdings" w:hAnsi="Wingdings" w:hint="default"/>
      </w:rPr>
    </w:lvl>
  </w:abstractNum>
  <w:abstractNum w:abstractNumId="15" w15:restartNumberingAfterBreak="0">
    <w:nsid w:val="2DAE27D2"/>
    <w:multiLevelType w:val="hybridMultilevel"/>
    <w:tmpl w:val="52AC00E2"/>
    <w:lvl w:ilvl="0" w:tplc="2B085298">
      <w:start w:val="1"/>
      <w:numFmt w:val="bullet"/>
      <w:lvlText w:val="o"/>
      <w:lvlJc w:val="left"/>
      <w:pPr>
        <w:ind w:left="720" w:hanging="360"/>
      </w:pPr>
      <w:rPr>
        <w:rFonts w:ascii="Courier New" w:hAnsi="Courier New" w:cs="Courier New"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0C37639"/>
    <w:multiLevelType w:val="hybridMultilevel"/>
    <w:tmpl w:val="7B3C21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AB27486"/>
    <w:multiLevelType w:val="hybridMultilevel"/>
    <w:tmpl w:val="24427502"/>
    <w:lvl w:ilvl="0" w:tplc="08130003">
      <w:start w:val="1"/>
      <w:numFmt w:val="bullet"/>
      <w:lvlText w:val="o"/>
      <w:lvlJc w:val="left"/>
      <w:pPr>
        <w:ind w:left="786" w:hanging="360"/>
      </w:pPr>
      <w:rPr>
        <w:rFonts w:ascii="Courier New" w:hAnsi="Courier New" w:cs="Courier New" w:hint="default"/>
      </w:rPr>
    </w:lvl>
    <w:lvl w:ilvl="1" w:tplc="08130003" w:tentative="1">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18" w15:restartNumberingAfterBreak="0">
    <w:nsid w:val="3BC77D71"/>
    <w:multiLevelType w:val="hybridMultilevel"/>
    <w:tmpl w:val="769EF1E4"/>
    <w:lvl w:ilvl="0" w:tplc="547C9688">
      <w:start w:val="18"/>
      <w:numFmt w:val="decimal"/>
      <w:lvlText w:val="%1."/>
      <w:lvlJc w:val="left"/>
      <w:pPr>
        <w:ind w:left="360" w:hanging="360"/>
      </w:pPr>
      <w:rPr>
        <w:rFonts w:hint="default"/>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3CAC6388"/>
    <w:multiLevelType w:val="hybridMultilevel"/>
    <w:tmpl w:val="2E085512"/>
    <w:lvl w:ilvl="0" w:tplc="08130003">
      <w:start w:val="1"/>
      <w:numFmt w:val="bullet"/>
      <w:lvlText w:val="o"/>
      <w:lvlJc w:val="left"/>
      <w:pPr>
        <w:ind w:left="786" w:hanging="360"/>
      </w:pPr>
      <w:rPr>
        <w:rFonts w:ascii="Courier New" w:hAnsi="Courier New" w:cs="Courier New" w:hint="default"/>
      </w:rPr>
    </w:lvl>
    <w:lvl w:ilvl="1" w:tplc="08130003" w:tentative="1">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20" w15:restartNumberingAfterBreak="0">
    <w:nsid w:val="3EEB0192"/>
    <w:multiLevelType w:val="hybridMultilevel"/>
    <w:tmpl w:val="D8B8A95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1" w15:restartNumberingAfterBreak="0">
    <w:nsid w:val="40C166CA"/>
    <w:multiLevelType w:val="hybridMultilevel"/>
    <w:tmpl w:val="6106AE30"/>
    <w:lvl w:ilvl="0" w:tplc="08130003">
      <w:start w:val="1"/>
      <w:numFmt w:val="bullet"/>
      <w:lvlText w:val="o"/>
      <w:lvlJc w:val="left"/>
      <w:pPr>
        <w:ind w:left="1080" w:hanging="360"/>
      </w:pPr>
      <w:rPr>
        <w:rFonts w:ascii="Courier New" w:hAnsi="Courier New" w:cs="Courier New"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2" w15:restartNumberingAfterBreak="0">
    <w:nsid w:val="449538AF"/>
    <w:multiLevelType w:val="hybridMultilevel"/>
    <w:tmpl w:val="F6B4D9FA"/>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3" w15:restartNumberingAfterBreak="0">
    <w:nsid w:val="4B362221"/>
    <w:multiLevelType w:val="hybridMultilevel"/>
    <w:tmpl w:val="F73C6F80"/>
    <w:lvl w:ilvl="0" w:tplc="08130003">
      <w:start w:val="1"/>
      <w:numFmt w:val="bullet"/>
      <w:lvlText w:val="o"/>
      <w:lvlJc w:val="left"/>
      <w:pPr>
        <w:ind w:left="786" w:hanging="360"/>
      </w:pPr>
      <w:rPr>
        <w:rFonts w:ascii="Courier New" w:hAnsi="Courier New" w:cs="Courier New" w:hint="default"/>
      </w:rPr>
    </w:lvl>
    <w:lvl w:ilvl="1" w:tplc="08130003" w:tentative="1">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24" w15:restartNumberingAfterBreak="0">
    <w:nsid w:val="4D0325CC"/>
    <w:multiLevelType w:val="hybridMultilevel"/>
    <w:tmpl w:val="636475F6"/>
    <w:lvl w:ilvl="0" w:tplc="08130003">
      <w:start w:val="1"/>
      <w:numFmt w:val="bullet"/>
      <w:lvlText w:val="o"/>
      <w:lvlJc w:val="left"/>
      <w:pPr>
        <w:ind w:left="1353" w:hanging="360"/>
      </w:pPr>
      <w:rPr>
        <w:rFonts w:ascii="Courier New" w:hAnsi="Courier New" w:cs="Courier New" w:hint="default"/>
      </w:rPr>
    </w:lvl>
    <w:lvl w:ilvl="1" w:tplc="08130003" w:tentative="1">
      <w:start w:val="1"/>
      <w:numFmt w:val="bullet"/>
      <w:lvlText w:val="o"/>
      <w:lvlJc w:val="left"/>
      <w:pPr>
        <w:ind w:left="2073" w:hanging="360"/>
      </w:pPr>
      <w:rPr>
        <w:rFonts w:ascii="Courier New" w:hAnsi="Courier New" w:cs="Courier New" w:hint="default"/>
      </w:rPr>
    </w:lvl>
    <w:lvl w:ilvl="2" w:tplc="08130005" w:tentative="1">
      <w:start w:val="1"/>
      <w:numFmt w:val="bullet"/>
      <w:lvlText w:val=""/>
      <w:lvlJc w:val="left"/>
      <w:pPr>
        <w:ind w:left="2793" w:hanging="360"/>
      </w:pPr>
      <w:rPr>
        <w:rFonts w:ascii="Wingdings" w:hAnsi="Wingdings" w:hint="default"/>
      </w:rPr>
    </w:lvl>
    <w:lvl w:ilvl="3" w:tplc="08130001" w:tentative="1">
      <w:start w:val="1"/>
      <w:numFmt w:val="bullet"/>
      <w:lvlText w:val=""/>
      <w:lvlJc w:val="left"/>
      <w:pPr>
        <w:ind w:left="3513" w:hanging="360"/>
      </w:pPr>
      <w:rPr>
        <w:rFonts w:ascii="Symbol" w:hAnsi="Symbol" w:hint="default"/>
      </w:rPr>
    </w:lvl>
    <w:lvl w:ilvl="4" w:tplc="08130003" w:tentative="1">
      <w:start w:val="1"/>
      <w:numFmt w:val="bullet"/>
      <w:lvlText w:val="o"/>
      <w:lvlJc w:val="left"/>
      <w:pPr>
        <w:ind w:left="4233" w:hanging="360"/>
      </w:pPr>
      <w:rPr>
        <w:rFonts w:ascii="Courier New" w:hAnsi="Courier New" w:cs="Courier New" w:hint="default"/>
      </w:rPr>
    </w:lvl>
    <w:lvl w:ilvl="5" w:tplc="08130005" w:tentative="1">
      <w:start w:val="1"/>
      <w:numFmt w:val="bullet"/>
      <w:lvlText w:val=""/>
      <w:lvlJc w:val="left"/>
      <w:pPr>
        <w:ind w:left="4953" w:hanging="360"/>
      </w:pPr>
      <w:rPr>
        <w:rFonts w:ascii="Wingdings" w:hAnsi="Wingdings" w:hint="default"/>
      </w:rPr>
    </w:lvl>
    <w:lvl w:ilvl="6" w:tplc="08130001" w:tentative="1">
      <w:start w:val="1"/>
      <w:numFmt w:val="bullet"/>
      <w:lvlText w:val=""/>
      <w:lvlJc w:val="left"/>
      <w:pPr>
        <w:ind w:left="5673" w:hanging="360"/>
      </w:pPr>
      <w:rPr>
        <w:rFonts w:ascii="Symbol" w:hAnsi="Symbol" w:hint="default"/>
      </w:rPr>
    </w:lvl>
    <w:lvl w:ilvl="7" w:tplc="08130003" w:tentative="1">
      <w:start w:val="1"/>
      <w:numFmt w:val="bullet"/>
      <w:lvlText w:val="o"/>
      <w:lvlJc w:val="left"/>
      <w:pPr>
        <w:ind w:left="6393" w:hanging="360"/>
      </w:pPr>
      <w:rPr>
        <w:rFonts w:ascii="Courier New" w:hAnsi="Courier New" w:cs="Courier New" w:hint="default"/>
      </w:rPr>
    </w:lvl>
    <w:lvl w:ilvl="8" w:tplc="08130005" w:tentative="1">
      <w:start w:val="1"/>
      <w:numFmt w:val="bullet"/>
      <w:lvlText w:val=""/>
      <w:lvlJc w:val="left"/>
      <w:pPr>
        <w:ind w:left="7113" w:hanging="360"/>
      </w:pPr>
      <w:rPr>
        <w:rFonts w:ascii="Wingdings" w:hAnsi="Wingdings" w:hint="default"/>
      </w:rPr>
    </w:lvl>
  </w:abstractNum>
  <w:abstractNum w:abstractNumId="25" w15:restartNumberingAfterBreak="0">
    <w:nsid w:val="4FEE2B7D"/>
    <w:multiLevelType w:val="hybridMultilevel"/>
    <w:tmpl w:val="34725392"/>
    <w:lvl w:ilvl="0" w:tplc="08130003">
      <w:start w:val="1"/>
      <w:numFmt w:val="bullet"/>
      <w:lvlText w:val="o"/>
      <w:lvlJc w:val="left"/>
      <w:pPr>
        <w:ind w:left="1080" w:hanging="360"/>
      </w:pPr>
      <w:rPr>
        <w:rFonts w:ascii="Courier New" w:hAnsi="Courier New" w:cs="Courier New"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6" w15:restartNumberingAfterBreak="0">
    <w:nsid w:val="512239AE"/>
    <w:multiLevelType w:val="hybridMultilevel"/>
    <w:tmpl w:val="4CA26C36"/>
    <w:lvl w:ilvl="0" w:tplc="D4DECC04">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5EC7D76"/>
    <w:multiLevelType w:val="hybridMultilevel"/>
    <w:tmpl w:val="F37A31B0"/>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71C22F5"/>
    <w:multiLevelType w:val="hybridMultilevel"/>
    <w:tmpl w:val="7F2C4ABA"/>
    <w:lvl w:ilvl="0" w:tplc="08130003">
      <w:start w:val="1"/>
      <w:numFmt w:val="bullet"/>
      <w:lvlText w:val="o"/>
      <w:lvlJc w:val="left"/>
      <w:pPr>
        <w:ind w:left="720" w:hanging="360"/>
      </w:pPr>
      <w:rPr>
        <w:rFonts w:ascii="Courier New" w:hAnsi="Courier New" w:cs="Courier New"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58E8780A"/>
    <w:multiLevelType w:val="hybridMultilevel"/>
    <w:tmpl w:val="F6C47874"/>
    <w:lvl w:ilvl="0" w:tplc="08130003">
      <w:start w:val="1"/>
      <w:numFmt w:val="bullet"/>
      <w:lvlText w:val="o"/>
      <w:lvlJc w:val="left"/>
      <w:pPr>
        <w:ind w:left="1069" w:hanging="360"/>
      </w:pPr>
      <w:rPr>
        <w:rFonts w:ascii="Courier New" w:hAnsi="Courier New" w:cs="Courier New"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30" w15:restartNumberingAfterBreak="0">
    <w:nsid w:val="59611698"/>
    <w:multiLevelType w:val="hybridMultilevel"/>
    <w:tmpl w:val="BDDAC9F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1" w15:restartNumberingAfterBreak="0">
    <w:nsid w:val="59B71454"/>
    <w:multiLevelType w:val="hybridMultilevel"/>
    <w:tmpl w:val="38928ABC"/>
    <w:lvl w:ilvl="0" w:tplc="08130003">
      <w:start w:val="1"/>
      <w:numFmt w:val="bullet"/>
      <w:lvlText w:val="o"/>
      <w:lvlJc w:val="left"/>
      <w:pPr>
        <w:ind w:left="394" w:hanging="360"/>
      </w:pPr>
      <w:rPr>
        <w:rFonts w:ascii="Courier New" w:hAnsi="Courier New" w:cs="Courier New" w:hint="default"/>
      </w:rPr>
    </w:lvl>
    <w:lvl w:ilvl="1" w:tplc="08130003" w:tentative="1">
      <w:start w:val="1"/>
      <w:numFmt w:val="bullet"/>
      <w:lvlText w:val="o"/>
      <w:lvlJc w:val="left"/>
      <w:pPr>
        <w:ind w:left="1114" w:hanging="360"/>
      </w:pPr>
      <w:rPr>
        <w:rFonts w:ascii="Courier New" w:hAnsi="Courier New" w:cs="Courier New" w:hint="default"/>
      </w:rPr>
    </w:lvl>
    <w:lvl w:ilvl="2" w:tplc="08130005" w:tentative="1">
      <w:start w:val="1"/>
      <w:numFmt w:val="bullet"/>
      <w:lvlText w:val=""/>
      <w:lvlJc w:val="left"/>
      <w:pPr>
        <w:ind w:left="1834" w:hanging="360"/>
      </w:pPr>
      <w:rPr>
        <w:rFonts w:ascii="Wingdings" w:hAnsi="Wingdings" w:hint="default"/>
      </w:rPr>
    </w:lvl>
    <w:lvl w:ilvl="3" w:tplc="08130001" w:tentative="1">
      <w:start w:val="1"/>
      <w:numFmt w:val="bullet"/>
      <w:lvlText w:val=""/>
      <w:lvlJc w:val="left"/>
      <w:pPr>
        <w:ind w:left="2554" w:hanging="360"/>
      </w:pPr>
      <w:rPr>
        <w:rFonts w:ascii="Symbol" w:hAnsi="Symbol" w:hint="default"/>
      </w:rPr>
    </w:lvl>
    <w:lvl w:ilvl="4" w:tplc="08130003" w:tentative="1">
      <w:start w:val="1"/>
      <w:numFmt w:val="bullet"/>
      <w:lvlText w:val="o"/>
      <w:lvlJc w:val="left"/>
      <w:pPr>
        <w:ind w:left="3274" w:hanging="360"/>
      </w:pPr>
      <w:rPr>
        <w:rFonts w:ascii="Courier New" w:hAnsi="Courier New" w:cs="Courier New" w:hint="default"/>
      </w:rPr>
    </w:lvl>
    <w:lvl w:ilvl="5" w:tplc="08130005" w:tentative="1">
      <w:start w:val="1"/>
      <w:numFmt w:val="bullet"/>
      <w:lvlText w:val=""/>
      <w:lvlJc w:val="left"/>
      <w:pPr>
        <w:ind w:left="3994" w:hanging="360"/>
      </w:pPr>
      <w:rPr>
        <w:rFonts w:ascii="Wingdings" w:hAnsi="Wingdings" w:hint="default"/>
      </w:rPr>
    </w:lvl>
    <w:lvl w:ilvl="6" w:tplc="08130001" w:tentative="1">
      <w:start w:val="1"/>
      <w:numFmt w:val="bullet"/>
      <w:lvlText w:val=""/>
      <w:lvlJc w:val="left"/>
      <w:pPr>
        <w:ind w:left="4714" w:hanging="360"/>
      </w:pPr>
      <w:rPr>
        <w:rFonts w:ascii="Symbol" w:hAnsi="Symbol" w:hint="default"/>
      </w:rPr>
    </w:lvl>
    <w:lvl w:ilvl="7" w:tplc="08130003" w:tentative="1">
      <w:start w:val="1"/>
      <w:numFmt w:val="bullet"/>
      <w:lvlText w:val="o"/>
      <w:lvlJc w:val="left"/>
      <w:pPr>
        <w:ind w:left="5434" w:hanging="360"/>
      </w:pPr>
      <w:rPr>
        <w:rFonts w:ascii="Courier New" w:hAnsi="Courier New" w:cs="Courier New" w:hint="default"/>
      </w:rPr>
    </w:lvl>
    <w:lvl w:ilvl="8" w:tplc="08130005" w:tentative="1">
      <w:start w:val="1"/>
      <w:numFmt w:val="bullet"/>
      <w:lvlText w:val=""/>
      <w:lvlJc w:val="left"/>
      <w:pPr>
        <w:ind w:left="6154" w:hanging="360"/>
      </w:pPr>
      <w:rPr>
        <w:rFonts w:ascii="Wingdings" w:hAnsi="Wingdings" w:hint="default"/>
      </w:rPr>
    </w:lvl>
  </w:abstractNum>
  <w:abstractNum w:abstractNumId="32" w15:restartNumberingAfterBreak="0">
    <w:nsid w:val="5A5E22CC"/>
    <w:multiLevelType w:val="hybridMultilevel"/>
    <w:tmpl w:val="2C32C44A"/>
    <w:lvl w:ilvl="0" w:tplc="08130003">
      <w:start w:val="1"/>
      <w:numFmt w:val="bullet"/>
      <w:lvlText w:val="o"/>
      <w:lvlJc w:val="left"/>
      <w:pPr>
        <w:ind w:left="786" w:hanging="360"/>
      </w:pPr>
      <w:rPr>
        <w:rFonts w:ascii="Courier New" w:hAnsi="Courier New" w:cs="Courier New" w:hint="default"/>
      </w:rPr>
    </w:lvl>
    <w:lvl w:ilvl="1" w:tplc="08130003">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33" w15:restartNumberingAfterBreak="0">
    <w:nsid w:val="5CB25284"/>
    <w:multiLevelType w:val="hybridMultilevel"/>
    <w:tmpl w:val="A8BCA374"/>
    <w:lvl w:ilvl="0" w:tplc="08130003">
      <w:start w:val="1"/>
      <w:numFmt w:val="bullet"/>
      <w:lvlText w:val="o"/>
      <w:lvlJc w:val="left"/>
      <w:pPr>
        <w:ind w:left="786" w:hanging="360"/>
      </w:pPr>
      <w:rPr>
        <w:rFonts w:ascii="Courier New" w:hAnsi="Courier New" w:cs="Courier New" w:hint="default"/>
      </w:rPr>
    </w:lvl>
    <w:lvl w:ilvl="1" w:tplc="08130003" w:tentative="1">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34" w15:restartNumberingAfterBreak="0">
    <w:nsid w:val="65F82754"/>
    <w:multiLevelType w:val="hybridMultilevel"/>
    <w:tmpl w:val="DDA8F1E0"/>
    <w:lvl w:ilvl="0" w:tplc="7F1CBD82">
      <w:start w:val="27"/>
      <w:numFmt w:val="decimal"/>
      <w:lvlText w:val="%1."/>
      <w:lvlJc w:val="left"/>
      <w:pPr>
        <w:ind w:left="360" w:hanging="360"/>
      </w:pPr>
      <w:rPr>
        <w:rFonts w:hint="default"/>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5" w15:restartNumberingAfterBreak="0">
    <w:nsid w:val="67C36EF5"/>
    <w:multiLevelType w:val="hybridMultilevel"/>
    <w:tmpl w:val="12188DDC"/>
    <w:lvl w:ilvl="0" w:tplc="04090003">
      <w:start w:val="1"/>
      <w:numFmt w:val="bullet"/>
      <w:lvlText w:val="o"/>
      <w:lvlJc w:val="left"/>
      <w:pPr>
        <w:ind w:left="786" w:hanging="360"/>
      </w:pPr>
      <w:rPr>
        <w:rFonts w:ascii="Courier New" w:hAnsi="Courier New"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6" w15:restartNumberingAfterBreak="0">
    <w:nsid w:val="68107FB3"/>
    <w:multiLevelType w:val="hybridMultilevel"/>
    <w:tmpl w:val="A4D4C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D73B5D"/>
    <w:multiLevelType w:val="hybridMultilevel"/>
    <w:tmpl w:val="48AC4996"/>
    <w:lvl w:ilvl="0" w:tplc="A0FA469C">
      <w:start w:val="1"/>
      <w:numFmt w:val="bullet"/>
      <w:lvlText w:val=""/>
      <w:lvlJc w:val="left"/>
      <w:pPr>
        <w:ind w:left="720" w:hanging="360"/>
      </w:pPr>
      <w:rPr>
        <w:rFonts w:ascii="Symbol" w:eastAsia="Times New Roman" w:hAnsi="Symbo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69873330"/>
    <w:multiLevelType w:val="hybridMultilevel"/>
    <w:tmpl w:val="F412EC6E"/>
    <w:lvl w:ilvl="0" w:tplc="08D09120">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6CC629F2"/>
    <w:multiLevelType w:val="hybridMultilevel"/>
    <w:tmpl w:val="ED6E2CFE"/>
    <w:lvl w:ilvl="0" w:tplc="8CD67F22">
      <w:start w:val="39"/>
      <w:numFmt w:val="decimal"/>
      <w:lvlText w:val="%1."/>
      <w:lvlJc w:val="left"/>
      <w:pPr>
        <w:ind w:left="360" w:hanging="360"/>
      </w:pPr>
      <w:rPr>
        <w:rFonts w:hint="default"/>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0" w15:restartNumberingAfterBreak="0">
    <w:nsid w:val="74814D87"/>
    <w:multiLevelType w:val="hybridMultilevel"/>
    <w:tmpl w:val="F71206D8"/>
    <w:lvl w:ilvl="0" w:tplc="D3B44810">
      <w:start w:val="1"/>
      <w:numFmt w:val="bullet"/>
      <w:lvlText w:val=""/>
      <w:lvlJc w:val="left"/>
      <w:pPr>
        <w:ind w:left="720" w:hanging="360"/>
      </w:pPr>
      <w:rPr>
        <w:rFonts w:ascii="Wingdings" w:eastAsiaTheme="minorHAnsi" w:hAnsi="Wingdings"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750C29A8"/>
    <w:multiLevelType w:val="hybridMultilevel"/>
    <w:tmpl w:val="8D6E1DB4"/>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2" w15:restartNumberingAfterBreak="0">
    <w:nsid w:val="75DC5C5F"/>
    <w:multiLevelType w:val="hybridMultilevel"/>
    <w:tmpl w:val="F77CF852"/>
    <w:lvl w:ilvl="0" w:tplc="19BCA34A">
      <w:start w:val="6"/>
      <w:numFmt w:val="decimal"/>
      <w:lvlText w:val="%1."/>
      <w:lvlJc w:val="left"/>
      <w:pPr>
        <w:ind w:left="360" w:hanging="360"/>
      </w:pPr>
      <w:rPr>
        <w:rFonts w:hint="default"/>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3" w15:restartNumberingAfterBreak="0">
    <w:nsid w:val="785F2B6E"/>
    <w:multiLevelType w:val="hybridMultilevel"/>
    <w:tmpl w:val="947A96B8"/>
    <w:lvl w:ilvl="0" w:tplc="C7F8176C">
      <w:start w:val="31"/>
      <w:numFmt w:val="decimal"/>
      <w:lvlText w:val="%1."/>
      <w:lvlJc w:val="left"/>
      <w:pPr>
        <w:ind w:left="360" w:hanging="360"/>
      </w:pPr>
      <w:rPr>
        <w:rFonts w:hint="default"/>
        <w:b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4" w15:restartNumberingAfterBreak="0">
    <w:nsid w:val="7CEA66A7"/>
    <w:multiLevelType w:val="hybridMultilevel"/>
    <w:tmpl w:val="D9F899A2"/>
    <w:lvl w:ilvl="0" w:tplc="65CA8902">
      <w:start w:val="1"/>
      <w:numFmt w:val="bullet"/>
      <w:lvlText w:val="•"/>
      <w:lvlJc w:val="left"/>
      <w:pPr>
        <w:tabs>
          <w:tab w:val="num" w:pos="720"/>
        </w:tabs>
        <w:ind w:left="720" w:hanging="360"/>
      </w:pPr>
      <w:rPr>
        <w:rFonts w:ascii="Times New Roman" w:hAnsi="Times New Roman" w:hint="default"/>
      </w:rPr>
    </w:lvl>
    <w:lvl w:ilvl="1" w:tplc="8B023C70" w:tentative="1">
      <w:start w:val="1"/>
      <w:numFmt w:val="bullet"/>
      <w:lvlText w:val="•"/>
      <w:lvlJc w:val="left"/>
      <w:pPr>
        <w:tabs>
          <w:tab w:val="num" w:pos="1440"/>
        </w:tabs>
        <w:ind w:left="1440" w:hanging="360"/>
      </w:pPr>
      <w:rPr>
        <w:rFonts w:ascii="Times New Roman" w:hAnsi="Times New Roman" w:hint="default"/>
      </w:rPr>
    </w:lvl>
    <w:lvl w:ilvl="2" w:tplc="27AAFFCE" w:tentative="1">
      <w:start w:val="1"/>
      <w:numFmt w:val="bullet"/>
      <w:lvlText w:val="•"/>
      <w:lvlJc w:val="left"/>
      <w:pPr>
        <w:tabs>
          <w:tab w:val="num" w:pos="2160"/>
        </w:tabs>
        <w:ind w:left="2160" w:hanging="360"/>
      </w:pPr>
      <w:rPr>
        <w:rFonts w:ascii="Times New Roman" w:hAnsi="Times New Roman" w:hint="default"/>
      </w:rPr>
    </w:lvl>
    <w:lvl w:ilvl="3" w:tplc="3678024C" w:tentative="1">
      <w:start w:val="1"/>
      <w:numFmt w:val="bullet"/>
      <w:lvlText w:val="•"/>
      <w:lvlJc w:val="left"/>
      <w:pPr>
        <w:tabs>
          <w:tab w:val="num" w:pos="2880"/>
        </w:tabs>
        <w:ind w:left="2880" w:hanging="360"/>
      </w:pPr>
      <w:rPr>
        <w:rFonts w:ascii="Times New Roman" w:hAnsi="Times New Roman" w:hint="default"/>
      </w:rPr>
    </w:lvl>
    <w:lvl w:ilvl="4" w:tplc="7A6C14F4" w:tentative="1">
      <w:start w:val="1"/>
      <w:numFmt w:val="bullet"/>
      <w:lvlText w:val="•"/>
      <w:lvlJc w:val="left"/>
      <w:pPr>
        <w:tabs>
          <w:tab w:val="num" w:pos="3600"/>
        </w:tabs>
        <w:ind w:left="3600" w:hanging="360"/>
      </w:pPr>
      <w:rPr>
        <w:rFonts w:ascii="Times New Roman" w:hAnsi="Times New Roman" w:hint="default"/>
      </w:rPr>
    </w:lvl>
    <w:lvl w:ilvl="5" w:tplc="36DCF73A" w:tentative="1">
      <w:start w:val="1"/>
      <w:numFmt w:val="bullet"/>
      <w:lvlText w:val="•"/>
      <w:lvlJc w:val="left"/>
      <w:pPr>
        <w:tabs>
          <w:tab w:val="num" w:pos="4320"/>
        </w:tabs>
        <w:ind w:left="4320" w:hanging="360"/>
      </w:pPr>
      <w:rPr>
        <w:rFonts w:ascii="Times New Roman" w:hAnsi="Times New Roman" w:hint="default"/>
      </w:rPr>
    </w:lvl>
    <w:lvl w:ilvl="6" w:tplc="37681D50" w:tentative="1">
      <w:start w:val="1"/>
      <w:numFmt w:val="bullet"/>
      <w:lvlText w:val="•"/>
      <w:lvlJc w:val="left"/>
      <w:pPr>
        <w:tabs>
          <w:tab w:val="num" w:pos="5040"/>
        </w:tabs>
        <w:ind w:left="5040" w:hanging="360"/>
      </w:pPr>
      <w:rPr>
        <w:rFonts w:ascii="Times New Roman" w:hAnsi="Times New Roman" w:hint="default"/>
      </w:rPr>
    </w:lvl>
    <w:lvl w:ilvl="7" w:tplc="DF2AEEEE" w:tentative="1">
      <w:start w:val="1"/>
      <w:numFmt w:val="bullet"/>
      <w:lvlText w:val="•"/>
      <w:lvlJc w:val="left"/>
      <w:pPr>
        <w:tabs>
          <w:tab w:val="num" w:pos="5760"/>
        </w:tabs>
        <w:ind w:left="5760" w:hanging="360"/>
      </w:pPr>
      <w:rPr>
        <w:rFonts w:ascii="Times New Roman" w:hAnsi="Times New Roman" w:hint="default"/>
      </w:rPr>
    </w:lvl>
    <w:lvl w:ilvl="8" w:tplc="D3B695F6"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DFA40FE"/>
    <w:multiLevelType w:val="hybridMultilevel"/>
    <w:tmpl w:val="1706ACCE"/>
    <w:lvl w:ilvl="0" w:tplc="08130003">
      <w:start w:val="1"/>
      <w:numFmt w:val="bullet"/>
      <w:lvlText w:val="o"/>
      <w:lvlJc w:val="left"/>
      <w:pPr>
        <w:ind w:left="1080" w:hanging="360"/>
      </w:pPr>
      <w:rPr>
        <w:rFonts w:ascii="Courier New" w:hAnsi="Courier New" w:cs="Courier New"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num w:numId="1">
    <w:abstractNumId w:val="28"/>
  </w:num>
  <w:num w:numId="2">
    <w:abstractNumId w:val="24"/>
  </w:num>
  <w:num w:numId="3">
    <w:abstractNumId w:val="6"/>
  </w:num>
  <w:num w:numId="4">
    <w:abstractNumId w:val="8"/>
  </w:num>
  <w:num w:numId="5">
    <w:abstractNumId w:val="35"/>
  </w:num>
  <w:num w:numId="6">
    <w:abstractNumId w:val="23"/>
  </w:num>
  <w:num w:numId="7">
    <w:abstractNumId w:val="29"/>
  </w:num>
  <w:num w:numId="8">
    <w:abstractNumId w:val="14"/>
  </w:num>
  <w:num w:numId="9">
    <w:abstractNumId w:val="17"/>
  </w:num>
  <w:num w:numId="10">
    <w:abstractNumId w:val="1"/>
  </w:num>
  <w:num w:numId="11">
    <w:abstractNumId w:val="27"/>
  </w:num>
  <w:num w:numId="12">
    <w:abstractNumId w:val="32"/>
  </w:num>
  <w:num w:numId="13">
    <w:abstractNumId w:val="21"/>
  </w:num>
  <w:num w:numId="14">
    <w:abstractNumId w:val="0"/>
  </w:num>
  <w:num w:numId="15">
    <w:abstractNumId w:val="22"/>
  </w:num>
  <w:num w:numId="16">
    <w:abstractNumId w:val="5"/>
  </w:num>
  <w:num w:numId="17">
    <w:abstractNumId w:val="31"/>
  </w:num>
  <w:num w:numId="18">
    <w:abstractNumId w:val="45"/>
  </w:num>
  <w:num w:numId="19">
    <w:abstractNumId w:val="33"/>
  </w:num>
  <w:num w:numId="20">
    <w:abstractNumId w:val="12"/>
  </w:num>
  <w:num w:numId="21">
    <w:abstractNumId w:val="15"/>
  </w:num>
  <w:num w:numId="22">
    <w:abstractNumId w:val="25"/>
  </w:num>
  <w:num w:numId="23">
    <w:abstractNumId w:val="19"/>
  </w:num>
  <w:num w:numId="24">
    <w:abstractNumId w:val="41"/>
  </w:num>
  <w:num w:numId="25">
    <w:abstractNumId w:val="42"/>
  </w:num>
  <w:num w:numId="26">
    <w:abstractNumId w:val="13"/>
  </w:num>
  <w:num w:numId="27">
    <w:abstractNumId w:val="18"/>
  </w:num>
  <w:num w:numId="28">
    <w:abstractNumId w:val="3"/>
  </w:num>
  <w:num w:numId="29">
    <w:abstractNumId w:val="10"/>
  </w:num>
  <w:num w:numId="30">
    <w:abstractNumId w:val="34"/>
  </w:num>
  <w:num w:numId="31">
    <w:abstractNumId w:val="11"/>
  </w:num>
  <w:num w:numId="32">
    <w:abstractNumId w:val="43"/>
  </w:num>
  <w:num w:numId="33">
    <w:abstractNumId w:val="7"/>
  </w:num>
  <w:num w:numId="34">
    <w:abstractNumId w:val="39"/>
  </w:num>
  <w:num w:numId="35">
    <w:abstractNumId w:val="40"/>
  </w:num>
  <w:num w:numId="36">
    <w:abstractNumId w:val="37"/>
  </w:num>
  <w:num w:numId="37">
    <w:abstractNumId w:val="9"/>
  </w:num>
  <w:num w:numId="38">
    <w:abstractNumId w:val="4"/>
  </w:num>
  <w:num w:numId="39">
    <w:abstractNumId w:val="38"/>
  </w:num>
  <w:num w:numId="40">
    <w:abstractNumId w:val="26"/>
  </w:num>
  <w:num w:numId="41">
    <w:abstractNumId w:val="16"/>
  </w:num>
  <w:num w:numId="42">
    <w:abstractNumId w:val="20"/>
  </w:num>
  <w:num w:numId="43">
    <w:abstractNumId w:val="30"/>
  </w:num>
  <w:num w:numId="44">
    <w:abstractNumId w:val="44"/>
  </w:num>
  <w:num w:numId="45">
    <w:abstractNumId w:val="2"/>
  </w:num>
  <w:num w:numId="46">
    <w:abstractNumId w:val="3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nroy, Simon (Dr.)">
    <w15:presenceInfo w15:providerId="AD" w15:userId="S-1-5-21-1039984320-261210814-957142514-366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MC Geriatric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0ae2z0a7r90tlert03ppfvaapzdaewepdvs&quot;&gt;My EndNote Library&lt;record-ids&gt;&lt;item&gt;41&lt;/item&gt;&lt;item&gt;137&lt;/item&gt;&lt;item&gt;143&lt;/item&gt;&lt;item&gt;215&lt;/item&gt;&lt;item&gt;389&lt;/item&gt;&lt;item&gt;408&lt;/item&gt;&lt;item&gt;412&lt;/item&gt;&lt;item&gt;482&lt;/item&gt;&lt;item&gt;673&lt;/item&gt;&lt;item&gt;679&lt;/item&gt;&lt;item&gt;809&lt;/item&gt;&lt;item&gt;1259&lt;/item&gt;&lt;item&gt;1536&lt;/item&gt;&lt;item&gt;1650&lt;/item&gt;&lt;item&gt;1719&lt;/item&gt;&lt;item&gt;1735&lt;/item&gt;&lt;item&gt;2252&lt;/item&gt;&lt;item&gt;2253&lt;/item&gt;&lt;item&gt;2279&lt;/item&gt;&lt;item&gt;2280&lt;/item&gt;&lt;item&gt;2292&lt;/item&gt;&lt;item&gt;2315&lt;/item&gt;&lt;item&gt;2374&lt;/item&gt;&lt;item&gt;2391&lt;/item&gt;&lt;item&gt;2395&lt;/item&gt;&lt;item&gt;2420&lt;/item&gt;&lt;item&gt;4003&lt;/item&gt;&lt;item&gt;4004&lt;/item&gt;&lt;item&gt;4005&lt;/item&gt;&lt;item&gt;6680&lt;/item&gt;&lt;item&gt;6681&lt;/item&gt;&lt;item&gt;6683&lt;/item&gt;&lt;item&gt;6684&lt;/item&gt;&lt;item&gt;6686&lt;/item&gt;&lt;item&gt;6687&lt;/item&gt;&lt;item&gt;6688&lt;/item&gt;&lt;item&gt;6689&lt;/item&gt;&lt;item&gt;6690&lt;/item&gt;&lt;item&gt;6691&lt;/item&gt;&lt;item&gt;6692&lt;/item&gt;&lt;item&gt;6698&lt;/item&gt;&lt;/record-ids&gt;&lt;/item&gt;&lt;/Libraries&gt;"/>
  </w:docVars>
  <w:rsids>
    <w:rsidRoot w:val="001F40F7"/>
    <w:rsid w:val="00000678"/>
    <w:rsid w:val="00000F10"/>
    <w:rsid w:val="00003E50"/>
    <w:rsid w:val="00007E3F"/>
    <w:rsid w:val="000123EC"/>
    <w:rsid w:val="00015430"/>
    <w:rsid w:val="00016161"/>
    <w:rsid w:val="00017CA6"/>
    <w:rsid w:val="0002560C"/>
    <w:rsid w:val="00025AE7"/>
    <w:rsid w:val="000326A2"/>
    <w:rsid w:val="00032C8B"/>
    <w:rsid w:val="000342E7"/>
    <w:rsid w:val="00037CCC"/>
    <w:rsid w:val="00040754"/>
    <w:rsid w:val="000408CE"/>
    <w:rsid w:val="00043634"/>
    <w:rsid w:val="0004384A"/>
    <w:rsid w:val="0004451F"/>
    <w:rsid w:val="000449F6"/>
    <w:rsid w:val="00044AD5"/>
    <w:rsid w:val="0004511D"/>
    <w:rsid w:val="000523C3"/>
    <w:rsid w:val="00053FF0"/>
    <w:rsid w:val="00060C5C"/>
    <w:rsid w:val="000623F5"/>
    <w:rsid w:val="00062E27"/>
    <w:rsid w:val="0006444D"/>
    <w:rsid w:val="00075765"/>
    <w:rsid w:val="000758DD"/>
    <w:rsid w:val="00075B5B"/>
    <w:rsid w:val="00075C08"/>
    <w:rsid w:val="00075C12"/>
    <w:rsid w:val="0007686F"/>
    <w:rsid w:val="000860FC"/>
    <w:rsid w:val="0008673A"/>
    <w:rsid w:val="000912D2"/>
    <w:rsid w:val="00092828"/>
    <w:rsid w:val="000934A1"/>
    <w:rsid w:val="00093645"/>
    <w:rsid w:val="000938C2"/>
    <w:rsid w:val="00095E99"/>
    <w:rsid w:val="00096098"/>
    <w:rsid w:val="00097993"/>
    <w:rsid w:val="000A1AAC"/>
    <w:rsid w:val="000A20E9"/>
    <w:rsid w:val="000A210D"/>
    <w:rsid w:val="000B1A90"/>
    <w:rsid w:val="000B2471"/>
    <w:rsid w:val="000B4003"/>
    <w:rsid w:val="000B7526"/>
    <w:rsid w:val="000B79D3"/>
    <w:rsid w:val="000C3360"/>
    <w:rsid w:val="000C3E6F"/>
    <w:rsid w:val="000C4003"/>
    <w:rsid w:val="000D155C"/>
    <w:rsid w:val="000D2048"/>
    <w:rsid w:val="000D32F3"/>
    <w:rsid w:val="000D33FB"/>
    <w:rsid w:val="000D559A"/>
    <w:rsid w:val="000D736E"/>
    <w:rsid w:val="000E5602"/>
    <w:rsid w:val="000E60F9"/>
    <w:rsid w:val="000F032F"/>
    <w:rsid w:val="000F5D59"/>
    <w:rsid w:val="00101A3C"/>
    <w:rsid w:val="001025A7"/>
    <w:rsid w:val="0010407D"/>
    <w:rsid w:val="0010728F"/>
    <w:rsid w:val="00114D46"/>
    <w:rsid w:val="00120B48"/>
    <w:rsid w:val="0012144E"/>
    <w:rsid w:val="00125231"/>
    <w:rsid w:val="00130033"/>
    <w:rsid w:val="00131E4D"/>
    <w:rsid w:val="0013539F"/>
    <w:rsid w:val="00137480"/>
    <w:rsid w:val="001378EC"/>
    <w:rsid w:val="00140829"/>
    <w:rsid w:val="001434B8"/>
    <w:rsid w:val="00145CF8"/>
    <w:rsid w:val="001468E1"/>
    <w:rsid w:val="0014731F"/>
    <w:rsid w:val="001476C1"/>
    <w:rsid w:val="00151B08"/>
    <w:rsid w:val="00164013"/>
    <w:rsid w:val="00165FA4"/>
    <w:rsid w:val="00166C23"/>
    <w:rsid w:val="00177F76"/>
    <w:rsid w:val="00183FF3"/>
    <w:rsid w:val="001909C5"/>
    <w:rsid w:val="00195138"/>
    <w:rsid w:val="00195409"/>
    <w:rsid w:val="00196EA5"/>
    <w:rsid w:val="0019743C"/>
    <w:rsid w:val="00197AB7"/>
    <w:rsid w:val="001A222B"/>
    <w:rsid w:val="001A7F10"/>
    <w:rsid w:val="001A7F34"/>
    <w:rsid w:val="001B1A66"/>
    <w:rsid w:val="001B2891"/>
    <w:rsid w:val="001B4DD8"/>
    <w:rsid w:val="001C228C"/>
    <w:rsid w:val="001C3158"/>
    <w:rsid w:val="001C4B61"/>
    <w:rsid w:val="001C57C8"/>
    <w:rsid w:val="001C76C1"/>
    <w:rsid w:val="001D057F"/>
    <w:rsid w:val="001D718A"/>
    <w:rsid w:val="001E0B2A"/>
    <w:rsid w:val="001E1EE2"/>
    <w:rsid w:val="001E5E4C"/>
    <w:rsid w:val="001E6319"/>
    <w:rsid w:val="001E7FCA"/>
    <w:rsid w:val="001F0902"/>
    <w:rsid w:val="001F40F7"/>
    <w:rsid w:val="001F7736"/>
    <w:rsid w:val="00202108"/>
    <w:rsid w:val="00215678"/>
    <w:rsid w:val="00221019"/>
    <w:rsid w:val="00222A1F"/>
    <w:rsid w:val="00223DB6"/>
    <w:rsid w:val="00223FDD"/>
    <w:rsid w:val="00224830"/>
    <w:rsid w:val="00226954"/>
    <w:rsid w:val="002310DC"/>
    <w:rsid w:val="0023138A"/>
    <w:rsid w:val="0023604C"/>
    <w:rsid w:val="00237A38"/>
    <w:rsid w:val="002400CC"/>
    <w:rsid w:val="002437D0"/>
    <w:rsid w:val="002463E5"/>
    <w:rsid w:val="002470CF"/>
    <w:rsid w:val="00250652"/>
    <w:rsid w:val="00255500"/>
    <w:rsid w:val="00260CCD"/>
    <w:rsid w:val="00261860"/>
    <w:rsid w:val="00267E09"/>
    <w:rsid w:val="002706FB"/>
    <w:rsid w:val="002725D1"/>
    <w:rsid w:val="0027400C"/>
    <w:rsid w:val="002818E7"/>
    <w:rsid w:val="00290C56"/>
    <w:rsid w:val="00292A0C"/>
    <w:rsid w:val="00295871"/>
    <w:rsid w:val="00296027"/>
    <w:rsid w:val="00297373"/>
    <w:rsid w:val="002A3472"/>
    <w:rsid w:val="002A5A62"/>
    <w:rsid w:val="002A5FDD"/>
    <w:rsid w:val="002A6F8F"/>
    <w:rsid w:val="002A75D8"/>
    <w:rsid w:val="002B3EB2"/>
    <w:rsid w:val="002B43AD"/>
    <w:rsid w:val="002C0EA3"/>
    <w:rsid w:val="002C2317"/>
    <w:rsid w:val="002C46CF"/>
    <w:rsid w:val="002C528B"/>
    <w:rsid w:val="002D11AF"/>
    <w:rsid w:val="002D1684"/>
    <w:rsid w:val="002D3F96"/>
    <w:rsid w:val="002D47A0"/>
    <w:rsid w:val="002D4CFC"/>
    <w:rsid w:val="002D5C99"/>
    <w:rsid w:val="002D67B2"/>
    <w:rsid w:val="002F1B49"/>
    <w:rsid w:val="002F2CA2"/>
    <w:rsid w:val="002F68D1"/>
    <w:rsid w:val="002F69C5"/>
    <w:rsid w:val="00300B25"/>
    <w:rsid w:val="00303718"/>
    <w:rsid w:val="00304637"/>
    <w:rsid w:val="00307487"/>
    <w:rsid w:val="003112D2"/>
    <w:rsid w:val="0031276A"/>
    <w:rsid w:val="0031601F"/>
    <w:rsid w:val="00331F51"/>
    <w:rsid w:val="00332D4D"/>
    <w:rsid w:val="00332F29"/>
    <w:rsid w:val="00333E4F"/>
    <w:rsid w:val="003372E3"/>
    <w:rsid w:val="00337F12"/>
    <w:rsid w:val="00347674"/>
    <w:rsid w:val="00350A78"/>
    <w:rsid w:val="00351AEC"/>
    <w:rsid w:val="00360AA5"/>
    <w:rsid w:val="003616D4"/>
    <w:rsid w:val="003644B7"/>
    <w:rsid w:val="00365830"/>
    <w:rsid w:val="00367B97"/>
    <w:rsid w:val="003845DD"/>
    <w:rsid w:val="00387940"/>
    <w:rsid w:val="00387ACC"/>
    <w:rsid w:val="00391754"/>
    <w:rsid w:val="00392377"/>
    <w:rsid w:val="003A0FC4"/>
    <w:rsid w:val="003A31EC"/>
    <w:rsid w:val="003A3FDE"/>
    <w:rsid w:val="003A67FD"/>
    <w:rsid w:val="003B1B39"/>
    <w:rsid w:val="003B1F67"/>
    <w:rsid w:val="003B32C6"/>
    <w:rsid w:val="003B57DE"/>
    <w:rsid w:val="003B59E7"/>
    <w:rsid w:val="003B5B67"/>
    <w:rsid w:val="003C386C"/>
    <w:rsid w:val="003C5536"/>
    <w:rsid w:val="003D0A53"/>
    <w:rsid w:val="003D1338"/>
    <w:rsid w:val="003D188D"/>
    <w:rsid w:val="003D2A14"/>
    <w:rsid w:val="003D7FFA"/>
    <w:rsid w:val="003E0B8D"/>
    <w:rsid w:val="003E6755"/>
    <w:rsid w:val="003F11D1"/>
    <w:rsid w:val="003F3FFE"/>
    <w:rsid w:val="003F7279"/>
    <w:rsid w:val="004046C0"/>
    <w:rsid w:val="00404920"/>
    <w:rsid w:val="00404DD2"/>
    <w:rsid w:val="00410506"/>
    <w:rsid w:val="004113BC"/>
    <w:rsid w:val="004136F1"/>
    <w:rsid w:val="004149B5"/>
    <w:rsid w:val="0041680F"/>
    <w:rsid w:val="004170E1"/>
    <w:rsid w:val="00417E0B"/>
    <w:rsid w:val="0042243F"/>
    <w:rsid w:val="0042416A"/>
    <w:rsid w:val="0042763F"/>
    <w:rsid w:val="00433084"/>
    <w:rsid w:val="0043413E"/>
    <w:rsid w:val="00442923"/>
    <w:rsid w:val="00444E73"/>
    <w:rsid w:val="004469B8"/>
    <w:rsid w:val="00447CA7"/>
    <w:rsid w:val="00474C7E"/>
    <w:rsid w:val="00476818"/>
    <w:rsid w:val="00477E02"/>
    <w:rsid w:val="0048036F"/>
    <w:rsid w:val="004828A0"/>
    <w:rsid w:val="00485EEE"/>
    <w:rsid w:val="004920F2"/>
    <w:rsid w:val="004935A1"/>
    <w:rsid w:val="0049396D"/>
    <w:rsid w:val="00497563"/>
    <w:rsid w:val="004A5DD5"/>
    <w:rsid w:val="004B099A"/>
    <w:rsid w:val="004B0A21"/>
    <w:rsid w:val="004B5AED"/>
    <w:rsid w:val="004C3081"/>
    <w:rsid w:val="004D5647"/>
    <w:rsid w:val="004D748D"/>
    <w:rsid w:val="004E22A2"/>
    <w:rsid w:val="004E35AD"/>
    <w:rsid w:val="004E4273"/>
    <w:rsid w:val="004E5748"/>
    <w:rsid w:val="004E5FE8"/>
    <w:rsid w:val="004F2FC9"/>
    <w:rsid w:val="004F36C1"/>
    <w:rsid w:val="004F36C7"/>
    <w:rsid w:val="004F5330"/>
    <w:rsid w:val="004F57F5"/>
    <w:rsid w:val="004F6B68"/>
    <w:rsid w:val="005110BC"/>
    <w:rsid w:val="0051111B"/>
    <w:rsid w:val="005140E8"/>
    <w:rsid w:val="00514500"/>
    <w:rsid w:val="00521E11"/>
    <w:rsid w:val="00525ACB"/>
    <w:rsid w:val="00526C90"/>
    <w:rsid w:val="00527D15"/>
    <w:rsid w:val="005328D9"/>
    <w:rsid w:val="00536D07"/>
    <w:rsid w:val="0054147F"/>
    <w:rsid w:val="00545406"/>
    <w:rsid w:val="0054655B"/>
    <w:rsid w:val="00546E1A"/>
    <w:rsid w:val="0054784C"/>
    <w:rsid w:val="005514F4"/>
    <w:rsid w:val="00551956"/>
    <w:rsid w:val="00553FE8"/>
    <w:rsid w:val="00562514"/>
    <w:rsid w:val="005653B1"/>
    <w:rsid w:val="00565E1D"/>
    <w:rsid w:val="0058295A"/>
    <w:rsid w:val="00583387"/>
    <w:rsid w:val="005921FC"/>
    <w:rsid w:val="005A2982"/>
    <w:rsid w:val="005A3B95"/>
    <w:rsid w:val="005A4D74"/>
    <w:rsid w:val="005A5F6B"/>
    <w:rsid w:val="005A72EC"/>
    <w:rsid w:val="005B52CF"/>
    <w:rsid w:val="005B61C3"/>
    <w:rsid w:val="005C0D8F"/>
    <w:rsid w:val="005C5AFC"/>
    <w:rsid w:val="005D06FE"/>
    <w:rsid w:val="005D1871"/>
    <w:rsid w:val="005D45EA"/>
    <w:rsid w:val="005D5A86"/>
    <w:rsid w:val="005D5B0F"/>
    <w:rsid w:val="005D6B3E"/>
    <w:rsid w:val="005D7C41"/>
    <w:rsid w:val="005E02FC"/>
    <w:rsid w:val="005E3E57"/>
    <w:rsid w:val="005E52AD"/>
    <w:rsid w:val="005E5763"/>
    <w:rsid w:val="005E688D"/>
    <w:rsid w:val="005E7098"/>
    <w:rsid w:val="005E7761"/>
    <w:rsid w:val="005F4D86"/>
    <w:rsid w:val="005F65D0"/>
    <w:rsid w:val="005F6E58"/>
    <w:rsid w:val="0060273E"/>
    <w:rsid w:val="00603507"/>
    <w:rsid w:val="00611126"/>
    <w:rsid w:val="00611A0B"/>
    <w:rsid w:val="00612E7C"/>
    <w:rsid w:val="00622306"/>
    <w:rsid w:val="00624679"/>
    <w:rsid w:val="00624D2F"/>
    <w:rsid w:val="0062688B"/>
    <w:rsid w:val="00630A64"/>
    <w:rsid w:val="00632D05"/>
    <w:rsid w:val="00635588"/>
    <w:rsid w:val="00637FD3"/>
    <w:rsid w:val="006522D6"/>
    <w:rsid w:val="00654EF5"/>
    <w:rsid w:val="00656E3E"/>
    <w:rsid w:val="006572F0"/>
    <w:rsid w:val="00657BB9"/>
    <w:rsid w:val="00662366"/>
    <w:rsid w:val="006625B6"/>
    <w:rsid w:val="00663D4A"/>
    <w:rsid w:val="00670257"/>
    <w:rsid w:val="00671D12"/>
    <w:rsid w:val="00673CC3"/>
    <w:rsid w:val="00676FB1"/>
    <w:rsid w:val="006814DE"/>
    <w:rsid w:val="00681F3D"/>
    <w:rsid w:val="00692C8F"/>
    <w:rsid w:val="00693A27"/>
    <w:rsid w:val="00695C2F"/>
    <w:rsid w:val="006A0FD3"/>
    <w:rsid w:val="006A3E3C"/>
    <w:rsid w:val="006A619F"/>
    <w:rsid w:val="006C0EE8"/>
    <w:rsid w:val="006C102E"/>
    <w:rsid w:val="006C12B3"/>
    <w:rsid w:val="006C4D14"/>
    <w:rsid w:val="006C5536"/>
    <w:rsid w:val="006D213B"/>
    <w:rsid w:val="006D4DDA"/>
    <w:rsid w:val="006D6F35"/>
    <w:rsid w:val="006E18EB"/>
    <w:rsid w:val="006F07AB"/>
    <w:rsid w:val="006F0CBF"/>
    <w:rsid w:val="006F3781"/>
    <w:rsid w:val="006F45BA"/>
    <w:rsid w:val="006F4987"/>
    <w:rsid w:val="006F7EE6"/>
    <w:rsid w:val="0070299F"/>
    <w:rsid w:val="007047BF"/>
    <w:rsid w:val="00707339"/>
    <w:rsid w:val="0070793B"/>
    <w:rsid w:val="00717112"/>
    <w:rsid w:val="007177D3"/>
    <w:rsid w:val="00722349"/>
    <w:rsid w:val="00733D54"/>
    <w:rsid w:val="00736FEA"/>
    <w:rsid w:val="00740BF1"/>
    <w:rsid w:val="007542BC"/>
    <w:rsid w:val="00756F66"/>
    <w:rsid w:val="00756F87"/>
    <w:rsid w:val="00760306"/>
    <w:rsid w:val="00760500"/>
    <w:rsid w:val="00761131"/>
    <w:rsid w:val="00764D42"/>
    <w:rsid w:val="00766D1A"/>
    <w:rsid w:val="0077085E"/>
    <w:rsid w:val="007712E6"/>
    <w:rsid w:val="0077168C"/>
    <w:rsid w:val="007730FA"/>
    <w:rsid w:val="007757C0"/>
    <w:rsid w:val="00777D04"/>
    <w:rsid w:val="00782DBA"/>
    <w:rsid w:val="00786795"/>
    <w:rsid w:val="00795B2D"/>
    <w:rsid w:val="007963B3"/>
    <w:rsid w:val="00797679"/>
    <w:rsid w:val="007A0F1F"/>
    <w:rsid w:val="007A6750"/>
    <w:rsid w:val="007A6A79"/>
    <w:rsid w:val="007B3FC8"/>
    <w:rsid w:val="007B5006"/>
    <w:rsid w:val="007B66CC"/>
    <w:rsid w:val="007C0305"/>
    <w:rsid w:val="007C5623"/>
    <w:rsid w:val="007C6D49"/>
    <w:rsid w:val="007E29C0"/>
    <w:rsid w:val="007E7FD3"/>
    <w:rsid w:val="007F3176"/>
    <w:rsid w:val="007F3D43"/>
    <w:rsid w:val="00801439"/>
    <w:rsid w:val="00801706"/>
    <w:rsid w:val="00801790"/>
    <w:rsid w:val="00803E61"/>
    <w:rsid w:val="00804DCC"/>
    <w:rsid w:val="00806843"/>
    <w:rsid w:val="00812270"/>
    <w:rsid w:val="00815BF2"/>
    <w:rsid w:val="00816286"/>
    <w:rsid w:val="00817863"/>
    <w:rsid w:val="00822CA3"/>
    <w:rsid w:val="00823814"/>
    <w:rsid w:val="00826D6C"/>
    <w:rsid w:val="00827756"/>
    <w:rsid w:val="00831B19"/>
    <w:rsid w:val="00832233"/>
    <w:rsid w:val="008324D9"/>
    <w:rsid w:val="0083437B"/>
    <w:rsid w:val="00834538"/>
    <w:rsid w:val="00835468"/>
    <w:rsid w:val="0084026E"/>
    <w:rsid w:val="00847822"/>
    <w:rsid w:val="008553C5"/>
    <w:rsid w:val="00856774"/>
    <w:rsid w:val="00856EAD"/>
    <w:rsid w:val="0086054F"/>
    <w:rsid w:val="00860DA6"/>
    <w:rsid w:val="008647C3"/>
    <w:rsid w:val="00866B5B"/>
    <w:rsid w:val="008679D5"/>
    <w:rsid w:val="008706A2"/>
    <w:rsid w:val="00876A68"/>
    <w:rsid w:val="0088017D"/>
    <w:rsid w:val="00881B76"/>
    <w:rsid w:val="00883996"/>
    <w:rsid w:val="00883C44"/>
    <w:rsid w:val="00884AB8"/>
    <w:rsid w:val="00890F31"/>
    <w:rsid w:val="008A00F7"/>
    <w:rsid w:val="008A2257"/>
    <w:rsid w:val="008A2AB6"/>
    <w:rsid w:val="008A3C2F"/>
    <w:rsid w:val="008A787C"/>
    <w:rsid w:val="008A7AF6"/>
    <w:rsid w:val="008B4814"/>
    <w:rsid w:val="008B492D"/>
    <w:rsid w:val="008B5A66"/>
    <w:rsid w:val="008B75D3"/>
    <w:rsid w:val="008C00FB"/>
    <w:rsid w:val="008C0C3B"/>
    <w:rsid w:val="008C2D04"/>
    <w:rsid w:val="008C4377"/>
    <w:rsid w:val="008D0564"/>
    <w:rsid w:val="008E1BDD"/>
    <w:rsid w:val="008E2F2D"/>
    <w:rsid w:val="008F1DE8"/>
    <w:rsid w:val="008F3737"/>
    <w:rsid w:val="008F373A"/>
    <w:rsid w:val="008F5D3C"/>
    <w:rsid w:val="008F6C9B"/>
    <w:rsid w:val="008F6D3A"/>
    <w:rsid w:val="00901D1A"/>
    <w:rsid w:val="00903398"/>
    <w:rsid w:val="00905985"/>
    <w:rsid w:val="00906DE9"/>
    <w:rsid w:val="00915065"/>
    <w:rsid w:val="00916DEA"/>
    <w:rsid w:val="00932278"/>
    <w:rsid w:val="009330A9"/>
    <w:rsid w:val="00933AC3"/>
    <w:rsid w:val="0093682A"/>
    <w:rsid w:val="009368E2"/>
    <w:rsid w:val="00937954"/>
    <w:rsid w:val="009409D3"/>
    <w:rsid w:val="009460BA"/>
    <w:rsid w:val="00954DE1"/>
    <w:rsid w:val="00954E08"/>
    <w:rsid w:val="00956CFD"/>
    <w:rsid w:val="00966945"/>
    <w:rsid w:val="00967158"/>
    <w:rsid w:val="009679F0"/>
    <w:rsid w:val="00976204"/>
    <w:rsid w:val="00977409"/>
    <w:rsid w:val="0098383F"/>
    <w:rsid w:val="00983D6B"/>
    <w:rsid w:val="00987FF8"/>
    <w:rsid w:val="009910E0"/>
    <w:rsid w:val="0099743D"/>
    <w:rsid w:val="009A1062"/>
    <w:rsid w:val="009A40A3"/>
    <w:rsid w:val="009A43D0"/>
    <w:rsid w:val="009A5EB1"/>
    <w:rsid w:val="009A74A3"/>
    <w:rsid w:val="009B2DE1"/>
    <w:rsid w:val="009B539B"/>
    <w:rsid w:val="009B6DEE"/>
    <w:rsid w:val="009B78A9"/>
    <w:rsid w:val="009C24BF"/>
    <w:rsid w:val="009C6C64"/>
    <w:rsid w:val="009D186C"/>
    <w:rsid w:val="009D3748"/>
    <w:rsid w:val="009D3DFA"/>
    <w:rsid w:val="009D75CB"/>
    <w:rsid w:val="009E1F87"/>
    <w:rsid w:val="009E64CE"/>
    <w:rsid w:val="009E6CC6"/>
    <w:rsid w:val="009F04F0"/>
    <w:rsid w:val="009F2BA7"/>
    <w:rsid w:val="009F6638"/>
    <w:rsid w:val="009F7557"/>
    <w:rsid w:val="00A00B13"/>
    <w:rsid w:val="00A022CD"/>
    <w:rsid w:val="00A035EA"/>
    <w:rsid w:val="00A072B8"/>
    <w:rsid w:val="00A13A3F"/>
    <w:rsid w:val="00A152C4"/>
    <w:rsid w:val="00A17CFB"/>
    <w:rsid w:val="00A21CC5"/>
    <w:rsid w:val="00A26004"/>
    <w:rsid w:val="00A277F1"/>
    <w:rsid w:val="00A31A60"/>
    <w:rsid w:val="00A32454"/>
    <w:rsid w:val="00A37D11"/>
    <w:rsid w:val="00A40B01"/>
    <w:rsid w:val="00A46A26"/>
    <w:rsid w:val="00A509F0"/>
    <w:rsid w:val="00A52E4D"/>
    <w:rsid w:val="00A6102F"/>
    <w:rsid w:val="00A61211"/>
    <w:rsid w:val="00A651F7"/>
    <w:rsid w:val="00A67EE2"/>
    <w:rsid w:val="00A71192"/>
    <w:rsid w:val="00A7327D"/>
    <w:rsid w:val="00A74B1B"/>
    <w:rsid w:val="00A77C4F"/>
    <w:rsid w:val="00A82AC7"/>
    <w:rsid w:val="00A849D4"/>
    <w:rsid w:val="00A8630D"/>
    <w:rsid w:val="00A905CD"/>
    <w:rsid w:val="00A90C68"/>
    <w:rsid w:val="00A96FB6"/>
    <w:rsid w:val="00A973A2"/>
    <w:rsid w:val="00AA57A4"/>
    <w:rsid w:val="00AA6ACA"/>
    <w:rsid w:val="00AA6CC8"/>
    <w:rsid w:val="00AC02EE"/>
    <w:rsid w:val="00AC3FEF"/>
    <w:rsid w:val="00AD4946"/>
    <w:rsid w:val="00AD6866"/>
    <w:rsid w:val="00AE1B36"/>
    <w:rsid w:val="00AE2514"/>
    <w:rsid w:val="00AE323F"/>
    <w:rsid w:val="00AE3FEA"/>
    <w:rsid w:val="00AE44FD"/>
    <w:rsid w:val="00AE4FD4"/>
    <w:rsid w:val="00AE56B1"/>
    <w:rsid w:val="00AF6F55"/>
    <w:rsid w:val="00AF7ADA"/>
    <w:rsid w:val="00B0079C"/>
    <w:rsid w:val="00B0581B"/>
    <w:rsid w:val="00B05BE6"/>
    <w:rsid w:val="00B110AC"/>
    <w:rsid w:val="00B20CA4"/>
    <w:rsid w:val="00B23B36"/>
    <w:rsid w:val="00B2421E"/>
    <w:rsid w:val="00B26661"/>
    <w:rsid w:val="00B34AA3"/>
    <w:rsid w:val="00B3515C"/>
    <w:rsid w:val="00B37862"/>
    <w:rsid w:val="00B401F4"/>
    <w:rsid w:val="00B4221B"/>
    <w:rsid w:val="00B42380"/>
    <w:rsid w:val="00B42E28"/>
    <w:rsid w:val="00B4364C"/>
    <w:rsid w:val="00B43C81"/>
    <w:rsid w:val="00B44E9D"/>
    <w:rsid w:val="00B45B15"/>
    <w:rsid w:val="00B57A29"/>
    <w:rsid w:val="00B60144"/>
    <w:rsid w:val="00B62580"/>
    <w:rsid w:val="00B64D29"/>
    <w:rsid w:val="00B66671"/>
    <w:rsid w:val="00B740D2"/>
    <w:rsid w:val="00B7423F"/>
    <w:rsid w:val="00B7437D"/>
    <w:rsid w:val="00B7458E"/>
    <w:rsid w:val="00B75FAA"/>
    <w:rsid w:val="00B77F42"/>
    <w:rsid w:val="00B811B9"/>
    <w:rsid w:val="00B846DB"/>
    <w:rsid w:val="00B8566E"/>
    <w:rsid w:val="00B86F73"/>
    <w:rsid w:val="00B874E5"/>
    <w:rsid w:val="00B91088"/>
    <w:rsid w:val="00B97763"/>
    <w:rsid w:val="00BA24C7"/>
    <w:rsid w:val="00BA4A3E"/>
    <w:rsid w:val="00BB3883"/>
    <w:rsid w:val="00BB6911"/>
    <w:rsid w:val="00BB6A62"/>
    <w:rsid w:val="00BB6EAA"/>
    <w:rsid w:val="00BB70AA"/>
    <w:rsid w:val="00BC06C7"/>
    <w:rsid w:val="00BC26BD"/>
    <w:rsid w:val="00BC41A1"/>
    <w:rsid w:val="00BC4511"/>
    <w:rsid w:val="00BC4E7E"/>
    <w:rsid w:val="00BD56DD"/>
    <w:rsid w:val="00BD6371"/>
    <w:rsid w:val="00BD7370"/>
    <w:rsid w:val="00BD764A"/>
    <w:rsid w:val="00BD7BFA"/>
    <w:rsid w:val="00BE22CB"/>
    <w:rsid w:val="00BE35E2"/>
    <w:rsid w:val="00BE6376"/>
    <w:rsid w:val="00BF5C0E"/>
    <w:rsid w:val="00BF5FC2"/>
    <w:rsid w:val="00BF6CE9"/>
    <w:rsid w:val="00C00177"/>
    <w:rsid w:val="00C023FE"/>
    <w:rsid w:val="00C03919"/>
    <w:rsid w:val="00C04253"/>
    <w:rsid w:val="00C166CA"/>
    <w:rsid w:val="00C220AB"/>
    <w:rsid w:val="00C2229F"/>
    <w:rsid w:val="00C231B3"/>
    <w:rsid w:val="00C23491"/>
    <w:rsid w:val="00C25555"/>
    <w:rsid w:val="00C32DF7"/>
    <w:rsid w:val="00C35C4E"/>
    <w:rsid w:val="00C43EB6"/>
    <w:rsid w:val="00C450B1"/>
    <w:rsid w:val="00C468BC"/>
    <w:rsid w:val="00C46F68"/>
    <w:rsid w:val="00C508AA"/>
    <w:rsid w:val="00C51482"/>
    <w:rsid w:val="00C523AF"/>
    <w:rsid w:val="00C525B7"/>
    <w:rsid w:val="00C54620"/>
    <w:rsid w:val="00C54D16"/>
    <w:rsid w:val="00C565C6"/>
    <w:rsid w:val="00C57A2C"/>
    <w:rsid w:val="00C66317"/>
    <w:rsid w:val="00C67551"/>
    <w:rsid w:val="00C703FD"/>
    <w:rsid w:val="00C73540"/>
    <w:rsid w:val="00C7466E"/>
    <w:rsid w:val="00C85299"/>
    <w:rsid w:val="00C86510"/>
    <w:rsid w:val="00C873D9"/>
    <w:rsid w:val="00C97EF7"/>
    <w:rsid w:val="00CA37DB"/>
    <w:rsid w:val="00CA5673"/>
    <w:rsid w:val="00CA71A7"/>
    <w:rsid w:val="00CB4FFD"/>
    <w:rsid w:val="00CB7E59"/>
    <w:rsid w:val="00CD3C72"/>
    <w:rsid w:val="00CD3E19"/>
    <w:rsid w:val="00CD4A62"/>
    <w:rsid w:val="00CD600D"/>
    <w:rsid w:val="00CD7ED0"/>
    <w:rsid w:val="00CE3C5B"/>
    <w:rsid w:val="00CF3266"/>
    <w:rsid w:val="00CF373A"/>
    <w:rsid w:val="00CF3FFB"/>
    <w:rsid w:val="00CF5A8B"/>
    <w:rsid w:val="00D001DC"/>
    <w:rsid w:val="00D00C1F"/>
    <w:rsid w:val="00D02238"/>
    <w:rsid w:val="00D0425E"/>
    <w:rsid w:val="00D042C7"/>
    <w:rsid w:val="00D075BA"/>
    <w:rsid w:val="00D12145"/>
    <w:rsid w:val="00D129A9"/>
    <w:rsid w:val="00D12B4C"/>
    <w:rsid w:val="00D13B89"/>
    <w:rsid w:val="00D1585D"/>
    <w:rsid w:val="00D16F42"/>
    <w:rsid w:val="00D17EE4"/>
    <w:rsid w:val="00D21192"/>
    <w:rsid w:val="00D2138A"/>
    <w:rsid w:val="00D2519B"/>
    <w:rsid w:val="00D26EED"/>
    <w:rsid w:val="00D279FF"/>
    <w:rsid w:val="00D27F27"/>
    <w:rsid w:val="00D33D82"/>
    <w:rsid w:val="00D44F4D"/>
    <w:rsid w:val="00D50FB2"/>
    <w:rsid w:val="00D53194"/>
    <w:rsid w:val="00D54078"/>
    <w:rsid w:val="00D546FD"/>
    <w:rsid w:val="00D61E89"/>
    <w:rsid w:val="00D650AD"/>
    <w:rsid w:val="00D65DAA"/>
    <w:rsid w:val="00D667C5"/>
    <w:rsid w:val="00D678AD"/>
    <w:rsid w:val="00D72179"/>
    <w:rsid w:val="00D75CC1"/>
    <w:rsid w:val="00D7778C"/>
    <w:rsid w:val="00D81365"/>
    <w:rsid w:val="00D8180A"/>
    <w:rsid w:val="00D83F88"/>
    <w:rsid w:val="00D847EC"/>
    <w:rsid w:val="00D86AB8"/>
    <w:rsid w:val="00D93C12"/>
    <w:rsid w:val="00DA4545"/>
    <w:rsid w:val="00DA4795"/>
    <w:rsid w:val="00DA5432"/>
    <w:rsid w:val="00DA7BC2"/>
    <w:rsid w:val="00DB1182"/>
    <w:rsid w:val="00DB15FE"/>
    <w:rsid w:val="00DB1C1E"/>
    <w:rsid w:val="00DB3C50"/>
    <w:rsid w:val="00DC4DA7"/>
    <w:rsid w:val="00DC723C"/>
    <w:rsid w:val="00DD0668"/>
    <w:rsid w:val="00DD0FB0"/>
    <w:rsid w:val="00DE4A2E"/>
    <w:rsid w:val="00DE547F"/>
    <w:rsid w:val="00DE6669"/>
    <w:rsid w:val="00E06846"/>
    <w:rsid w:val="00E07FD1"/>
    <w:rsid w:val="00E10A4D"/>
    <w:rsid w:val="00E1290F"/>
    <w:rsid w:val="00E13BBD"/>
    <w:rsid w:val="00E16E97"/>
    <w:rsid w:val="00E2240F"/>
    <w:rsid w:val="00E23FE2"/>
    <w:rsid w:val="00E27A45"/>
    <w:rsid w:val="00E27B23"/>
    <w:rsid w:val="00E37855"/>
    <w:rsid w:val="00E407E6"/>
    <w:rsid w:val="00E418DC"/>
    <w:rsid w:val="00E41F21"/>
    <w:rsid w:val="00E429C2"/>
    <w:rsid w:val="00E43F69"/>
    <w:rsid w:val="00E44BBE"/>
    <w:rsid w:val="00E50E0D"/>
    <w:rsid w:val="00E51149"/>
    <w:rsid w:val="00E513A7"/>
    <w:rsid w:val="00E543FE"/>
    <w:rsid w:val="00E55FC1"/>
    <w:rsid w:val="00E57C32"/>
    <w:rsid w:val="00E60642"/>
    <w:rsid w:val="00E61617"/>
    <w:rsid w:val="00E62334"/>
    <w:rsid w:val="00E659B1"/>
    <w:rsid w:val="00E65FF5"/>
    <w:rsid w:val="00E772FB"/>
    <w:rsid w:val="00E779A7"/>
    <w:rsid w:val="00E80A52"/>
    <w:rsid w:val="00E85378"/>
    <w:rsid w:val="00E87748"/>
    <w:rsid w:val="00E87D58"/>
    <w:rsid w:val="00E953E5"/>
    <w:rsid w:val="00E967F3"/>
    <w:rsid w:val="00E9796B"/>
    <w:rsid w:val="00EA0C1A"/>
    <w:rsid w:val="00EA0DC6"/>
    <w:rsid w:val="00EA201F"/>
    <w:rsid w:val="00EA21BF"/>
    <w:rsid w:val="00EA3EB7"/>
    <w:rsid w:val="00EA6682"/>
    <w:rsid w:val="00EA6707"/>
    <w:rsid w:val="00EB014A"/>
    <w:rsid w:val="00EB055F"/>
    <w:rsid w:val="00EB27E7"/>
    <w:rsid w:val="00EB2F35"/>
    <w:rsid w:val="00EB6E45"/>
    <w:rsid w:val="00EC48B1"/>
    <w:rsid w:val="00EC5516"/>
    <w:rsid w:val="00EC7C5F"/>
    <w:rsid w:val="00ED3CB3"/>
    <w:rsid w:val="00EE47C7"/>
    <w:rsid w:val="00EF1551"/>
    <w:rsid w:val="00EF5C35"/>
    <w:rsid w:val="00F03674"/>
    <w:rsid w:val="00F04D50"/>
    <w:rsid w:val="00F0789D"/>
    <w:rsid w:val="00F11B7D"/>
    <w:rsid w:val="00F13385"/>
    <w:rsid w:val="00F14F8F"/>
    <w:rsid w:val="00F16308"/>
    <w:rsid w:val="00F166A4"/>
    <w:rsid w:val="00F17082"/>
    <w:rsid w:val="00F33E1F"/>
    <w:rsid w:val="00F3451D"/>
    <w:rsid w:val="00F42124"/>
    <w:rsid w:val="00F4465F"/>
    <w:rsid w:val="00F57EBB"/>
    <w:rsid w:val="00F60CFE"/>
    <w:rsid w:val="00F61380"/>
    <w:rsid w:val="00F619A1"/>
    <w:rsid w:val="00F67566"/>
    <w:rsid w:val="00F70FA2"/>
    <w:rsid w:val="00F77702"/>
    <w:rsid w:val="00F77726"/>
    <w:rsid w:val="00F81B5C"/>
    <w:rsid w:val="00F835DC"/>
    <w:rsid w:val="00F90FCF"/>
    <w:rsid w:val="00F93003"/>
    <w:rsid w:val="00F94014"/>
    <w:rsid w:val="00F97D97"/>
    <w:rsid w:val="00FA0215"/>
    <w:rsid w:val="00FA7F85"/>
    <w:rsid w:val="00FB0832"/>
    <w:rsid w:val="00FB6011"/>
    <w:rsid w:val="00FC6A34"/>
    <w:rsid w:val="00FD045F"/>
    <w:rsid w:val="00FD1B4A"/>
    <w:rsid w:val="00FD4832"/>
    <w:rsid w:val="00FD5751"/>
    <w:rsid w:val="00FD6C0D"/>
    <w:rsid w:val="00FE2EBB"/>
    <w:rsid w:val="00FE4E90"/>
    <w:rsid w:val="00FE5292"/>
    <w:rsid w:val="00FE60FA"/>
    <w:rsid w:val="00FF4FD5"/>
    <w:rsid w:val="00FF5929"/>
    <w:rsid w:val="00FF79F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46DA"/>
  <w15:docId w15:val="{88279716-A61B-4D5F-9286-611D85238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273"/>
  </w:style>
  <w:style w:type="paragraph" w:styleId="Heading1">
    <w:name w:val="heading 1"/>
    <w:basedOn w:val="Normal"/>
    <w:next w:val="Normal"/>
    <w:link w:val="Heading1Char"/>
    <w:uiPriority w:val="9"/>
    <w:qFormat/>
    <w:rsid w:val="009669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6E1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2E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EBB"/>
    <w:rPr>
      <w:rFonts w:ascii="Tahoma" w:hAnsi="Tahoma" w:cs="Tahoma"/>
      <w:sz w:val="16"/>
      <w:szCs w:val="16"/>
    </w:rPr>
  </w:style>
  <w:style w:type="character" w:styleId="CommentReference">
    <w:name w:val="annotation reference"/>
    <w:basedOn w:val="DefaultParagraphFont"/>
    <w:uiPriority w:val="99"/>
    <w:semiHidden/>
    <w:unhideWhenUsed/>
    <w:rsid w:val="00FE2EBB"/>
    <w:rPr>
      <w:sz w:val="16"/>
      <w:szCs w:val="16"/>
    </w:rPr>
  </w:style>
  <w:style w:type="paragraph" w:styleId="Header">
    <w:name w:val="header"/>
    <w:basedOn w:val="Normal"/>
    <w:link w:val="HeaderChar"/>
    <w:uiPriority w:val="99"/>
    <w:unhideWhenUsed/>
    <w:rsid w:val="009A1062"/>
    <w:pPr>
      <w:tabs>
        <w:tab w:val="center" w:pos="4536"/>
        <w:tab w:val="right" w:pos="9072"/>
      </w:tabs>
      <w:spacing w:after="0" w:line="240" w:lineRule="auto"/>
    </w:pPr>
  </w:style>
  <w:style w:type="character" w:customStyle="1" w:styleId="HeaderChar">
    <w:name w:val="Header Char"/>
    <w:basedOn w:val="DefaultParagraphFont"/>
    <w:link w:val="Header"/>
    <w:uiPriority w:val="99"/>
    <w:rsid w:val="009A1062"/>
  </w:style>
  <w:style w:type="paragraph" w:styleId="Footer">
    <w:name w:val="footer"/>
    <w:basedOn w:val="Normal"/>
    <w:link w:val="FooterChar"/>
    <w:uiPriority w:val="99"/>
    <w:unhideWhenUsed/>
    <w:rsid w:val="009A1062"/>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1062"/>
  </w:style>
  <w:style w:type="table" w:styleId="TableGrid">
    <w:name w:val="Table Grid"/>
    <w:basedOn w:val="TableNormal"/>
    <w:uiPriority w:val="59"/>
    <w:rsid w:val="00890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0564"/>
    <w:rPr>
      <w:color w:val="0000FF" w:themeColor="hyperlink"/>
      <w:u w:val="single"/>
    </w:rPr>
  </w:style>
  <w:style w:type="paragraph" w:styleId="CommentText">
    <w:name w:val="annotation text"/>
    <w:basedOn w:val="Normal"/>
    <w:link w:val="CommentTextChar"/>
    <w:uiPriority w:val="99"/>
    <w:unhideWhenUsed/>
    <w:rsid w:val="00987FF8"/>
    <w:pPr>
      <w:spacing w:line="240" w:lineRule="auto"/>
    </w:pPr>
    <w:rPr>
      <w:sz w:val="20"/>
      <w:szCs w:val="20"/>
    </w:rPr>
  </w:style>
  <w:style w:type="character" w:customStyle="1" w:styleId="CommentTextChar">
    <w:name w:val="Comment Text Char"/>
    <w:basedOn w:val="DefaultParagraphFont"/>
    <w:link w:val="CommentText"/>
    <w:uiPriority w:val="99"/>
    <w:rsid w:val="00987FF8"/>
    <w:rPr>
      <w:sz w:val="20"/>
      <w:szCs w:val="20"/>
    </w:rPr>
  </w:style>
  <w:style w:type="paragraph" w:styleId="CommentSubject">
    <w:name w:val="annotation subject"/>
    <w:basedOn w:val="CommentText"/>
    <w:next w:val="CommentText"/>
    <w:link w:val="CommentSubjectChar"/>
    <w:uiPriority w:val="99"/>
    <w:semiHidden/>
    <w:unhideWhenUsed/>
    <w:rsid w:val="00987FF8"/>
    <w:rPr>
      <w:b/>
      <w:bCs/>
    </w:rPr>
  </w:style>
  <w:style w:type="character" w:customStyle="1" w:styleId="CommentSubjectChar">
    <w:name w:val="Comment Subject Char"/>
    <w:basedOn w:val="CommentTextChar"/>
    <w:link w:val="CommentSubject"/>
    <w:uiPriority w:val="99"/>
    <w:semiHidden/>
    <w:rsid w:val="00987FF8"/>
    <w:rPr>
      <w:b/>
      <w:bCs/>
      <w:sz w:val="20"/>
      <w:szCs w:val="20"/>
    </w:rPr>
  </w:style>
  <w:style w:type="character" w:styleId="PlaceholderText">
    <w:name w:val="Placeholder Text"/>
    <w:basedOn w:val="DefaultParagraphFont"/>
    <w:uiPriority w:val="99"/>
    <w:semiHidden/>
    <w:rsid w:val="00BE6376"/>
    <w:rPr>
      <w:color w:val="808080"/>
    </w:rPr>
  </w:style>
  <w:style w:type="character" w:customStyle="1" w:styleId="Heading1Char">
    <w:name w:val="Heading 1 Char"/>
    <w:basedOn w:val="DefaultParagraphFont"/>
    <w:link w:val="Heading1"/>
    <w:uiPriority w:val="9"/>
    <w:rsid w:val="0096694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66945"/>
    <w:pPr>
      <w:outlineLvl w:val="9"/>
    </w:pPr>
    <w:rPr>
      <w:lang w:eastAsia="nl-BE"/>
    </w:rPr>
  </w:style>
  <w:style w:type="character" w:customStyle="1" w:styleId="Heading2Char">
    <w:name w:val="Heading 2 Char"/>
    <w:basedOn w:val="DefaultParagraphFont"/>
    <w:link w:val="Heading2"/>
    <w:uiPriority w:val="9"/>
    <w:rsid w:val="00546E1A"/>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546E1A"/>
    <w:pPr>
      <w:spacing w:after="100"/>
    </w:pPr>
  </w:style>
  <w:style w:type="paragraph" w:styleId="TOC2">
    <w:name w:val="toc 2"/>
    <w:basedOn w:val="Normal"/>
    <w:next w:val="Normal"/>
    <w:autoRedefine/>
    <w:uiPriority w:val="39"/>
    <w:unhideWhenUsed/>
    <w:rsid w:val="00546E1A"/>
    <w:pPr>
      <w:spacing w:after="100"/>
      <w:ind w:left="220"/>
    </w:pPr>
  </w:style>
  <w:style w:type="paragraph" w:styleId="ListParagraph">
    <w:name w:val="List Paragraph"/>
    <w:basedOn w:val="Normal"/>
    <w:uiPriority w:val="34"/>
    <w:qFormat/>
    <w:rsid w:val="000E60F9"/>
    <w:pPr>
      <w:ind w:left="720"/>
      <w:contextualSpacing/>
    </w:pPr>
  </w:style>
  <w:style w:type="paragraph" w:styleId="Revision">
    <w:name w:val="Revision"/>
    <w:hidden/>
    <w:uiPriority w:val="99"/>
    <w:semiHidden/>
    <w:rsid w:val="0048036F"/>
    <w:pPr>
      <w:spacing w:after="0" w:line="240" w:lineRule="auto"/>
    </w:pPr>
  </w:style>
  <w:style w:type="paragraph" w:customStyle="1" w:styleId="EndNoteBibliographyTitle">
    <w:name w:val="EndNote Bibliography Title"/>
    <w:basedOn w:val="Normal"/>
    <w:link w:val="EndNoteBibliographyTitleChar"/>
    <w:rsid w:val="009D186C"/>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D186C"/>
    <w:rPr>
      <w:rFonts w:ascii="Calibri" w:hAnsi="Calibri" w:cs="Calibri"/>
      <w:noProof/>
      <w:lang w:val="en-US"/>
    </w:rPr>
  </w:style>
  <w:style w:type="paragraph" w:customStyle="1" w:styleId="EndNoteBibliography">
    <w:name w:val="EndNote Bibliography"/>
    <w:basedOn w:val="Normal"/>
    <w:link w:val="EndNoteBibliographyChar"/>
    <w:rsid w:val="009D186C"/>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D186C"/>
    <w:rPr>
      <w:rFonts w:ascii="Calibri" w:hAnsi="Calibri" w:cs="Calibri"/>
      <w:noProof/>
      <w:lang w:val="en-US"/>
    </w:rPr>
  </w:style>
  <w:style w:type="character" w:styleId="FollowedHyperlink">
    <w:name w:val="FollowedHyperlink"/>
    <w:basedOn w:val="DefaultParagraphFont"/>
    <w:uiPriority w:val="99"/>
    <w:semiHidden/>
    <w:unhideWhenUsed/>
    <w:rsid w:val="0031601F"/>
    <w:rPr>
      <w:color w:val="800080" w:themeColor="followedHyperlink"/>
      <w:u w:val="single"/>
    </w:rPr>
  </w:style>
  <w:style w:type="paragraph" w:customStyle="1" w:styleId="Default">
    <w:name w:val="Default"/>
    <w:rsid w:val="004E35AD"/>
    <w:pPr>
      <w:autoSpaceDE w:val="0"/>
      <w:autoSpaceDN w:val="0"/>
      <w:adjustRightInd w:val="0"/>
      <w:spacing w:after="0" w:line="240" w:lineRule="auto"/>
    </w:pPr>
    <w:rPr>
      <w:rFonts w:ascii="Gill Sans MT" w:hAnsi="Gill Sans MT" w:cs="Gill Sans MT"/>
      <w:color w:val="000000"/>
      <w:sz w:val="24"/>
      <w:szCs w:val="24"/>
      <w:lang w:val="fr-BE"/>
    </w:rPr>
  </w:style>
  <w:style w:type="paragraph" w:styleId="NormalWeb">
    <w:name w:val="Normal (Web)"/>
    <w:basedOn w:val="Normal"/>
    <w:uiPriority w:val="99"/>
    <w:semiHidden/>
    <w:unhideWhenUsed/>
    <w:rsid w:val="001E0B2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current-selection">
    <w:name w:val="current-selection"/>
    <w:basedOn w:val="DefaultParagraphFont"/>
    <w:rsid w:val="00E779A7"/>
  </w:style>
  <w:style w:type="character" w:customStyle="1" w:styleId="a">
    <w:name w:val="_"/>
    <w:basedOn w:val="DefaultParagraphFont"/>
    <w:rsid w:val="00E779A7"/>
  </w:style>
  <w:style w:type="character" w:customStyle="1" w:styleId="ff7">
    <w:name w:val="ff7"/>
    <w:basedOn w:val="DefaultParagraphFont"/>
    <w:rsid w:val="00E779A7"/>
  </w:style>
  <w:style w:type="character" w:styleId="LineNumber">
    <w:name w:val="line number"/>
    <w:basedOn w:val="DefaultParagraphFont"/>
    <w:uiPriority w:val="99"/>
    <w:semiHidden/>
    <w:unhideWhenUsed/>
    <w:rsid w:val="004D7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082953">
      <w:bodyDiv w:val="1"/>
      <w:marLeft w:val="0"/>
      <w:marRight w:val="0"/>
      <w:marTop w:val="0"/>
      <w:marBottom w:val="0"/>
      <w:divBdr>
        <w:top w:val="none" w:sz="0" w:space="0" w:color="auto"/>
        <w:left w:val="none" w:sz="0" w:space="0" w:color="auto"/>
        <w:bottom w:val="none" w:sz="0" w:space="0" w:color="auto"/>
        <w:right w:val="none" w:sz="0" w:space="0" w:color="auto"/>
      </w:divBdr>
      <w:divsChild>
        <w:div w:id="1539584876">
          <w:marLeft w:val="0"/>
          <w:marRight w:val="0"/>
          <w:marTop w:val="0"/>
          <w:marBottom w:val="0"/>
          <w:divBdr>
            <w:top w:val="none" w:sz="0" w:space="0" w:color="auto"/>
            <w:left w:val="none" w:sz="0" w:space="0" w:color="auto"/>
            <w:bottom w:val="none" w:sz="0" w:space="0" w:color="auto"/>
            <w:right w:val="none" w:sz="0" w:space="0" w:color="auto"/>
          </w:divBdr>
        </w:div>
        <w:div w:id="679427720">
          <w:marLeft w:val="0"/>
          <w:marRight w:val="0"/>
          <w:marTop w:val="0"/>
          <w:marBottom w:val="0"/>
          <w:divBdr>
            <w:top w:val="none" w:sz="0" w:space="0" w:color="auto"/>
            <w:left w:val="none" w:sz="0" w:space="0" w:color="auto"/>
            <w:bottom w:val="none" w:sz="0" w:space="0" w:color="auto"/>
            <w:right w:val="none" w:sz="0" w:space="0" w:color="auto"/>
          </w:divBdr>
          <w:divsChild>
            <w:div w:id="113818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07407">
      <w:bodyDiv w:val="1"/>
      <w:marLeft w:val="0"/>
      <w:marRight w:val="0"/>
      <w:marTop w:val="0"/>
      <w:marBottom w:val="0"/>
      <w:divBdr>
        <w:top w:val="none" w:sz="0" w:space="0" w:color="auto"/>
        <w:left w:val="none" w:sz="0" w:space="0" w:color="auto"/>
        <w:bottom w:val="none" w:sz="0" w:space="0" w:color="auto"/>
        <w:right w:val="none" w:sz="0" w:space="0" w:color="auto"/>
      </w:divBdr>
      <w:divsChild>
        <w:div w:id="1000425449">
          <w:marLeft w:val="0"/>
          <w:marRight w:val="0"/>
          <w:marTop w:val="0"/>
          <w:marBottom w:val="0"/>
          <w:divBdr>
            <w:top w:val="none" w:sz="0" w:space="0" w:color="auto"/>
            <w:left w:val="none" w:sz="0" w:space="0" w:color="auto"/>
            <w:bottom w:val="none" w:sz="0" w:space="0" w:color="auto"/>
            <w:right w:val="none" w:sz="0" w:space="0" w:color="auto"/>
          </w:divBdr>
        </w:div>
        <w:div w:id="1180196051">
          <w:marLeft w:val="0"/>
          <w:marRight w:val="0"/>
          <w:marTop w:val="0"/>
          <w:marBottom w:val="0"/>
          <w:divBdr>
            <w:top w:val="none" w:sz="0" w:space="0" w:color="auto"/>
            <w:left w:val="none" w:sz="0" w:space="0" w:color="auto"/>
            <w:bottom w:val="none" w:sz="0" w:space="0" w:color="auto"/>
            <w:right w:val="none" w:sz="0" w:space="0" w:color="auto"/>
          </w:divBdr>
          <w:divsChild>
            <w:div w:id="1390232043">
              <w:marLeft w:val="0"/>
              <w:marRight w:val="0"/>
              <w:marTop w:val="0"/>
              <w:marBottom w:val="0"/>
              <w:divBdr>
                <w:top w:val="none" w:sz="0" w:space="0" w:color="auto"/>
                <w:left w:val="none" w:sz="0" w:space="0" w:color="auto"/>
                <w:bottom w:val="none" w:sz="0" w:space="0" w:color="auto"/>
                <w:right w:val="none" w:sz="0" w:space="0" w:color="auto"/>
              </w:divBdr>
            </w:div>
            <w:div w:id="694189900">
              <w:marLeft w:val="0"/>
              <w:marRight w:val="0"/>
              <w:marTop w:val="0"/>
              <w:marBottom w:val="0"/>
              <w:divBdr>
                <w:top w:val="none" w:sz="0" w:space="0" w:color="auto"/>
                <w:left w:val="none" w:sz="0" w:space="0" w:color="auto"/>
                <w:bottom w:val="none" w:sz="0" w:space="0" w:color="auto"/>
                <w:right w:val="none" w:sz="0" w:space="0" w:color="auto"/>
              </w:divBdr>
              <w:divsChild>
                <w:div w:id="1785537586">
                  <w:marLeft w:val="0"/>
                  <w:marRight w:val="0"/>
                  <w:marTop w:val="0"/>
                  <w:marBottom w:val="0"/>
                  <w:divBdr>
                    <w:top w:val="none" w:sz="0" w:space="0" w:color="auto"/>
                    <w:left w:val="none" w:sz="0" w:space="0" w:color="auto"/>
                    <w:bottom w:val="none" w:sz="0" w:space="0" w:color="auto"/>
                    <w:right w:val="none" w:sz="0" w:space="0" w:color="auto"/>
                  </w:divBdr>
                </w:div>
                <w:div w:id="55373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90820">
      <w:bodyDiv w:val="1"/>
      <w:marLeft w:val="0"/>
      <w:marRight w:val="0"/>
      <w:marTop w:val="0"/>
      <w:marBottom w:val="0"/>
      <w:divBdr>
        <w:top w:val="none" w:sz="0" w:space="0" w:color="auto"/>
        <w:left w:val="none" w:sz="0" w:space="0" w:color="auto"/>
        <w:bottom w:val="none" w:sz="0" w:space="0" w:color="auto"/>
        <w:right w:val="none" w:sz="0" w:space="0" w:color="auto"/>
      </w:divBdr>
    </w:div>
    <w:div w:id="1056198400">
      <w:bodyDiv w:val="1"/>
      <w:marLeft w:val="0"/>
      <w:marRight w:val="0"/>
      <w:marTop w:val="0"/>
      <w:marBottom w:val="0"/>
      <w:divBdr>
        <w:top w:val="none" w:sz="0" w:space="0" w:color="auto"/>
        <w:left w:val="none" w:sz="0" w:space="0" w:color="auto"/>
        <w:bottom w:val="none" w:sz="0" w:space="0" w:color="auto"/>
        <w:right w:val="none" w:sz="0" w:space="0" w:color="auto"/>
      </w:divBdr>
    </w:div>
    <w:div w:id="1113088015">
      <w:bodyDiv w:val="1"/>
      <w:marLeft w:val="0"/>
      <w:marRight w:val="0"/>
      <w:marTop w:val="0"/>
      <w:marBottom w:val="0"/>
      <w:divBdr>
        <w:top w:val="none" w:sz="0" w:space="0" w:color="auto"/>
        <w:left w:val="none" w:sz="0" w:space="0" w:color="auto"/>
        <w:bottom w:val="none" w:sz="0" w:space="0" w:color="auto"/>
        <w:right w:val="none" w:sz="0" w:space="0" w:color="auto"/>
      </w:divBdr>
    </w:div>
    <w:div w:id="1197154063">
      <w:bodyDiv w:val="1"/>
      <w:marLeft w:val="0"/>
      <w:marRight w:val="0"/>
      <w:marTop w:val="0"/>
      <w:marBottom w:val="0"/>
      <w:divBdr>
        <w:top w:val="none" w:sz="0" w:space="0" w:color="auto"/>
        <w:left w:val="none" w:sz="0" w:space="0" w:color="auto"/>
        <w:bottom w:val="none" w:sz="0" w:space="0" w:color="auto"/>
        <w:right w:val="none" w:sz="0" w:space="0" w:color="auto"/>
      </w:divBdr>
      <w:divsChild>
        <w:div w:id="541745030">
          <w:marLeft w:val="0"/>
          <w:marRight w:val="0"/>
          <w:marTop w:val="0"/>
          <w:marBottom w:val="0"/>
          <w:divBdr>
            <w:top w:val="none" w:sz="0" w:space="0" w:color="auto"/>
            <w:left w:val="none" w:sz="0" w:space="0" w:color="auto"/>
            <w:bottom w:val="none" w:sz="0" w:space="0" w:color="auto"/>
            <w:right w:val="none" w:sz="0" w:space="0" w:color="auto"/>
          </w:divBdr>
          <w:divsChild>
            <w:div w:id="1647122655">
              <w:marLeft w:val="0"/>
              <w:marRight w:val="0"/>
              <w:marTop w:val="0"/>
              <w:marBottom w:val="0"/>
              <w:divBdr>
                <w:top w:val="none" w:sz="0" w:space="0" w:color="auto"/>
                <w:left w:val="none" w:sz="0" w:space="0" w:color="auto"/>
                <w:bottom w:val="none" w:sz="0" w:space="0" w:color="auto"/>
                <w:right w:val="none" w:sz="0" w:space="0" w:color="auto"/>
              </w:divBdr>
              <w:divsChild>
                <w:div w:id="1734501245">
                  <w:marLeft w:val="0"/>
                  <w:marRight w:val="0"/>
                  <w:marTop w:val="181"/>
                  <w:marBottom w:val="181"/>
                  <w:divBdr>
                    <w:top w:val="none" w:sz="0" w:space="0" w:color="auto"/>
                    <w:left w:val="none" w:sz="0" w:space="0" w:color="auto"/>
                    <w:bottom w:val="none" w:sz="0" w:space="0" w:color="auto"/>
                    <w:right w:val="none" w:sz="0" w:space="0" w:color="auto"/>
                  </w:divBdr>
                  <w:divsChild>
                    <w:div w:id="614483148">
                      <w:marLeft w:val="0"/>
                      <w:marRight w:val="0"/>
                      <w:marTop w:val="0"/>
                      <w:marBottom w:val="0"/>
                      <w:divBdr>
                        <w:top w:val="none" w:sz="0" w:space="0" w:color="auto"/>
                        <w:left w:val="none" w:sz="0" w:space="0" w:color="auto"/>
                        <w:bottom w:val="none" w:sz="0" w:space="0" w:color="auto"/>
                        <w:right w:val="none" w:sz="0" w:space="0" w:color="auto"/>
                      </w:divBdr>
                      <w:divsChild>
                        <w:div w:id="370617988">
                          <w:marLeft w:val="0"/>
                          <w:marRight w:val="0"/>
                          <w:marTop w:val="0"/>
                          <w:marBottom w:val="0"/>
                          <w:divBdr>
                            <w:top w:val="none" w:sz="0" w:space="0" w:color="auto"/>
                            <w:left w:val="none" w:sz="0" w:space="0" w:color="auto"/>
                            <w:bottom w:val="none" w:sz="0" w:space="0" w:color="auto"/>
                            <w:right w:val="none" w:sz="0" w:space="0" w:color="auto"/>
                          </w:divBdr>
                        </w:div>
                        <w:div w:id="343674565">
                          <w:marLeft w:val="0"/>
                          <w:marRight w:val="0"/>
                          <w:marTop w:val="0"/>
                          <w:marBottom w:val="0"/>
                          <w:divBdr>
                            <w:top w:val="none" w:sz="0" w:space="0" w:color="auto"/>
                            <w:left w:val="none" w:sz="0" w:space="0" w:color="auto"/>
                            <w:bottom w:val="none" w:sz="0" w:space="0" w:color="auto"/>
                            <w:right w:val="none" w:sz="0" w:space="0" w:color="auto"/>
                          </w:divBdr>
                        </w:div>
                        <w:div w:id="68428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319594">
      <w:bodyDiv w:val="1"/>
      <w:marLeft w:val="0"/>
      <w:marRight w:val="0"/>
      <w:marTop w:val="0"/>
      <w:marBottom w:val="0"/>
      <w:divBdr>
        <w:top w:val="none" w:sz="0" w:space="0" w:color="auto"/>
        <w:left w:val="none" w:sz="0" w:space="0" w:color="auto"/>
        <w:bottom w:val="none" w:sz="0" w:space="0" w:color="auto"/>
        <w:right w:val="none" w:sz="0" w:space="0" w:color="auto"/>
      </w:divBdr>
      <w:divsChild>
        <w:div w:id="1113014533">
          <w:marLeft w:val="0"/>
          <w:marRight w:val="0"/>
          <w:marTop w:val="0"/>
          <w:marBottom w:val="0"/>
          <w:divBdr>
            <w:top w:val="none" w:sz="0" w:space="0" w:color="auto"/>
            <w:left w:val="none" w:sz="0" w:space="0" w:color="auto"/>
            <w:bottom w:val="none" w:sz="0" w:space="0" w:color="auto"/>
            <w:right w:val="none" w:sz="0" w:space="0" w:color="auto"/>
          </w:divBdr>
        </w:div>
        <w:div w:id="181164781">
          <w:marLeft w:val="0"/>
          <w:marRight w:val="0"/>
          <w:marTop w:val="0"/>
          <w:marBottom w:val="0"/>
          <w:divBdr>
            <w:top w:val="none" w:sz="0" w:space="0" w:color="auto"/>
            <w:left w:val="none" w:sz="0" w:space="0" w:color="auto"/>
            <w:bottom w:val="none" w:sz="0" w:space="0" w:color="auto"/>
            <w:right w:val="none" w:sz="0" w:space="0" w:color="auto"/>
          </w:divBdr>
        </w:div>
      </w:divsChild>
    </w:div>
    <w:div w:id="1774400543">
      <w:bodyDiv w:val="1"/>
      <w:marLeft w:val="0"/>
      <w:marRight w:val="0"/>
      <w:marTop w:val="0"/>
      <w:marBottom w:val="0"/>
      <w:divBdr>
        <w:top w:val="none" w:sz="0" w:space="0" w:color="auto"/>
        <w:left w:val="none" w:sz="0" w:space="0" w:color="auto"/>
        <w:bottom w:val="none" w:sz="0" w:space="0" w:color="auto"/>
        <w:right w:val="none" w:sz="0" w:space="0" w:color="auto"/>
      </w:divBdr>
      <w:divsChild>
        <w:div w:id="782067947">
          <w:marLeft w:val="0"/>
          <w:marRight w:val="0"/>
          <w:marTop w:val="0"/>
          <w:marBottom w:val="0"/>
          <w:divBdr>
            <w:top w:val="none" w:sz="0" w:space="0" w:color="auto"/>
            <w:left w:val="none" w:sz="0" w:space="0" w:color="auto"/>
            <w:bottom w:val="none" w:sz="0" w:space="0" w:color="auto"/>
            <w:right w:val="none" w:sz="0" w:space="0" w:color="auto"/>
          </w:divBdr>
        </w:div>
        <w:div w:id="527136128">
          <w:marLeft w:val="0"/>
          <w:marRight w:val="0"/>
          <w:marTop w:val="0"/>
          <w:marBottom w:val="0"/>
          <w:divBdr>
            <w:top w:val="none" w:sz="0" w:space="0" w:color="auto"/>
            <w:left w:val="none" w:sz="0" w:space="0" w:color="auto"/>
            <w:bottom w:val="none" w:sz="0" w:space="0" w:color="auto"/>
            <w:right w:val="none" w:sz="0" w:space="0" w:color="auto"/>
          </w:divBdr>
          <w:divsChild>
            <w:div w:id="1292052697">
              <w:marLeft w:val="0"/>
              <w:marRight w:val="0"/>
              <w:marTop w:val="0"/>
              <w:marBottom w:val="0"/>
              <w:divBdr>
                <w:top w:val="none" w:sz="0" w:space="0" w:color="auto"/>
                <w:left w:val="none" w:sz="0" w:space="0" w:color="auto"/>
                <w:bottom w:val="none" w:sz="0" w:space="0" w:color="auto"/>
                <w:right w:val="none" w:sz="0" w:space="0" w:color="auto"/>
              </w:divBdr>
              <w:divsChild>
                <w:div w:id="288980145">
                  <w:marLeft w:val="0"/>
                  <w:marRight w:val="0"/>
                  <w:marTop w:val="0"/>
                  <w:marBottom w:val="0"/>
                  <w:divBdr>
                    <w:top w:val="none" w:sz="0" w:space="0" w:color="auto"/>
                    <w:left w:val="none" w:sz="0" w:space="0" w:color="auto"/>
                    <w:bottom w:val="none" w:sz="0" w:space="0" w:color="auto"/>
                    <w:right w:val="none" w:sz="0" w:space="0" w:color="auto"/>
                  </w:divBdr>
                  <w:divsChild>
                    <w:div w:id="88363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15068">
      <w:bodyDiv w:val="1"/>
      <w:marLeft w:val="0"/>
      <w:marRight w:val="0"/>
      <w:marTop w:val="0"/>
      <w:marBottom w:val="0"/>
      <w:divBdr>
        <w:top w:val="none" w:sz="0" w:space="0" w:color="auto"/>
        <w:left w:val="none" w:sz="0" w:space="0" w:color="auto"/>
        <w:bottom w:val="none" w:sz="0" w:space="0" w:color="auto"/>
        <w:right w:val="none" w:sz="0" w:space="0" w:color="auto"/>
      </w:divBdr>
      <w:divsChild>
        <w:div w:id="1696616543">
          <w:marLeft w:val="0"/>
          <w:marRight w:val="0"/>
          <w:marTop w:val="0"/>
          <w:marBottom w:val="0"/>
          <w:divBdr>
            <w:top w:val="none" w:sz="0" w:space="0" w:color="auto"/>
            <w:left w:val="none" w:sz="0" w:space="0" w:color="auto"/>
            <w:bottom w:val="none" w:sz="0" w:space="0" w:color="auto"/>
            <w:right w:val="none" w:sz="0" w:space="0" w:color="auto"/>
          </w:divBdr>
          <w:divsChild>
            <w:div w:id="136529841">
              <w:marLeft w:val="0"/>
              <w:marRight w:val="0"/>
              <w:marTop w:val="0"/>
              <w:marBottom w:val="0"/>
              <w:divBdr>
                <w:top w:val="none" w:sz="0" w:space="0" w:color="auto"/>
                <w:left w:val="none" w:sz="0" w:space="0" w:color="auto"/>
                <w:bottom w:val="none" w:sz="0" w:space="0" w:color="auto"/>
                <w:right w:val="none" w:sz="0" w:space="0" w:color="auto"/>
              </w:divBdr>
              <w:divsChild>
                <w:div w:id="184440238">
                  <w:marLeft w:val="0"/>
                  <w:marRight w:val="0"/>
                  <w:marTop w:val="0"/>
                  <w:marBottom w:val="0"/>
                  <w:divBdr>
                    <w:top w:val="none" w:sz="0" w:space="0" w:color="auto"/>
                    <w:left w:val="none" w:sz="0" w:space="0" w:color="auto"/>
                    <w:bottom w:val="none" w:sz="0" w:space="0" w:color="auto"/>
                    <w:right w:val="none" w:sz="0" w:space="0" w:color="auto"/>
                  </w:divBdr>
                  <w:divsChild>
                    <w:div w:id="1222135937">
                      <w:marLeft w:val="0"/>
                      <w:marRight w:val="0"/>
                      <w:marTop w:val="0"/>
                      <w:marBottom w:val="0"/>
                      <w:divBdr>
                        <w:top w:val="none" w:sz="0" w:space="0" w:color="auto"/>
                        <w:left w:val="none" w:sz="0" w:space="0" w:color="auto"/>
                        <w:bottom w:val="none" w:sz="0" w:space="0" w:color="auto"/>
                        <w:right w:val="none" w:sz="0" w:space="0" w:color="auto"/>
                      </w:divBdr>
                      <w:divsChild>
                        <w:div w:id="456336572">
                          <w:marLeft w:val="0"/>
                          <w:marRight w:val="0"/>
                          <w:marTop w:val="0"/>
                          <w:marBottom w:val="0"/>
                          <w:divBdr>
                            <w:top w:val="none" w:sz="0" w:space="0" w:color="auto"/>
                            <w:left w:val="none" w:sz="0" w:space="0" w:color="auto"/>
                            <w:bottom w:val="none" w:sz="0" w:space="0" w:color="auto"/>
                            <w:right w:val="none" w:sz="0" w:space="0" w:color="auto"/>
                          </w:divBdr>
                          <w:divsChild>
                            <w:div w:id="2144227554">
                              <w:marLeft w:val="0"/>
                              <w:marRight w:val="0"/>
                              <w:marTop w:val="0"/>
                              <w:marBottom w:val="0"/>
                              <w:divBdr>
                                <w:top w:val="none" w:sz="0" w:space="0" w:color="auto"/>
                                <w:left w:val="none" w:sz="0" w:space="0" w:color="auto"/>
                                <w:bottom w:val="none" w:sz="0" w:space="0" w:color="auto"/>
                                <w:right w:val="none" w:sz="0" w:space="0" w:color="auto"/>
                              </w:divBdr>
                              <w:divsChild>
                                <w:div w:id="56010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690987">
      <w:bodyDiv w:val="1"/>
      <w:marLeft w:val="0"/>
      <w:marRight w:val="0"/>
      <w:marTop w:val="0"/>
      <w:marBottom w:val="0"/>
      <w:divBdr>
        <w:top w:val="none" w:sz="0" w:space="0" w:color="auto"/>
        <w:left w:val="none" w:sz="0" w:space="0" w:color="auto"/>
        <w:bottom w:val="none" w:sz="0" w:space="0" w:color="auto"/>
        <w:right w:val="none" w:sz="0" w:space="0" w:color="auto"/>
      </w:divBdr>
    </w:div>
    <w:div w:id="2003239692">
      <w:bodyDiv w:val="1"/>
      <w:marLeft w:val="0"/>
      <w:marRight w:val="0"/>
      <w:marTop w:val="0"/>
      <w:marBottom w:val="0"/>
      <w:divBdr>
        <w:top w:val="none" w:sz="0" w:space="0" w:color="auto"/>
        <w:left w:val="none" w:sz="0" w:space="0" w:color="auto"/>
        <w:bottom w:val="none" w:sz="0" w:space="0" w:color="auto"/>
        <w:right w:val="none" w:sz="0" w:space="0" w:color="auto"/>
      </w:divBdr>
      <w:divsChild>
        <w:div w:id="64186286">
          <w:marLeft w:val="0"/>
          <w:marRight w:val="0"/>
          <w:marTop w:val="0"/>
          <w:marBottom w:val="0"/>
          <w:divBdr>
            <w:top w:val="none" w:sz="0" w:space="0" w:color="auto"/>
            <w:left w:val="none" w:sz="0" w:space="0" w:color="auto"/>
            <w:bottom w:val="none" w:sz="0" w:space="0" w:color="auto"/>
            <w:right w:val="none" w:sz="0" w:space="0" w:color="auto"/>
          </w:divBdr>
        </w:div>
        <w:div w:id="1151991911">
          <w:marLeft w:val="0"/>
          <w:marRight w:val="0"/>
          <w:marTop w:val="0"/>
          <w:marBottom w:val="0"/>
          <w:divBdr>
            <w:top w:val="none" w:sz="0" w:space="0" w:color="auto"/>
            <w:left w:val="none" w:sz="0" w:space="0" w:color="auto"/>
            <w:bottom w:val="none" w:sz="0" w:space="0" w:color="auto"/>
            <w:right w:val="none" w:sz="0" w:space="0" w:color="auto"/>
          </w:divBdr>
          <w:divsChild>
            <w:div w:id="87257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63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s.devriendt@kuleuven.be" TargetMode="External"/><Relationship Id="rId13" Type="http://schemas.openxmlformats.org/officeDocument/2006/relationships/hyperlink" Target="mailto:Benoit.Boland@uclouvain.be" TargetMode="External"/><Relationship Id="rId18" Type="http://schemas.microsoft.com/office/2011/relationships/commentsExtended" Target="commentsExtended.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spc3@leicester.ac.uk"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hyperlink" Target="mailto:koen.milisen@kuleuven.b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eter.heeren@uzleuven.be" TargetMode="External"/><Relationship Id="rId5" Type="http://schemas.openxmlformats.org/officeDocument/2006/relationships/webSettings" Target="webSettings.xml"/><Relationship Id="rId15" Type="http://schemas.openxmlformats.org/officeDocument/2006/relationships/hyperlink" Target="mailto:marc.sabbe@uzleuven.be" TargetMode="External"/><Relationship Id="rId10" Type="http://schemas.openxmlformats.org/officeDocument/2006/relationships/hyperlink" Target="mailto:liesvandersaenen@hot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sabelle.debrauwer@uclouvain.be" TargetMode="External"/><Relationship Id="rId14" Type="http://schemas.openxmlformats.org/officeDocument/2006/relationships/hyperlink" Target="mailto:johan.flamaing@uzleuven.b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0A361-1CA2-47EF-8533-F26DEDADA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76A482DC</Template>
  <TotalTime>25</TotalTime>
  <Pages>16</Pages>
  <Words>7531</Words>
  <Characters>42930</Characters>
  <Application>Microsoft Office Word</Application>
  <DocSecurity>0</DocSecurity>
  <Lines>357</Lines>
  <Paragraphs>100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KU Leuven</Company>
  <LinksUpToDate>false</LinksUpToDate>
  <CharactersWithSpaces>50361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Lies</dc:creator>
  <cp:lastModifiedBy>Conroy, Simon (Dr.)</cp:lastModifiedBy>
  <cp:revision>3</cp:revision>
  <cp:lastPrinted>2016-04-25T09:14:00Z</cp:lastPrinted>
  <dcterms:created xsi:type="dcterms:W3CDTF">2016-09-07T09:10:00Z</dcterms:created>
  <dcterms:modified xsi:type="dcterms:W3CDTF">2016-09-07T09:35:00Z</dcterms:modified>
</cp:coreProperties>
</file>